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6CD6C" w14:textId="77777777" w:rsidR="00CD2971" w:rsidRDefault="00CD2971">
      <w:pPr>
        <w:spacing w:line="360" w:lineRule="auto"/>
        <w:ind w:firstLineChars="50" w:firstLine="160"/>
        <w:rPr>
          <w:rFonts w:ascii="宋体" w:hAnsi="宋体" w:cs="CESI黑体-GB2312"/>
          <w:sz w:val="32"/>
          <w:szCs w:val="32"/>
        </w:rPr>
      </w:pPr>
    </w:p>
    <w:p w14:paraId="7D839015" w14:textId="77777777" w:rsidR="00CD2971" w:rsidRDefault="00CD2971">
      <w:pPr>
        <w:spacing w:line="360" w:lineRule="auto"/>
        <w:ind w:firstLineChars="50" w:firstLine="300"/>
        <w:rPr>
          <w:rFonts w:ascii="宋体" w:hAnsi="宋体"/>
          <w:sz w:val="60"/>
          <w:szCs w:val="60"/>
        </w:rPr>
      </w:pPr>
    </w:p>
    <w:p w14:paraId="3B3B6C8A" w14:textId="77777777" w:rsidR="00CD2971" w:rsidRDefault="00000000">
      <w:pPr>
        <w:jc w:val="center"/>
        <w:rPr>
          <w:rFonts w:ascii="宋体" w:hAnsi="宋体"/>
          <w:b/>
          <w:bCs/>
          <w:sz w:val="60"/>
          <w:szCs w:val="60"/>
        </w:rPr>
      </w:pPr>
      <w:r>
        <w:rPr>
          <w:rFonts w:ascii="宋体" w:hAnsi="宋体"/>
          <w:b/>
          <w:bCs/>
          <w:sz w:val="60"/>
          <w:szCs w:val="60"/>
        </w:rPr>
        <w:t>北京市政府采购项目</w:t>
      </w:r>
    </w:p>
    <w:p w14:paraId="71BFCE29" w14:textId="77777777" w:rsidR="00CD2971" w:rsidRDefault="00000000">
      <w:pPr>
        <w:jc w:val="center"/>
        <w:rPr>
          <w:rFonts w:ascii="宋体" w:hAnsi="宋体"/>
          <w:b/>
          <w:bCs/>
          <w:sz w:val="60"/>
          <w:szCs w:val="60"/>
        </w:rPr>
      </w:pPr>
      <w:r>
        <w:rPr>
          <w:rFonts w:ascii="宋体" w:hAnsi="宋体" w:hint="eastAsia"/>
          <w:b/>
          <w:bCs/>
          <w:sz w:val="60"/>
          <w:szCs w:val="60"/>
        </w:rPr>
        <w:t>公开</w:t>
      </w:r>
      <w:r>
        <w:rPr>
          <w:rFonts w:ascii="宋体" w:hAnsi="宋体"/>
          <w:b/>
          <w:bCs/>
          <w:sz w:val="60"/>
          <w:szCs w:val="60"/>
        </w:rPr>
        <w:t>招标文件</w:t>
      </w:r>
    </w:p>
    <w:p w14:paraId="6654E78A" w14:textId="77777777" w:rsidR="00CD2971" w:rsidRDefault="00CD2971">
      <w:pPr>
        <w:spacing w:line="360" w:lineRule="auto"/>
        <w:jc w:val="center"/>
        <w:rPr>
          <w:rFonts w:ascii="宋体" w:hAnsi="宋体"/>
          <w:sz w:val="60"/>
          <w:szCs w:val="60"/>
        </w:rPr>
      </w:pPr>
    </w:p>
    <w:p w14:paraId="624381A8" w14:textId="77777777" w:rsidR="00CD2971" w:rsidRDefault="00000000">
      <w:pPr>
        <w:jc w:val="center"/>
        <w:rPr>
          <w:rFonts w:ascii="宋体" w:hAnsi="宋体"/>
          <w:b/>
          <w:bCs/>
          <w:sz w:val="60"/>
          <w:szCs w:val="60"/>
        </w:rPr>
      </w:pPr>
      <w:r>
        <w:rPr>
          <w:rFonts w:ascii="宋体" w:hAnsi="宋体" w:hint="eastAsia"/>
          <w:b/>
          <w:bCs/>
          <w:sz w:val="60"/>
          <w:szCs w:val="60"/>
        </w:rPr>
        <w:t>（更正版）</w:t>
      </w:r>
    </w:p>
    <w:p w14:paraId="52D1F2C8" w14:textId="77777777" w:rsidR="00CD2971" w:rsidRDefault="00CD2971">
      <w:pPr>
        <w:spacing w:line="360" w:lineRule="auto"/>
        <w:jc w:val="center"/>
        <w:rPr>
          <w:rFonts w:ascii="宋体" w:hAnsi="宋体"/>
          <w:sz w:val="60"/>
          <w:szCs w:val="60"/>
        </w:rPr>
      </w:pPr>
    </w:p>
    <w:p w14:paraId="5B5BB9F2" w14:textId="77777777" w:rsidR="00CD2971" w:rsidRDefault="00CD2971">
      <w:pPr>
        <w:spacing w:line="360" w:lineRule="auto"/>
        <w:jc w:val="center"/>
        <w:rPr>
          <w:rFonts w:ascii="宋体" w:hAnsi="宋体"/>
          <w:sz w:val="60"/>
          <w:szCs w:val="60"/>
        </w:rPr>
      </w:pPr>
    </w:p>
    <w:p w14:paraId="68F96A34" w14:textId="77777777" w:rsidR="00CD2971" w:rsidRDefault="00CD2971">
      <w:pPr>
        <w:spacing w:line="360" w:lineRule="auto"/>
        <w:jc w:val="center"/>
        <w:rPr>
          <w:rFonts w:ascii="宋体" w:hAnsi="宋体"/>
          <w:sz w:val="60"/>
          <w:szCs w:val="60"/>
        </w:rPr>
      </w:pPr>
    </w:p>
    <w:p w14:paraId="436C3F4E" w14:textId="77777777" w:rsidR="00CD2971" w:rsidRDefault="00CD2971">
      <w:pPr>
        <w:tabs>
          <w:tab w:val="left" w:pos="3240"/>
          <w:tab w:val="left" w:pos="3420"/>
        </w:tabs>
        <w:spacing w:line="360" w:lineRule="auto"/>
        <w:jc w:val="left"/>
        <w:rPr>
          <w:rFonts w:ascii="宋体" w:hAnsi="宋体"/>
          <w:b/>
          <w:sz w:val="36"/>
          <w:szCs w:val="36"/>
        </w:rPr>
      </w:pPr>
    </w:p>
    <w:p w14:paraId="2AC57B30" w14:textId="77777777" w:rsidR="00CD2971" w:rsidRDefault="00000000">
      <w:pPr>
        <w:tabs>
          <w:tab w:val="left" w:pos="3240"/>
          <w:tab w:val="left" w:pos="3420"/>
        </w:tabs>
        <w:spacing w:line="360" w:lineRule="auto"/>
        <w:ind w:firstLineChars="78" w:firstLine="282"/>
        <w:jc w:val="left"/>
        <w:rPr>
          <w:rFonts w:ascii="宋体" w:hAnsi="宋体"/>
          <w:b/>
          <w:sz w:val="36"/>
          <w:szCs w:val="36"/>
        </w:rPr>
      </w:pPr>
      <w:r>
        <w:rPr>
          <w:rFonts w:ascii="宋体" w:hAnsi="宋体"/>
          <w:b/>
          <w:sz w:val="36"/>
          <w:szCs w:val="36"/>
        </w:rPr>
        <w:t>项目名称：</w:t>
      </w:r>
      <w:r>
        <w:rPr>
          <w:rFonts w:ascii="宋体" w:hAnsi="宋体" w:hint="eastAsia"/>
          <w:b/>
          <w:sz w:val="36"/>
          <w:szCs w:val="36"/>
        </w:rPr>
        <w:t>密云水库绿地管护</w:t>
      </w:r>
    </w:p>
    <w:p w14:paraId="7513B0D5" w14:textId="77777777" w:rsidR="00CD2971" w:rsidRDefault="00000000">
      <w:pPr>
        <w:tabs>
          <w:tab w:val="left" w:pos="3240"/>
          <w:tab w:val="left" w:pos="3420"/>
        </w:tabs>
        <w:spacing w:line="360" w:lineRule="auto"/>
        <w:ind w:leftChars="136" w:left="2845" w:hangingChars="708" w:hanging="2559"/>
        <w:jc w:val="left"/>
        <w:rPr>
          <w:rFonts w:ascii="宋体" w:hAnsi="宋体"/>
          <w:b/>
          <w:sz w:val="36"/>
          <w:szCs w:val="36"/>
        </w:rPr>
      </w:pPr>
      <w:r>
        <w:rPr>
          <w:rFonts w:ascii="宋体" w:hAnsi="宋体"/>
          <w:b/>
          <w:sz w:val="36"/>
          <w:szCs w:val="36"/>
        </w:rPr>
        <w:t>项目编号/包号：11000024210200078243-XM001/1</w:t>
      </w:r>
    </w:p>
    <w:p w14:paraId="0F73D7C3" w14:textId="77777777" w:rsidR="00CD2971" w:rsidRDefault="00000000">
      <w:pPr>
        <w:tabs>
          <w:tab w:val="left" w:pos="3240"/>
          <w:tab w:val="left" w:pos="3420"/>
        </w:tabs>
        <w:spacing w:line="360" w:lineRule="auto"/>
        <w:ind w:leftChars="136" w:left="2845" w:hangingChars="708" w:hanging="2559"/>
        <w:jc w:val="left"/>
        <w:rPr>
          <w:rFonts w:ascii="宋体" w:hAnsi="宋体"/>
          <w:b/>
          <w:sz w:val="36"/>
          <w:szCs w:val="36"/>
        </w:rPr>
      </w:pPr>
      <w:r>
        <w:rPr>
          <w:rFonts w:ascii="宋体" w:hAnsi="宋体"/>
          <w:b/>
          <w:sz w:val="36"/>
          <w:szCs w:val="36"/>
        </w:rPr>
        <w:t>采 购 人：</w:t>
      </w:r>
      <w:r>
        <w:rPr>
          <w:rFonts w:ascii="宋体" w:hAnsi="宋体" w:hint="eastAsia"/>
          <w:b/>
          <w:sz w:val="36"/>
          <w:szCs w:val="36"/>
        </w:rPr>
        <w:t>北京市密云水库管理处</w:t>
      </w:r>
    </w:p>
    <w:p w14:paraId="6A291B65" w14:textId="77777777" w:rsidR="00CD2971" w:rsidRDefault="00000000">
      <w:pPr>
        <w:tabs>
          <w:tab w:val="left" w:pos="3240"/>
          <w:tab w:val="left" w:pos="3420"/>
        </w:tabs>
        <w:spacing w:line="360" w:lineRule="auto"/>
        <w:ind w:leftChars="136" w:left="2845" w:hangingChars="708" w:hanging="2559"/>
        <w:jc w:val="left"/>
        <w:rPr>
          <w:rFonts w:ascii="宋体" w:hAnsi="宋体"/>
          <w:b/>
          <w:sz w:val="36"/>
          <w:szCs w:val="36"/>
        </w:rPr>
      </w:pPr>
      <w:r>
        <w:rPr>
          <w:rFonts w:ascii="宋体" w:hAnsi="宋体" w:hint="eastAsia"/>
          <w:b/>
          <w:sz w:val="36"/>
          <w:szCs w:val="36"/>
        </w:rPr>
        <w:t>采购</w:t>
      </w:r>
      <w:r>
        <w:rPr>
          <w:rFonts w:ascii="宋体" w:hAnsi="宋体"/>
          <w:b/>
          <w:sz w:val="36"/>
          <w:szCs w:val="36"/>
        </w:rPr>
        <w:t>代理机构：</w:t>
      </w:r>
      <w:r>
        <w:rPr>
          <w:rFonts w:ascii="宋体" w:hAnsi="宋体" w:hint="eastAsia"/>
          <w:b/>
          <w:sz w:val="36"/>
          <w:szCs w:val="36"/>
        </w:rPr>
        <w:t>北京江河润泽工程管理咨询有限公司</w:t>
      </w:r>
    </w:p>
    <w:p w14:paraId="460CDD70" w14:textId="77777777" w:rsidR="00CD2971" w:rsidRDefault="00000000">
      <w:pPr>
        <w:tabs>
          <w:tab w:val="left" w:pos="3240"/>
          <w:tab w:val="left" w:pos="3420"/>
        </w:tabs>
        <w:spacing w:line="360" w:lineRule="auto"/>
        <w:jc w:val="center"/>
        <w:rPr>
          <w:rFonts w:ascii="宋体" w:hAnsi="宋体"/>
          <w:b/>
          <w:sz w:val="36"/>
          <w:szCs w:val="36"/>
        </w:rPr>
      </w:pPr>
      <w:r>
        <w:rPr>
          <w:rFonts w:ascii="宋体" w:hAnsi="宋体" w:hint="eastAsia"/>
          <w:b/>
          <w:sz w:val="36"/>
          <w:szCs w:val="36"/>
        </w:rPr>
        <w:t>2</w:t>
      </w:r>
      <w:r>
        <w:rPr>
          <w:rFonts w:ascii="宋体" w:hAnsi="宋体"/>
          <w:b/>
          <w:sz w:val="36"/>
          <w:szCs w:val="36"/>
        </w:rPr>
        <w:t>024</w:t>
      </w:r>
      <w:r>
        <w:rPr>
          <w:rFonts w:ascii="宋体" w:hAnsi="宋体" w:hint="eastAsia"/>
          <w:b/>
          <w:sz w:val="36"/>
          <w:szCs w:val="36"/>
        </w:rPr>
        <w:t>年</w:t>
      </w:r>
      <w:r>
        <w:rPr>
          <w:rFonts w:ascii="宋体" w:hAnsi="宋体"/>
          <w:b/>
          <w:sz w:val="36"/>
          <w:szCs w:val="36"/>
        </w:rPr>
        <w:t>3</w:t>
      </w:r>
      <w:r>
        <w:rPr>
          <w:rFonts w:ascii="宋体" w:hAnsi="宋体" w:hint="eastAsia"/>
          <w:b/>
          <w:sz w:val="36"/>
          <w:szCs w:val="36"/>
        </w:rPr>
        <w:t>月</w:t>
      </w:r>
      <w:r>
        <w:rPr>
          <w:rFonts w:ascii="宋体" w:hAnsi="宋体"/>
          <w:b/>
          <w:sz w:val="36"/>
          <w:szCs w:val="36"/>
        </w:rPr>
        <w:t>8</w:t>
      </w:r>
      <w:r>
        <w:rPr>
          <w:rFonts w:ascii="宋体" w:hAnsi="宋体" w:hint="eastAsia"/>
          <w:b/>
          <w:sz w:val="36"/>
          <w:szCs w:val="36"/>
        </w:rPr>
        <w:t>日</w:t>
      </w:r>
    </w:p>
    <w:p w14:paraId="05AE1DB2" w14:textId="77777777" w:rsidR="00CD2971" w:rsidRDefault="00CD2971">
      <w:pPr>
        <w:widowControl/>
        <w:jc w:val="left"/>
        <w:rPr>
          <w:rFonts w:ascii="宋体" w:hAnsi="宋体"/>
          <w:b/>
          <w:sz w:val="72"/>
        </w:rPr>
        <w:sectPr w:rsidR="00CD2971" w:rsidSect="00C605CB">
          <w:headerReference w:type="default" r:id="rId9"/>
          <w:footerReference w:type="even" r:id="rId10"/>
          <w:footerReference w:type="default" r:id="rId11"/>
          <w:headerReference w:type="first" r:id="rId12"/>
          <w:footerReference w:type="first" r:id="rId13"/>
          <w:type w:val="nextColumn"/>
          <w:pgSz w:w="11907" w:h="16840"/>
          <w:pgMar w:top="1418" w:right="1418" w:bottom="1418" w:left="1418" w:header="851" w:footer="851" w:gutter="0"/>
          <w:pgNumType w:start="1"/>
          <w:cols w:space="720"/>
          <w:titlePg/>
          <w:docGrid w:linePitch="462"/>
        </w:sectPr>
      </w:pPr>
    </w:p>
    <w:p w14:paraId="03B5E207" w14:textId="77777777" w:rsidR="00CD2971" w:rsidRDefault="00000000">
      <w:pPr>
        <w:spacing w:line="360" w:lineRule="auto"/>
        <w:jc w:val="center"/>
        <w:outlineLvl w:val="0"/>
        <w:rPr>
          <w:rFonts w:ascii="宋体" w:hAnsi="宋体"/>
          <w:b/>
          <w:sz w:val="36"/>
          <w:szCs w:val="36"/>
        </w:rPr>
      </w:pPr>
      <w:bookmarkStart w:id="0" w:name="_Toc126921804"/>
      <w:bookmarkStart w:id="1" w:name="_Toc155547110"/>
      <w:bookmarkStart w:id="2" w:name="_Toc99301418"/>
      <w:r>
        <w:rPr>
          <w:rFonts w:ascii="宋体" w:hAnsi="宋体"/>
          <w:b/>
          <w:sz w:val="36"/>
          <w:szCs w:val="36"/>
        </w:rPr>
        <w:lastRenderedPageBreak/>
        <w:t>目      录</w:t>
      </w:r>
      <w:bookmarkEnd w:id="0"/>
      <w:bookmarkEnd w:id="1"/>
      <w:bookmarkEnd w:id="2"/>
    </w:p>
    <w:p w14:paraId="73ACD388" w14:textId="77777777" w:rsidR="00CD2971" w:rsidRDefault="00000000">
      <w:pPr>
        <w:pStyle w:val="TOC1"/>
        <w:rPr>
          <w:rFonts w:cstheme="minorBidi"/>
          <w:b w:val="0"/>
          <w:sz w:val="21"/>
          <w:szCs w:val="22"/>
          <w14:ligatures w14:val="standardContextual"/>
        </w:rPr>
      </w:pPr>
      <w:r>
        <w:rPr>
          <w:b w:val="0"/>
        </w:rPr>
        <w:fldChar w:fldCharType="begin"/>
      </w:r>
      <w:r>
        <w:rPr>
          <w:b w:val="0"/>
        </w:rPr>
        <w:instrText xml:space="preserve"> TOC \o "1-1" \h \z \u </w:instrText>
      </w:r>
      <w:r>
        <w:rPr>
          <w:b w:val="0"/>
        </w:rPr>
        <w:fldChar w:fldCharType="separate"/>
      </w:r>
    </w:p>
    <w:p w14:paraId="483BF0AF" w14:textId="77777777" w:rsidR="00CD2971" w:rsidRDefault="00000000">
      <w:pPr>
        <w:pStyle w:val="TOC1"/>
        <w:spacing w:line="360" w:lineRule="auto"/>
        <w:jc w:val="right"/>
        <w:rPr>
          <w:rFonts w:cstheme="minorBidi"/>
          <w:b w:val="0"/>
          <w:sz w:val="21"/>
          <w:szCs w:val="22"/>
          <w14:ligatures w14:val="standardContextual"/>
        </w:rPr>
      </w:pPr>
      <w:hyperlink w:anchor="_Toc155547111" w:history="1">
        <w:r>
          <w:rPr>
            <w:rStyle w:val="affff6"/>
          </w:rPr>
          <w:t>第一章   投标邀请</w:t>
        </w:r>
        <w:r>
          <w:tab/>
        </w:r>
        <w:r>
          <w:fldChar w:fldCharType="begin"/>
        </w:r>
        <w:r>
          <w:instrText xml:space="preserve"> PAGEREF _Toc155547111 \h </w:instrText>
        </w:r>
        <w:r>
          <w:fldChar w:fldCharType="separate"/>
        </w:r>
        <w:r>
          <w:t>1</w:t>
        </w:r>
        <w:r>
          <w:fldChar w:fldCharType="end"/>
        </w:r>
      </w:hyperlink>
    </w:p>
    <w:p w14:paraId="3E8D3DB8" w14:textId="77777777" w:rsidR="00CD2971" w:rsidRDefault="00000000">
      <w:pPr>
        <w:pStyle w:val="TOC1"/>
        <w:spacing w:line="360" w:lineRule="auto"/>
        <w:jc w:val="right"/>
        <w:rPr>
          <w:rFonts w:cstheme="minorBidi"/>
          <w:b w:val="0"/>
          <w:sz w:val="21"/>
          <w:szCs w:val="22"/>
          <w14:ligatures w14:val="standardContextual"/>
        </w:rPr>
      </w:pPr>
      <w:hyperlink w:anchor="_Toc155547112" w:history="1">
        <w:r>
          <w:rPr>
            <w:rStyle w:val="affff6"/>
          </w:rPr>
          <w:t>第二章   投标人须知</w:t>
        </w:r>
        <w:r>
          <w:tab/>
        </w:r>
        <w:r>
          <w:fldChar w:fldCharType="begin"/>
        </w:r>
        <w:r>
          <w:instrText xml:space="preserve"> PAGEREF _Toc155547112 \h </w:instrText>
        </w:r>
        <w:r>
          <w:fldChar w:fldCharType="separate"/>
        </w:r>
        <w:r>
          <w:t>5</w:t>
        </w:r>
        <w:r>
          <w:fldChar w:fldCharType="end"/>
        </w:r>
      </w:hyperlink>
    </w:p>
    <w:p w14:paraId="4B859502" w14:textId="77777777" w:rsidR="00CD2971" w:rsidRDefault="00000000">
      <w:pPr>
        <w:pStyle w:val="TOC1"/>
        <w:spacing w:line="360" w:lineRule="auto"/>
        <w:jc w:val="right"/>
        <w:rPr>
          <w:rFonts w:cstheme="minorBidi"/>
          <w:b w:val="0"/>
          <w:sz w:val="21"/>
          <w:szCs w:val="22"/>
          <w14:ligatures w14:val="standardContextual"/>
        </w:rPr>
      </w:pPr>
      <w:r>
        <w:fldChar w:fldCharType="begin"/>
      </w:r>
      <w:r>
        <w:instrText xml:space="preserve"> HYPERLINK \l "_Toc155547113" </w:instrText>
      </w:r>
      <w:r>
        <w:fldChar w:fldCharType="separate"/>
      </w:r>
      <w:r>
        <w:rPr>
          <w:rStyle w:val="affff6"/>
        </w:rPr>
        <w:t>第三章   资格审查</w:t>
      </w:r>
      <w:r>
        <w:tab/>
      </w:r>
      <w:r>
        <w:fldChar w:fldCharType="begin"/>
      </w:r>
      <w:r>
        <w:instrText xml:space="preserve"> PAGEREF _Toc155547113 \h </w:instrText>
      </w:r>
      <w:r>
        <w:fldChar w:fldCharType="separate"/>
      </w:r>
      <w:ins w:id="3" w:author="chenyu tai" w:date="2024-03-22T07:26:00Z">
        <w:r>
          <w:t>22</w:t>
        </w:r>
      </w:ins>
      <w:del w:id="4" w:author="chenyu tai" w:date="2024-03-22T07:23:00Z">
        <w:r>
          <w:delText>23</w:delText>
        </w:r>
      </w:del>
      <w:r>
        <w:fldChar w:fldCharType="end"/>
      </w:r>
      <w:r>
        <w:fldChar w:fldCharType="end"/>
      </w:r>
    </w:p>
    <w:p w14:paraId="5EB24D69" w14:textId="77777777" w:rsidR="00CD2971" w:rsidRDefault="00000000">
      <w:pPr>
        <w:pStyle w:val="TOC1"/>
        <w:spacing w:line="360" w:lineRule="auto"/>
        <w:jc w:val="right"/>
        <w:rPr>
          <w:rFonts w:cstheme="minorBidi"/>
          <w:b w:val="0"/>
          <w:sz w:val="21"/>
          <w:szCs w:val="22"/>
          <w14:ligatures w14:val="standardContextual"/>
        </w:rPr>
      </w:pPr>
      <w:r>
        <w:fldChar w:fldCharType="begin"/>
      </w:r>
      <w:r>
        <w:instrText xml:space="preserve"> HYPERLINK \l "_Toc155547114" </w:instrText>
      </w:r>
      <w:r>
        <w:fldChar w:fldCharType="separate"/>
      </w:r>
      <w:r>
        <w:rPr>
          <w:rStyle w:val="affff6"/>
        </w:rPr>
        <w:t>第四章   评标程序、评标方法和评标标准</w:t>
      </w:r>
      <w:r>
        <w:tab/>
      </w:r>
      <w:r>
        <w:fldChar w:fldCharType="begin"/>
      </w:r>
      <w:r>
        <w:instrText xml:space="preserve"> PAGEREF _Toc155547114 \h </w:instrText>
      </w:r>
      <w:r>
        <w:fldChar w:fldCharType="separate"/>
      </w:r>
      <w:ins w:id="5" w:author="chenyu tai" w:date="2024-03-22T07:26:00Z">
        <w:r>
          <w:t>24</w:t>
        </w:r>
      </w:ins>
      <w:del w:id="6" w:author="chenyu tai" w:date="2024-03-22T07:23:00Z">
        <w:r>
          <w:delText>25</w:delText>
        </w:r>
      </w:del>
      <w:r>
        <w:fldChar w:fldCharType="end"/>
      </w:r>
      <w:r>
        <w:fldChar w:fldCharType="end"/>
      </w:r>
    </w:p>
    <w:p w14:paraId="79508D42" w14:textId="77777777" w:rsidR="00CD2971" w:rsidRDefault="00000000">
      <w:pPr>
        <w:pStyle w:val="TOC1"/>
        <w:spacing w:line="360" w:lineRule="auto"/>
        <w:jc w:val="right"/>
        <w:rPr>
          <w:rFonts w:cstheme="minorBidi"/>
          <w:b w:val="0"/>
          <w:sz w:val="21"/>
          <w:szCs w:val="22"/>
          <w14:ligatures w14:val="standardContextual"/>
        </w:rPr>
      </w:pPr>
      <w:r>
        <w:fldChar w:fldCharType="begin"/>
      </w:r>
      <w:r>
        <w:instrText xml:space="preserve"> HYPERLINK \l "_Toc155547115" </w:instrText>
      </w:r>
      <w:r>
        <w:fldChar w:fldCharType="separate"/>
      </w:r>
      <w:r>
        <w:rPr>
          <w:rStyle w:val="affff6"/>
        </w:rPr>
        <w:t>第五章   采购需求</w:t>
      </w:r>
      <w:r>
        <w:tab/>
      </w:r>
      <w:r>
        <w:fldChar w:fldCharType="begin"/>
      </w:r>
      <w:r>
        <w:instrText xml:space="preserve"> PAGEREF _Toc155547115 \h </w:instrText>
      </w:r>
      <w:r>
        <w:fldChar w:fldCharType="separate"/>
      </w:r>
      <w:ins w:id="7" w:author="chenyu tai" w:date="2024-03-22T07:26:00Z">
        <w:r>
          <w:t>35</w:t>
        </w:r>
      </w:ins>
      <w:del w:id="8" w:author="chenyu tai" w:date="2024-03-22T07:23:00Z">
        <w:r>
          <w:delText>36</w:delText>
        </w:r>
      </w:del>
      <w:r>
        <w:fldChar w:fldCharType="end"/>
      </w:r>
      <w:r>
        <w:fldChar w:fldCharType="end"/>
      </w:r>
    </w:p>
    <w:p w14:paraId="22480E32" w14:textId="77777777" w:rsidR="00CD2971" w:rsidRDefault="00000000">
      <w:pPr>
        <w:pStyle w:val="TOC1"/>
        <w:spacing w:line="360" w:lineRule="auto"/>
        <w:jc w:val="right"/>
        <w:rPr>
          <w:rFonts w:cstheme="minorBidi"/>
          <w:b w:val="0"/>
          <w:sz w:val="21"/>
          <w:szCs w:val="22"/>
          <w14:ligatures w14:val="standardContextual"/>
        </w:rPr>
      </w:pPr>
      <w:r>
        <w:fldChar w:fldCharType="begin"/>
      </w:r>
      <w:r>
        <w:instrText xml:space="preserve"> HYPERLINK \l "_Toc155547116" </w:instrText>
      </w:r>
      <w:r>
        <w:fldChar w:fldCharType="separate"/>
      </w:r>
      <w:r>
        <w:rPr>
          <w:rStyle w:val="affff6"/>
        </w:rPr>
        <w:t>第六章   拟签订的合同文本</w:t>
      </w:r>
      <w:r>
        <w:tab/>
      </w:r>
      <w:r>
        <w:fldChar w:fldCharType="begin"/>
      </w:r>
      <w:r>
        <w:instrText xml:space="preserve"> PAGEREF _Toc155547116 \h </w:instrText>
      </w:r>
      <w:r>
        <w:fldChar w:fldCharType="separate"/>
      </w:r>
      <w:ins w:id="9" w:author="chenyu tai" w:date="2024-03-22T07:26:00Z">
        <w:r>
          <w:t>58</w:t>
        </w:r>
      </w:ins>
      <w:del w:id="10" w:author="chenyu tai" w:date="2024-03-22T07:23:00Z">
        <w:r>
          <w:delText>58</w:delText>
        </w:r>
      </w:del>
      <w:r>
        <w:fldChar w:fldCharType="end"/>
      </w:r>
      <w:r>
        <w:fldChar w:fldCharType="end"/>
      </w:r>
    </w:p>
    <w:p w14:paraId="41555953" w14:textId="77777777" w:rsidR="00CD2971" w:rsidRDefault="00000000">
      <w:pPr>
        <w:pStyle w:val="TOC1"/>
        <w:spacing w:line="360" w:lineRule="auto"/>
        <w:jc w:val="right"/>
        <w:rPr>
          <w:rFonts w:cstheme="minorBidi"/>
          <w:b w:val="0"/>
          <w:sz w:val="21"/>
          <w:szCs w:val="22"/>
          <w14:ligatures w14:val="standardContextual"/>
        </w:rPr>
      </w:pPr>
      <w:r>
        <w:fldChar w:fldCharType="begin"/>
      </w:r>
      <w:r>
        <w:instrText xml:space="preserve"> HYPERLINK \l "_Toc155547117" </w:instrText>
      </w:r>
      <w:r>
        <w:fldChar w:fldCharType="separate"/>
      </w:r>
      <w:r>
        <w:rPr>
          <w:rStyle w:val="affff6"/>
        </w:rPr>
        <w:t>第七章   投标文件格式</w:t>
      </w:r>
      <w:r>
        <w:tab/>
      </w:r>
      <w:r>
        <w:fldChar w:fldCharType="begin"/>
      </w:r>
      <w:r>
        <w:instrText xml:space="preserve"> PAGEREF _Toc155547117 \h </w:instrText>
      </w:r>
      <w:r>
        <w:fldChar w:fldCharType="separate"/>
      </w:r>
      <w:ins w:id="11" w:author="chenyu tai" w:date="2024-03-22T07:26:00Z">
        <w:r>
          <w:t>98</w:t>
        </w:r>
      </w:ins>
      <w:del w:id="12" w:author="chenyu tai" w:date="2024-03-22T07:26:00Z">
        <w:r>
          <w:delText>96</w:delText>
        </w:r>
      </w:del>
      <w:r>
        <w:fldChar w:fldCharType="end"/>
      </w:r>
      <w:r>
        <w:fldChar w:fldCharType="end"/>
      </w:r>
    </w:p>
    <w:p w14:paraId="025091BC" w14:textId="77777777" w:rsidR="00CD2971" w:rsidRDefault="00000000">
      <w:pPr>
        <w:pStyle w:val="TOC1"/>
        <w:spacing w:line="360" w:lineRule="auto"/>
        <w:jc w:val="right"/>
        <w:rPr>
          <w:rFonts w:cstheme="minorBidi"/>
          <w:b w:val="0"/>
          <w:sz w:val="21"/>
          <w:szCs w:val="22"/>
          <w14:ligatures w14:val="standardContextual"/>
        </w:rPr>
      </w:pPr>
      <w:r>
        <w:fldChar w:fldCharType="begin"/>
      </w:r>
      <w:r>
        <w:instrText xml:space="preserve"> HYPERLINK \l "_Toc155547118" </w:instrText>
      </w:r>
      <w:r>
        <w:fldChar w:fldCharType="separate"/>
      </w:r>
      <w:r>
        <w:rPr>
          <w:rStyle w:val="affff6"/>
        </w:rPr>
        <w:t>附  件</w:t>
      </w:r>
      <w:r>
        <w:tab/>
      </w:r>
      <w:r>
        <w:tab/>
      </w:r>
      <w:r>
        <w:fldChar w:fldCharType="begin"/>
      </w:r>
      <w:r>
        <w:instrText xml:space="preserve"> PAGEREF _Toc155547118 \h </w:instrText>
      </w:r>
      <w:r>
        <w:fldChar w:fldCharType="separate"/>
      </w:r>
      <w:ins w:id="13" w:author="chenyu tai" w:date="2024-03-22T07:26:00Z">
        <w:r>
          <w:t>126</w:t>
        </w:r>
      </w:ins>
      <w:del w:id="14" w:author="chenyu tai" w:date="2024-03-22T07:23:00Z">
        <w:r>
          <w:delText>127</w:delText>
        </w:r>
      </w:del>
      <w:r>
        <w:fldChar w:fldCharType="end"/>
      </w:r>
      <w:r>
        <w:fldChar w:fldCharType="end"/>
      </w:r>
    </w:p>
    <w:p w14:paraId="67F37ED5" w14:textId="77777777" w:rsidR="00CD2971" w:rsidRDefault="00000000">
      <w:pPr>
        <w:pStyle w:val="TOC1"/>
        <w:spacing w:line="360" w:lineRule="auto"/>
        <w:rPr>
          <w:b w:val="0"/>
        </w:rPr>
      </w:pPr>
      <w:r>
        <w:rPr>
          <w:b w:val="0"/>
        </w:rPr>
        <w:fldChar w:fldCharType="end"/>
      </w:r>
    </w:p>
    <w:p w14:paraId="0355B1AA" w14:textId="77777777" w:rsidR="00CD2971" w:rsidRDefault="00000000">
      <w:pPr>
        <w:spacing w:line="360" w:lineRule="auto"/>
        <w:jc w:val="center"/>
        <w:outlineLvl w:val="0"/>
        <w:rPr>
          <w:rFonts w:ascii="宋体" w:hAnsi="宋体"/>
          <w:b/>
          <w:sz w:val="36"/>
          <w:szCs w:val="36"/>
        </w:rPr>
      </w:pPr>
      <w:r>
        <w:rPr>
          <w:rFonts w:ascii="宋体" w:hAnsi="宋体"/>
          <w:sz w:val="24"/>
        </w:rPr>
        <w:br w:type="page"/>
      </w:r>
      <w:bookmarkStart w:id="15" w:name="_Toc155547111"/>
      <w:r>
        <w:rPr>
          <w:rFonts w:ascii="宋体" w:hAnsi="宋体"/>
          <w:b/>
          <w:sz w:val="36"/>
          <w:szCs w:val="36"/>
        </w:rPr>
        <w:lastRenderedPageBreak/>
        <w:t>第一章   投标邀请</w:t>
      </w:r>
      <w:bookmarkEnd w:id="15"/>
    </w:p>
    <w:p w14:paraId="098D69AE" w14:textId="77777777" w:rsidR="00CD2971" w:rsidRDefault="00CD2971">
      <w:pPr>
        <w:spacing w:line="360" w:lineRule="auto"/>
        <w:ind w:firstLineChars="200" w:firstLine="640"/>
        <w:rPr>
          <w:rFonts w:ascii="宋体" w:hAnsi="宋体"/>
          <w:sz w:val="32"/>
          <w:szCs w:val="32"/>
        </w:rPr>
      </w:pPr>
    </w:p>
    <w:p w14:paraId="111BDE0E" w14:textId="77777777" w:rsidR="00CD2971" w:rsidRDefault="00000000">
      <w:pPr>
        <w:pStyle w:val="23"/>
        <w:spacing w:before="0" w:line="360" w:lineRule="auto"/>
        <w:jc w:val="left"/>
        <w:rPr>
          <w:rFonts w:ascii="宋体" w:eastAsia="宋体" w:hAnsi="宋体"/>
          <w:sz w:val="24"/>
          <w:szCs w:val="24"/>
        </w:rPr>
      </w:pPr>
      <w:bookmarkStart w:id="16" w:name="_Toc28359002"/>
      <w:bookmarkStart w:id="17" w:name="_Toc35393790"/>
      <w:bookmarkStart w:id="18" w:name="_Toc28359079"/>
      <w:bookmarkStart w:id="19" w:name="_Toc35393621"/>
      <w:bookmarkStart w:id="20" w:name="_Hlk24379207"/>
      <w:r>
        <w:rPr>
          <w:rFonts w:ascii="宋体" w:eastAsia="宋体" w:hAnsi="宋体"/>
          <w:sz w:val="24"/>
          <w:szCs w:val="24"/>
        </w:rPr>
        <w:t>一、项目基本情况</w:t>
      </w:r>
      <w:bookmarkEnd w:id="16"/>
      <w:bookmarkEnd w:id="17"/>
      <w:bookmarkEnd w:id="18"/>
      <w:bookmarkEnd w:id="19"/>
    </w:p>
    <w:p w14:paraId="75226825" w14:textId="77777777" w:rsidR="00CD2971" w:rsidRDefault="00000000">
      <w:pPr>
        <w:spacing w:line="360" w:lineRule="auto"/>
        <w:ind w:firstLineChars="200" w:firstLine="480"/>
        <w:rPr>
          <w:rFonts w:ascii="宋体" w:hAnsi="宋体"/>
          <w:sz w:val="24"/>
          <w:u w:val="single"/>
        </w:rPr>
      </w:pPr>
      <w:r>
        <w:rPr>
          <w:rFonts w:ascii="宋体" w:hAnsi="宋体"/>
          <w:sz w:val="24"/>
        </w:rPr>
        <w:t>1.项目编号/包号</w:t>
      </w:r>
      <w:r>
        <w:rPr>
          <w:rFonts w:ascii="宋体" w:hAnsi="宋体" w:hint="eastAsia"/>
          <w:sz w:val="24"/>
        </w:rPr>
        <w:t>：</w:t>
      </w:r>
      <w:r>
        <w:rPr>
          <w:rFonts w:ascii="宋体" w:hAnsi="宋体"/>
          <w:sz w:val="24"/>
        </w:rPr>
        <w:t>11000024210200078243-XM001</w:t>
      </w:r>
      <w:r>
        <w:rPr>
          <w:rFonts w:ascii="宋体" w:hAnsi="宋体" w:hint="eastAsia"/>
          <w:sz w:val="24"/>
        </w:rPr>
        <w:t>/</w:t>
      </w:r>
      <w:r>
        <w:rPr>
          <w:rFonts w:ascii="宋体" w:hAnsi="宋体"/>
          <w:sz w:val="24"/>
        </w:rPr>
        <w:t>1</w:t>
      </w:r>
    </w:p>
    <w:p w14:paraId="440241F6" w14:textId="77777777" w:rsidR="00CD2971" w:rsidRDefault="00000000">
      <w:pPr>
        <w:spacing w:line="360" w:lineRule="auto"/>
        <w:ind w:firstLineChars="200" w:firstLine="480"/>
        <w:rPr>
          <w:rFonts w:ascii="宋体" w:hAnsi="宋体"/>
          <w:sz w:val="24"/>
        </w:rPr>
      </w:pPr>
      <w:r>
        <w:rPr>
          <w:rFonts w:ascii="宋体" w:hAnsi="宋体"/>
          <w:sz w:val="24"/>
        </w:rPr>
        <w:t>2.项目名称：</w:t>
      </w:r>
      <w:r>
        <w:rPr>
          <w:rFonts w:ascii="宋体" w:hAnsi="宋体" w:hint="eastAsia"/>
          <w:sz w:val="24"/>
        </w:rPr>
        <w:t>密云水库绿地管护</w:t>
      </w:r>
    </w:p>
    <w:bookmarkEnd w:id="20"/>
    <w:p w14:paraId="25A95136" w14:textId="77777777" w:rsidR="00CD2971" w:rsidRDefault="00000000">
      <w:pPr>
        <w:spacing w:line="360" w:lineRule="auto"/>
        <w:ind w:firstLineChars="200" w:firstLine="480"/>
        <w:rPr>
          <w:rFonts w:ascii="宋体" w:hAnsi="宋体"/>
          <w:sz w:val="24"/>
        </w:rPr>
      </w:pPr>
      <w:r>
        <w:rPr>
          <w:rFonts w:ascii="宋体" w:hAnsi="宋体"/>
          <w:sz w:val="24"/>
        </w:rPr>
        <w:t>3.项目预算金额：</w:t>
      </w:r>
      <w:r>
        <w:rPr>
          <w:rFonts w:ascii="宋体" w:hAnsi="宋体"/>
          <w:sz w:val="24"/>
          <w:u w:val="single"/>
        </w:rPr>
        <w:t>222.429682</w:t>
      </w:r>
      <w:r>
        <w:rPr>
          <w:rFonts w:ascii="宋体" w:hAnsi="宋体"/>
          <w:sz w:val="24"/>
        </w:rPr>
        <w:t>万元、项目最高限价（如有）：</w:t>
      </w:r>
      <w:r>
        <w:rPr>
          <w:rFonts w:ascii="宋体" w:hAnsi="宋体"/>
          <w:sz w:val="24"/>
          <w:u w:val="single"/>
        </w:rPr>
        <w:t>222.429682</w:t>
      </w:r>
      <w:r>
        <w:rPr>
          <w:rFonts w:ascii="宋体" w:hAnsi="宋体"/>
          <w:sz w:val="24"/>
        </w:rPr>
        <w:t>万元</w:t>
      </w:r>
    </w:p>
    <w:p w14:paraId="6B9D4C19" w14:textId="77777777" w:rsidR="00CD2971" w:rsidRDefault="00000000">
      <w:pPr>
        <w:spacing w:line="360" w:lineRule="auto"/>
        <w:ind w:firstLineChars="200" w:firstLine="480"/>
        <w:rPr>
          <w:rFonts w:ascii="宋体" w:hAnsi="宋体"/>
          <w:sz w:val="24"/>
        </w:rPr>
      </w:pPr>
      <w:r>
        <w:rPr>
          <w:rFonts w:ascii="宋体" w:hAnsi="宋体"/>
          <w:sz w:val="24"/>
        </w:rPr>
        <w:t>4.采购需求：</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68"/>
        <w:gridCol w:w="1711"/>
        <w:gridCol w:w="1003"/>
        <w:gridCol w:w="4296"/>
      </w:tblGrid>
      <w:tr w:rsidR="00CD2971" w14:paraId="27E4CCC0" w14:textId="77777777">
        <w:trPr>
          <w:trHeight w:val="454"/>
        </w:trPr>
        <w:tc>
          <w:tcPr>
            <w:tcW w:w="709" w:type="dxa"/>
            <w:vAlign w:val="center"/>
          </w:tcPr>
          <w:p w14:paraId="0C7D3FDD" w14:textId="77777777" w:rsidR="00CD2971" w:rsidRDefault="00000000">
            <w:pPr>
              <w:jc w:val="center"/>
              <w:rPr>
                <w:rFonts w:ascii="宋体" w:hAnsi="宋体"/>
                <w:bCs/>
                <w:sz w:val="24"/>
              </w:rPr>
            </w:pPr>
            <w:r>
              <w:rPr>
                <w:rFonts w:ascii="宋体" w:hAnsi="宋体" w:hint="eastAsia"/>
                <w:bCs/>
                <w:sz w:val="24"/>
              </w:rPr>
              <w:t>序号</w:t>
            </w:r>
          </w:p>
        </w:tc>
        <w:tc>
          <w:tcPr>
            <w:tcW w:w="1568" w:type="dxa"/>
            <w:vAlign w:val="center"/>
          </w:tcPr>
          <w:p w14:paraId="3C07C09A" w14:textId="77777777" w:rsidR="00CD2971" w:rsidRDefault="00000000">
            <w:pPr>
              <w:jc w:val="center"/>
              <w:rPr>
                <w:rFonts w:ascii="宋体" w:hAnsi="宋体"/>
                <w:bCs/>
                <w:sz w:val="24"/>
              </w:rPr>
            </w:pPr>
            <w:r>
              <w:rPr>
                <w:rFonts w:ascii="宋体" w:hAnsi="宋体"/>
                <w:bCs/>
                <w:sz w:val="24"/>
              </w:rPr>
              <w:t>标的名称</w:t>
            </w:r>
          </w:p>
        </w:tc>
        <w:tc>
          <w:tcPr>
            <w:tcW w:w="1711" w:type="dxa"/>
            <w:vAlign w:val="center"/>
          </w:tcPr>
          <w:p w14:paraId="10749A15" w14:textId="77777777" w:rsidR="00CD2971" w:rsidRDefault="00000000">
            <w:pPr>
              <w:jc w:val="center"/>
              <w:rPr>
                <w:rFonts w:ascii="宋体" w:hAnsi="宋体"/>
                <w:bCs/>
                <w:sz w:val="24"/>
              </w:rPr>
            </w:pPr>
            <w:r>
              <w:rPr>
                <w:rFonts w:ascii="宋体" w:hAnsi="宋体" w:hint="eastAsia"/>
                <w:bCs/>
                <w:sz w:val="24"/>
              </w:rPr>
              <w:t>标的</w:t>
            </w:r>
            <w:r>
              <w:rPr>
                <w:rFonts w:ascii="宋体" w:hAnsi="宋体"/>
                <w:bCs/>
                <w:sz w:val="24"/>
              </w:rPr>
              <w:t>预算金额</w:t>
            </w:r>
          </w:p>
          <w:p w14:paraId="6447CBB4" w14:textId="77777777" w:rsidR="00CD2971" w:rsidRDefault="00000000">
            <w:pPr>
              <w:jc w:val="center"/>
              <w:rPr>
                <w:rFonts w:ascii="宋体" w:hAnsi="宋体"/>
                <w:bCs/>
                <w:sz w:val="24"/>
              </w:rPr>
            </w:pPr>
            <w:r>
              <w:rPr>
                <w:rFonts w:ascii="宋体" w:hAnsi="宋体"/>
                <w:bCs/>
                <w:sz w:val="24"/>
              </w:rPr>
              <w:t>（万元）</w:t>
            </w:r>
          </w:p>
        </w:tc>
        <w:tc>
          <w:tcPr>
            <w:tcW w:w="1003" w:type="dxa"/>
            <w:vAlign w:val="center"/>
          </w:tcPr>
          <w:p w14:paraId="315E9B72" w14:textId="77777777" w:rsidR="00CD2971" w:rsidRDefault="00000000">
            <w:pPr>
              <w:jc w:val="center"/>
              <w:rPr>
                <w:rFonts w:ascii="宋体" w:hAnsi="宋体"/>
                <w:bCs/>
                <w:sz w:val="24"/>
              </w:rPr>
            </w:pPr>
            <w:r>
              <w:rPr>
                <w:rFonts w:ascii="宋体" w:hAnsi="宋体"/>
                <w:bCs/>
                <w:sz w:val="24"/>
              </w:rPr>
              <w:t>数量</w:t>
            </w:r>
          </w:p>
        </w:tc>
        <w:tc>
          <w:tcPr>
            <w:tcW w:w="4296" w:type="dxa"/>
            <w:vAlign w:val="center"/>
          </w:tcPr>
          <w:p w14:paraId="157E4334" w14:textId="77777777" w:rsidR="00CD2971" w:rsidRDefault="00000000">
            <w:pPr>
              <w:jc w:val="center"/>
              <w:rPr>
                <w:rFonts w:ascii="宋体" w:hAnsi="宋体"/>
                <w:sz w:val="24"/>
              </w:rPr>
            </w:pPr>
            <w:r>
              <w:rPr>
                <w:rFonts w:ascii="宋体" w:hAnsi="宋体"/>
                <w:sz w:val="24"/>
              </w:rPr>
              <w:t>简要技术需求或服务要求</w:t>
            </w:r>
          </w:p>
        </w:tc>
      </w:tr>
      <w:tr w:rsidR="00CD2971" w14:paraId="760BECBC" w14:textId="77777777">
        <w:trPr>
          <w:trHeight w:val="454"/>
        </w:trPr>
        <w:tc>
          <w:tcPr>
            <w:tcW w:w="709" w:type="dxa"/>
            <w:vAlign w:val="center"/>
          </w:tcPr>
          <w:p w14:paraId="0F8FB7B2" w14:textId="77777777" w:rsidR="00CD2971" w:rsidRDefault="00000000">
            <w:pPr>
              <w:jc w:val="center"/>
              <w:rPr>
                <w:rFonts w:ascii="宋体" w:hAnsi="宋体"/>
                <w:bCs/>
                <w:sz w:val="24"/>
              </w:rPr>
            </w:pPr>
            <w:r>
              <w:rPr>
                <w:rFonts w:ascii="宋体" w:hAnsi="宋体"/>
                <w:bCs/>
                <w:sz w:val="24"/>
              </w:rPr>
              <w:t>01</w:t>
            </w:r>
          </w:p>
        </w:tc>
        <w:tc>
          <w:tcPr>
            <w:tcW w:w="1568" w:type="dxa"/>
            <w:vAlign w:val="center"/>
          </w:tcPr>
          <w:p w14:paraId="1786E841" w14:textId="77777777" w:rsidR="00CD2971" w:rsidRDefault="00000000">
            <w:pPr>
              <w:jc w:val="center"/>
              <w:rPr>
                <w:rFonts w:ascii="宋体" w:hAnsi="宋体"/>
                <w:bCs/>
                <w:sz w:val="24"/>
              </w:rPr>
            </w:pPr>
            <w:r>
              <w:rPr>
                <w:rFonts w:ascii="宋体" w:hAnsi="宋体" w:hint="eastAsia"/>
                <w:sz w:val="24"/>
              </w:rPr>
              <w:t>密云水库绿地管护</w:t>
            </w:r>
          </w:p>
        </w:tc>
        <w:tc>
          <w:tcPr>
            <w:tcW w:w="1711" w:type="dxa"/>
            <w:vAlign w:val="center"/>
          </w:tcPr>
          <w:p w14:paraId="2D88CF1F" w14:textId="77777777" w:rsidR="00CD2971" w:rsidRDefault="00000000">
            <w:pPr>
              <w:jc w:val="center"/>
              <w:rPr>
                <w:rFonts w:ascii="宋体" w:hAnsi="宋体"/>
                <w:bCs/>
                <w:sz w:val="24"/>
              </w:rPr>
            </w:pPr>
            <w:r>
              <w:rPr>
                <w:rFonts w:ascii="宋体" w:hAnsi="宋体"/>
                <w:bCs/>
                <w:sz w:val="24"/>
              </w:rPr>
              <w:t>222.429682</w:t>
            </w:r>
          </w:p>
        </w:tc>
        <w:tc>
          <w:tcPr>
            <w:tcW w:w="1003" w:type="dxa"/>
            <w:vAlign w:val="center"/>
          </w:tcPr>
          <w:p w14:paraId="747E9301" w14:textId="77777777" w:rsidR="00CD2971" w:rsidRDefault="00000000">
            <w:pPr>
              <w:jc w:val="center"/>
              <w:rPr>
                <w:rFonts w:ascii="宋体" w:hAnsi="宋体"/>
                <w:bCs/>
                <w:sz w:val="24"/>
              </w:rPr>
            </w:pPr>
            <w:r>
              <w:rPr>
                <w:rFonts w:ascii="宋体" w:hAnsi="宋体" w:hint="eastAsia"/>
                <w:bCs/>
                <w:sz w:val="24"/>
              </w:rPr>
              <w:t>1</w:t>
            </w:r>
          </w:p>
        </w:tc>
        <w:tc>
          <w:tcPr>
            <w:tcW w:w="4296" w:type="dxa"/>
            <w:vAlign w:val="center"/>
          </w:tcPr>
          <w:p w14:paraId="36DA76CA" w14:textId="177FEAC2" w:rsidR="00CD2971" w:rsidRDefault="00000000">
            <w:pPr>
              <w:jc w:val="left"/>
              <w:rPr>
                <w:rFonts w:ascii="宋体" w:hAnsi="宋体"/>
                <w:kern w:val="0"/>
                <w:sz w:val="24"/>
              </w:rPr>
            </w:pPr>
            <w:r>
              <w:rPr>
                <w:rFonts w:ascii="宋体" w:hAnsi="宋体" w:hint="eastAsia"/>
                <w:kern w:val="0"/>
                <w:sz w:val="24"/>
              </w:rPr>
              <w:t>白河主坝坝下绿地的病虫害防治、修剪、浇水、除杂草、病枯木清理垃圾清运及绿地保洁等；苗圃养护管理；白河</w:t>
            </w:r>
            <w:proofErr w:type="gramStart"/>
            <w:r>
              <w:rPr>
                <w:rFonts w:ascii="宋体" w:hAnsi="宋体" w:hint="eastAsia"/>
                <w:kern w:val="0"/>
                <w:sz w:val="24"/>
              </w:rPr>
              <w:t>泄</w:t>
            </w:r>
            <w:proofErr w:type="gramEnd"/>
            <w:r>
              <w:rPr>
                <w:rFonts w:ascii="宋体" w:hAnsi="宋体" w:hint="eastAsia"/>
                <w:kern w:val="0"/>
                <w:sz w:val="24"/>
              </w:rPr>
              <w:t>空洞工程区绿地及尾水渠水面保洁工作；白河发电隧洞支洞尾水渠绿地管理；铁路沿线等绿地打草；坝下绿地</w:t>
            </w:r>
            <w:r>
              <w:rPr>
                <w:rFonts w:ascii="宋体" w:hAnsi="宋体"/>
                <w:kern w:val="0"/>
                <w:sz w:val="24"/>
              </w:rPr>
              <w:t>绿化整治</w:t>
            </w:r>
            <w:r>
              <w:rPr>
                <w:rFonts w:ascii="宋体" w:hAnsi="宋体" w:hint="eastAsia"/>
                <w:kern w:val="0"/>
                <w:sz w:val="24"/>
              </w:rPr>
              <w:t>等。</w:t>
            </w:r>
          </w:p>
        </w:tc>
      </w:tr>
    </w:tbl>
    <w:p w14:paraId="4285E1D5" w14:textId="77777777" w:rsidR="00CD2971" w:rsidRDefault="00CD2971">
      <w:pPr>
        <w:spacing w:line="360" w:lineRule="auto"/>
        <w:ind w:firstLineChars="200" w:firstLine="480"/>
        <w:rPr>
          <w:rFonts w:ascii="宋体" w:hAnsi="宋体"/>
          <w:sz w:val="24"/>
        </w:rPr>
      </w:pPr>
    </w:p>
    <w:p w14:paraId="253573D5" w14:textId="77777777" w:rsidR="00CD2971" w:rsidRDefault="00000000">
      <w:pPr>
        <w:spacing w:line="360" w:lineRule="auto"/>
        <w:ind w:firstLineChars="200" w:firstLine="480"/>
        <w:rPr>
          <w:rFonts w:ascii="宋体" w:hAnsi="宋体"/>
          <w:sz w:val="24"/>
          <w:u w:val="single"/>
        </w:rPr>
      </w:pPr>
      <w:r>
        <w:rPr>
          <w:rFonts w:ascii="宋体" w:hAnsi="宋体"/>
          <w:sz w:val="24"/>
        </w:rPr>
        <w:t>5.合同履行期限：</w:t>
      </w:r>
      <w:r>
        <w:rPr>
          <w:rFonts w:ascii="宋体" w:hAnsi="宋体" w:hint="eastAsia"/>
          <w:sz w:val="24"/>
        </w:rPr>
        <w:t>自合同生效之日起至2024年12月31日止。</w:t>
      </w:r>
    </w:p>
    <w:p w14:paraId="0EA988D9" w14:textId="77777777" w:rsidR="00CD2971" w:rsidRDefault="00000000">
      <w:pPr>
        <w:spacing w:line="360" w:lineRule="auto"/>
        <w:ind w:firstLineChars="200" w:firstLine="480"/>
        <w:rPr>
          <w:rFonts w:ascii="宋体" w:hAnsi="宋体"/>
          <w:sz w:val="24"/>
        </w:rPr>
      </w:pPr>
      <w:r>
        <w:rPr>
          <w:rFonts w:ascii="宋体" w:hAnsi="宋体"/>
          <w:sz w:val="24"/>
        </w:rPr>
        <w:t>6.本项目是否接受联合体投标：否。</w:t>
      </w:r>
    </w:p>
    <w:p w14:paraId="18F3B7D7" w14:textId="77777777" w:rsidR="00CD2971" w:rsidRDefault="00CD2971">
      <w:pPr>
        <w:spacing w:line="360" w:lineRule="auto"/>
        <w:ind w:firstLineChars="200" w:firstLine="480"/>
        <w:rPr>
          <w:rFonts w:ascii="宋体" w:hAnsi="宋体"/>
          <w:sz w:val="24"/>
        </w:rPr>
      </w:pPr>
    </w:p>
    <w:p w14:paraId="58E05FC3" w14:textId="77777777" w:rsidR="00CD2971" w:rsidRDefault="00000000">
      <w:pPr>
        <w:pStyle w:val="23"/>
        <w:spacing w:before="0" w:line="360" w:lineRule="auto"/>
        <w:jc w:val="left"/>
        <w:rPr>
          <w:rFonts w:ascii="宋体" w:eastAsia="宋体" w:hAnsi="宋体"/>
          <w:sz w:val="24"/>
          <w:szCs w:val="24"/>
        </w:rPr>
      </w:pPr>
      <w:bookmarkStart w:id="21" w:name="_Toc28359080"/>
      <w:bookmarkStart w:id="22" w:name="_Toc35393622"/>
      <w:bookmarkStart w:id="23" w:name="_Toc28359003"/>
      <w:bookmarkStart w:id="24" w:name="_Toc35393791"/>
      <w:r>
        <w:rPr>
          <w:rFonts w:ascii="宋体" w:eastAsia="宋体" w:hAnsi="宋体"/>
          <w:sz w:val="24"/>
          <w:szCs w:val="24"/>
        </w:rPr>
        <w:t>二、申请人的资格要求（须同时满足）</w:t>
      </w:r>
      <w:bookmarkEnd w:id="21"/>
      <w:bookmarkEnd w:id="22"/>
      <w:bookmarkEnd w:id="23"/>
      <w:bookmarkEnd w:id="24"/>
    </w:p>
    <w:p w14:paraId="32C69F92" w14:textId="77777777" w:rsidR="00CD2971" w:rsidRDefault="00000000">
      <w:pPr>
        <w:spacing w:line="360" w:lineRule="auto"/>
        <w:ind w:firstLineChars="200" w:firstLine="480"/>
        <w:rPr>
          <w:rFonts w:ascii="宋体" w:hAnsi="宋体"/>
          <w:sz w:val="24"/>
        </w:rPr>
      </w:pPr>
      <w:r>
        <w:rPr>
          <w:rFonts w:ascii="宋体" w:hAnsi="宋体"/>
          <w:sz w:val="24"/>
        </w:rPr>
        <w:t>1.满足《中华人民共和国政府采购法》第二十二条规定</w:t>
      </w:r>
      <w:r>
        <w:rPr>
          <w:rFonts w:ascii="宋体" w:hAnsi="宋体" w:hint="eastAsia"/>
          <w:sz w:val="24"/>
        </w:rPr>
        <w:t>。</w:t>
      </w:r>
    </w:p>
    <w:p w14:paraId="08E474D1" w14:textId="77777777" w:rsidR="00CD2971" w:rsidRDefault="00000000">
      <w:pPr>
        <w:spacing w:line="360" w:lineRule="auto"/>
        <w:ind w:firstLineChars="200" w:firstLine="480"/>
        <w:rPr>
          <w:rFonts w:ascii="宋体" w:hAnsi="宋体"/>
          <w:sz w:val="24"/>
        </w:rPr>
      </w:pPr>
      <w:bookmarkStart w:id="25" w:name="_Toc28359004"/>
      <w:bookmarkStart w:id="26" w:name="_Toc28359081"/>
      <w:r>
        <w:rPr>
          <w:rFonts w:ascii="宋体" w:hAnsi="宋体"/>
          <w:sz w:val="24"/>
        </w:rPr>
        <w:t>2.落实政府采购政策需满足的资格要求：</w:t>
      </w:r>
    </w:p>
    <w:p w14:paraId="3F62220F" w14:textId="77777777" w:rsidR="00CD2971" w:rsidRDefault="00000000">
      <w:pPr>
        <w:spacing w:line="360" w:lineRule="auto"/>
        <w:ind w:firstLineChars="200" w:firstLine="480"/>
        <w:rPr>
          <w:rFonts w:ascii="宋体" w:hAnsi="宋体"/>
          <w:sz w:val="24"/>
        </w:rPr>
      </w:pPr>
      <w:r>
        <w:rPr>
          <w:rFonts w:asciiTheme="minorEastAsia" w:eastAsiaTheme="minorEastAsia" w:hAnsiTheme="minorEastAsia"/>
          <w:sz w:val="24"/>
        </w:rPr>
        <w:t>2.1 中小企业政策</w:t>
      </w:r>
      <w:r>
        <w:rPr>
          <w:rFonts w:asciiTheme="minorEastAsia" w:eastAsiaTheme="minorEastAsia" w:hAnsiTheme="minorEastAsia" w:hint="eastAsia"/>
          <w:sz w:val="24"/>
        </w:rPr>
        <w:t>：</w:t>
      </w:r>
      <w:bookmarkStart w:id="27" w:name="_Hlk160575390"/>
      <w:r>
        <w:rPr>
          <w:rFonts w:ascii="宋体" w:hAnsi="宋体" w:hint="eastAsia"/>
          <w:sz w:val="24"/>
        </w:rPr>
        <w:t>本项目专门面向小</w:t>
      </w:r>
      <w:proofErr w:type="gramStart"/>
      <w:r>
        <w:rPr>
          <w:rFonts w:ascii="宋体" w:hAnsi="宋体" w:hint="eastAsia"/>
          <w:sz w:val="24"/>
        </w:rPr>
        <w:t>微企业</w:t>
      </w:r>
      <w:proofErr w:type="gramEnd"/>
      <w:r>
        <w:rPr>
          <w:rFonts w:ascii="宋体" w:hAnsi="宋体" w:hint="eastAsia"/>
          <w:sz w:val="24"/>
        </w:rPr>
        <w:t>采购。即：提供的服务全部由符合政策要求的小</w:t>
      </w:r>
      <w:proofErr w:type="gramStart"/>
      <w:r>
        <w:rPr>
          <w:rFonts w:ascii="宋体" w:hAnsi="宋体" w:hint="eastAsia"/>
          <w:sz w:val="24"/>
        </w:rPr>
        <w:t>微企业</w:t>
      </w:r>
      <w:proofErr w:type="gramEnd"/>
      <w:r>
        <w:rPr>
          <w:rFonts w:ascii="宋体" w:hAnsi="宋体" w:hint="eastAsia"/>
          <w:sz w:val="24"/>
        </w:rPr>
        <w:t>承接。</w:t>
      </w:r>
    </w:p>
    <w:bookmarkEnd w:id="27"/>
    <w:p w14:paraId="32C172C4" w14:textId="77777777" w:rsidR="00CD2971" w:rsidRDefault="00000000">
      <w:pPr>
        <w:spacing w:line="360" w:lineRule="auto"/>
        <w:ind w:firstLineChars="200" w:firstLine="480"/>
        <w:rPr>
          <w:rFonts w:asciiTheme="minorEastAsia" w:eastAsiaTheme="minorEastAsia" w:hAnsiTheme="minorEastAsia"/>
          <w:sz w:val="24"/>
        </w:rPr>
      </w:pPr>
      <w:r>
        <w:rPr>
          <w:rFonts w:ascii="宋体" w:hAnsi="宋体" w:hint="eastAsia"/>
          <w:sz w:val="24"/>
        </w:rPr>
        <w:t>2</w:t>
      </w:r>
      <w:r>
        <w:rPr>
          <w:rFonts w:ascii="宋体" w:hAnsi="宋体"/>
          <w:sz w:val="24"/>
        </w:rPr>
        <w:t>.2</w:t>
      </w:r>
      <w:r>
        <w:rPr>
          <w:rFonts w:asciiTheme="minorEastAsia" w:eastAsiaTheme="minorEastAsia" w:hAnsiTheme="minorEastAsia"/>
          <w:sz w:val="24"/>
        </w:rPr>
        <w:t>其它落实政府采购政策的资格要求：无。</w:t>
      </w:r>
    </w:p>
    <w:p w14:paraId="425C9076" w14:textId="77777777" w:rsidR="00CD2971" w:rsidRDefault="00000000">
      <w:pPr>
        <w:spacing w:line="360" w:lineRule="auto"/>
        <w:ind w:firstLineChars="200" w:firstLine="480"/>
        <w:rPr>
          <w:rFonts w:ascii="宋体" w:hAnsi="宋体"/>
          <w:i/>
          <w:iCs/>
          <w:sz w:val="24"/>
          <w:u w:val="single"/>
        </w:rPr>
      </w:pPr>
      <w:r>
        <w:rPr>
          <w:rFonts w:ascii="宋体" w:hAnsi="宋体"/>
          <w:sz w:val="24"/>
        </w:rPr>
        <w:t>3.本项目的特定资格要求：</w:t>
      </w:r>
    </w:p>
    <w:p w14:paraId="741ECEBD" w14:textId="77777777" w:rsidR="00CD2971" w:rsidRDefault="00000000">
      <w:pPr>
        <w:tabs>
          <w:tab w:val="left" w:pos="900"/>
          <w:tab w:val="left" w:pos="1134"/>
          <w:tab w:val="left" w:pos="1589"/>
          <w:tab w:val="left" w:pos="5521"/>
        </w:tabs>
        <w:snapToGrid w:val="0"/>
        <w:spacing w:line="360" w:lineRule="auto"/>
        <w:ind w:firstLineChars="200" w:firstLine="480"/>
        <w:rPr>
          <w:rFonts w:ascii="宋体" w:hAnsi="宋体"/>
          <w:sz w:val="24"/>
        </w:rPr>
      </w:pPr>
      <w:r>
        <w:rPr>
          <w:rFonts w:ascii="宋体" w:hAnsi="宋体"/>
          <w:sz w:val="24"/>
        </w:rPr>
        <w:t>3.1本项目是否属于政府购买服务：</w:t>
      </w:r>
      <w:r>
        <w:rPr>
          <w:rFonts w:ascii="宋体" w:hAnsi="宋体" w:hint="eastAsia"/>
          <w:sz w:val="24"/>
        </w:rPr>
        <w:t>否。</w:t>
      </w:r>
    </w:p>
    <w:p w14:paraId="5CEE1AA0" w14:textId="77777777" w:rsidR="00CD2971" w:rsidRDefault="00000000">
      <w:pPr>
        <w:tabs>
          <w:tab w:val="left" w:pos="900"/>
          <w:tab w:val="left" w:pos="1134"/>
          <w:tab w:val="left" w:pos="1589"/>
          <w:tab w:val="left" w:pos="5521"/>
        </w:tabs>
        <w:snapToGrid w:val="0"/>
        <w:spacing w:line="360" w:lineRule="auto"/>
        <w:ind w:firstLineChars="200" w:firstLine="480"/>
        <w:rPr>
          <w:rFonts w:ascii="宋体" w:hAnsi="宋体"/>
          <w:sz w:val="24"/>
        </w:rPr>
      </w:pPr>
      <w:r>
        <w:rPr>
          <w:rFonts w:ascii="宋体" w:hAnsi="宋体"/>
          <w:sz w:val="24"/>
        </w:rPr>
        <w:t>3.2其他特定资格要求：</w:t>
      </w:r>
      <w:r>
        <w:rPr>
          <w:rFonts w:ascii="宋体" w:hAnsi="宋体" w:hint="eastAsia"/>
          <w:sz w:val="24"/>
        </w:rPr>
        <w:t>无</w:t>
      </w:r>
      <w:r>
        <w:rPr>
          <w:rFonts w:ascii="宋体" w:hAnsi="宋体"/>
          <w:sz w:val="24"/>
        </w:rPr>
        <w:t>。</w:t>
      </w:r>
    </w:p>
    <w:p w14:paraId="3580509B" w14:textId="77777777" w:rsidR="00CD2971" w:rsidRDefault="00000000">
      <w:pPr>
        <w:pStyle w:val="23"/>
        <w:widowControl/>
        <w:spacing w:before="0" w:line="360" w:lineRule="auto"/>
        <w:jc w:val="left"/>
        <w:rPr>
          <w:rFonts w:ascii="宋体" w:eastAsia="宋体" w:hAnsi="宋体"/>
          <w:sz w:val="24"/>
          <w:szCs w:val="24"/>
        </w:rPr>
      </w:pPr>
      <w:bookmarkStart w:id="28" w:name="_Toc35393792"/>
      <w:bookmarkStart w:id="29" w:name="_Toc35393623"/>
      <w:bookmarkEnd w:id="25"/>
      <w:bookmarkEnd w:id="26"/>
      <w:r>
        <w:rPr>
          <w:rFonts w:ascii="宋体" w:eastAsia="宋体" w:hAnsi="宋体"/>
          <w:sz w:val="24"/>
          <w:szCs w:val="24"/>
        </w:rPr>
        <w:t>三、获取招标文件</w:t>
      </w:r>
      <w:bookmarkEnd w:id="28"/>
      <w:bookmarkEnd w:id="29"/>
    </w:p>
    <w:p w14:paraId="16A1140A" w14:textId="77777777" w:rsidR="00CD2971" w:rsidRDefault="00000000">
      <w:pPr>
        <w:adjustRightInd w:val="0"/>
        <w:snapToGrid w:val="0"/>
        <w:spacing w:line="360" w:lineRule="auto"/>
        <w:ind w:firstLineChars="200" w:firstLine="480"/>
        <w:rPr>
          <w:rFonts w:ascii="宋体" w:hAnsi="宋体"/>
          <w:sz w:val="24"/>
          <w:lang w:bidi="ar"/>
        </w:rPr>
      </w:pPr>
      <w:r>
        <w:rPr>
          <w:rFonts w:ascii="宋体" w:hAnsi="宋体"/>
          <w:sz w:val="24"/>
          <w:lang w:bidi="ar"/>
        </w:rPr>
        <w:t>1.时间：2024年3月9日至2024年3月15日，每天上午0</w:t>
      </w:r>
      <w:r>
        <w:rPr>
          <w:rFonts w:ascii="宋体" w:hAnsi="宋体" w:hint="eastAsia"/>
          <w:sz w:val="24"/>
          <w:lang w:bidi="ar"/>
        </w:rPr>
        <w:t>:</w:t>
      </w:r>
      <w:r>
        <w:rPr>
          <w:rFonts w:ascii="宋体" w:hAnsi="宋体"/>
          <w:sz w:val="24"/>
          <w:lang w:bidi="ar"/>
        </w:rPr>
        <w:t>00至12</w:t>
      </w:r>
      <w:r>
        <w:rPr>
          <w:rFonts w:ascii="宋体" w:hAnsi="宋体" w:hint="eastAsia"/>
          <w:sz w:val="24"/>
          <w:lang w:bidi="ar"/>
        </w:rPr>
        <w:t>：0</w:t>
      </w:r>
      <w:r>
        <w:rPr>
          <w:rFonts w:ascii="宋体" w:hAnsi="宋体"/>
          <w:sz w:val="24"/>
          <w:lang w:bidi="ar"/>
        </w:rPr>
        <w:t>0，下午12</w:t>
      </w:r>
      <w:r>
        <w:rPr>
          <w:rFonts w:ascii="宋体" w:hAnsi="宋体" w:hint="eastAsia"/>
          <w:sz w:val="24"/>
          <w:lang w:bidi="ar"/>
        </w:rPr>
        <w:t>:</w:t>
      </w:r>
      <w:r>
        <w:rPr>
          <w:rFonts w:ascii="宋体" w:hAnsi="宋体"/>
          <w:sz w:val="24"/>
          <w:lang w:bidi="ar"/>
        </w:rPr>
        <w:t>00至</w:t>
      </w:r>
      <w:r>
        <w:rPr>
          <w:rFonts w:ascii="宋体" w:hAnsi="宋体" w:hint="eastAsia"/>
          <w:sz w:val="24"/>
          <w:lang w:bidi="ar"/>
        </w:rPr>
        <w:t>2</w:t>
      </w:r>
      <w:r>
        <w:rPr>
          <w:rFonts w:ascii="宋体" w:hAnsi="宋体"/>
          <w:sz w:val="24"/>
          <w:lang w:bidi="ar"/>
        </w:rPr>
        <w:t>4</w:t>
      </w:r>
      <w:r>
        <w:rPr>
          <w:rFonts w:ascii="宋体" w:hAnsi="宋体" w:hint="eastAsia"/>
          <w:sz w:val="24"/>
          <w:lang w:bidi="ar"/>
        </w:rPr>
        <w:t>:</w:t>
      </w:r>
      <w:r>
        <w:rPr>
          <w:rFonts w:ascii="宋体" w:hAnsi="宋体"/>
          <w:sz w:val="24"/>
          <w:lang w:bidi="ar"/>
        </w:rPr>
        <w:t>00（北京时间，法定节假日除外）。</w:t>
      </w:r>
    </w:p>
    <w:p w14:paraId="3C8A9348" w14:textId="77777777" w:rsidR="00CD2971" w:rsidRDefault="00000000">
      <w:pPr>
        <w:adjustRightInd w:val="0"/>
        <w:snapToGrid w:val="0"/>
        <w:spacing w:line="360" w:lineRule="auto"/>
        <w:ind w:firstLineChars="200" w:firstLine="480"/>
        <w:rPr>
          <w:rFonts w:ascii="宋体" w:hAnsi="宋体"/>
          <w:sz w:val="24"/>
        </w:rPr>
      </w:pPr>
      <w:r>
        <w:rPr>
          <w:rFonts w:ascii="宋体" w:hAnsi="宋体"/>
          <w:sz w:val="24"/>
          <w:lang w:bidi="ar"/>
        </w:rPr>
        <w:lastRenderedPageBreak/>
        <w:t>2.地点：北京市政府采购电子交易平台</w:t>
      </w:r>
      <w:r>
        <w:rPr>
          <w:rFonts w:ascii="宋体" w:hAnsi="宋体" w:hint="eastAsia"/>
          <w:sz w:val="24"/>
          <w:lang w:bidi="ar"/>
        </w:rPr>
        <w:t>。</w:t>
      </w:r>
    </w:p>
    <w:p w14:paraId="2B410E38" w14:textId="77777777" w:rsidR="00CD2971" w:rsidRDefault="00000000">
      <w:pPr>
        <w:widowControl/>
        <w:adjustRightInd w:val="0"/>
        <w:snapToGrid w:val="0"/>
        <w:spacing w:line="360" w:lineRule="auto"/>
        <w:ind w:firstLineChars="200" w:firstLine="480"/>
        <w:jc w:val="left"/>
        <w:rPr>
          <w:rFonts w:ascii="宋体" w:hAnsi="宋体"/>
          <w:sz w:val="24"/>
          <w:lang w:bidi="ar"/>
        </w:rPr>
      </w:pPr>
      <w:r>
        <w:rPr>
          <w:rFonts w:ascii="宋体" w:hAnsi="宋体"/>
          <w:sz w:val="24"/>
          <w:lang w:bidi="ar"/>
        </w:rPr>
        <w:t>3.方式：</w:t>
      </w:r>
      <w:r>
        <w:rPr>
          <w:rFonts w:ascii="宋体" w:hAnsi="宋体" w:hint="eastAsia"/>
          <w:sz w:val="24"/>
          <w:lang w:bidi="ar"/>
        </w:rPr>
        <w:t>供应商使用CA 数字证书或电子营业执照登录北京市政府采购电子交易平台（http://zbcg-bjzc.zhongcy.com/bjczj-portal-site/index.html#/home）获取电子版招标文件。</w:t>
      </w:r>
    </w:p>
    <w:p w14:paraId="79CB44BF" w14:textId="77777777" w:rsidR="00CD2971" w:rsidRDefault="00000000">
      <w:pPr>
        <w:widowControl/>
        <w:adjustRightInd w:val="0"/>
        <w:snapToGrid w:val="0"/>
        <w:spacing w:line="360" w:lineRule="auto"/>
        <w:ind w:firstLineChars="200" w:firstLine="480"/>
        <w:jc w:val="left"/>
        <w:rPr>
          <w:rFonts w:ascii="宋体" w:hAnsi="宋体"/>
          <w:sz w:val="24"/>
        </w:rPr>
      </w:pPr>
      <w:r>
        <w:rPr>
          <w:rFonts w:ascii="宋体" w:hAnsi="宋体"/>
          <w:sz w:val="24"/>
          <w:lang w:bidi="ar"/>
        </w:rPr>
        <w:t>4.售价：0元。</w:t>
      </w:r>
    </w:p>
    <w:p w14:paraId="06193B64" w14:textId="77777777" w:rsidR="00CD2971" w:rsidRDefault="00CD2971">
      <w:pPr>
        <w:tabs>
          <w:tab w:val="left" w:pos="900"/>
          <w:tab w:val="left" w:pos="1980"/>
        </w:tabs>
        <w:snapToGrid w:val="0"/>
        <w:spacing w:line="360" w:lineRule="auto"/>
        <w:ind w:left="840"/>
        <w:rPr>
          <w:rFonts w:ascii="宋体" w:hAnsi="宋体"/>
          <w:sz w:val="24"/>
        </w:rPr>
      </w:pPr>
    </w:p>
    <w:p w14:paraId="1108234E" w14:textId="77777777" w:rsidR="00CD2971" w:rsidRDefault="00000000">
      <w:pPr>
        <w:pStyle w:val="23"/>
        <w:widowControl/>
        <w:spacing w:before="0" w:line="360" w:lineRule="auto"/>
        <w:jc w:val="left"/>
        <w:rPr>
          <w:rFonts w:ascii="宋体" w:eastAsia="宋体" w:hAnsi="宋体"/>
          <w:sz w:val="24"/>
          <w:szCs w:val="24"/>
        </w:rPr>
      </w:pPr>
      <w:bookmarkStart w:id="30" w:name="_Toc28359005"/>
      <w:bookmarkStart w:id="31" w:name="_Toc28359082"/>
      <w:bookmarkStart w:id="32" w:name="_Toc35393624"/>
      <w:bookmarkStart w:id="33" w:name="_Toc35393793"/>
      <w:r>
        <w:rPr>
          <w:rFonts w:ascii="宋体" w:eastAsia="宋体" w:hAnsi="宋体"/>
          <w:sz w:val="24"/>
          <w:szCs w:val="24"/>
        </w:rPr>
        <w:t>四、提交投标文件</w:t>
      </w:r>
      <w:bookmarkEnd w:id="30"/>
      <w:bookmarkEnd w:id="31"/>
      <w:r>
        <w:rPr>
          <w:rFonts w:ascii="宋体" w:eastAsia="宋体" w:hAnsi="宋体"/>
          <w:sz w:val="24"/>
          <w:szCs w:val="24"/>
        </w:rPr>
        <w:t>截止时间、开标时间和地点</w:t>
      </w:r>
      <w:bookmarkEnd w:id="32"/>
      <w:bookmarkEnd w:id="33"/>
    </w:p>
    <w:p w14:paraId="003F0EC1" w14:textId="1698B570"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投标截止时间、开标时间</w:t>
      </w:r>
      <w:r>
        <w:rPr>
          <w:rFonts w:ascii="宋体" w:hAnsi="宋体"/>
          <w:sz w:val="24"/>
        </w:rPr>
        <w:t>：</w:t>
      </w:r>
      <w:del w:id="34" w:author="cc" w:date="2024-03-22T15:59:00Z">
        <w:r w:rsidDel="004123CE">
          <w:rPr>
            <w:rFonts w:ascii="宋体" w:hAnsi="宋体"/>
            <w:sz w:val="24"/>
          </w:rPr>
          <w:delText>2024年</w:delText>
        </w:r>
        <w:r w:rsidDel="004123CE">
          <w:rPr>
            <w:rFonts w:ascii="宋体" w:hAnsi="宋体" w:hint="eastAsia"/>
            <w:sz w:val="24"/>
          </w:rPr>
          <w:delText>4</w:delText>
        </w:r>
        <w:r w:rsidDel="004123CE">
          <w:rPr>
            <w:rFonts w:ascii="宋体" w:hAnsi="宋体"/>
            <w:sz w:val="24"/>
          </w:rPr>
          <w:delText>月</w:delText>
        </w:r>
        <w:r w:rsidDel="004123CE">
          <w:rPr>
            <w:rFonts w:ascii="宋体" w:hAnsi="宋体" w:hint="eastAsia"/>
            <w:sz w:val="24"/>
          </w:rPr>
          <w:delText>1</w:delText>
        </w:r>
      </w:del>
      <w:ins w:id="35" w:author="cc" w:date="2024-03-22T15:59:00Z">
        <w:r w:rsidR="004123CE">
          <w:rPr>
            <w:rFonts w:ascii="宋体" w:hAnsi="宋体"/>
            <w:sz w:val="24"/>
          </w:rPr>
          <w:t>2024年</w:t>
        </w:r>
        <w:r w:rsidR="004123CE">
          <w:rPr>
            <w:rFonts w:ascii="宋体" w:hAnsi="宋体" w:hint="eastAsia"/>
            <w:sz w:val="24"/>
          </w:rPr>
          <w:t>4</w:t>
        </w:r>
        <w:r w:rsidR="004123CE">
          <w:rPr>
            <w:rFonts w:ascii="宋体" w:hAnsi="宋体"/>
            <w:sz w:val="24"/>
          </w:rPr>
          <w:t>月</w:t>
        </w:r>
        <w:r w:rsidR="004123CE">
          <w:rPr>
            <w:rFonts w:ascii="宋体" w:hAnsi="宋体" w:hint="eastAsia"/>
            <w:sz w:val="24"/>
          </w:rPr>
          <w:t>8</w:t>
        </w:r>
      </w:ins>
      <w:r>
        <w:rPr>
          <w:rFonts w:ascii="宋体" w:hAnsi="宋体"/>
          <w:sz w:val="24"/>
        </w:rPr>
        <w:t>日09时00分（北京时间）。</w:t>
      </w:r>
    </w:p>
    <w:p w14:paraId="0E25A40F" w14:textId="77777777" w:rsidR="00CD2971" w:rsidRDefault="00000000">
      <w:pPr>
        <w:spacing w:line="360" w:lineRule="auto"/>
        <w:ind w:firstLineChars="200" w:firstLine="480"/>
        <w:rPr>
          <w:rFonts w:ascii="宋体" w:hAnsi="宋体"/>
          <w:sz w:val="24"/>
          <w:lang w:val="zh-TW" w:bidi="ar"/>
        </w:rPr>
      </w:pPr>
      <w:r>
        <w:rPr>
          <w:rFonts w:ascii="宋体" w:hAnsi="宋体"/>
          <w:sz w:val="24"/>
        </w:rPr>
        <w:t>地点：</w:t>
      </w:r>
      <w:r>
        <w:rPr>
          <w:rFonts w:ascii="宋体" w:hAnsi="宋体" w:hint="eastAsia"/>
          <w:sz w:val="24"/>
        </w:rPr>
        <w:t>北京江河润泽工程管理咨询有限公司会议室（地址：北京市丰台区南四环西路188号总部基地十八区11号楼）</w:t>
      </w:r>
      <w:r>
        <w:rPr>
          <w:rFonts w:ascii="宋体" w:hAnsi="宋体"/>
          <w:sz w:val="24"/>
        </w:rPr>
        <w:t>。</w:t>
      </w:r>
    </w:p>
    <w:p w14:paraId="551391CA" w14:textId="77777777" w:rsidR="00CD2971" w:rsidRDefault="00CD2971">
      <w:pPr>
        <w:spacing w:line="360" w:lineRule="auto"/>
        <w:ind w:firstLineChars="200" w:firstLine="480"/>
        <w:rPr>
          <w:rFonts w:ascii="宋体" w:hAnsi="宋体"/>
          <w:bCs/>
          <w:sz w:val="24"/>
          <w:u w:val="single"/>
        </w:rPr>
      </w:pPr>
    </w:p>
    <w:p w14:paraId="6ACCDF62" w14:textId="77777777" w:rsidR="00CD2971" w:rsidRDefault="00000000">
      <w:pPr>
        <w:pStyle w:val="23"/>
        <w:spacing w:before="0" w:line="360" w:lineRule="auto"/>
        <w:jc w:val="left"/>
        <w:rPr>
          <w:rFonts w:ascii="宋体" w:eastAsia="宋体" w:hAnsi="宋体"/>
          <w:sz w:val="24"/>
          <w:szCs w:val="24"/>
        </w:rPr>
      </w:pPr>
      <w:bookmarkStart w:id="36" w:name="_Toc28359084"/>
      <w:bookmarkStart w:id="37" w:name="_Toc35393794"/>
      <w:bookmarkStart w:id="38" w:name="_Toc28359007"/>
      <w:bookmarkStart w:id="39" w:name="_Toc35393625"/>
      <w:r>
        <w:rPr>
          <w:rFonts w:ascii="宋体" w:eastAsia="宋体" w:hAnsi="宋体"/>
          <w:sz w:val="24"/>
          <w:szCs w:val="24"/>
        </w:rPr>
        <w:t>五、公告期限</w:t>
      </w:r>
      <w:bookmarkEnd w:id="36"/>
      <w:bookmarkEnd w:id="37"/>
      <w:bookmarkEnd w:id="38"/>
      <w:bookmarkEnd w:id="39"/>
    </w:p>
    <w:p w14:paraId="50A29F52" w14:textId="77777777" w:rsidR="00CD2971" w:rsidRDefault="00000000">
      <w:pPr>
        <w:spacing w:line="360" w:lineRule="auto"/>
        <w:ind w:firstLineChars="200" w:firstLine="480"/>
        <w:rPr>
          <w:rFonts w:ascii="宋体" w:hAnsi="宋体"/>
          <w:kern w:val="0"/>
          <w:sz w:val="24"/>
        </w:rPr>
      </w:pPr>
      <w:r>
        <w:rPr>
          <w:rFonts w:ascii="宋体" w:hAnsi="宋体"/>
          <w:kern w:val="0"/>
          <w:sz w:val="24"/>
        </w:rPr>
        <w:t>自本公告发布之日起5个工作日。</w:t>
      </w:r>
    </w:p>
    <w:p w14:paraId="09C6FC36" w14:textId="77777777" w:rsidR="00CD2971" w:rsidRDefault="00CD2971">
      <w:pPr>
        <w:spacing w:line="360" w:lineRule="auto"/>
        <w:ind w:firstLineChars="200" w:firstLine="480"/>
        <w:rPr>
          <w:rFonts w:ascii="宋体" w:hAnsi="宋体"/>
          <w:kern w:val="0"/>
          <w:sz w:val="24"/>
        </w:rPr>
      </w:pPr>
    </w:p>
    <w:p w14:paraId="31C65AEA" w14:textId="77777777" w:rsidR="00CD2971" w:rsidRDefault="00000000">
      <w:pPr>
        <w:pStyle w:val="23"/>
        <w:spacing w:before="0" w:line="360" w:lineRule="auto"/>
        <w:jc w:val="left"/>
        <w:rPr>
          <w:rFonts w:ascii="宋体" w:eastAsia="宋体" w:hAnsi="宋体"/>
          <w:sz w:val="24"/>
          <w:szCs w:val="24"/>
        </w:rPr>
      </w:pPr>
      <w:bookmarkStart w:id="40" w:name="_Toc35393795"/>
      <w:bookmarkStart w:id="41" w:name="_Toc35393626"/>
      <w:r>
        <w:rPr>
          <w:rFonts w:ascii="宋体" w:eastAsia="宋体" w:hAnsi="宋体"/>
          <w:sz w:val="24"/>
          <w:szCs w:val="24"/>
        </w:rPr>
        <w:t>六、其他补充事宜</w:t>
      </w:r>
      <w:bookmarkEnd w:id="40"/>
      <w:bookmarkEnd w:id="41"/>
    </w:p>
    <w:p w14:paraId="219A9ECC"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1.</w:t>
      </w:r>
      <w:r>
        <w:rPr>
          <w:rFonts w:ascii="宋体" w:hAnsi="宋体"/>
          <w:sz w:val="24"/>
        </w:rPr>
        <w:t>采购项目需要落实的政府采购政策：本项目需落实的节能环保、中小微型企业扶持、支持监狱企业、促进残疾人就业、融资担保等相关政府采购政策详见招标文件。</w:t>
      </w:r>
    </w:p>
    <w:p w14:paraId="43CABF24"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t>2</w:t>
      </w:r>
      <w:r>
        <w:rPr>
          <w:rFonts w:ascii="宋体" w:hAnsi="宋体" w:hint="eastAsia"/>
          <w:sz w:val="24"/>
        </w:rPr>
        <w:t>.供应</w:t>
      </w:r>
      <w:proofErr w:type="gramStart"/>
      <w:r>
        <w:rPr>
          <w:rFonts w:ascii="宋体" w:hAnsi="宋体" w:hint="eastAsia"/>
          <w:sz w:val="24"/>
        </w:rPr>
        <w:t>商属于</w:t>
      </w:r>
      <w:proofErr w:type="gramEnd"/>
      <w:r>
        <w:rPr>
          <w:rFonts w:ascii="宋体" w:hAnsi="宋体" w:hint="eastAsia"/>
          <w:sz w:val="24"/>
        </w:rPr>
        <w:t>下列情形之一的，不得参与本项目采购活动：</w:t>
      </w:r>
    </w:p>
    <w:p w14:paraId="5413A969"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1）被“信用中国”网站（www.creditchina.gov.cn）中列入失信被执行人或重大税收违法案件当事人名单、被中国政府采购网（www.ccgp.gov.cn）列入政府采购严重违法失信行为记录名单中被财政部门禁止参加政府采购活动的供应商，无资格参加本项目的采购活动；</w:t>
      </w:r>
    </w:p>
    <w:p w14:paraId="1156F91D"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（2）单位负责人为同一人或者存在直接控股、管理关系的不同供应商，不得同时参加本项目的投标；</w:t>
      </w:r>
    </w:p>
    <w:p w14:paraId="509F8A74"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（3）为本项目提供整体设计、规范编制或者项目管理、监理、检测等服务的供应商，不得再参加本项目投标；</w:t>
      </w:r>
    </w:p>
    <w:p w14:paraId="138F5178"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（4）本项目不接受进口产品投标。</w:t>
      </w:r>
    </w:p>
    <w:p w14:paraId="7C352D73"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t>3.本项目采用</w:t>
      </w:r>
      <w:r>
        <w:rPr>
          <w:rFonts w:ascii="宋体" w:hAnsi="宋体" w:hint="eastAsia"/>
          <w:sz w:val="24"/>
        </w:rPr>
        <w:t>线上</w:t>
      </w:r>
      <w:r>
        <w:rPr>
          <w:rFonts w:ascii="宋体" w:hAnsi="宋体"/>
          <w:sz w:val="24"/>
        </w:rPr>
        <w:t>线下相结合的采购方式，请供应</w:t>
      </w:r>
      <w:proofErr w:type="gramStart"/>
      <w:r>
        <w:rPr>
          <w:rFonts w:ascii="宋体" w:hAnsi="宋体"/>
          <w:sz w:val="24"/>
        </w:rPr>
        <w:t>商认真</w:t>
      </w:r>
      <w:proofErr w:type="gramEnd"/>
      <w:r>
        <w:rPr>
          <w:rFonts w:ascii="宋体" w:hAnsi="宋体"/>
          <w:sz w:val="24"/>
        </w:rPr>
        <w:t>学习北京市政府采购电子交易平台发布的相关操作手册</w:t>
      </w:r>
      <w:r>
        <w:rPr>
          <w:rFonts w:ascii="宋体" w:hAnsi="宋体" w:hint="eastAsia"/>
          <w:sz w:val="24"/>
        </w:rPr>
        <w:t>（供应商可在交易平台下载相关手册）</w:t>
      </w:r>
      <w:r>
        <w:rPr>
          <w:rFonts w:ascii="宋体" w:hAnsi="宋体"/>
          <w:sz w:val="24"/>
        </w:rPr>
        <w:t>，办理CA</w:t>
      </w:r>
      <w:r>
        <w:rPr>
          <w:rFonts w:ascii="宋体" w:hAnsi="宋体" w:hint="eastAsia"/>
          <w:sz w:val="24"/>
        </w:rPr>
        <w:t>数字证书或电子营业执照</w:t>
      </w:r>
      <w:r>
        <w:rPr>
          <w:rFonts w:ascii="宋体" w:hAnsi="宋体"/>
          <w:sz w:val="24"/>
        </w:rPr>
        <w:t>、进行北京市政府采购电子交易平台注册绑定，并认真核实</w:t>
      </w:r>
      <w:r>
        <w:rPr>
          <w:rFonts w:ascii="宋体" w:hAnsi="宋体" w:hint="eastAsia"/>
          <w:sz w:val="24"/>
        </w:rPr>
        <w:t>C</w:t>
      </w:r>
      <w:r>
        <w:rPr>
          <w:rFonts w:ascii="宋体" w:hAnsi="宋体"/>
          <w:sz w:val="24"/>
        </w:rPr>
        <w:t>A数字证书</w:t>
      </w:r>
      <w:r>
        <w:rPr>
          <w:rFonts w:ascii="宋体" w:hAnsi="宋体"/>
          <w:spacing w:val="-2"/>
          <w:sz w:val="24"/>
        </w:rPr>
        <w:t>或电子营业执照</w:t>
      </w:r>
      <w:r>
        <w:rPr>
          <w:rFonts w:ascii="宋体" w:hAnsi="宋体"/>
          <w:sz w:val="24"/>
        </w:rPr>
        <w:t>情况确认是否符合本项目电子化采购流程要求。</w:t>
      </w:r>
    </w:p>
    <w:p w14:paraId="1F1D9236"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lastRenderedPageBreak/>
        <w:t>CA</w:t>
      </w:r>
      <w:r>
        <w:rPr>
          <w:rFonts w:ascii="宋体" w:hAnsi="宋体" w:hint="eastAsia"/>
          <w:sz w:val="24"/>
        </w:rPr>
        <w:t>数字</w:t>
      </w:r>
      <w:r>
        <w:rPr>
          <w:rFonts w:ascii="宋体" w:hAnsi="宋体"/>
          <w:sz w:val="24"/>
        </w:rPr>
        <w:t>证书服务热线 010-58511086</w:t>
      </w:r>
    </w:p>
    <w:p w14:paraId="4C7ED7CA"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电子营业执照服务热线 400-699-7000</w:t>
      </w:r>
    </w:p>
    <w:p w14:paraId="392946BC"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技术支持服务热线</w:t>
      </w:r>
      <w:r>
        <w:rPr>
          <w:rFonts w:ascii="宋体" w:hAnsi="宋体"/>
          <w:sz w:val="24"/>
        </w:rPr>
        <w:t xml:space="preserve"> 010-86483801</w:t>
      </w:r>
    </w:p>
    <w:p w14:paraId="7F8B78C7"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t>3.1办理CA数字证书</w:t>
      </w:r>
      <w:r>
        <w:rPr>
          <w:rFonts w:ascii="宋体" w:hAnsi="宋体"/>
          <w:spacing w:val="-1"/>
          <w:sz w:val="24"/>
        </w:rPr>
        <w:t>或电子营业执照</w:t>
      </w:r>
    </w:p>
    <w:p w14:paraId="24A56C5F"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供应商登录北京市政府采购电子交易平台查阅 “用户指南”—“操作指南”—“市场主体 CA 办理操作流程指引”/“电子营业执照使用指南”，按照程序要求办理。</w:t>
      </w:r>
    </w:p>
    <w:p w14:paraId="793B3892"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t>3.2注册</w:t>
      </w:r>
    </w:p>
    <w:p w14:paraId="6FF644DA"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供应商登录北京市政府采购电子交易平台“用户指南”—“操作指南”—“市场主体注册入库操作流程指引”进行自助注册绑定。</w:t>
      </w:r>
    </w:p>
    <w:p w14:paraId="55BC5D4C"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t>3.3驱动、客户端下载</w:t>
      </w:r>
    </w:p>
    <w:p w14:paraId="3654216C"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供应商登录北京市政府采购电子交易平台“用户指南”—“工具下载”—“招标采购系统文件驱动安装包”下载相关驱动。</w:t>
      </w:r>
    </w:p>
    <w:p w14:paraId="54930CE4"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供应商登录北京市政府采购电子交易平台“用户指南”—“工具下载”—“投标文件编制工具”下载相关客户端。</w:t>
      </w:r>
    </w:p>
    <w:p w14:paraId="28626CCF"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t>3.4 获取电子招标文件</w:t>
      </w:r>
    </w:p>
    <w:p w14:paraId="62F4FCD7" w14:textId="77777777" w:rsidR="00CD2971" w:rsidRDefault="00000000">
      <w:pPr>
        <w:adjustRightInd w:val="0"/>
        <w:snapToGrid w:val="0"/>
        <w:spacing w:line="336" w:lineRule="auto"/>
        <w:ind w:firstLineChars="200" w:firstLine="480"/>
        <w:rPr>
          <w:rFonts w:ascii="宋体" w:hAnsi="宋体"/>
          <w:sz w:val="24"/>
        </w:rPr>
      </w:pPr>
      <w:r>
        <w:rPr>
          <w:rFonts w:ascii="宋体" w:hAnsi="宋体" w:hint="eastAsia"/>
          <w:sz w:val="24"/>
        </w:rPr>
        <w:t>供应商使用CA 数字证书或电子营业执照登录北京市政府采购电子交易平台获取电子招标文件。</w:t>
      </w:r>
    </w:p>
    <w:p w14:paraId="6B94B46C" w14:textId="77777777" w:rsidR="00CD2971" w:rsidRDefault="00000000">
      <w:pPr>
        <w:adjustRightInd w:val="0"/>
        <w:snapToGrid w:val="0"/>
        <w:spacing w:line="336" w:lineRule="auto"/>
        <w:ind w:firstLineChars="200" w:firstLine="480"/>
        <w:rPr>
          <w:rFonts w:ascii="宋体" w:hAnsi="宋体"/>
          <w:sz w:val="24"/>
        </w:rPr>
      </w:pPr>
      <w:r>
        <w:rPr>
          <w:rFonts w:ascii="宋体" w:hAnsi="宋体"/>
          <w:sz w:val="24"/>
        </w:rPr>
        <w:t>4</w:t>
      </w:r>
      <w:r>
        <w:rPr>
          <w:rFonts w:ascii="宋体" w:hAnsi="宋体" w:hint="eastAsia"/>
          <w:sz w:val="24"/>
        </w:rPr>
        <w:t>.</w:t>
      </w:r>
      <w:r>
        <w:rPr>
          <w:rFonts w:ascii="宋体" w:hAnsi="宋体"/>
          <w:sz w:val="24"/>
        </w:rPr>
        <w:t>公告发布媒介：本项目招标公告在中国政府采购网、北京市政府采购网发布的同时，在北京市</w:t>
      </w:r>
      <w:r>
        <w:rPr>
          <w:rFonts w:ascii="宋体" w:hAnsi="宋体" w:hint="eastAsia"/>
          <w:sz w:val="24"/>
        </w:rPr>
        <w:t>水</w:t>
      </w:r>
      <w:proofErr w:type="gramStart"/>
      <w:r>
        <w:rPr>
          <w:rFonts w:ascii="宋体" w:hAnsi="宋体" w:hint="eastAsia"/>
          <w:sz w:val="24"/>
        </w:rPr>
        <w:t>务</w:t>
      </w:r>
      <w:proofErr w:type="gramEnd"/>
      <w:r>
        <w:rPr>
          <w:rFonts w:ascii="宋体" w:hAnsi="宋体" w:hint="eastAsia"/>
          <w:sz w:val="24"/>
        </w:rPr>
        <w:t>局</w:t>
      </w:r>
      <w:r>
        <w:rPr>
          <w:rFonts w:ascii="宋体" w:hAnsi="宋体"/>
          <w:sz w:val="24"/>
        </w:rPr>
        <w:t>网站发布。</w:t>
      </w:r>
    </w:p>
    <w:p w14:paraId="42DA77CA" w14:textId="77777777" w:rsidR="00CD2971" w:rsidRDefault="00000000">
      <w:pPr>
        <w:adjustRightInd w:val="0"/>
        <w:snapToGrid w:val="0"/>
        <w:spacing w:line="336" w:lineRule="auto"/>
        <w:ind w:firstLineChars="200" w:firstLine="480"/>
        <w:textAlignment w:val="baseline"/>
        <w:rPr>
          <w:rFonts w:ascii="宋体" w:hAnsi="宋体"/>
          <w:sz w:val="24"/>
        </w:rPr>
      </w:pPr>
      <w:r>
        <w:rPr>
          <w:rFonts w:ascii="宋体" w:hAnsi="宋体"/>
          <w:sz w:val="24"/>
        </w:rPr>
        <w:t>5</w:t>
      </w:r>
      <w:r>
        <w:rPr>
          <w:rFonts w:ascii="宋体" w:hAnsi="宋体" w:hint="eastAsia"/>
          <w:sz w:val="24"/>
        </w:rPr>
        <w:t>.</w:t>
      </w:r>
      <w:r>
        <w:rPr>
          <w:rFonts w:ascii="宋体" w:hAnsi="宋体"/>
          <w:sz w:val="24"/>
        </w:rPr>
        <w:t>采购代理机构账户信息：开户行：</w:t>
      </w:r>
      <w:r>
        <w:rPr>
          <w:rFonts w:ascii="宋体" w:hAnsi="宋体" w:hint="eastAsia"/>
          <w:sz w:val="24"/>
        </w:rPr>
        <w:t>中国建设银行北京丰科园支行营业部</w:t>
      </w:r>
    </w:p>
    <w:p w14:paraId="5232513B" w14:textId="77777777" w:rsidR="00CD2971" w:rsidRDefault="00000000">
      <w:pPr>
        <w:adjustRightInd w:val="0"/>
        <w:snapToGrid w:val="0"/>
        <w:spacing w:line="336" w:lineRule="auto"/>
        <w:ind w:firstLineChars="1400" w:firstLine="3360"/>
        <w:rPr>
          <w:rFonts w:ascii="宋体" w:hAnsi="宋体"/>
          <w:sz w:val="24"/>
        </w:rPr>
      </w:pPr>
      <w:proofErr w:type="gramStart"/>
      <w:r>
        <w:rPr>
          <w:rFonts w:ascii="宋体" w:hAnsi="宋体"/>
          <w:sz w:val="24"/>
        </w:rPr>
        <w:t>账</w:t>
      </w:r>
      <w:proofErr w:type="gramEnd"/>
      <w:r>
        <w:rPr>
          <w:rFonts w:ascii="宋体" w:hAnsi="宋体"/>
          <w:sz w:val="24"/>
        </w:rPr>
        <w:t xml:space="preserve">  号：11001016201052511677</w:t>
      </w:r>
    </w:p>
    <w:p w14:paraId="6F631DE5" w14:textId="77777777" w:rsidR="00CD2971" w:rsidRDefault="00000000">
      <w:pPr>
        <w:adjustRightInd w:val="0"/>
        <w:snapToGrid w:val="0"/>
        <w:spacing w:line="336" w:lineRule="auto"/>
        <w:ind w:firstLineChars="200" w:firstLine="480"/>
        <w:textAlignment w:val="baseline"/>
        <w:rPr>
          <w:rFonts w:ascii="宋体" w:hAnsi="宋体"/>
          <w:sz w:val="24"/>
          <w:lang w:eastAsia="zh-TW"/>
        </w:rPr>
      </w:pPr>
      <w:r>
        <w:rPr>
          <w:rFonts w:ascii="宋体" w:hAnsi="宋体"/>
          <w:sz w:val="24"/>
        </w:rPr>
        <w:t>6</w:t>
      </w:r>
      <w:r>
        <w:rPr>
          <w:rFonts w:ascii="宋体" w:hAnsi="宋体" w:hint="eastAsia"/>
          <w:sz w:val="24"/>
        </w:rPr>
        <w:t>.</w:t>
      </w:r>
      <w:r>
        <w:rPr>
          <w:rFonts w:ascii="宋体" w:hAnsi="宋体"/>
          <w:sz w:val="24"/>
        </w:rPr>
        <w:t>采购代理机构邮箱：</w:t>
      </w:r>
      <w:r>
        <w:fldChar w:fldCharType="begin"/>
      </w:r>
      <w:r>
        <w:instrText xml:space="preserve"> HYPERLINK "mailto:yanl@chinabrr.com" </w:instrText>
      </w:r>
      <w:r>
        <w:fldChar w:fldCharType="separate"/>
      </w:r>
      <w:r>
        <w:rPr>
          <w:rStyle w:val="affff6"/>
          <w:rFonts w:ascii="宋体" w:hAnsi="宋体"/>
          <w:color w:val="auto"/>
          <w:sz w:val="24"/>
          <w:u w:val="none"/>
        </w:rPr>
        <w:t>yanl@chinabrr.com</w:t>
      </w:r>
      <w:r>
        <w:rPr>
          <w:rStyle w:val="affff6"/>
          <w:rFonts w:ascii="宋体" w:hAnsi="宋体"/>
          <w:color w:val="auto"/>
          <w:sz w:val="24"/>
          <w:u w:val="none"/>
        </w:rPr>
        <w:fldChar w:fldCharType="end"/>
      </w:r>
      <w:r>
        <w:rPr>
          <w:rFonts w:ascii="宋体" w:hAnsi="宋体" w:hint="eastAsia"/>
          <w:sz w:val="24"/>
        </w:rPr>
        <w:t>。</w:t>
      </w:r>
    </w:p>
    <w:p w14:paraId="487ED5BF" w14:textId="77777777" w:rsidR="00CD2971" w:rsidRDefault="00CD2971">
      <w:pPr>
        <w:spacing w:line="360" w:lineRule="auto"/>
        <w:ind w:firstLineChars="200" w:firstLine="480"/>
        <w:rPr>
          <w:rFonts w:ascii="宋体" w:hAnsi="宋体"/>
          <w:sz w:val="24"/>
        </w:rPr>
      </w:pPr>
    </w:p>
    <w:p w14:paraId="44DAEE75" w14:textId="77777777" w:rsidR="00CD2971" w:rsidRDefault="00000000">
      <w:pPr>
        <w:pStyle w:val="23"/>
        <w:spacing w:before="0" w:line="360" w:lineRule="auto"/>
        <w:jc w:val="left"/>
        <w:rPr>
          <w:rFonts w:ascii="宋体" w:eastAsia="宋体" w:hAnsi="宋体"/>
          <w:sz w:val="24"/>
          <w:szCs w:val="24"/>
        </w:rPr>
      </w:pPr>
      <w:bookmarkStart w:id="42" w:name="_Toc35393796"/>
      <w:bookmarkStart w:id="43" w:name="_Toc28359008"/>
      <w:bookmarkStart w:id="44" w:name="_Toc28359085"/>
      <w:bookmarkStart w:id="45" w:name="_Toc35393627"/>
      <w:r>
        <w:rPr>
          <w:rFonts w:ascii="宋体" w:eastAsia="宋体" w:hAnsi="宋体"/>
          <w:sz w:val="24"/>
          <w:szCs w:val="24"/>
        </w:rPr>
        <w:t>七、对本次招标提出询问，请按以下方式联系</w:t>
      </w:r>
      <w:bookmarkEnd w:id="42"/>
      <w:bookmarkEnd w:id="43"/>
      <w:bookmarkEnd w:id="44"/>
      <w:bookmarkEnd w:id="45"/>
    </w:p>
    <w:p w14:paraId="1DFAD1D4" w14:textId="77777777" w:rsidR="00CD2971" w:rsidRDefault="00000000">
      <w:pPr>
        <w:widowControl/>
        <w:spacing w:line="360" w:lineRule="auto"/>
        <w:ind w:firstLineChars="200" w:firstLine="480"/>
        <w:jc w:val="left"/>
        <w:rPr>
          <w:rFonts w:ascii="宋体" w:hAnsi="宋体"/>
          <w:sz w:val="24"/>
        </w:rPr>
      </w:pPr>
      <w:bookmarkStart w:id="46" w:name="_Hlk129082860"/>
      <w:r>
        <w:rPr>
          <w:rFonts w:ascii="宋体" w:hAnsi="宋体"/>
          <w:sz w:val="24"/>
        </w:rPr>
        <w:t>1.采购人信息</w:t>
      </w:r>
    </w:p>
    <w:p w14:paraId="3A5064E5" w14:textId="77777777" w:rsidR="00CD2971" w:rsidRDefault="00000000">
      <w:pPr>
        <w:spacing w:line="360" w:lineRule="auto"/>
        <w:ind w:firstLineChars="200" w:firstLine="480"/>
        <w:jc w:val="left"/>
        <w:rPr>
          <w:rFonts w:ascii="宋体" w:hAnsi="宋体"/>
          <w:sz w:val="24"/>
        </w:rPr>
      </w:pPr>
      <w:r>
        <w:rPr>
          <w:rFonts w:ascii="宋体" w:hAnsi="宋体"/>
          <w:sz w:val="24"/>
        </w:rPr>
        <w:t>名    称：</w:t>
      </w:r>
      <w:r>
        <w:rPr>
          <w:rFonts w:ascii="宋体" w:hAnsi="宋体" w:hint="eastAsia"/>
          <w:sz w:val="24"/>
        </w:rPr>
        <w:t>北京市密云水库管理处</w:t>
      </w:r>
      <w:r>
        <w:rPr>
          <w:rFonts w:ascii="宋体" w:hAnsi="宋体"/>
          <w:sz w:val="24"/>
        </w:rPr>
        <w:t xml:space="preserve"> </w:t>
      </w:r>
    </w:p>
    <w:p w14:paraId="393B657B" w14:textId="77777777" w:rsidR="00CD2971" w:rsidRDefault="00000000">
      <w:pPr>
        <w:spacing w:line="360" w:lineRule="auto"/>
        <w:ind w:firstLineChars="200" w:firstLine="480"/>
        <w:jc w:val="left"/>
        <w:rPr>
          <w:rFonts w:ascii="宋体" w:hAnsi="宋体"/>
          <w:sz w:val="24"/>
        </w:rPr>
      </w:pPr>
      <w:r>
        <w:rPr>
          <w:rFonts w:ascii="宋体" w:hAnsi="宋体"/>
          <w:sz w:val="24"/>
        </w:rPr>
        <w:t>地    址：</w:t>
      </w:r>
      <w:r>
        <w:rPr>
          <w:rFonts w:ascii="宋体" w:hAnsi="宋体" w:hint="eastAsia"/>
          <w:sz w:val="24"/>
        </w:rPr>
        <w:t>北京市密云区溪翁庄镇</w:t>
      </w:r>
    </w:p>
    <w:p w14:paraId="36B0F3AE" w14:textId="77777777" w:rsidR="00CD2971" w:rsidRDefault="00000000">
      <w:pPr>
        <w:spacing w:line="360" w:lineRule="auto"/>
        <w:ind w:firstLineChars="200" w:firstLine="480"/>
        <w:jc w:val="left"/>
        <w:rPr>
          <w:rFonts w:ascii="宋体" w:hAnsi="宋体"/>
          <w:sz w:val="24"/>
          <w:u w:val="single"/>
        </w:rPr>
      </w:pPr>
      <w:r>
        <w:rPr>
          <w:rFonts w:ascii="宋体" w:hAnsi="宋体"/>
          <w:sz w:val="24"/>
        </w:rPr>
        <w:t>联系方式：</w:t>
      </w:r>
      <w:r>
        <w:rPr>
          <w:rFonts w:ascii="宋体" w:hAnsi="宋体" w:hint="eastAsia"/>
          <w:sz w:val="24"/>
        </w:rPr>
        <w:t>郝天奇</w:t>
      </w:r>
      <w:r>
        <w:rPr>
          <w:rFonts w:ascii="宋体" w:hAnsi="宋体"/>
          <w:sz w:val="24"/>
        </w:rPr>
        <w:t xml:space="preserve">  </w:t>
      </w:r>
      <w:r>
        <w:rPr>
          <w:rFonts w:ascii="宋体" w:hAnsi="宋体" w:hint="eastAsia"/>
          <w:sz w:val="24"/>
        </w:rPr>
        <w:t>010-69012552-</w:t>
      </w:r>
      <w:r>
        <w:rPr>
          <w:rFonts w:ascii="宋体" w:hAnsi="宋体"/>
          <w:sz w:val="24"/>
        </w:rPr>
        <w:t>2133</w:t>
      </w:r>
    </w:p>
    <w:p w14:paraId="3D812570" w14:textId="77777777" w:rsidR="00CD2971" w:rsidRDefault="00000000">
      <w:pPr>
        <w:spacing w:line="360" w:lineRule="auto"/>
        <w:ind w:firstLineChars="200" w:firstLine="480"/>
        <w:jc w:val="left"/>
        <w:rPr>
          <w:rFonts w:ascii="宋体" w:hAnsi="宋体"/>
          <w:sz w:val="24"/>
        </w:rPr>
      </w:pPr>
      <w:r>
        <w:rPr>
          <w:rFonts w:ascii="宋体" w:hAnsi="宋体"/>
          <w:sz w:val="24"/>
        </w:rPr>
        <w:t>2.采购代理机构信息</w:t>
      </w:r>
    </w:p>
    <w:p w14:paraId="1E86219E" w14:textId="77777777" w:rsidR="00CD2971" w:rsidRDefault="00000000">
      <w:pPr>
        <w:spacing w:line="360" w:lineRule="auto"/>
        <w:ind w:firstLineChars="200" w:firstLine="480"/>
        <w:jc w:val="left"/>
        <w:rPr>
          <w:rFonts w:ascii="宋体" w:hAnsi="宋体"/>
          <w:sz w:val="24"/>
        </w:rPr>
      </w:pPr>
      <w:r>
        <w:rPr>
          <w:rFonts w:ascii="宋体" w:hAnsi="宋体"/>
          <w:sz w:val="24"/>
        </w:rPr>
        <w:t>名    称：</w:t>
      </w:r>
      <w:r>
        <w:rPr>
          <w:rFonts w:ascii="宋体" w:hAnsi="宋体" w:hint="eastAsia"/>
          <w:sz w:val="24"/>
          <w:lang w:bidi="ar"/>
        </w:rPr>
        <w:t>北京江河润泽工程管理咨询有限公司</w:t>
      </w:r>
    </w:p>
    <w:p w14:paraId="1AC45B67" w14:textId="77777777" w:rsidR="00CD2971" w:rsidRDefault="00000000">
      <w:pPr>
        <w:spacing w:line="360" w:lineRule="auto"/>
        <w:ind w:firstLineChars="200" w:firstLine="480"/>
        <w:jc w:val="left"/>
        <w:rPr>
          <w:rFonts w:ascii="宋体" w:hAnsi="宋体"/>
          <w:sz w:val="24"/>
        </w:rPr>
      </w:pPr>
      <w:r>
        <w:rPr>
          <w:rFonts w:ascii="宋体" w:hAnsi="宋体"/>
          <w:sz w:val="24"/>
        </w:rPr>
        <w:t>地    址：</w:t>
      </w:r>
      <w:r>
        <w:rPr>
          <w:rFonts w:ascii="宋体" w:hAnsi="宋体" w:hint="eastAsia"/>
          <w:sz w:val="24"/>
          <w:lang w:bidi="ar"/>
        </w:rPr>
        <w:t>北京市丰台区南四环西路</w:t>
      </w:r>
      <w:r>
        <w:rPr>
          <w:rFonts w:ascii="宋体" w:hAnsi="宋体"/>
          <w:sz w:val="24"/>
          <w:lang w:bidi="ar"/>
        </w:rPr>
        <w:t>188</w:t>
      </w:r>
      <w:r>
        <w:rPr>
          <w:rFonts w:ascii="宋体" w:hAnsi="宋体" w:hint="eastAsia"/>
          <w:sz w:val="24"/>
          <w:lang w:bidi="ar"/>
        </w:rPr>
        <w:t>号</w:t>
      </w:r>
      <w:r>
        <w:rPr>
          <w:rFonts w:ascii="宋体" w:hAnsi="宋体"/>
          <w:sz w:val="24"/>
          <w:lang w:bidi="ar"/>
        </w:rPr>
        <w:t>18</w:t>
      </w:r>
      <w:r>
        <w:rPr>
          <w:rFonts w:ascii="宋体" w:hAnsi="宋体" w:hint="eastAsia"/>
          <w:sz w:val="24"/>
          <w:lang w:bidi="ar"/>
        </w:rPr>
        <w:t>区</w:t>
      </w:r>
      <w:r>
        <w:rPr>
          <w:rFonts w:ascii="宋体" w:hAnsi="宋体"/>
          <w:sz w:val="24"/>
          <w:lang w:bidi="ar"/>
        </w:rPr>
        <w:t>11</w:t>
      </w:r>
      <w:r>
        <w:rPr>
          <w:rFonts w:ascii="宋体" w:hAnsi="宋体" w:hint="eastAsia"/>
          <w:sz w:val="24"/>
          <w:lang w:bidi="ar"/>
        </w:rPr>
        <w:t>号楼</w:t>
      </w:r>
    </w:p>
    <w:p w14:paraId="79F35050" w14:textId="77777777" w:rsidR="00CD2971" w:rsidRDefault="00000000">
      <w:pPr>
        <w:spacing w:line="360" w:lineRule="auto"/>
        <w:ind w:firstLineChars="200" w:firstLine="480"/>
        <w:jc w:val="left"/>
        <w:rPr>
          <w:rFonts w:ascii="宋体" w:hAnsi="宋体"/>
          <w:sz w:val="24"/>
          <w:u w:val="single"/>
        </w:rPr>
      </w:pPr>
      <w:r>
        <w:rPr>
          <w:rFonts w:ascii="宋体" w:hAnsi="宋体"/>
          <w:sz w:val="24"/>
        </w:rPr>
        <w:lastRenderedPageBreak/>
        <w:t>联系方式：</w:t>
      </w:r>
      <w:r>
        <w:rPr>
          <w:rFonts w:ascii="宋体" w:hAnsi="宋体" w:hint="eastAsia"/>
          <w:sz w:val="24"/>
        </w:rPr>
        <w:t>陈川</w:t>
      </w:r>
      <w:r>
        <w:rPr>
          <w:rFonts w:ascii="宋体" w:hAnsi="宋体"/>
          <w:sz w:val="24"/>
        </w:rPr>
        <w:t xml:space="preserve">  010-53105841</w:t>
      </w:r>
    </w:p>
    <w:p w14:paraId="065CFB5C" w14:textId="77777777" w:rsidR="00CD2971" w:rsidRDefault="00000000">
      <w:pPr>
        <w:spacing w:line="360" w:lineRule="auto"/>
        <w:ind w:firstLineChars="200" w:firstLine="480"/>
        <w:rPr>
          <w:rFonts w:ascii="宋体" w:hAnsi="宋体"/>
          <w:sz w:val="24"/>
          <w:u w:val="single"/>
        </w:rPr>
      </w:pPr>
      <w:r>
        <w:rPr>
          <w:rFonts w:ascii="宋体" w:hAnsi="宋体"/>
          <w:sz w:val="24"/>
        </w:rPr>
        <w:t>3.项目联系方式</w:t>
      </w:r>
    </w:p>
    <w:p w14:paraId="3823BA49" w14:textId="77777777" w:rsidR="00CD2971" w:rsidRDefault="00000000">
      <w:pPr>
        <w:pStyle w:val="aff8"/>
        <w:spacing w:line="360" w:lineRule="auto"/>
        <w:ind w:firstLineChars="200" w:firstLine="480"/>
        <w:rPr>
          <w:rFonts w:hAnsi="宋体" w:hint="default"/>
          <w:sz w:val="24"/>
          <w:u w:val="single"/>
          <w:lang w:bidi="ar"/>
        </w:rPr>
      </w:pPr>
      <w:r>
        <w:rPr>
          <w:rFonts w:hAnsi="宋体" w:hint="default"/>
          <w:sz w:val="24"/>
          <w:szCs w:val="24"/>
        </w:rPr>
        <w:t>项目联系人：</w:t>
      </w:r>
      <w:r>
        <w:rPr>
          <w:rFonts w:hAnsi="宋体"/>
          <w:sz w:val="24"/>
          <w:szCs w:val="24"/>
        </w:rPr>
        <w:t>陈川</w:t>
      </w:r>
    </w:p>
    <w:p w14:paraId="4DAE4F65" w14:textId="77777777" w:rsidR="00CD2971" w:rsidRDefault="00000000">
      <w:pPr>
        <w:pStyle w:val="aff8"/>
        <w:spacing w:line="360" w:lineRule="auto"/>
        <w:ind w:firstLineChars="200" w:firstLine="480"/>
        <w:rPr>
          <w:rFonts w:hAnsi="宋体" w:hint="default"/>
          <w:sz w:val="24"/>
          <w:szCs w:val="24"/>
        </w:rPr>
      </w:pPr>
      <w:r>
        <w:rPr>
          <w:rFonts w:hAnsi="宋体" w:hint="default"/>
          <w:sz w:val="24"/>
        </w:rPr>
        <w:t>电      话：010-53105841</w:t>
      </w:r>
    </w:p>
    <w:bookmarkEnd w:id="46"/>
    <w:p w14:paraId="3328BD78" w14:textId="77777777" w:rsidR="00CD2971" w:rsidRDefault="00CD2971">
      <w:pPr>
        <w:widowControl/>
        <w:spacing w:line="360" w:lineRule="auto"/>
        <w:jc w:val="left"/>
        <w:rPr>
          <w:rFonts w:ascii="宋体" w:hAnsi="宋体"/>
          <w:sz w:val="24"/>
        </w:rPr>
      </w:pPr>
    </w:p>
    <w:p w14:paraId="3CF96E06" w14:textId="77777777" w:rsidR="00CD2971" w:rsidRDefault="00000000">
      <w:pPr>
        <w:spacing w:line="360" w:lineRule="auto"/>
        <w:jc w:val="center"/>
        <w:outlineLvl w:val="0"/>
        <w:rPr>
          <w:rFonts w:ascii="宋体" w:hAnsi="宋体"/>
          <w:b/>
          <w:sz w:val="32"/>
          <w:szCs w:val="32"/>
        </w:rPr>
      </w:pPr>
      <w:r>
        <w:rPr>
          <w:rFonts w:ascii="宋体" w:hAnsi="宋体"/>
          <w:sz w:val="24"/>
        </w:rPr>
        <w:br w:type="page"/>
      </w:r>
      <w:bookmarkStart w:id="47" w:name="_Toc195842950"/>
      <w:bookmarkStart w:id="48" w:name="_Toc512937850"/>
      <w:bookmarkStart w:id="49" w:name="_Toc127161488"/>
      <w:bookmarkStart w:id="50" w:name="_Toc305158854"/>
      <w:bookmarkStart w:id="51" w:name="_Toc264969275"/>
      <w:bookmarkStart w:id="52" w:name="_Toc226965856"/>
      <w:bookmarkStart w:id="53" w:name="_Toc265228423"/>
      <w:bookmarkStart w:id="54" w:name="_Toc353873938"/>
      <w:bookmarkStart w:id="55" w:name="_Toc150774783"/>
      <w:bookmarkStart w:id="56" w:name="_Toc127151777"/>
      <w:bookmarkStart w:id="57" w:name="_Toc305158928"/>
      <w:bookmarkStart w:id="58" w:name="_Toc353825548"/>
      <w:bookmarkStart w:id="59" w:name="_Toc155547112"/>
      <w:r>
        <w:rPr>
          <w:rFonts w:ascii="宋体" w:hAnsi="宋体"/>
          <w:b/>
          <w:sz w:val="36"/>
          <w:szCs w:val="36"/>
        </w:rPr>
        <w:lastRenderedPageBreak/>
        <w:t>第二章   投标人须知</w:t>
      </w:r>
      <w:bookmarkEnd w:id="47"/>
      <w:bookmarkEnd w:id="48"/>
      <w:bookmarkEnd w:id="49"/>
      <w:bookmarkEnd w:id="50"/>
      <w:bookmarkEnd w:id="51"/>
      <w:bookmarkEnd w:id="52"/>
      <w:bookmarkEnd w:id="53"/>
      <w:bookmarkEnd w:id="54"/>
      <w:bookmarkEnd w:id="55"/>
      <w:bookmarkEnd w:id="56"/>
      <w:bookmarkEnd w:id="57"/>
      <w:bookmarkEnd w:id="58"/>
      <w:bookmarkEnd w:id="59"/>
    </w:p>
    <w:p w14:paraId="47FEB651" w14:textId="77777777" w:rsidR="00CD2971" w:rsidRDefault="00000000">
      <w:pPr>
        <w:pStyle w:val="23"/>
        <w:tabs>
          <w:tab w:val="center" w:pos="4592"/>
          <w:tab w:val="left" w:pos="7860"/>
        </w:tabs>
        <w:spacing w:before="0" w:line="360" w:lineRule="auto"/>
        <w:rPr>
          <w:rFonts w:ascii="宋体" w:eastAsia="宋体" w:hAnsi="宋体"/>
          <w:szCs w:val="30"/>
        </w:rPr>
      </w:pPr>
      <w:bookmarkStart w:id="60" w:name="_Toc164229214"/>
      <w:bookmarkStart w:id="61" w:name="_Toc150480757"/>
      <w:bookmarkStart w:id="62" w:name="_Toc127151720"/>
      <w:bookmarkStart w:id="63" w:name="_Toc520356144"/>
      <w:bookmarkStart w:id="64" w:name="_Toc151193617"/>
      <w:bookmarkStart w:id="65" w:name="_Toc164608633"/>
      <w:bookmarkStart w:id="66" w:name="_Toc150774619"/>
      <w:bookmarkStart w:id="67" w:name="_Toc195842884"/>
      <w:bookmarkStart w:id="68" w:name="_Toc150509270"/>
      <w:bookmarkStart w:id="69" w:name="_Toc151193907"/>
      <w:bookmarkStart w:id="70" w:name="_Toc151193761"/>
      <w:bookmarkStart w:id="71" w:name="_Toc226337215"/>
      <w:bookmarkStart w:id="72" w:name="_Toc127161433"/>
      <w:bookmarkStart w:id="73" w:name="_Toc164229360"/>
      <w:bookmarkStart w:id="74" w:name="_Toc150774724"/>
      <w:bookmarkStart w:id="75" w:name="_Toc151193833"/>
      <w:bookmarkStart w:id="76" w:name="_Toc151190146"/>
      <w:bookmarkStart w:id="77" w:name="_Toc164608788"/>
      <w:bookmarkStart w:id="78" w:name="_Toc226965792"/>
      <w:bookmarkStart w:id="79" w:name="_Toc226309763"/>
      <w:bookmarkStart w:id="80" w:name="_Toc149720812"/>
      <w:bookmarkStart w:id="81" w:name="_Toc226965709"/>
      <w:bookmarkStart w:id="82" w:name="_Toc127151519"/>
      <w:bookmarkStart w:id="83" w:name="_Toc142311021"/>
      <w:bookmarkStart w:id="84" w:name="_Toc164351613"/>
      <w:bookmarkStart w:id="85" w:name="_Toc151193689"/>
      <w:r>
        <w:rPr>
          <w:rFonts w:ascii="宋体" w:eastAsia="宋体" w:hAnsi="宋体"/>
          <w:szCs w:val="30"/>
        </w:rPr>
        <w:t>投标人须知资料表</w:t>
      </w:r>
    </w:p>
    <w:p w14:paraId="11A52EF9" w14:textId="77777777" w:rsidR="00CD2971" w:rsidRDefault="00CD2971">
      <w:pPr>
        <w:jc w:val="center"/>
        <w:rPr>
          <w:rFonts w:ascii="宋体" w:hAnsi="宋体"/>
          <w:b/>
          <w:sz w:val="28"/>
          <w:szCs w:val="28"/>
        </w:rPr>
      </w:pPr>
    </w:p>
    <w:p w14:paraId="0907CF5E" w14:textId="77777777" w:rsidR="00CD2971" w:rsidRDefault="00000000">
      <w:pPr>
        <w:spacing w:line="360" w:lineRule="auto"/>
        <w:ind w:firstLine="480"/>
        <w:rPr>
          <w:rFonts w:ascii="宋体" w:hAnsi="宋体"/>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1694"/>
        <w:gridCol w:w="6644"/>
      </w:tblGrid>
      <w:tr w:rsidR="00CD2971" w14:paraId="2082DF5B" w14:textId="77777777">
        <w:trPr>
          <w:trHeight w:val="454"/>
          <w:tblHeader/>
          <w:jc w:val="center"/>
        </w:trPr>
        <w:tc>
          <w:tcPr>
            <w:tcW w:w="949" w:type="dxa"/>
            <w:vAlign w:val="center"/>
          </w:tcPr>
          <w:p w14:paraId="0BAAF283" w14:textId="77777777" w:rsidR="00CD2971" w:rsidRDefault="00000000">
            <w:pPr>
              <w:jc w:val="center"/>
              <w:rPr>
                <w:rFonts w:ascii="宋体" w:hAnsi="宋体"/>
                <w:b/>
                <w:bCs/>
                <w:sz w:val="24"/>
              </w:rPr>
            </w:pPr>
            <w:r>
              <w:rPr>
                <w:rFonts w:ascii="宋体" w:hAnsi="宋体"/>
                <w:b/>
                <w:sz w:val="24"/>
              </w:rPr>
              <w:t>条款号</w:t>
            </w:r>
          </w:p>
        </w:tc>
        <w:tc>
          <w:tcPr>
            <w:tcW w:w="1694" w:type="dxa"/>
            <w:vAlign w:val="center"/>
          </w:tcPr>
          <w:p w14:paraId="38264942" w14:textId="77777777" w:rsidR="00CD2971" w:rsidRDefault="00000000">
            <w:pPr>
              <w:jc w:val="center"/>
              <w:rPr>
                <w:rFonts w:ascii="宋体" w:hAnsi="宋体"/>
                <w:b/>
                <w:bCs/>
                <w:sz w:val="24"/>
              </w:rPr>
            </w:pPr>
            <w:r>
              <w:rPr>
                <w:rFonts w:ascii="宋体" w:hAnsi="宋体"/>
                <w:b/>
                <w:bCs/>
                <w:sz w:val="24"/>
              </w:rPr>
              <w:t>条目</w:t>
            </w:r>
          </w:p>
        </w:tc>
        <w:tc>
          <w:tcPr>
            <w:tcW w:w="6644" w:type="dxa"/>
            <w:vAlign w:val="center"/>
          </w:tcPr>
          <w:p w14:paraId="2FD52F43" w14:textId="77777777" w:rsidR="00CD2971" w:rsidRDefault="00000000">
            <w:pPr>
              <w:jc w:val="center"/>
              <w:rPr>
                <w:rFonts w:ascii="宋体" w:hAnsi="宋体"/>
                <w:b/>
                <w:bCs/>
                <w:sz w:val="24"/>
              </w:rPr>
            </w:pPr>
            <w:r>
              <w:rPr>
                <w:rFonts w:ascii="宋体" w:hAnsi="宋体"/>
                <w:b/>
                <w:bCs/>
                <w:sz w:val="24"/>
              </w:rPr>
              <w:t>内容</w:t>
            </w:r>
          </w:p>
        </w:tc>
      </w:tr>
      <w:tr w:rsidR="00CD2971" w14:paraId="7091DA9E" w14:textId="77777777">
        <w:trPr>
          <w:trHeight w:val="454"/>
          <w:jc w:val="center"/>
        </w:trPr>
        <w:tc>
          <w:tcPr>
            <w:tcW w:w="949" w:type="dxa"/>
            <w:vAlign w:val="center"/>
          </w:tcPr>
          <w:p w14:paraId="57BF5A82"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2.2</w:t>
            </w:r>
          </w:p>
        </w:tc>
        <w:tc>
          <w:tcPr>
            <w:tcW w:w="1694" w:type="dxa"/>
            <w:vAlign w:val="center"/>
          </w:tcPr>
          <w:p w14:paraId="63000CC2" w14:textId="77777777" w:rsidR="00CD2971" w:rsidRDefault="00000000">
            <w:pPr>
              <w:jc w:val="center"/>
              <w:rPr>
                <w:rFonts w:ascii="宋体" w:hAnsi="宋体"/>
                <w:sz w:val="24"/>
              </w:rPr>
            </w:pPr>
            <w:r>
              <w:rPr>
                <w:rFonts w:ascii="宋体" w:hAnsi="宋体"/>
                <w:sz w:val="24"/>
              </w:rPr>
              <w:t>项目属性</w:t>
            </w:r>
          </w:p>
        </w:tc>
        <w:tc>
          <w:tcPr>
            <w:tcW w:w="6644" w:type="dxa"/>
            <w:vAlign w:val="center"/>
          </w:tcPr>
          <w:p w14:paraId="13F65F06" w14:textId="77777777" w:rsidR="00CD2971" w:rsidRDefault="00000000">
            <w:pPr>
              <w:jc w:val="left"/>
              <w:rPr>
                <w:rFonts w:ascii="宋体" w:hAnsi="宋体" w:cs="宋体"/>
                <w:color w:val="000000"/>
                <w:sz w:val="24"/>
              </w:rPr>
            </w:pPr>
            <w:r>
              <w:rPr>
                <w:rFonts w:ascii="宋体" w:hAnsi="宋体" w:cs="宋体" w:hint="eastAsia"/>
                <w:color w:val="000000"/>
                <w:sz w:val="24"/>
              </w:rPr>
              <w:t>项目属性：</w:t>
            </w:r>
          </w:p>
          <w:p w14:paraId="6DA815E9" w14:textId="77777777" w:rsidR="00CD2971" w:rsidRDefault="00000000">
            <w:pPr>
              <w:jc w:val="left"/>
              <w:rPr>
                <w:rFonts w:ascii="宋体" w:hAnsi="宋体" w:cs="宋体"/>
                <w:color w:val="000000"/>
                <w:sz w:val="24"/>
              </w:rPr>
            </w:pPr>
            <w:r>
              <w:rPr>
                <w:rFonts w:ascii="宋体" w:hAnsi="宋体" w:cs="宋体" w:hint="eastAsia"/>
                <w:b/>
                <w:color w:val="000000"/>
                <w:sz w:val="24"/>
              </w:rPr>
              <w:t>■</w:t>
            </w:r>
            <w:r>
              <w:rPr>
                <w:rFonts w:ascii="宋体" w:hAnsi="宋体" w:cs="宋体" w:hint="eastAsia"/>
                <w:color w:val="000000"/>
                <w:sz w:val="24"/>
              </w:rPr>
              <w:t>服务</w:t>
            </w:r>
          </w:p>
          <w:p w14:paraId="645D7657" w14:textId="77777777" w:rsidR="00CD2971" w:rsidRDefault="00000000">
            <w:pPr>
              <w:jc w:val="left"/>
              <w:rPr>
                <w:rFonts w:ascii="宋体" w:hAnsi="宋体" w:cs="宋体"/>
                <w:color w:val="000000"/>
                <w:sz w:val="24"/>
                <w:u w:val="single"/>
              </w:rPr>
            </w:pPr>
            <w:r>
              <w:rPr>
                <w:rFonts w:ascii="宋体" w:hAnsi="宋体" w:cs="宋体" w:hint="eastAsia"/>
                <w:color w:val="000000"/>
                <w:sz w:val="24"/>
              </w:rPr>
              <w:t>□货物</w:t>
            </w:r>
          </w:p>
        </w:tc>
      </w:tr>
      <w:tr w:rsidR="00CD2971" w14:paraId="07F36F05" w14:textId="77777777">
        <w:trPr>
          <w:trHeight w:val="454"/>
          <w:jc w:val="center"/>
        </w:trPr>
        <w:tc>
          <w:tcPr>
            <w:tcW w:w="949" w:type="dxa"/>
            <w:vAlign w:val="center"/>
          </w:tcPr>
          <w:p w14:paraId="267CD8A2"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2.3</w:t>
            </w:r>
          </w:p>
        </w:tc>
        <w:tc>
          <w:tcPr>
            <w:tcW w:w="1694" w:type="dxa"/>
            <w:vAlign w:val="center"/>
          </w:tcPr>
          <w:p w14:paraId="1E8F94CC" w14:textId="77777777" w:rsidR="00CD2971" w:rsidRDefault="00000000">
            <w:pPr>
              <w:jc w:val="center"/>
              <w:rPr>
                <w:rFonts w:ascii="宋体" w:hAnsi="宋体"/>
                <w:sz w:val="24"/>
              </w:rPr>
            </w:pPr>
            <w:r>
              <w:rPr>
                <w:rFonts w:ascii="宋体" w:hAnsi="宋体"/>
                <w:sz w:val="24"/>
              </w:rPr>
              <w:t>科研仪器设备</w:t>
            </w:r>
          </w:p>
        </w:tc>
        <w:tc>
          <w:tcPr>
            <w:tcW w:w="6644" w:type="dxa"/>
            <w:vAlign w:val="center"/>
          </w:tcPr>
          <w:p w14:paraId="054C16B4" w14:textId="77777777" w:rsidR="00CD2971" w:rsidRDefault="00000000">
            <w:pPr>
              <w:jc w:val="left"/>
              <w:rPr>
                <w:rFonts w:ascii="宋体" w:hAnsi="宋体" w:cs="宋体"/>
                <w:color w:val="000000"/>
                <w:sz w:val="24"/>
              </w:rPr>
            </w:pPr>
            <w:r>
              <w:rPr>
                <w:rFonts w:ascii="宋体" w:hAnsi="宋体" w:cs="宋体" w:hint="eastAsia"/>
                <w:color w:val="000000"/>
                <w:sz w:val="24"/>
              </w:rPr>
              <w:t>是否属于科研仪器设备采购项目：</w:t>
            </w:r>
          </w:p>
          <w:p w14:paraId="530F9A88" w14:textId="77777777" w:rsidR="00CD2971" w:rsidRDefault="00000000">
            <w:pPr>
              <w:jc w:val="left"/>
              <w:rPr>
                <w:rFonts w:ascii="宋体" w:hAnsi="宋体" w:cs="宋体"/>
                <w:color w:val="000000"/>
                <w:sz w:val="24"/>
              </w:rPr>
            </w:pPr>
            <w:r>
              <w:rPr>
                <w:rFonts w:ascii="宋体" w:hAnsi="宋体" w:cs="宋体" w:hint="eastAsia"/>
                <w:color w:val="000000"/>
                <w:sz w:val="24"/>
              </w:rPr>
              <w:t>□是</w:t>
            </w:r>
          </w:p>
          <w:p w14:paraId="18A83484" w14:textId="77777777" w:rsidR="00CD2971" w:rsidRDefault="00000000">
            <w:pPr>
              <w:jc w:val="left"/>
              <w:rPr>
                <w:rFonts w:ascii="宋体" w:hAnsi="宋体" w:cs="宋体"/>
                <w:color w:val="000000"/>
                <w:sz w:val="24"/>
              </w:rPr>
            </w:pPr>
            <w:r>
              <w:rPr>
                <w:rFonts w:ascii="宋体" w:hAnsi="宋体" w:cs="宋体" w:hint="eastAsia"/>
                <w:b/>
                <w:color w:val="000000"/>
                <w:sz w:val="24"/>
              </w:rPr>
              <w:t>■</w:t>
            </w:r>
            <w:r>
              <w:rPr>
                <w:rFonts w:ascii="宋体" w:hAnsi="宋体" w:cs="宋体" w:hint="eastAsia"/>
                <w:color w:val="000000"/>
                <w:sz w:val="24"/>
              </w:rPr>
              <w:t>否</w:t>
            </w:r>
          </w:p>
        </w:tc>
      </w:tr>
      <w:tr w:rsidR="00CD2971" w14:paraId="6D22DA1D" w14:textId="77777777">
        <w:trPr>
          <w:trHeight w:val="454"/>
          <w:jc w:val="center"/>
        </w:trPr>
        <w:tc>
          <w:tcPr>
            <w:tcW w:w="949" w:type="dxa"/>
            <w:vAlign w:val="center"/>
          </w:tcPr>
          <w:p w14:paraId="20F6B5BC"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2.4</w:t>
            </w:r>
          </w:p>
        </w:tc>
        <w:tc>
          <w:tcPr>
            <w:tcW w:w="1694" w:type="dxa"/>
            <w:vAlign w:val="center"/>
          </w:tcPr>
          <w:p w14:paraId="33A6B980" w14:textId="77777777" w:rsidR="00CD2971" w:rsidRDefault="00000000">
            <w:pPr>
              <w:jc w:val="center"/>
              <w:rPr>
                <w:rFonts w:ascii="宋体" w:hAnsi="宋体"/>
                <w:sz w:val="24"/>
              </w:rPr>
            </w:pPr>
            <w:r>
              <w:rPr>
                <w:rFonts w:ascii="宋体" w:hAnsi="宋体"/>
                <w:sz w:val="24"/>
              </w:rPr>
              <w:t>核心产品</w:t>
            </w:r>
          </w:p>
        </w:tc>
        <w:tc>
          <w:tcPr>
            <w:tcW w:w="6644" w:type="dxa"/>
            <w:vAlign w:val="center"/>
          </w:tcPr>
          <w:p w14:paraId="1E2732ED" w14:textId="77777777" w:rsidR="00CD2971" w:rsidRDefault="00000000">
            <w:pPr>
              <w:pStyle w:val="aff8"/>
              <w:adjustRightInd w:val="0"/>
              <w:snapToGrid w:val="0"/>
              <w:rPr>
                <w:rFonts w:hAnsi="宋体" w:cs="宋体" w:hint="default"/>
                <w:color w:val="000000"/>
                <w:sz w:val="24"/>
                <w:szCs w:val="24"/>
              </w:rPr>
            </w:pPr>
            <w:r>
              <w:rPr>
                <w:rFonts w:hAnsi="宋体" w:cs="宋体"/>
                <w:color w:val="000000"/>
                <w:sz w:val="24"/>
                <w:szCs w:val="24"/>
              </w:rPr>
              <w:t>■关于核心产品本项目（本采购包）不适用。</w:t>
            </w:r>
          </w:p>
          <w:p w14:paraId="60D97640" w14:textId="77777777" w:rsidR="00CD2971" w:rsidRDefault="00000000">
            <w:pPr>
              <w:pStyle w:val="aff8"/>
              <w:adjustRightInd w:val="0"/>
              <w:snapToGrid w:val="0"/>
              <w:rPr>
                <w:rFonts w:hAnsi="宋体" w:cs="宋体" w:hint="default"/>
                <w:color w:val="000000"/>
                <w:sz w:val="24"/>
                <w:szCs w:val="24"/>
              </w:rPr>
            </w:pPr>
            <w:r>
              <w:rPr>
                <w:rFonts w:hAnsi="宋体" w:cs="宋体"/>
                <w:color w:val="000000"/>
                <w:sz w:val="24"/>
                <w:szCs w:val="24"/>
              </w:rPr>
              <w:t>□本项目（本采购包）为单一产品采购项目。</w:t>
            </w:r>
          </w:p>
          <w:p w14:paraId="119A7262" w14:textId="77777777" w:rsidR="00CD2971" w:rsidRDefault="00000000">
            <w:pPr>
              <w:jc w:val="left"/>
              <w:rPr>
                <w:rFonts w:ascii="宋体" w:hAnsi="宋体" w:cs="宋体"/>
                <w:color w:val="000000"/>
                <w:sz w:val="24"/>
              </w:rPr>
            </w:pPr>
            <w:r>
              <w:rPr>
                <w:rFonts w:ascii="宋体" w:hAnsi="宋体" w:cs="宋体" w:hint="eastAsia"/>
                <w:color w:val="000000"/>
                <w:sz w:val="24"/>
              </w:rPr>
              <w:t>□本项目</w:t>
            </w:r>
            <w:r>
              <w:rPr>
                <w:rFonts w:ascii="宋体" w:hAnsi="宋体" w:cs="宋体"/>
                <w:color w:val="000000"/>
                <w:sz w:val="24"/>
              </w:rPr>
              <w:t>（本采购包）</w:t>
            </w:r>
            <w:r>
              <w:rPr>
                <w:rFonts w:ascii="宋体" w:hAnsi="宋体" w:cs="宋体" w:hint="eastAsia"/>
                <w:color w:val="000000"/>
                <w:sz w:val="24"/>
              </w:rPr>
              <w:t>为非单一产品采购项目，核心产品为：____。</w:t>
            </w:r>
          </w:p>
        </w:tc>
      </w:tr>
      <w:tr w:rsidR="00CD2971" w14:paraId="41A43A47" w14:textId="77777777">
        <w:trPr>
          <w:trHeight w:val="454"/>
          <w:jc w:val="center"/>
        </w:trPr>
        <w:tc>
          <w:tcPr>
            <w:tcW w:w="949" w:type="dxa"/>
            <w:vMerge w:val="restart"/>
            <w:vAlign w:val="center"/>
          </w:tcPr>
          <w:p w14:paraId="6D16736F" w14:textId="77777777" w:rsidR="00CD2971" w:rsidRDefault="00000000">
            <w:pPr>
              <w:pStyle w:val="aff8"/>
              <w:adjustRightInd w:val="0"/>
              <w:snapToGrid w:val="0"/>
              <w:jc w:val="center"/>
              <w:rPr>
                <w:rFonts w:hAnsi="宋体" w:hint="default"/>
                <w:sz w:val="24"/>
                <w:szCs w:val="24"/>
              </w:rPr>
            </w:pPr>
            <w:r>
              <w:rPr>
                <w:rFonts w:hAnsi="宋体" w:hint="default"/>
                <w:sz w:val="24"/>
                <w:szCs w:val="24"/>
              </w:rPr>
              <w:t>3.1</w:t>
            </w:r>
          </w:p>
        </w:tc>
        <w:tc>
          <w:tcPr>
            <w:tcW w:w="1694" w:type="dxa"/>
            <w:vAlign w:val="center"/>
          </w:tcPr>
          <w:p w14:paraId="11574E8E" w14:textId="77777777" w:rsidR="00CD2971" w:rsidRDefault="00000000">
            <w:pPr>
              <w:jc w:val="center"/>
              <w:rPr>
                <w:rFonts w:ascii="宋体" w:hAnsi="宋体"/>
                <w:sz w:val="24"/>
              </w:rPr>
            </w:pPr>
            <w:r>
              <w:rPr>
                <w:rFonts w:ascii="宋体" w:hAnsi="宋体"/>
                <w:sz w:val="24"/>
              </w:rPr>
              <w:t>现场考察</w:t>
            </w:r>
          </w:p>
        </w:tc>
        <w:tc>
          <w:tcPr>
            <w:tcW w:w="6644" w:type="dxa"/>
            <w:vAlign w:val="center"/>
          </w:tcPr>
          <w:p w14:paraId="5D6D6058" w14:textId="77777777" w:rsidR="00CD2971" w:rsidRDefault="00000000">
            <w:pPr>
              <w:jc w:val="left"/>
              <w:rPr>
                <w:rFonts w:ascii="宋体" w:hAnsi="宋体" w:cs="宋体"/>
                <w:color w:val="000000"/>
                <w:sz w:val="24"/>
              </w:rPr>
            </w:pPr>
            <w:r>
              <w:rPr>
                <w:rFonts w:ascii="宋体" w:hAnsi="宋体" w:cs="宋体" w:hint="eastAsia"/>
                <w:b/>
                <w:color w:val="000000"/>
                <w:sz w:val="24"/>
              </w:rPr>
              <w:t>■</w:t>
            </w:r>
            <w:r>
              <w:rPr>
                <w:rFonts w:ascii="宋体" w:hAnsi="宋体" w:cs="宋体" w:hint="eastAsia"/>
                <w:color w:val="000000"/>
                <w:sz w:val="24"/>
              </w:rPr>
              <w:t>不组织</w:t>
            </w:r>
          </w:p>
          <w:p w14:paraId="48160A1A" w14:textId="77777777" w:rsidR="00CD2971" w:rsidRDefault="00000000">
            <w:pPr>
              <w:jc w:val="left"/>
              <w:rPr>
                <w:rFonts w:ascii="宋体" w:hAnsi="宋体" w:cs="宋体"/>
                <w:bCs/>
                <w:color w:val="000000"/>
                <w:sz w:val="24"/>
              </w:rPr>
            </w:pPr>
            <w:r>
              <w:rPr>
                <w:rFonts w:ascii="宋体" w:hAnsi="宋体" w:cs="宋体" w:hint="eastAsia"/>
                <w:color w:val="000000"/>
                <w:sz w:val="24"/>
              </w:rPr>
              <w:t>□组织，考察时间：__年_月_日_</w:t>
            </w:r>
            <w:r>
              <w:rPr>
                <w:rFonts w:ascii="宋体" w:hAnsi="宋体" w:cs="宋体" w:hint="eastAsia"/>
                <w:bCs/>
                <w:color w:val="000000"/>
                <w:sz w:val="24"/>
              </w:rPr>
              <w:t>点</w:t>
            </w:r>
            <w:r>
              <w:rPr>
                <w:rFonts w:ascii="宋体" w:hAnsi="宋体" w:cs="宋体" w:hint="eastAsia"/>
                <w:color w:val="000000"/>
                <w:sz w:val="24"/>
              </w:rPr>
              <w:t>_</w:t>
            </w:r>
            <w:r>
              <w:rPr>
                <w:rFonts w:ascii="宋体" w:hAnsi="宋体" w:cs="宋体" w:hint="eastAsia"/>
                <w:bCs/>
                <w:color w:val="000000"/>
                <w:sz w:val="24"/>
              </w:rPr>
              <w:t>分</w:t>
            </w:r>
          </w:p>
          <w:p w14:paraId="108E6423" w14:textId="77777777" w:rsidR="00CD2971" w:rsidRDefault="00000000">
            <w:pPr>
              <w:pStyle w:val="aff8"/>
              <w:adjustRightInd w:val="0"/>
              <w:snapToGrid w:val="0"/>
              <w:rPr>
                <w:rFonts w:hAnsi="宋体" w:cs="宋体" w:hint="default"/>
                <w:color w:val="000000"/>
                <w:sz w:val="24"/>
                <w:szCs w:val="24"/>
              </w:rPr>
            </w:pPr>
            <w:r>
              <w:rPr>
                <w:rFonts w:hAnsi="宋体" w:cs="宋体"/>
                <w:color w:val="000000"/>
                <w:sz w:val="24"/>
              </w:rPr>
              <w:t>考察地点：____________。</w:t>
            </w:r>
          </w:p>
        </w:tc>
      </w:tr>
      <w:tr w:rsidR="00CD2971" w14:paraId="0DBDC45E" w14:textId="77777777">
        <w:trPr>
          <w:trHeight w:val="454"/>
          <w:jc w:val="center"/>
        </w:trPr>
        <w:tc>
          <w:tcPr>
            <w:tcW w:w="949" w:type="dxa"/>
            <w:vMerge/>
            <w:vAlign w:val="center"/>
          </w:tcPr>
          <w:p w14:paraId="545C8C09" w14:textId="77777777" w:rsidR="00CD2971" w:rsidRDefault="00CD2971">
            <w:pPr>
              <w:pStyle w:val="aff8"/>
              <w:adjustRightInd w:val="0"/>
              <w:snapToGrid w:val="0"/>
              <w:jc w:val="center"/>
              <w:rPr>
                <w:rFonts w:hAnsi="宋体" w:hint="default"/>
                <w:sz w:val="24"/>
                <w:szCs w:val="24"/>
              </w:rPr>
            </w:pPr>
          </w:p>
        </w:tc>
        <w:tc>
          <w:tcPr>
            <w:tcW w:w="1694" w:type="dxa"/>
            <w:vAlign w:val="center"/>
          </w:tcPr>
          <w:p w14:paraId="7D7511BA" w14:textId="77777777" w:rsidR="00CD2971" w:rsidRDefault="00000000">
            <w:pPr>
              <w:jc w:val="center"/>
              <w:rPr>
                <w:rFonts w:ascii="宋体" w:hAnsi="宋体"/>
                <w:sz w:val="24"/>
              </w:rPr>
            </w:pPr>
            <w:r>
              <w:rPr>
                <w:rFonts w:ascii="宋体" w:hAnsi="宋体"/>
                <w:sz w:val="24"/>
              </w:rPr>
              <w:t>开标前答疑会</w:t>
            </w:r>
          </w:p>
        </w:tc>
        <w:tc>
          <w:tcPr>
            <w:tcW w:w="6644" w:type="dxa"/>
            <w:vAlign w:val="center"/>
          </w:tcPr>
          <w:p w14:paraId="0F361252" w14:textId="77777777" w:rsidR="00CD2971" w:rsidRDefault="00000000">
            <w:pPr>
              <w:jc w:val="left"/>
              <w:rPr>
                <w:rFonts w:ascii="宋体" w:hAnsi="宋体" w:cs="宋体"/>
                <w:color w:val="000000"/>
                <w:sz w:val="24"/>
              </w:rPr>
            </w:pPr>
            <w:r>
              <w:rPr>
                <w:rFonts w:ascii="宋体" w:hAnsi="宋体" w:cs="宋体" w:hint="eastAsia"/>
                <w:b/>
                <w:color w:val="000000"/>
                <w:sz w:val="24"/>
              </w:rPr>
              <w:t>■</w:t>
            </w:r>
            <w:r>
              <w:rPr>
                <w:rFonts w:ascii="宋体" w:hAnsi="宋体" w:cs="宋体" w:hint="eastAsia"/>
                <w:color w:val="000000"/>
                <w:sz w:val="24"/>
              </w:rPr>
              <w:t>不召开</w:t>
            </w:r>
          </w:p>
          <w:p w14:paraId="2869901C" w14:textId="77777777" w:rsidR="00CD2971" w:rsidRDefault="00000000">
            <w:pPr>
              <w:jc w:val="left"/>
              <w:rPr>
                <w:rFonts w:ascii="宋体" w:hAnsi="宋体" w:cs="宋体"/>
                <w:color w:val="000000"/>
                <w:sz w:val="24"/>
              </w:rPr>
            </w:pPr>
            <w:r>
              <w:rPr>
                <w:rFonts w:ascii="宋体" w:hAnsi="宋体" w:cs="宋体" w:hint="eastAsia"/>
                <w:color w:val="000000"/>
                <w:sz w:val="24"/>
              </w:rPr>
              <w:t>□召开，召开时间：__年_月_日_</w:t>
            </w:r>
            <w:r>
              <w:rPr>
                <w:rFonts w:ascii="宋体" w:hAnsi="宋体" w:cs="宋体" w:hint="eastAsia"/>
                <w:bCs/>
                <w:color w:val="000000"/>
                <w:sz w:val="24"/>
              </w:rPr>
              <w:t>点</w:t>
            </w:r>
            <w:r>
              <w:rPr>
                <w:rFonts w:ascii="宋体" w:hAnsi="宋体" w:cs="宋体" w:hint="eastAsia"/>
                <w:color w:val="000000"/>
                <w:sz w:val="24"/>
              </w:rPr>
              <w:t>_</w:t>
            </w:r>
            <w:r>
              <w:rPr>
                <w:rFonts w:ascii="宋体" w:hAnsi="宋体" w:cs="宋体" w:hint="eastAsia"/>
                <w:bCs/>
                <w:color w:val="000000"/>
                <w:sz w:val="24"/>
              </w:rPr>
              <w:t>分</w:t>
            </w:r>
          </w:p>
          <w:p w14:paraId="74CA3E1D" w14:textId="77777777" w:rsidR="00CD2971" w:rsidRDefault="00000000">
            <w:pPr>
              <w:jc w:val="left"/>
              <w:rPr>
                <w:rFonts w:ascii="宋体" w:hAnsi="宋体" w:cs="宋体"/>
                <w:color w:val="000000"/>
                <w:sz w:val="24"/>
              </w:rPr>
            </w:pPr>
            <w:r>
              <w:rPr>
                <w:rFonts w:ascii="宋体" w:hAnsi="宋体" w:cs="宋体" w:hint="eastAsia"/>
                <w:color w:val="000000"/>
                <w:sz w:val="24"/>
              </w:rPr>
              <w:t>召开地点：____________。</w:t>
            </w:r>
          </w:p>
        </w:tc>
      </w:tr>
      <w:tr w:rsidR="00CD2971" w14:paraId="3B8EFFCC" w14:textId="77777777">
        <w:trPr>
          <w:trHeight w:val="454"/>
          <w:jc w:val="center"/>
        </w:trPr>
        <w:tc>
          <w:tcPr>
            <w:tcW w:w="949" w:type="dxa"/>
            <w:vAlign w:val="center"/>
          </w:tcPr>
          <w:p w14:paraId="4422F7EE" w14:textId="77777777" w:rsidR="00CD2971" w:rsidRDefault="00000000">
            <w:pPr>
              <w:pStyle w:val="aff8"/>
              <w:adjustRightInd w:val="0"/>
              <w:snapToGrid w:val="0"/>
              <w:jc w:val="center"/>
              <w:rPr>
                <w:rFonts w:hAnsi="宋体" w:hint="default"/>
                <w:sz w:val="24"/>
                <w:szCs w:val="24"/>
              </w:rPr>
            </w:pPr>
            <w:r>
              <w:rPr>
                <w:rFonts w:hAnsi="宋体" w:hint="default"/>
                <w:sz w:val="24"/>
                <w:szCs w:val="24"/>
              </w:rPr>
              <w:t>4.1</w:t>
            </w:r>
          </w:p>
        </w:tc>
        <w:tc>
          <w:tcPr>
            <w:tcW w:w="1694" w:type="dxa"/>
            <w:vAlign w:val="center"/>
          </w:tcPr>
          <w:p w14:paraId="0C8E3EA1" w14:textId="77777777" w:rsidR="00CD2971" w:rsidRDefault="00000000">
            <w:pPr>
              <w:jc w:val="center"/>
              <w:rPr>
                <w:rFonts w:ascii="宋体" w:hAnsi="宋体"/>
                <w:sz w:val="24"/>
              </w:rPr>
            </w:pPr>
            <w:r>
              <w:rPr>
                <w:rFonts w:ascii="宋体" w:hAnsi="宋体"/>
                <w:sz w:val="24"/>
              </w:rPr>
              <w:t>样品</w:t>
            </w:r>
          </w:p>
        </w:tc>
        <w:tc>
          <w:tcPr>
            <w:tcW w:w="6644" w:type="dxa"/>
            <w:vAlign w:val="center"/>
          </w:tcPr>
          <w:p w14:paraId="48055FCF" w14:textId="77777777" w:rsidR="00CD2971" w:rsidRDefault="00000000">
            <w:pPr>
              <w:jc w:val="left"/>
              <w:rPr>
                <w:rFonts w:ascii="宋体" w:hAnsi="宋体" w:cs="宋体"/>
                <w:color w:val="000000"/>
                <w:sz w:val="24"/>
              </w:rPr>
            </w:pPr>
            <w:r>
              <w:rPr>
                <w:rFonts w:ascii="宋体" w:hAnsi="宋体" w:cs="宋体" w:hint="eastAsia"/>
                <w:color w:val="000000"/>
                <w:sz w:val="24"/>
              </w:rPr>
              <w:t>投标样品递交：</w:t>
            </w:r>
          </w:p>
          <w:p w14:paraId="11396051" w14:textId="77777777" w:rsidR="00CD2971" w:rsidRDefault="00000000">
            <w:pPr>
              <w:jc w:val="left"/>
              <w:rPr>
                <w:rFonts w:ascii="宋体" w:hAnsi="宋体" w:cs="宋体"/>
                <w:color w:val="000000"/>
                <w:sz w:val="24"/>
              </w:rPr>
            </w:pPr>
            <w:r>
              <w:rPr>
                <w:rFonts w:ascii="宋体" w:hAnsi="宋体" w:cs="宋体" w:hint="eastAsia"/>
                <w:b/>
                <w:color w:val="000000"/>
                <w:sz w:val="24"/>
              </w:rPr>
              <w:t>■</w:t>
            </w:r>
            <w:r>
              <w:rPr>
                <w:rFonts w:ascii="宋体" w:hAnsi="宋体" w:cs="宋体" w:hint="eastAsia"/>
                <w:color w:val="000000"/>
                <w:sz w:val="24"/>
              </w:rPr>
              <w:t>不需要</w:t>
            </w:r>
          </w:p>
          <w:p w14:paraId="6130CE47" w14:textId="77777777" w:rsidR="00CD2971" w:rsidRDefault="00000000">
            <w:pPr>
              <w:jc w:val="left"/>
              <w:rPr>
                <w:rFonts w:ascii="宋体" w:hAnsi="宋体" w:cs="宋体"/>
                <w:color w:val="000000"/>
                <w:sz w:val="24"/>
              </w:rPr>
            </w:pPr>
            <w:r>
              <w:rPr>
                <w:rFonts w:ascii="宋体" w:hAnsi="宋体" w:cs="宋体" w:hint="eastAsia"/>
                <w:color w:val="000000"/>
                <w:sz w:val="24"/>
              </w:rPr>
              <w:t>□需要，具体要求如下：</w:t>
            </w:r>
          </w:p>
          <w:p w14:paraId="2866653E" w14:textId="77777777" w:rsidR="00CD2971" w:rsidRDefault="00000000">
            <w:pPr>
              <w:jc w:val="left"/>
              <w:rPr>
                <w:rFonts w:ascii="宋体" w:hAnsi="宋体" w:cs="宋体"/>
                <w:color w:val="000000"/>
                <w:sz w:val="24"/>
                <w:u w:val="single"/>
              </w:rPr>
            </w:pPr>
            <w:r>
              <w:rPr>
                <w:rFonts w:ascii="宋体" w:hAnsi="宋体" w:cs="宋体" w:hint="eastAsia"/>
                <w:color w:val="000000"/>
                <w:sz w:val="24"/>
              </w:rPr>
              <w:t>（1）样品制作的标准和要求：_________；</w:t>
            </w:r>
          </w:p>
          <w:p w14:paraId="7B46C121" w14:textId="77777777" w:rsidR="00CD2971" w:rsidRDefault="00000000">
            <w:pPr>
              <w:jc w:val="left"/>
              <w:rPr>
                <w:rFonts w:ascii="宋体" w:hAnsi="宋体" w:cs="宋体"/>
                <w:color w:val="000000"/>
                <w:sz w:val="24"/>
              </w:rPr>
            </w:pPr>
            <w:r>
              <w:rPr>
                <w:rFonts w:ascii="宋体" w:hAnsi="宋体" w:cs="宋体" w:hint="eastAsia"/>
                <w:color w:val="000000"/>
                <w:sz w:val="24"/>
              </w:rPr>
              <w:t>（2）是否需要随样品提交相关检测报告：</w:t>
            </w:r>
          </w:p>
          <w:p w14:paraId="646C0560" w14:textId="77777777" w:rsidR="00CD2971" w:rsidRDefault="00000000">
            <w:pPr>
              <w:jc w:val="left"/>
              <w:rPr>
                <w:rFonts w:ascii="宋体" w:hAnsi="宋体" w:cs="宋体"/>
                <w:color w:val="000000"/>
                <w:sz w:val="24"/>
              </w:rPr>
            </w:pPr>
            <w:r>
              <w:rPr>
                <w:rFonts w:ascii="宋体" w:hAnsi="宋体" w:cs="宋体" w:hint="eastAsia"/>
                <w:color w:val="000000"/>
                <w:sz w:val="24"/>
              </w:rPr>
              <w:t>□不需要</w:t>
            </w:r>
          </w:p>
          <w:p w14:paraId="1F170D6B" w14:textId="77777777" w:rsidR="00CD2971" w:rsidRDefault="00000000">
            <w:pPr>
              <w:jc w:val="left"/>
              <w:rPr>
                <w:rFonts w:ascii="宋体" w:hAnsi="宋体" w:cs="宋体"/>
                <w:color w:val="000000"/>
                <w:sz w:val="24"/>
              </w:rPr>
            </w:pPr>
            <w:r>
              <w:rPr>
                <w:rFonts w:ascii="宋体" w:hAnsi="宋体" w:cs="宋体" w:hint="eastAsia"/>
                <w:color w:val="000000"/>
                <w:sz w:val="24"/>
              </w:rPr>
              <w:t>□需要</w:t>
            </w:r>
          </w:p>
          <w:p w14:paraId="526A77AB" w14:textId="77777777" w:rsidR="00CD2971" w:rsidRDefault="00000000">
            <w:pPr>
              <w:jc w:val="left"/>
              <w:rPr>
                <w:rFonts w:ascii="宋体" w:hAnsi="宋体" w:cs="宋体"/>
                <w:color w:val="000000"/>
                <w:sz w:val="24"/>
              </w:rPr>
            </w:pPr>
            <w:r>
              <w:rPr>
                <w:rFonts w:ascii="宋体" w:hAnsi="宋体" w:cs="宋体" w:hint="eastAsia"/>
                <w:color w:val="000000"/>
                <w:sz w:val="24"/>
              </w:rPr>
              <w:t>（3）样品递交要求：_________；</w:t>
            </w:r>
          </w:p>
          <w:p w14:paraId="597DC4FE" w14:textId="77777777" w:rsidR="00CD2971" w:rsidRDefault="00000000">
            <w:pPr>
              <w:jc w:val="left"/>
              <w:rPr>
                <w:rFonts w:ascii="宋体" w:hAnsi="宋体" w:cs="宋体"/>
                <w:color w:val="000000"/>
                <w:sz w:val="24"/>
              </w:rPr>
            </w:pPr>
            <w:r>
              <w:rPr>
                <w:rFonts w:ascii="宋体" w:hAnsi="宋体" w:cs="宋体" w:hint="eastAsia"/>
                <w:color w:val="000000"/>
                <w:sz w:val="24"/>
              </w:rPr>
              <w:t>（4）未中标人样品退还：_________；</w:t>
            </w:r>
          </w:p>
          <w:p w14:paraId="48FB375D" w14:textId="77777777" w:rsidR="00CD2971" w:rsidRDefault="00000000">
            <w:pPr>
              <w:jc w:val="left"/>
              <w:rPr>
                <w:rFonts w:ascii="宋体" w:hAnsi="宋体" w:cs="宋体"/>
                <w:color w:val="000000"/>
                <w:sz w:val="24"/>
                <w:u w:val="single"/>
              </w:rPr>
            </w:pPr>
            <w:r>
              <w:rPr>
                <w:rFonts w:ascii="宋体" w:hAnsi="宋体" w:cs="宋体" w:hint="eastAsia"/>
                <w:color w:val="000000"/>
                <w:sz w:val="24"/>
              </w:rPr>
              <w:t>（5）中标人样品保管、封存及退还：_________；</w:t>
            </w:r>
          </w:p>
          <w:p w14:paraId="6887C49F" w14:textId="77777777" w:rsidR="00CD2971" w:rsidRDefault="00000000">
            <w:pPr>
              <w:jc w:val="left"/>
              <w:rPr>
                <w:rFonts w:ascii="宋体" w:hAnsi="宋体" w:cs="宋体"/>
                <w:color w:val="000000"/>
                <w:sz w:val="24"/>
              </w:rPr>
            </w:pPr>
            <w:r>
              <w:rPr>
                <w:rFonts w:ascii="宋体" w:hAnsi="宋体" w:cs="宋体" w:hint="eastAsia"/>
                <w:color w:val="000000"/>
                <w:sz w:val="24"/>
              </w:rPr>
              <w:t>（6）其他要求（如有）：_________。</w:t>
            </w:r>
          </w:p>
        </w:tc>
      </w:tr>
      <w:tr w:rsidR="00CD2971" w14:paraId="20AAB87B" w14:textId="77777777">
        <w:trPr>
          <w:trHeight w:val="454"/>
          <w:jc w:val="center"/>
        </w:trPr>
        <w:tc>
          <w:tcPr>
            <w:tcW w:w="949" w:type="dxa"/>
            <w:vAlign w:val="center"/>
          </w:tcPr>
          <w:p w14:paraId="77F80E7F" w14:textId="77777777" w:rsidR="00CD2971" w:rsidRDefault="00000000">
            <w:pPr>
              <w:pStyle w:val="aff8"/>
              <w:adjustRightInd w:val="0"/>
              <w:snapToGrid w:val="0"/>
              <w:jc w:val="center"/>
              <w:rPr>
                <w:rFonts w:hAnsi="宋体" w:hint="default"/>
                <w:sz w:val="24"/>
                <w:szCs w:val="24"/>
              </w:rPr>
            </w:pPr>
            <w:r>
              <w:rPr>
                <w:rFonts w:hAnsi="宋体" w:hint="default"/>
                <w:sz w:val="24"/>
                <w:szCs w:val="24"/>
              </w:rPr>
              <w:t>5.2.5</w:t>
            </w:r>
          </w:p>
        </w:tc>
        <w:tc>
          <w:tcPr>
            <w:tcW w:w="1694" w:type="dxa"/>
            <w:vAlign w:val="center"/>
          </w:tcPr>
          <w:p w14:paraId="025112BB" w14:textId="77777777" w:rsidR="00CD2971" w:rsidRDefault="00000000">
            <w:pPr>
              <w:jc w:val="center"/>
              <w:rPr>
                <w:rFonts w:ascii="宋体" w:hAnsi="宋体"/>
                <w:sz w:val="24"/>
              </w:rPr>
            </w:pPr>
            <w:r>
              <w:rPr>
                <w:rFonts w:ascii="宋体" w:hAnsi="宋体"/>
                <w:sz w:val="24"/>
              </w:rPr>
              <w:t>标的所属行业</w:t>
            </w:r>
          </w:p>
        </w:tc>
        <w:tc>
          <w:tcPr>
            <w:tcW w:w="6644" w:type="dxa"/>
            <w:vAlign w:val="center"/>
          </w:tcPr>
          <w:p w14:paraId="7B483552" w14:textId="77777777" w:rsidR="00CD2971" w:rsidRDefault="00000000">
            <w:pPr>
              <w:jc w:val="left"/>
              <w:rPr>
                <w:rFonts w:ascii="宋体" w:hAnsi="宋体"/>
                <w:sz w:val="24"/>
              </w:rPr>
            </w:pPr>
            <w:r>
              <w:rPr>
                <w:rFonts w:ascii="宋体" w:hAnsi="宋体"/>
                <w:sz w:val="24"/>
              </w:rPr>
              <w:t>本项目采购标的对应的中小企业划分标准所属行业：</w:t>
            </w:r>
          </w:p>
          <w:tbl>
            <w:tblPr>
              <w:tblW w:w="6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2552"/>
              <w:gridCol w:w="3099"/>
            </w:tblGrid>
            <w:tr w:rsidR="00CD2971" w14:paraId="21ABD360" w14:textId="77777777">
              <w:trPr>
                <w:trHeight w:val="454"/>
              </w:trPr>
              <w:tc>
                <w:tcPr>
                  <w:tcW w:w="767" w:type="dxa"/>
                  <w:tcBorders>
                    <w:top w:val="single" w:sz="4" w:space="0" w:color="auto"/>
                    <w:left w:val="single" w:sz="4" w:space="0" w:color="auto"/>
                    <w:bottom w:val="single" w:sz="4" w:space="0" w:color="auto"/>
                    <w:right w:val="single" w:sz="4" w:space="0" w:color="auto"/>
                  </w:tcBorders>
                  <w:vAlign w:val="center"/>
                </w:tcPr>
                <w:p w14:paraId="1C327D22" w14:textId="77777777" w:rsidR="00CD2971" w:rsidRDefault="00000000">
                  <w:pPr>
                    <w:jc w:val="center"/>
                    <w:rPr>
                      <w:rFonts w:ascii="宋体" w:hAnsi="宋体"/>
                      <w:bCs/>
                      <w:sz w:val="24"/>
                    </w:rPr>
                  </w:pPr>
                  <w:r>
                    <w:rPr>
                      <w:rFonts w:ascii="宋体" w:hAnsi="宋体" w:hint="eastAsia"/>
                      <w:bCs/>
                      <w:sz w:val="24"/>
                    </w:rPr>
                    <w:t>序号</w:t>
                  </w:r>
                </w:p>
              </w:tc>
              <w:tc>
                <w:tcPr>
                  <w:tcW w:w="2552" w:type="dxa"/>
                  <w:tcBorders>
                    <w:top w:val="single" w:sz="4" w:space="0" w:color="auto"/>
                    <w:left w:val="single" w:sz="4" w:space="0" w:color="auto"/>
                    <w:bottom w:val="single" w:sz="4" w:space="0" w:color="auto"/>
                    <w:right w:val="single" w:sz="4" w:space="0" w:color="auto"/>
                  </w:tcBorders>
                  <w:vAlign w:val="center"/>
                </w:tcPr>
                <w:p w14:paraId="57F752F3" w14:textId="77777777" w:rsidR="00CD2971" w:rsidRDefault="00000000">
                  <w:pPr>
                    <w:jc w:val="center"/>
                    <w:rPr>
                      <w:rFonts w:ascii="宋体" w:hAnsi="宋体"/>
                      <w:bCs/>
                      <w:sz w:val="24"/>
                    </w:rPr>
                  </w:pPr>
                  <w:r>
                    <w:rPr>
                      <w:rFonts w:ascii="宋体" w:hAnsi="宋体"/>
                      <w:bCs/>
                      <w:sz w:val="24"/>
                    </w:rPr>
                    <w:t>标的名称</w:t>
                  </w:r>
                </w:p>
              </w:tc>
              <w:tc>
                <w:tcPr>
                  <w:tcW w:w="3099" w:type="dxa"/>
                  <w:tcBorders>
                    <w:top w:val="single" w:sz="4" w:space="0" w:color="auto"/>
                    <w:left w:val="single" w:sz="4" w:space="0" w:color="auto"/>
                    <w:bottom w:val="single" w:sz="4" w:space="0" w:color="auto"/>
                    <w:right w:val="single" w:sz="4" w:space="0" w:color="auto"/>
                  </w:tcBorders>
                  <w:vAlign w:val="center"/>
                </w:tcPr>
                <w:p w14:paraId="463606B3" w14:textId="77777777" w:rsidR="00CD2971" w:rsidRDefault="00000000">
                  <w:pPr>
                    <w:jc w:val="center"/>
                    <w:rPr>
                      <w:rFonts w:ascii="宋体" w:hAnsi="宋体"/>
                      <w:sz w:val="24"/>
                    </w:rPr>
                  </w:pPr>
                  <w:r>
                    <w:rPr>
                      <w:rFonts w:ascii="宋体" w:hAnsi="宋体"/>
                      <w:sz w:val="24"/>
                    </w:rPr>
                    <w:t>中小企业划分标准所属行业</w:t>
                  </w:r>
                </w:p>
              </w:tc>
            </w:tr>
            <w:tr w:rsidR="00CD2971" w14:paraId="469D2F0A" w14:textId="77777777">
              <w:trPr>
                <w:trHeight w:val="454"/>
              </w:trPr>
              <w:tc>
                <w:tcPr>
                  <w:tcW w:w="767" w:type="dxa"/>
                  <w:tcBorders>
                    <w:top w:val="single" w:sz="4" w:space="0" w:color="auto"/>
                    <w:left w:val="single" w:sz="4" w:space="0" w:color="auto"/>
                    <w:bottom w:val="single" w:sz="4" w:space="0" w:color="auto"/>
                    <w:right w:val="single" w:sz="4" w:space="0" w:color="auto"/>
                  </w:tcBorders>
                  <w:vAlign w:val="center"/>
                </w:tcPr>
                <w:p w14:paraId="57D8D540" w14:textId="77777777" w:rsidR="00CD2971" w:rsidRDefault="00000000">
                  <w:pPr>
                    <w:jc w:val="center"/>
                    <w:rPr>
                      <w:rFonts w:ascii="宋体" w:hAnsi="宋体"/>
                      <w:bCs/>
                      <w:sz w:val="24"/>
                    </w:rPr>
                  </w:pPr>
                  <w:r>
                    <w:rPr>
                      <w:rFonts w:ascii="宋体" w:hAnsi="宋体" w:hint="eastAsia"/>
                      <w:bCs/>
                      <w:sz w:val="24"/>
                    </w:rPr>
                    <w:t>0</w:t>
                  </w:r>
                  <w:r>
                    <w:rPr>
                      <w:rFonts w:ascii="宋体" w:hAnsi="宋体"/>
                      <w:bCs/>
                      <w:sz w:val="24"/>
                    </w:rPr>
                    <w:t>1</w:t>
                  </w:r>
                </w:p>
              </w:tc>
              <w:tc>
                <w:tcPr>
                  <w:tcW w:w="2552" w:type="dxa"/>
                  <w:tcBorders>
                    <w:top w:val="single" w:sz="4" w:space="0" w:color="auto"/>
                    <w:left w:val="single" w:sz="4" w:space="0" w:color="auto"/>
                    <w:bottom w:val="single" w:sz="4" w:space="0" w:color="auto"/>
                    <w:right w:val="single" w:sz="4" w:space="0" w:color="auto"/>
                  </w:tcBorders>
                  <w:vAlign w:val="center"/>
                </w:tcPr>
                <w:p w14:paraId="3479EE1D" w14:textId="77777777" w:rsidR="00CD2971" w:rsidRDefault="00000000">
                  <w:pPr>
                    <w:jc w:val="center"/>
                    <w:rPr>
                      <w:rFonts w:ascii="宋体" w:hAnsi="宋体"/>
                      <w:bCs/>
                      <w:sz w:val="24"/>
                    </w:rPr>
                  </w:pPr>
                  <w:r>
                    <w:rPr>
                      <w:rFonts w:ascii="宋体" w:hAnsi="宋体" w:hint="eastAsia"/>
                      <w:bCs/>
                      <w:sz w:val="24"/>
                    </w:rPr>
                    <w:t>密云水库绿地管护</w:t>
                  </w:r>
                </w:p>
              </w:tc>
              <w:tc>
                <w:tcPr>
                  <w:tcW w:w="3099" w:type="dxa"/>
                  <w:tcBorders>
                    <w:top w:val="single" w:sz="4" w:space="0" w:color="auto"/>
                    <w:left w:val="single" w:sz="4" w:space="0" w:color="auto"/>
                    <w:bottom w:val="single" w:sz="4" w:space="0" w:color="auto"/>
                    <w:right w:val="single" w:sz="4" w:space="0" w:color="auto"/>
                  </w:tcBorders>
                  <w:vAlign w:val="center"/>
                </w:tcPr>
                <w:p w14:paraId="44B09DA9" w14:textId="77777777" w:rsidR="00CD2971" w:rsidRDefault="00000000">
                  <w:pPr>
                    <w:jc w:val="center"/>
                    <w:rPr>
                      <w:rFonts w:ascii="宋体" w:hAnsi="宋体"/>
                      <w:kern w:val="0"/>
                      <w:sz w:val="24"/>
                    </w:rPr>
                  </w:pPr>
                  <w:r>
                    <w:rPr>
                      <w:rFonts w:ascii="宋体" w:hAnsi="宋体" w:cs="宋体" w:hint="eastAsia"/>
                      <w:sz w:val="24"/>
                    </w:rPr>
                    <w:t>其他未列明行业</w:t>
                  </w:r>
                </w:p>
              </w:tc>
            </w:tr>
          </w:tbl>
          <w:p w14:paraId="172279E3" w14:textId="77777777" w:rsidR="00CD2971" w:rsidRDefault="00CD2971">
            <w:pPr>
              <w:jc w:val="left"/>
              <w:rPr>
                <w:rFonts w:ascii="宋体" w:hAnsi="宋体"/>
                <w:sz w:val="24"/>
              </w:rPr>
            </w:pPr>
          </w:p>
        </w:tc>
      </w:tr>
      <w:tr w:rsidR="00CD2971" w14:paraId="78B25390" w14:textId="77777777">
        <w:trPr>
          <w:trHeight w:val="454"/>
          <w:jc w:val="center"/>
        </w:trPr>
        <w:tc>
          <w:tcPr>
            <w:tcW w:w="949" w:type="dxa"/>
            <w:vAlign w:val="center"/>
          </w:tcPr>
          <w:p w14:paraId="5074174E" w14:textId="77777777" w:rsidR="00CD2971" w:rsidRDefault="00000000">
            <w:pPr>
              <w:pStyle w:val="aff8"/>
              <w:adjustRightInd w:val="0"/>
              <w:snapToGrid w:val="0"/>
              <w:jc w:val="center"/>
              <w:rPr>
                <w:rFonts w:hAnsi="宋体" w:hint="default"/>
                <w:sz w:val="24"/>
                <w:szCs w:val="24"/>
              </w:rPr>
            </w:pPr>
            <w:r>
              <w:rPr>
                <w:rFonts w:hAnsi="宋体"/>
                <w:sz w:val="24"/>
                <w:szCs w:val="24"/>
              </w:rPr>
              <w:t>1</w:t>
            </w:r>
            <w:r>
              <w:rPr>
                <w:rFonts w:hAnsi="宋体" w:hint="default"/>
                <w:sz w:val="24"/>
                <w:szCs w:val="24"/>
              </w:rPr>
              <w:t>1.2</w:t>
            </w:r>
          </w:p>
        </w:tc>
        <w:tc>
          <w:tcPr>
            <w:tcW w:w="1694" w:type="dxa"/>
            <w:vAlign w:val="center"/>
          </w:tcPr>
          <w:p w14:paraId="10AEF643" w14:textId="77777777" w:rsidR="00CD2971" w:rsidRDefault="00000000">
            <w:pPr>
              <w:jc w:val="center"/>
              <w:rPr>
                <w:rFonts w:ascii="宋体" w:hAnsi="宋体"/>
                <w:sz w:val="24"/>
              </w:rPr>
            </w:pPr>
            <w:r>
              <w:rPr>
                <w:rFonts w:ascii="宋体" w:hAnsi="宋体" w:hint="eastAsia"/>
                <w:sz w:val="24"/>
              </w:rPr>
              <w:t>投标报价</w:t>
            </w:r>
          </w:p>
        </w:tc>
        <w:tc>
          <w:tcPr>
            <w:tcW w:w="6644" w:type="dxa"/>
            <w:vAlign w:val="center"/>
          </w:tcPr>
          <w:p w14:paraId="232A2389" w14:textId="77777777" w:rsidR="00CD2971" w:rsidRDefault="00000000">
            <w:pPr>
              <w:jc w:val="left"/>
              <w:rPr>
                <w:rFonts w:ascii="宋体" w:hAnsi="宋体" w:cs="宋体"/>
                <w:color w:val="000000"/>
                <w:sz w:val="24"/>
              </w:rPr>
            </w:pPr>
            <w:r>
              <w:rPr>
                <w:rFonts w:ascii="宋体" w:hAnsi="宋体" w:cs="宋体" w:hint="eastAsia"/>
                <w:color w:val="000000"/>
                <w:sz w:val="24"/>
              </w:rPr>
              <w:t>投标报价的特殊规定：</w:t>
            </w:r>
          </w:p>
          <w:p w14:paraId="22A20547" w14:textId="77777777" w:rsidR="00CD2971" w:rsidRDefault="00000000">
            <w:pPr>
              <w:jc w:val="left"/>
              <w:rPr>
                <w:rFonts w:ascii="宋体" w:hAnsi="宋体"/>
                <w:sz w:val="24"/>
              </w:rPr>
            </w:pPr>
            <w:r>
              <w:rPr>
                <w:rFonts w:ascii="宋体" w:hAnsi="宋体"/>
                <w:b/>
                <w:color w:val="000000" w:themeColor="text1"/>
                <w:sz w:val="24"/>
              </w:rPr>
              <w:t>■</w:t>
            </w:r>
            <w:r>
              <w:rPr>
                <w:rFonts w:ascii="宋体" w:hAnsi="宋体"/>
                <w:sz w:val="24"/>
              </w:rPr>
              <w:t>无</w:t>
            </w:r>
          </w:p>
          <w:p w14:paraId="3CB14BB6" w14:textId="77777777" w:rsidR="00CD2971" w:rsidRDefault="00000000">
            <w:pPr>
              <w:jc w:val="left"/>
              <w:rPr>
                <w:rFonts w:ascii="宋体" w:hAnsi="宋体"/>
                <w:sz w:val="24"/>
              </w:rPr>
            </w:pPr>
            <w:r>
              <w:rPr>
                <w:rFonts w:ascii="宋体" w:hAnsi="宋体" w:cs="宋体" w:hint="eastAsia"/>
                <w:color w:val="000000"/>
                <w:sz w:val="24"/>
              </w:rPr>
              <w:t>□</w:t>
            </w:r>
            <w:r>
              <w:rPr>
                <w:rFonts w:ascii="宋体" w:hAnsi="宋体"/>
                <w:color w:val="000000" w:themeColor="text1"/>
                <w:sz w:val="24"/>
              </w:rPr>
              <w:t>有，具体情形：</w:t>
            </w:r>
            <w:r>
              <w:rPr>
                <w:rFonts w:ascii="宋体" w:hAnsi="宋体" w:hint="eastAsia"/>
                <w:color w:val="000000" w:themeColor="text1"/>
                <w:sz w:val="24"/>
                <w:u w:val="single"/>
              </w:rPr>
              <w:t xml:space="preserve">      </w:t>
            </w:r>
            <w:r>
              <w:rPr>
                <w:rFonts w:ascii="宋体" w:hAnsi="宋体"/>
                <w:color w:val="000000" w:themeColor="text1"/>
                <w:sz w:val="24"/>
                <w:u w:val="single"/>
              </w:rPr>
              <w:t xml:space="preserve">                 </w:t>
            </w:r>
            <w:r>
              <w:rPr>
                <w:rFonts w:ascii="宋体" w:hAnsi="宋体" w:hint="eastAsia"/>
                <w:color w:val="000000" w:themeColor="text1"/>
                <w:sz w:val="24"/>
                <w:u w:val="single"/>
              </w:rPr>
              <w:t xml:space="preserve">    </w:t>
            </w:r>
            <w:r>
              <w:rPr>
                <w:rFonts w:ascii="宋体" w:hAnsi="宋体"/>
                <w:color w:val="000000" w:themeColor="text1"/>
                <w:sz w:val="24"/>
                <w:u w:val="single"/>
              </w:rPr>
              <w:t>。</w:t>
            </w:r>
          </w:p>
        </w:tc>
      </w:tr>
      <w:tr w:rsidR="00CD2971" w14:paraId="528C5DD2" w14:textId="77777777">
        <w:trPr>
          <w:trHeight w:val="454"/>
          <w:jc w:val="center"/>
        </w:trPr>
        <w:tc>
          <w:tcPr>
            <w:tcW w:w="949" w:type="dxa"/>
            <w:vAlign w:val="center"/>
          </w:tcPr>
          <w:p w14:paraId="6C3CC255" w14:textId="77777777" w:rsidR="00CD2971" w:rsidRDefault="00000000">
            <w:pPr>
              <w:pStyle w:val="aff8"/>
              <w:adjustRightInd w:val="0"/>
              <w:snapToGrid w:val="0"/>
              <w:jc w:val="center"/>
              <w:rPr>
                <w:rFonts w:hAnsi="宋体" w:hint="default"/>
                <w:sz w:val="24"/>
                <w:szCs w:val="24"/>
              </w:rPr>
            </w:pPr>
            <w:r>
              <w:rPr>
                <w:rFonts w:hAnsi="宋体" w:hint="default"/>
                <w:sz w:val="24"/>
                <w:szCs w:val="24"/>
              </w:rPr>
              <w:lastRenderedPageBreak/>
              <w:t>12.1</w:t>
            </w:r>
          </w:p>
        </w:tc>
        <w:tc>
          <w:tcPr>
            <w:tcW w:w="1694" w:type="dxa"/>
            <w:vMerge w:val="restart"/>
            <w:vAlign w:val="center"/>
          </w:tcPr>
          <w:p w14:paraId="71F81D01" w14:textId="77777777" w:rsidR="00CD2971" w:rsidRDefault="00000000">
            <w:pPr>
              <w:jc w:val="center"/>
              <w:rPr>
                <w:rFonts w:ascii="宋体" w:hAnsi="宋体"/>
                <w:sz w:val="24"/>
              </w:rPr>
            </w:pPr>
            <w:r>
              <w:rPr>
                <w:rFonts w:ascii="宋体" w:hAnsi="宋体"/>
                <w:sz w:val="24"/>
              </w:rPr>
              <w:t>投标保证金</w:t>
            </w:r>
          </w:p>
        </w:tc>
        <w:tc>
          <w:tcPr>
            <w:tcW w:w="6644" w:type="dxa"/>
            <w:vAlign w:val="center"/>
          </w:tcPr>
          <w:p w14:paraId="567D9F61" w14:textId="77777777" w:rsidR="00CD2971" w:rsidRDefault="00000000">
            <w:pPr>
              <w:pStyle w:val="aff8"/>
              <w:adjustRightInd w:val="0"/>
              <w:snapToGrid w:val="0"/>
              <w:rPr>
                <w:rFonts w:hAnsi="宋体" w:cs="宋体" w:hint="default"/>
                <w:color w:val="000000"/>
                <w:sz w:val="24"/>
                <w:szCs w:val="24"/>
              </w:rPr>
            </w:pPr>
            <w:r>
              <w:rPr>
                <w:rFonts w:hAnsi="宋体" w:cs="宋体"/>
                <w:color w:val="000000"/>
                <w:sz w:val="24"/>
                <w:szCs w:val="24"/>
              </w:rPr>
              <w:t>投标保证金金额：</w:t>
            </w:r>
            <w:r>
              <w:rPr>
                <w:rFonts w:hAnsi="宋体" w:cs="宋体"/>
                <w:color w:val="000000"/>
                <w:sz w:val="24"/>
                <w:szCs w:val="24"/>
                <w:u w:val="single"/>
              </w:rPr>
              <w:t>贰万元整</w:t>
            </w:r>
            <w:r>
              <w:rPr>
                <w:rFonts w:hAnsi="宋体" w:cs="宋体"/>
                <w:color w:val="000000"/>
                <w:sz w:val="24"/>
                <w:szCs w:val="24"/>
              </w:rPr>
              <w:t>；</w:t>
            </w:r>
          </w:p>
          <w:p w14:paraId="2C583B5C" w14:textId="77777777" w:rsidR="00CD2971" w:rsidRDefault="00000000">
            <w:pPr>
              <w:jc w:val="left"/>
              <w:rPr>
                <w:rFonts w:ascii="宋体" w:hAnsi="宋体" w:cs="宋体"/>
                <w:color w:val="000000"/>
                <w:sz w:val="24"/>
              </w:rPr>
            </w:pPr>
            <w:r>
              <w:rPr>
                <w:rFonts w:ascii="宋体" w:hAnsi="宋体" w:cs="宋体" w:hint="eastAsia"/>
                <w:color w:val="000000"/>
                <w:sz w:val="24"/>
              </w:rPr>
              <w:t>投标保证金收受人信息：</w:t>
            </w:r>
          </w:p>
          <w:p w14:paraId="4FE9FA35" w14:textId="77777777" w:rsidR="00CD2971" w:rsidRDefault="00000000">
            <w:pPr>
              <w:jc w:val="left"/>
              <w:rPr>
                <w:rFonts w:ascii="宋体" w:hAnsi="宋体" w:cs="宋体"/>
                <w:color w:val="000000"/>
                <w:sz w:val="24"/>
              </w:rPr>
            </w:pPr>
            <w:r>
              <w:rPr>
                <w:rFonts w:ascii="宋体" w:hAnsi="宋体" w:cs="宋体" w:hint="eastAsia"/>
                <w:color w:val="000000"/>
                <w:sz w:val="24"/>
              </w:rPr>
              <w:t>开户名（全称）：</w:t>
            </w:r>
            <w:r>
              <w:rPr>
                <w:rFonts w:ascii="宋体" w:hAnsi="宋体" w:cs="宋体" w:hint="eastAsia"/>
                <w:color w:val="000000"/>
                <w:sz w:val="24"/>
                <w:u w:val="single"/>
              </w:rPr>
              <w:t>北京江河润泽工程管理咨询有限公司</w:t>
            </w:r>
          </w:p>
          <w:p w14:paraId="5E30AF86" w14:textId="77777777" w:rsidR="00CD2971" w:rsidRDefault="00000000">
            <w:pPr>
              <w:jc w:val="left"/>
              <w:rPr>
                <w:rFonts w:ascii="宋体" w:hAnsi="宋体" w:cs="宋体"/>
                <w:color w:val="000000"/>
                <w:sz w:val="24"/>
              </w:rPr>
            </w:pPr>
            <w:r>
              <w:rPr>
                <w:rFonts w:ascii="宋体" w:hAnsi="宋体" w:cs="宋体" w:hint="eastAsia"/>
                <w:color w:val="000000"/>
                <w:sz w:val="24"/>
              </w:rPr>
              <w:t>开户银行：</w:t>
            </w:r>
            <w:r>
              <w:rPr>
                <w:rFonts w:ascii="宋体" w:hAnsi="宋体" w:cs="宋体" w:hint="eastAsia"/>
                <w:color w:val="000000"/>
                <w:sz w:val="24"/>
                <w:u w:val="single"/>
              </w:rPr>
              <w:t>中国建设银行北京丰科园支行营业部</w:t>
            </w:r>
          </w:p>
          <w:p w14:paraId="0CCA9394" w14:textId="77777777" w:rsidR="00CD2971" w:rsidRDefault="00000000">
            <w:pPr>
              <w:jc w:val="left"/>
              <w:rPr>
                <w:rFonts w:ascii="宋体" w:hAnsi="宋体" w:cs="宋体"/>
                <w:color w:val="000000"/>
                <w:sz w:val="24"/>
              </w:rPr>
            </w:pPr>
            <w:proofErr w:type="gramStart"/>
            <w:r>
              <w:rPr>
                <w:rFonts w:ascii="宋体" w:hAnsi="宋体" w:cs="宋体" w:hint="eastAsia"/>
                <w:color w:val="000000"/>
                <w:sz w:val="24"/>
              </w:rPr>
              <w:t>账</w:t>
            </w:r>
            <w:proofErr w:type="gramEnd"/>
            <w:r>
              <w:rPr>
                <w:rFonts w:ascii="宋体" w:hAnsi="宋体" w:cs="宋体"/>
                <w:color w:val="000000"/>
                <w:sz w:val="24"/>
              </w:rPr>
              <w:t xml:space="preserve">    </w:t>
            </w:r>
            <w:r>
              <w:rPr>
                <w:rFonts w:ascii="宋体" w:hAnsi="宋体" w:cs="宋体" w:hint="eastAsia"/>
                <w:color w:val="000000"/>
                <w:sz w:val="24"/>
              </w:rPr>
              <w:t>号：</w:t>
            </w:r>
            <w:r>
              <w:rPr>
                <w:rFonts w:ascii="宋体" w:hAnsi="宋体"/>
                <w:sz w:val="24"/>
                <w:u w:val="single"/>
              </w:rPr>
              <w:t>11001016201052511677</w:t>
            </w:r>
          </w:p>
        </w:tc>
      </w:tr>
      <w:tr w:rsidR="00CD2971" w14:paraId="2112F2FD" w14:textId="77777777">
        <w:trPr>
          <w:trHeight w:val="454"/>
          <w:jc w:val="center"/>
        </w:trPr>
        <w:tc>
          <w:tcPr>
            <w:tcW w:w="949" w:type="dxa"/>
            <w:vAlign w:val="center"/>
          </w:tcPr>
          <w:p w14:paraId="6DF81EF2" w14:textId="77777777" w:rsidR="00CD2971" w:rsidRDefault="00000000">
            <w:pPr>
              <w:pStyle w:val="aff8"/>
              <w:adjustRightInd w:val="0"/>
              <w:snapToGrid w:val="0"/>
              <w:jc w:val="center"/>
              <w:rPr>
                <w:rFonts w:hAnsi="宋体" w:hint="default"/>
                <w:sz w:val="24"/>
                <w:szCs w:val="24"/>
              </w:rPr>
            </w:pPr>
            <w:r>
              <w:rPr>
                <w:rFonts w:hAnsi="宋体" w:hint="default"/>
                <w:sz w:val="24"/>
                <w:szCs w:val="24"/>
              </w:rPr>
              <w:t>12.7.2</w:t>
            </w:r>
          </w:p>
        </w:tc>
        <w:tc>
          <w:tcPr>
            <w:tcW w:w="1694" w:type="dxa"/>
            <w:vMerge/>
            <w:vAlign w:val="center"/>
          </w:tcPr>
          <w:p w14:paraId="62C82C10" w14:textId="77777777" w:rsidR="00CD2971" w:rsidRDefault="00CD2971">
            <w:pPr>
              <w:jc w:val="center"/>
              <w:rPr>
                <w:rFonts w:ascii="宋体" w:hAnsi="宋体"/>
                <w:sz w:val="24"/>
              </w:rPr>
            </w:pPr>
          </w:p>
        </w:tc>
        <w:tc>
          <w:tcPr>
            <w:tcW w:w="6644" w:type="dxa"/>
            <w:vAlign w:val="center"/>
          </w:tcPr>
          <w:p w14:paraId="344F4F49" w14:textId="77777777" w:rsidR="00CD2971" w:rsidRDefault="00000000">
            <w:pPr>
              <w:jc w:val="left"/>
              <w:rPr>
                <w:rFonts w:ascii="宋体" w:hAnsi="宋体" w:cs="宋体"/>
                <w:color w:val="000000"/>
                <w:sz w:val="24"/>
              </w:rPr>
            </w:pPr>
            <w:r>
              <w:rPr>
                <w:rFonts w:ascii="宋体" w:hAnsi="宋体" w:cs="宋体" w:hint="eastAsia"/>
                <w:color w:val="000000"/>
                <w:sz w:val="24"/>
              </w:rPr>
              <w:t>投标保证金可以不予退还的其他情形：</w:t>
            </w:r>
          </w:p>
          <w:p w14:paraId="61A16574" w14:textId="77777777" w:rsidR="00CD2971" w:rsidRDefault="00000000">
            <w:pPr>
              <w:jc w:val="left"/>
              <w:rPr>
                <w:rFonts w:ascii="宋体" w:hAnsi="宋体" w:cs="宋体"/>
                <w:color w:val="000000"/>
                <w:sz w:val="24"/>
              </w:rPr>
            </w:pPr>
            <w:r>
              <w:rPr>
                <w:rFonts w:ascii="宋体" w:hAnsi="宋体" w:cs="宋体" w:hint="eastAsia"/>
                <w:color w:val="000000"/>
                <w:sz w:val="24"/>
              </w:rPr>
              <w:t>□无</w:t>
            </w:r>
          </w:p>
          <w:p w14:paraId="07BE0D5A" w14:textId="77777777" w:rsidR="00CD2971" w:rsidRDefault="00000000">
            <w:pPr>
              <w:jc w:val="left"/>
              <w:rPr>
                <w:rFonts w:ascii="宋体" w:hAnsi="宋体" w:cs="宋体"/>
                <w:color w:val="000000"/>
                <w:sz w:val="24"/>
              </w:rPr>
            </w:pPr>
            <w:r>
              <w:rPr>
                <w:rFonts w:ascii="宋体" w:hAnsi="宋体" w:cs="宋体"/>
                <w:b/>
                <w:color w:val="000000"/>
                <w:sz w:val="24"/>
              </w:rPr>
              <w:t>■</w:t>
            </w:r>
            <w:r>
              <w:rPr>
                <w:rFonts w:ascii="宋体" w:hAnsi="宋体" w:cs="宋体"/>
                <w:color w:val="000000"/>
                <w:sz w:val="24"/>
              </w:rPr>
              <w:t>有，具体情形：</w:t>
            </w:r>
            <w:r>
              <w:rPr>
                <w:rFonts w:ascii="宋体" w:hAnsi="宋体" w:cs="宋体"/>
                <w:color w:val="000000"/>
                <w:sz w:val="24"/>
                <w:u w:val="single"/>
              </w:rPr>
              <w:t>中标人不按本须知第25条的规定与采购人签订合同的</w:t>
            </w:r>
            <w:r>
              <w:rPr>
                <w:rFonts w:ascii="宋体" w:hAnsi="宋体" w:cs="宋体"/>
                <w:color w:val="000000"/>
                <w:sz w:val="24"/>
              </w:rPr>
              <w:t>。</w:t>
            </w:r>
          </w:p>
        </w:tc>
      </w:tr>
      <w:tr w:rsidR="00CD2971" w14:paraId="7C6394F4" w14:textId="77777777">
        <w:trPr>
          <w:trHeight w:val="454"/>
          <w:jc w:val="center"/>
        </w:trPr>
        <w:tc>
          <w:tcPr>
            <w:tcW w:w="949" w:type="dxa"/>
            <w:vAlign w:val="center"/>
          </w:tcPr>
          <w:p w14:paraId="6F009DB6" w14:textId="77777777" w:rsidR="00CD2971" w:rsidRDefault="00000000">
            <w:pPr>
              <w:pStyle w:val="aff8"/>
              <w:adjustRightInd w:val="0"/>
              <w:snapToGrid w:val="0"/>
              <w:jc w:val="center"/>
              <w:rPr>
                <w:rFonts w:hAnsi="宋体" w:hint="default"/>
                <w:sz w:val="24"/>
                <w:szCs w:val="24"/>
              </w:rPr>
            </w:pPr>
            <w:r>
              <w:rPr>
                <w:rFonts w:hAnsi="宋体" w:hint="default"/>
                <w:sz w:val="24"/>
                <w:szCs w:val="24"/>
              </w:rPr>
              <w:t>13.1</w:t>
            </w:r>
          </w:p>
        </w:tc>
        <w:tc>
          <w:tcPr>
            <w:tcW w:w="1694" w:type="dxa"/>
            <w:vAlign w:val="center"/>
          </w:tcPr>
          <w:p w14:paraId="05AF4C1A" w14:textId="77777777" w:rsidR="00CD2971" w:rsidRDefault="00000000">
            <w:pPr>
              <w:jc w:val="center"/>
              <w:rPr>
                <w:rFonts w:ascii="宋体" w:hAnsi="宋体"/>
                <w:sz w:val="24"/>
              </w:rPr>
            </w:pPr>
            <w:r>
              <w:rPr>
                <w:rFonts w:ascii="宋体" w:hAnsi="宋体"/>
                <w:sz w:val="24"/>
              </w:rPr>
              <w:t>投标有效期</w:t>
            </w:r>
          </w:p>
        </w:tc>
        <w:tc>
          <w:tcPr>
            <w:tcW w:w="6644" w:type="dxa"/>
            <w:vAlign w:val="center"/>
          </w:tcPr>
          <w:p w14:paraId="31073406" w14:textId="77777777" w:rsidR="00CD2971" w:rsidRDefault="00000000">
            <w:pPr>
              <w:jc w:val="left"/>
              <w:rPr>
                <w:rFonts w:ascii="宋体" w:hAnsi="宋体" w:cs="宋体"/>
                <w:color w:val="000000"/>
                <w:sz w:val="24"/>
              </w:rPr>
            </w:pPr>
            <w:r>
              <w:rPr>
                <w:rFonts w:ascii="宋体" w:hAnsi="宋体" w:cs="宋体" w:hint="eastAsia"/>
                <w:color w:val="000000"/>
                <w:sz w:val="24"/>
              </w:rPr>
              <w:t>自提交投标文件的截止之日起算90日历天。</w:t>
            </w:r>
          </w:p>
        </w:tc>
      </w:tr>
      <w:tr w:rsidR="00CD2971" w14:paraId="79C88A80" w14:textId="77777777">
        <w:trPr>
          <w:trHeight w:val="454"/>
          <w:jc w:val="center"/>
        </w:trPr>
        <w:tc>
          <w:tcPr>
            <w:tcW w:w="949" w:type="dxa"/>
            <w:vAlign w:val="center"/>
          </w:tcPr>
          <w:p w14:paraId="13565F7C" w14:textId="77777777" w:rsidR="00CD2971" w:rsidRDefault="00000000">
            <w:pPr>
              <w:pStyle w:val="aff8"/>
              <w:adjustRightInd w:val="0"/>
              <w:snapToGrid w:val="0"/>
              <w:jc w:val="center"/>
              <w:rPr>
                <w:rFonts w:hAnsi="宋体" w:hint="default"/>
                <w:sz w:val="24"/>
                <w:szCs w:val="24"/>
              </w:rPr>
            </w:pPr>
            <w:r>
              <w:rPr>
                <w:rFonts w:hAnsi="宋体" w:cs="宋体"/>
                <w:color w:val="000000"/>
                <w:sz w:val="24"/>
                <w:szCs w:val="24"/>
              </w:rPr>
              <w:t>14.1</w:t>
            </w:r>
          </w:p>
        </w:tc>
        <w:tc>
          <w:tcPr>
            <w:tcW w:w="1694" w:type="dxa"/>
            <w:vAlign w:val="center"/>
          </w:tcPr>
          <w:p w14:paraId="7399E1D9" w14:textId="77777777" w:rsidR="00CD2971" w:rsidRDefault="00000000">
            <w:pPr>
              <w:jc w:val="center"/>
              <w:rPr>
                <w:rFonts w:ascii="宋体" w:hAnsi="宋体"/>
                <w:sz w:val="24"/>
              </w:rPr>
            </w:pPr>
            <w:r>
              <w:rPr>
                <w:rFonts w:ascii="宋体" w:hAnsi="宋体" w:cs="宋体" w:hint="eastAsia"/>
                <w:color w:val="000000"/>
                <w:sz w:val="24"/>
              </w:rPr>
              <w:t>投标文件</w:t>
            </w:r>
          </w:p>
        </w:tc>
        <w:tc>
          <w:tcPr>
            <w:tcW w:w="6644" w:type="dxa"/>
            <w:vAlign w:val="center"/>
          </w:tcPr>
          <w:p w14:paraId="717A3ECF" w14:textId="77777777" w:rsidR="00CD2971" w:rsidRDefault="00000000">
            <w:pPr>
              <w:jc w:val="left"/>
              <w:rPr>
                <w:rFonts w:ascii="宋体" w:hAnsi="宋体" w:cs="宋体"/>
                <w:color w:val="000000"/>
                <w:sz w:val="24"/>
              </w:rPr>
            </w:pPr>
            <w:r>
              <w:rPr>
                <w:rFonts w:ascii="宋体" w:hAnsi="宋体" w:cs="宋体" w:hint="eastAsia"/>
                <w:color w:val="000000"/>
                <w:sz w:val="24"/>
              </w:rPr>
              <w:t>正本1 份、副本4 份、电子文档</w:t>
            </w:r>
            <w:r>
              <w:rPr>
                <w:rFonts w:ascii="宋体" w:hAnsi="宋体" w:cs="宋体" w:hint="eastAsia"/>
                <w:color w:val="000000"/>
                <w:sz w:val="24"/>
                <w:u w:val="single"/>
              </w:rPr>
              <w:t xml:space="preserve">  1 </w:t>
            </w:r>
            <w:r>
              <w:rPr>
                <w:rFonts w:ascii="宋体" w:hAnsi="宋体" w:cs="宋体" w:hint="eastAsia"/>
                <w:color w:val="000000"/>
                <w:sz w:val="24"/>
              </w:rPr>
              <w:t>份</w:t>
            </w:r>
            <w:r>
              <w:rPr>
                <w:rFonts w:ascii="宋体" w:hAnsi="宋体" w:cs="宋体" w:hint="eastAsia"/>
                <w:b/>
                <w:color w:val="000000"/>
                <w:sz w:val="24"/>
              </w:rPr>
              <w:t>（电子文档应同时提供签字盖章后扫描的PDF文档和</w:t>
            </w:r>
            <w:proofErr w:type="gramStart"/>
            <w:r>
              <w:rPr>
                <w:rFonts w:ascii="宋体" w:hAnsi="宋体" w:cs="宋体" w:hint="eastAsia"/>
                <w:b/>
                <w:color w:val="000000"/>
                <w:sz w:val="24"/>
              </w:rPr>
              <w:t>可</w:t>
            </w:r>
            <w:proofErr w:type="gramEnd"/>
            <w:r>
              <w:rPr>
                <w:rFonts w:ascii="宋体" w:hAnsi="宋体" w:cs="宋体" w:hint="eastAsia"/>
                <w:b/>
                <w:color w:val="000000"/>
                <w:sz w:val="24"/>
              </w:rPr>
              <w:t>编辑的word版，须与投标文件正本中的所有文字、图片等内容完全一致）。</w:t>
            </w:r>
          </w:p>
        </w:tc>
      </w:tr>
      <w:tr w:rsidR="00CD2971" w14:paraId="54E1F4E0" w14:textId="77777777">
        <w:trPr>
          <w:trHeight w:val="454"/>
          <w:jc w:val="center"/>
        </w:trPr>
        <w:tc>
          <w:tcPr>
            <w:tcW w:w="949" w:type="dxa"/>
            <w:vAlign w:val="center"/>
          </w:tcPr>
          <w:p w14:paraId="1D7641B8"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22.1</w:t>
            </w:r>
          </w:p>
        </w:tc>
        <w:tc>
          <w:tcPr>
            <w:tcW w:w="1694" w:type="dxa"/>
            <w:vAlign w:val="center"/>
          </w:tcPr>
          <w:p w14:paraId="5CC3F500" w14:textId="77777777" w:rsidR="00CD2971" w:rsidRDefault="00000000">
            <w:pPr>
              <w:jc w:val="center"/>
              <w:rPr>
                <w:rFonts w:ascii="宋体" w:hAnsi="宋体"/>
                <w:sz w:val="24"/>
              </w:rPr>
            </w:pPr>
            <w:r>
              <w:rPr>
                <w:rFonts w:ascii="宋体" w:hAnsi="宋体"/>
                <w:sz w:val="24"/>
              </w:rPr>
              <w:t>确定中标人</w:t>
            </w:r>
          </w:p>
        </w:tc>
        <w:tc>
          <w:tcPr>
            <w:tcW w:w="6644" w:type="dxa"/>
            <w:vAlign w:val="center"/>
          </w:tcPr>
          <w:p w14:paraId="649AF3F0" w14:textId="77777777" w:rsidR="00CD2971" w:rsidRDefault="00000000">
            <w:pPr>
              <w:pStyle w:val="aff8"/>
              <w:adjustRightInd w:val="0"/>
              <w:snapToGrid w:val="0"/>
              <w:rPr>
                <w:rFonts w:hAnsi="宋体" w:cs="宋体" w:hint="default"/>
                <w:color w:val="000000"/>
                <w:sz w:val="24"/>
              </w:rPr>
            </w:pPr>
            <w:r>
              <w:rPr>
                <w:rFonts w:hAnsi="宋体" w:cs="宋体"/>
                <w:color w:val="000000"/>
                <w:sz w:val="24"/>
              </w:rPr>
              <w:t>采购人是否委托评标委员会确定中标人：</w:t>
            </w:r>
          </w:p>
          <w:p w14:paraId="278D3074" w14:textId="77777777" w:rsidR="00CD2971" w:rsidRDefault="00000000">
            <w:pPr>
              <w:pStyle w:val="aff8"/>
              <w:adjustRightInd w:val="0"/>
              <w:snapToGrid w:val="0"/>
              <w:rPr>
                <w:rFonts w:hAnsi="宋体" w:cs="宋体" w:hint="default"/>
                <w:color w:val="000000"/>
                <w:sz w:val="24"/>
              </w:rPr>
            </w:pPr>
            <w:r>
              <w:rPr>
                <w:rFonts w:hAnsi="宋体" w:cs="宋体"/>
                <w:b/>
                <w:color w:val="000000"/>
                <w:sz w:val="24"/>
              </w:rPr>
              <w:t>■</w:t>
            </w:r>
            <w:r>
              <w:rPr>
                <w:rFonts w:hAnsi="宋体" w:cs="宋体"/>
                <w:color w:val="000000"/>
                <w:sz w:val="24"/>
              </w:rPr>
              <w:t>否</w:t>
            </w:r>
          </w:p>
          <w:p w14:paraId="6E88AC0D" w14:textId="77777777" w:rsidR="00CD2971" w:rsidRDefault="00000000">
            <w:pPr>
              <w:pStyle w:val="aff8"/>
              <w:adjustRightInd w:val="0"/>
              <w:snapToGrid w:val="0"/>
              <w:rPr>
                <w:rFonts w:hAnsi="宋体" w:cs="宋体" w:hint="default"/>
                <w:color w:val="000000"/>
                <w:sz w:val="24"/>
              </w:rPr>
            </w:pPr>
            <w:r>
              <w:rPr>
                <w:rFonts w:hAnsi="宋体" w:cs="宋体"/>
                <w:color w:val="000000"/>
                <w:sz w:val="24"/>
              </w:rPr>
              <w:t>□是</w:t>
            </w:r>
          </w:p>
          <w:p w14:paraId="0C3D6DBB" w14:textId="77777777" w:rsidR="00CD2971" w:rsidRDefault="00000000">
            <w:pPr>
              <w:pStyle w:val="aff8"/>
              <w:adjustRightInd w:val="0"/>
              <w:snapToGrid w:val="0"/>
              <w:rPr>
                <w:rFonts w:hAnsi="宋体" w:cs="宋体" w:hint="default"/>
                <w:color w:val="000000"/>
              </w:rPr>
            </w:pPr>
            <w:r>
              <w:rPr>
                <w:rFonts w:hAnsi="宋体" w:cs="宋体"/>
                <w:color w:val="000000"/>
                <w:sz w:val="24"/>
              </w:rPr>
              <w:t>中标候选人并列的，按照以下方式确定中标人：</w:t>
            </w:r>
            <w:r>
              <w:rPr>
                <w:rFonts w:hAnsi="宋体" w:cs="宋体"/>
                <w:color w:val="000000"/>
              </w:rPr>
              <w:t xml:space="preserve"> </w:t>
            </w:r>
          </w:p>
          <w:p w14:paraId="2BA74DEA" w14:textId="77777777" w:rsidR="00CD2971" w:rsidRDefault="00000000">
            <w:pPr>
              <w:pStyle w:val="aff8"/>
              <w:adjustRightInd w:val="0"/>
              <w:snapToGrid w:val="0"/>
              <w:rPr>
                <w:rFonts w:hAnsi="宋体" w:cs="宋体" w:hint="default"/>
                <w:color w:val="000000"/>
                <w:sz w:val="24"/>
              </w:rPr>
            </w:pPr>
            <w:r>
              <w:rPr>
                <w:rFonts w:hAnsi="宋体" w:cs="宋体"/>
                <w:b/>
                <w:color w:val="000000"/>
                <w:sz w:val="24"/>
              </w:rPr>
              <w:t>■</w:t>
            </w:r>
            <w:r>
              <w:rPr>
                <w:rFonts w:hAnsi="宋体" w:cs="宋体"/>
                <w:color w:val="000000"/>
                <w:sz w:val="24"/>
              </w:rPr>
              <w:t>得分且投标报价均相同的，以</w:t>
            </w:r>
            <w:r>
              <w:rPr>
                <w:rFonts w:hAnsi="宋体" w:cs="宋体"/>
                <w:color w:val="000000"/>
                <w:sz w:val="24"/>
                <w:u w:val="single"/>
              </w:rPr>
              <w:t>技术评审因素</w:t>
            </w:r>
            <w:r>
              <w:rPr>
                <w:rFonts w:hAnsi="宋体" w:cs="宋体"/>
                <w:color w:val="000000"/>
                <w:sz w:val="24"/>
              </w:rPr>
              <w:t>得分高者优先排序并按照排序最终确定中标人</w:t>
            </w:r>
          </w:p>
          <w:p w14:paraId="4C64DF93" w14:textId="77777777" w:rsidR="00CD2971" w:rsidRDefault="00000000">
            <w:pPr>
              <w:jc w:val="left"/>
              <w:rPr>
                <w:rFonts w:ascii="宋体" w:hAnsi="宋体" w:cs="宋体"/>
                <w:color w:val="000000"/>
                <w:sz w:val="24"/>
              </w:rPr>
            </w:pPr>
            <w:r>
              <w:rPr>
                <w:rFonts w:ascii="宋体" w:hAnsi="宋体" w:cs="宋体" w:hint="eastAsia"/>
                <w:color w:val="000000"/>
                <w:sz w:val="24"/>
              </w:rPr>
              <w:t>□随机抽取</w:t>
            </w:r>
          </w:p>
        </w:tc>
      </w:tr>
      <w:tr w:rsidR="00CD2971" w14:paraId="1EC9A8A6" w14:textId="77777777">
        <w:trPr>
          <w:trHeight w:val="454"/>
          <w:jc w:val="center"/>
        </w:trPr>
        <w:tc>
          <w:tcPr>
            <w:tcW w:w="949" w:type="dxa"/>
            <w:vAlign w:val="center"/>
          </w:tcPr>
          <w:p w14:paraId="7B7C137B"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25.5</w:t>
            </w:r>
          </w:p>
        </w:tc>
        <w:tc>
          <w:tcPr>
            <w:tcW w:w="1694" w:type="dxa"/>
            <w:vAlign w:val="center"/>
          </w:tcPr>
          <w:p w14:paraId="62045B47" w14:textId="77777777" w:rsidR="00CD2971" w:rsidRDefault="00000000">
            <w:pPr>
              <w:jc w:val="center"/>
              <w:rPr>
                <w:rFonts w:ascii="宋体" w:hAnsi="宋体"/>
                <w:sz w:val="24"/>
              </w:rPr>
            </w:pPr>
            <w:r>
              <w:rPr>
                <w:rFonts w:ascii="宋体" w:hAnsi="宋体"/>
                <w:sz w:val="24"/>
              </w:rPr>
              <w:t>分包</w:t>
            </w:r>
          </w:p>
        </w:tc>
        <w:tc>
          <w:tcPr>
            <w:tcW w:w="6644" w:type="dxa"/>
            <w:vAlign w:val="center"/>
          </w:tcPr>
          <w:p w14:paraId="5C2EADE6" w14:textId="77777777" w:rsidR="00CD2971" w:rsidRDefault="00000000">
            <w:pPr>
              <w:jc w:val="left"/>
              <w:rPr>
                <w:rFonts w:ascii="宋体" w:hAnsi="宋体" w:cs="宋体"/>
                <w:color w:val="000000"/>
                <w:sz w:val="24"/>
              </w:rPr>
            </w:pPr>
            <w:r>
              <w:rPr>
                <w:rFonts w:ascii="宋体" w:hAnsi="宋体" w:cs="宋体" w:hint="eastAsia"/>
                <w:color w:val="000000"/>
                <w:sz w:val="24"/>
              </w:rPr>
              <w:t xml:space="preserve">本项目的非主体、非关键性工作是否允许分包： </w:t>
            </w:r>
          </w:p>
          <w:p w14:paraId="05D23B1B" w14:textId="77777777" w:rsidR="00CD2971" w:rsidRDefault="00000000">
            <w:pPr>
              <w:jc w:val="left"/>
              <w:rPr>
                <w:rFonts w:ascii="宋体" w:hAnsi="宋体" w:cs="宋体"/>
                <w:color w:val="000000"/>
                <w:sz w:val="24"/>
              </w:rPr>
            </w:pPr>
            <w:r>
              <w:rPr>
                <w:rFonts w:ascii="宋体" w:hAnsi="宋体" w:cs="宋体" w:hint="eastAsia"/>
                <w:b/>
                <w:color w:val="000000"/>
                <w:sz w:val="24"/>
              </w:rPr>
              <w:t>■</w:t>
            </w:r>
            <w:r>
              <w:rPr>
                <w:rFonts w:ascii="宋体" w:hAnsi="宋体" w:cs="宋体" w:hint="eastAsia"/>
                <w:color w:val="000000"/>
                <w:sz w:val="24"/>
              </w:rPr>
              <w:t>不允许</w:t>
            </w:r>
          </w:p>
          <w:p w14:paraId="6D323985" w14:textId="77777777" w:rsidR="00CD2971" w:rsidRDefault="00000000">
            <w:pPr>
              <w:jc w:val="left"/>
              <w:rPr>
                <w:rFonts w:ascii="宋体" w:hAnsi="宋体" w:cs="宋体"/>
                <w:color w:val="000000"/>
                <w:sz w:val="24"/>
              </w:rPr>
            </w:pPr>
            <w:r>
              <w:rPr>
                <w:rFonts w:ascii="宋体" w:hAnsi="宋体" w:cs="宋体" w:hint="eastAsia"/>
                <w:color w:val="000000"/>
                <w:sz w:val="24"/>
              </w:rPr>
              <w:t>□允许，具体要求：</w:t>
            </w:r>
          </w:p>
          <w:p w14:paraId="3AD5A4CB" w14:textId="77777777" w:rsidR="00CD2971" w:rsidRDefault="00000000">
            <w:pPr>
              <w:jc w:val="left"/>
              <w:rPr>
                <w:rFonts w:ascii="宋体" w:hAnsi="宋体" w:cs="宋体"/>
                <w:color w:val="000000"/>
                <w:sz w:val="24"/>
              </w:rPr>
            </w:pPr>
            <w:r>
              <w:rPr>
                <w:rFonts w:ascii="宋体" w:hAnsi="宋体" w:cs="宋体" w:hint="eastAsia"/>
                <w:color w:val="000000"/>
                <w:sz w:val="24"/>
              </w:rPr>
              <w:t>（1）可以分包履行的具体内容：_____；</w:t>
            </w:r>
          </w:p>
          <w:p w14:paraId="311FD4CA" w14:textId="77777777" w:rsidR="00CD2971" w:rsidRDefault="00000000">
            <w:pPr>
              <w:jc w:val="left"/>
              <w:rPr>
                <w:rFonts w:ascii="宋体" w:hAnsi="宋体" w:cs="宋体"/>
                <w:color w:val="000000"/>
                <w:sz w:val="24"/>
              </w:rPr>
            </w:pPr>
            <w:r>
              <w:rPr>
                <w:rFonts w:ascii="宋体" w:hAnsi="宋体" w:cs="宋体" w:hint="eastAsia"/>
                <w:color w:val="000000"/>
                <w:sz w:val="24"/>
              </w:rPr>
              <w:t>（2）允许分包的金额或者比例：_____；</w:t>
            </w:r>
          </w:p>
          <w:p w14:paraId="2D332971" w14:textId="77777777" w:rsidR="00CD2971" w:rsidRDefault="00000000">
            <w:pPr>
              <w:jc w:val="left"/>
              <w:rPr>
                <w:rFonts w:ascii="宋体" w:hAnsi="宋体" w:cs="宋体"/>
                <w:color w:val="000000"/>
                <w:sz w:val="24"/>
              </w:rPr>
            </w:pPr>
            <w:r>
              <w:rPr>
                <w:rFonts w:ascii="宋体" w:hAnsi="宋体" w:cs="宋体" w:hint="eastAsia"/>
                <w:color w:val="000000"/>
                <w:sz w:val="24"/>
              </w:rPr>
              <w:t>（3）其他要求：_____。</w:t>
            </w:r>
          </w:p>
        </w:tc>
      </w:tr>
      <w:tr w:rsidR="00CD2971" w14:paraId="47228C7B" w14:textId="77777777">
        <w:trPr>
          <w:trHeight w:val="454"/>
          <w:jc w:val="center"/>
        </w:trPr>
        <w:tc>
          <w:tcPr>
            <w:tcW w:w="949" w:type="dxa"/>
            <w:vAlign w:val="center"/>
          </w:tcPr>
          <w:p w14:paraId="39579E8E" w14:textId="77777777" w:rsidR="00CD2971" w:rsidRDefault="00000000">
            <w:pPr>
              <w:pStyle w:val="aff8"/>
              <w:adjustRightInd w:val="0"/>
              <w:snapToGrid w:val="0"/>
              <w:jc w:val="center"/>
              <w:rPr>
                <w:rFonts w:hAnsi="宋体" w:hint="default"/>
                <w:sz w:val="24"/>
                <w:szCs w:val="24"/>
              </w:rPr>
            </w:pPr>
            <w:r>
              <w:rPr>
                <w:rFonts w:hAnsi="宋体"/>
                <w:sz w:val="24"/>
                <w:szCs w:val="24"/>
              </w:rPr>
              <w:t>25.6</w:t>
            </w:r>
          </w:p>
        </w:tc>
        <w:tc>
          <w:tcPr>
            <w:tcW w:w="1694" w:type="dxa"/>
            <w:vAlign w:val="center"/>
          </w:tcPr>
          <w:p w14:paraId="716A748A" w14:textId="77777777" w:rsidR="00CD2971" w:rsidRDefault="00000000">
            <w:pPr>
              <w:jc w:val="center"/>
              <w:rPr>
                <w:rFonts w:ascii="宋体" w:hAnsi="宋体"/>
                <w:sz w:val="24"/>
              </w:rPr>
            </w:pPr>
            <w:r>
              <w:rPr>
                <w:rFonts w:ascii="宋体" w:hAnsi="宋体"/>
                <w:sz w:val="24"/>
              </w:rPr>
              <w:t>履约保证金</w:t>
            </w:r>
          </w:p>
        </w:tc>
        <w:tc>
          <w:tcPr>
            <w:tcW w:w="6644" w:type="dxa"/>
            <w:vAlign w:val="center"/>
          </w:tcPr>
          <w:p w14:paraId="1C05D2DD" w14:textId="77777777" w:rsidR="00CD2971" w:rsidRDefault="00000000">
            <w:pPr>
              <w:pStyle w:val="aff8"/>
              <w:adjustRightInd w:val="0"/>
              <w:snapToGrid w:val="0"/>
              <w:rPr>
                <w:rFonts w:hAnsi="宋体" w:cs="宋体" w:hint="default"/>
                <w:color w:val="000000"/>
                <w:sz w:val="24"/>
              </w:rPr>
            </w:pPr>
            <w:r>
              <w:rPr>
                <w:rFonts w:hAnsi="宋体" w:cs="宋体"/>
                <w:color w:val="000000"/>
                <w:sz w:val="24"/>
              </w:rPr>
              <w:t>是否提交履约保证金：</w:t>
            </w:r>
          </w:p>
          <w:p w14:paraId="26771E29" w14:textId="77777777" w:rsidR="00CD2971" w:rsidRDefault="00000000">
            <w:pPr>
              <w:pStyle w:val="aff8"/>
              <w:adjustRightInd w:val="0"/>
              <w:snapToGrid w:val="0"/>
              <w:rPr>
                <w:rFonts w:hAnsi="宋体" w:cs="宋体" w:hint="default"/>
                <w:color w:val="000000"/>
                <w:sz w:val="24"/>
              </w:rPr>
            </w:pPr>
            <w:r>
              <w:rPr>
                <w:rFonts w:hAnsi="宋体" w:cs="宋体"/>
                <w:color w:val="000000"/>
                <w:sz w:val="24"/>
              </w:rPr>
              <w:t>□否</w:t>
            </w:r>
          </w:p>
          <w:p w14:paraId="42CCD560" w14:textId="77777777" w:rsidR="00CD2971" w:rsidRDefault="00000000">
            <w:pPr>
              <w:jc w:val="left"/>
              <w:rPr>
                <w:rFonts w:ascii="宋体" w:hAnsi="宋体" w:cs="宋体"/>
                <w:color w:val="000000"/>
                <w:sz w:val="24"/>
              </w:rPr>
            </w:pPr>
            <w:r>
              <w:rPr>
                <w:rFonts w:ascii="宋体" w:hAnsi="宋体" w:cs="宋体"/>
                <w:b/>
                <w:color w:val="000000"/>
                <w:sz w:val="24"/>
              </w:rPr>
              <w:t>■</w:t>
            </w:r>
            <w:r>
              <w:rPr>
                <w:rFonts w:ascii="宋体" w:hAnsi="宋体" w:cs="宋体"/>
                <w:color w:val="000000"/>
                <w:sz w:val="24"/>
              </w:rPr>
              <w:t>是，履约保证金金额：</w:t>
            </w:r>
            <w:r>
              <w:rPr>
                <w:rFonts w:ascii="宋体" w:hAnsi="宋体" w:cs="宋体"/>
                <w:color w:val="000000"/>
                <w:sz w:val="24"/>
                <w:u w:val="single"/>
              </w:rPr>
              <w:t>签约合同价的10%</w:t>
            </w:r>
            <w:r>
              <w:rPr>
                <w:rFonts w:ascii="宋体" w:hAnsi="宋体" w:cs="宋体"/>
                <w:color w:val="000000"/>
                <w:sz w:val="24"/>
              </w:rPr>
              <w:t xml:space="preserve">。 </w:t>
            </w:r>
          </w:p>
        </w:tc>
      </w:tr>
      <w:tr w:rsidR="00CD2971" w14:paraId="66EA333B" w14:textId="77777777">
        <w:trPr>
          <w:trHeight w:val="454"/>
          <w:jc w:val="center"/>
        </w:trPr>
        <w:tc>
          <w:tcPr>
            <w:tcW w:w="949" w:type="dxa"/>
            <w:vAlign w:val="center"/>
          </w:tcPr>
          <w:p w14:paraId="137424E6"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26.1.1</w:t>
            </w:r>
          </w:p>
        </w:tc>
        <w:tc>
          <w:tcPr>
            <w:tcW w:w="1694" w:type="dxa"/>
            <w:vAlign w:val="center"/>
          </w:tcPr>
          <w:p w14:paraId="69B859B4" w14:textId="77777777" w:rsidR="00CD2971" w:rsidRDefault="00000000">
            <w:pPr>
              <w:jc w:val="center"/>
              <w:rPr>
                <w:rFonts w:ascii="宋体" w:hAnsi="宋体"/>
                <w:sz w:val="24"/>
              </w:rPr>
            </w:pPr>
            <w:r>
              <w:rPr>
                <w:rFonts w:ascii="宋体" w:hAnsi="宋体"/>
                <w:sz w:val="24"/>
              </w:rPr>
              <w:t>询问</w:t>
            </w:r>
          </w:p>
        </w:tc>
        <w:tc>
          <w:tcPr>
            <w:tcW w:w="6644" w:type="dxa"/>
            <w:vAlign w:val="center"/>
          </w:tcPr>
          <w:p w14:paraId="60563989" w14:textId="77777777" w:rsidR="00CD2971" w:rsidRDefault="00000000">
            <w:pPr>
              <w:jc w:val="left"/>
              <w:rPr>
                <w:rFonts w:ascii="宋体" w:hAnsi="宋体" w:cs="宋体"/>
                <w:color w:val="000000"/>
                <w:sz w:val="24"/>
              </w:rPr>
            </w:pPr>
            <w:r>
              <w:rPr>
                <w:rFonts w:ascii="宋体" w:hAnsi="宋体" w:cs="宋体" w:hint="eastAsia"/>
                <w:color w:val="000000"/>
                <w:sz w:val="24"/>
              </w:rPr>
              <w:t>询问送达形式：书面形式。</w:t>
            </w:r>
          </w:p>
        </w:tc>
      </w:tr>
      <w:tr w:rsidR="00CD2971" w14:paraId="2F0005FA" w14:textId="77777777">
        <w:trPr>
          <w:trHeight w:val="454"/>
          <w:jc w:val="center"/>
        </w:trPr>
        <w:tc>
          <w:tcPr>
            <w:tcW w:w="949" w:type="dxa"/>
            <w:vAlign w:val="center"/>
          </w:tcPr>
          <w:p w14:paraId="41BC3EF1"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26.3</w:t>
            </w:r>
          </w:p>
        </w:tc>
        <w:tc>
          <w:tcPr>
            <w:tcW w:w="1694" w:type="dxa"/>
            <w:vAlign w:val="center"/>
          </w:tcPr>
          <w:p w14:paraId="6DC77B97" w14:textId="77777777" w:rsidR="00CD2971" w:rsidRDefault="00000000">
            <w:pPr>
              <w:jc w:val="center"/>
              <w:rPr>
                <w:rFonts w:ascii="宋体" w:hAnsi="宋体"/>
                <w:sz w:val="24"/>
              </w:rPr>
            </w:pPr>
            <w:r>
              <w:rPr>
                <w:rFonts w:ascii="宋体" w:hAnsi="宋体"/>
                <w:sz w:val="24"/>
              </w:rPr>
              <w:t>联系方式</w:t>
            </w:r>
          </w:p>
        </w:tc>
        <w:tc>
          <w:tcPr>
            <w:tcW w:w="6644" w:type="dxa"/>
            <w:vAlign w:val="center"/>
          </w:tcPr>
          <w:p w14:paraId="18DD3A1B" w14:textId="77777777" w:rsidR="00CD2971" w:rsidRDefault="00000000">
            <w:pPr>
              <w:jc w:val="left"/>
              <w:rPr>
                <w:rFonts w:ascii="宋体" w:hAnsi="宋体"/>
                <w:sz w:val="24"/>
              </w:rPr>
            </w:pPr>
            <w:r>
              <w:rPr>
                <w:rFonts w:ascii="宋体" w:hAnsi="宋体"/>
                <w:sz w:val="24"/>
              </w:rPr>
              <w:t>接收询问和质疑的联系方式</w:t>
            </w:r>
          </w:p>
          <w:p w14:paraId="7A0AE729" w14:textId="77777777" w:rsidR="00CD2971" w:rsidRDefault="00000000">
            <w:pPr>
              <w:jc w:val="left"/>
              <w:rPr>
                <w:rFonts w:ascii="宋体" w:hAnsi="宋体"/>
                <w:color w:val="000000" w:themeColor="text1"/>
                <w:sz w:val="24"/>
              </w:rPr>
            </w:pPr>
            <w:r>
              <w:rPr>
                <w:rFonts w:ascii="宋体" w:hAnsi="宋体" w:hint="eastAsia"/>
                <w:color w:val="000000" w:themeColor="text1"/>
                <w:sz w:val="24"/>
              </w:rPr>
              <w:t>联系部门：</w:t>
            </w:r>
            <w:r>
              <w:rPr>
                <w:rFonts w:ascii="宋体" w:hAnsi="宋体" w:hint="eastAsia"/>
                <w:color w:val="000000" w:themeColor="text1"/>
                <w:sz w:val="24"/>
                <w:u w:val="single"/>
              </w:rPr>
              <w:t>北京江河润泽工程管理咨询有限公司</w:t>
            </w:r>
            <w:r>
              <w:rPr>
                <w:rFonts w:ascii="宋体" w:hAnsi="宋体" w:hint="eastAsia"/>
                <w:color w:val="000000" w:themeColor="text1"/>
                <w:sz w:val="24"/>
              </w:rPr>
              <w:t>；</w:t>
            </w:r>
          </w:p>
          <w:p w14:paraId="0F53096E" w14:textId="77777777" w:rsidR="00CD2971" w:rsidRDefault="00000000">
            <w:pPr>
              <w:jc w:val="left"/>
              <w:rPr>
                <w:rFonts w:ascii="宋体" w:hAnsi="宋体"/>
                <w:sz w:val="24"/>
              </w:rPr>
            </w:pPr>
            <w:r>
              <w:rPr>
                <w:rFonts w:ascii="宋体" w:hAnsi="宋体" w:hint="eastAsia"/>
                <w:color w:val="000000" w:themeColor="text1"/>
                <w:sz w:val="24"/>
              </w:rPr>
              <w:t>联系电话：</w:t>
            </w:r>
            <w:r>
              <w:rPr>
                <w:rFonts w:ascii="宋体" w:hAnsi="宋体" w:hint="eastAsia"/>
                <w:color w:val="000000" w:themeColor="text1"/>
                <w:sz w:val="24"/>
                <w:u w:val="single"/>
              </w:rPr>
              <w:t>0</w:t>
            </w:r>
            <w:r>
              <w:rPr>
                <w:rFonts w:ascii="宋体" w:hAnsi="宋体"/>
                <w:color w:val="000000" w:themeColor="text1"/>
                <w:sz w:val="24"/>
                <w:u w:val="single"/>
              </w:rPr>
              <w:t>10-53105841</w:t>
            </w:r>
            <w:r>
              <w:rPr>
                <w:rFonts w:ascii="宋体" w:hAnsi="宋体" w:hint="eastAsia"/>
                <w:color w:val="000000" w:themeColor="text1"/>
                <w:sz w:val="24"/>
              </w:rPr>
              <w:t>；</w:t>
            </w:r>
          </w:p>
          <w:p w14:paraId="7F9D8C69" w14:textId="77777777" w:rsidR="00CD2971" w:rsidRDefault="00000000">
            <w:pPr>
              <w:jc w:val="left"/>
              <w:rPr>
                <w:rFonts w:ascii="宋体" w:hAnsi="宋体"/>
                <w:sz w:val="24"/>
              </w:rPr>
            </w:pPr>
            <w:r>
              <w:rPr>
                <w:rFonts w:ascii="宋体" w:hAnsi="宋体" w:cs="Arial" w:hint="eastAsia"/>
                <w:color w:val="000000" w:themeColor="text1"/>
                <w:sz w:val="24"/>
              </w:rPr>
              <w:t>邮箱：</w:t>
            </w:r>
            <w:r>
              <w:rPr>
                <w:rFonts w:ascii="宋体" w:hAnsi="宋体"/>
                <w:color w:val="000000" w:themeColor="text1"/>
                <w:sz w:val="24"/>
                <w:u w:val="single"/>
              </w:rPr>
              <w:t>yanl@chinabrr.com</w:t>
            </w:r>
            <w:r>
              <w:rPr>
                <w:rFonts w:ascii="宋体" w:hAnsi="宋体" w:cs="Arial" w:hint="eastAsia"/>
                <w:color w:val="000000" w:themeColor="text1"/>
                <w:sz w:val="24"/>
              </w:rPr>
              <w:t>；</w:t>
            </w:r>
          </w:p>
          <w:p w14:paraId="5A2094F9" w14:textId="77777777" w:rsidR="00CD2971" w:rsidRDefault="00000000">
            <w:pPr>
              <w:jc w:val="left"/>
              <w:rPr>
                <w:rFonts w:ascii="宋体" w:hAnsi="宋体" w:cs="宋体"/>
                <w:color w:val="000000"/>
                <w:sz w:val="24"/>
              </w:rPr>
            </w:pPr>
            <w:r>
              <w:rPr>
                <w:rFonts w:ascii="宋体" w:hAnsi="宋体"/>
                <w:sz w:val="24"/>
              </w:rPr>
              <w:t>通讯地址：</w:t>
            </w:r>
            <w:r>
              <w:rPr>
                <w:rFonts w:ascii="宋体" w:hAnsi="宋体" w:hint="eastAsia"/>
                <w:sz w:val="24"/>
                <w:u w:val="single"/>
              </w:rPr>
              <w:t>北京市丰台区南四环西路188号（总部基地18区11号楼）</w:t>
            </w:r>
            <w:r>
              <w:rPr>
                <w:rFonts w:ascii="宋体" w:hAnsi="宋体"/>
                <w:sz w:val="24"/>
              </w:rPr>
              <w:t>。</w:t>
            </w:r>
          </w:p>
        </w:tc>
      </w:tr>
      <w:tr w:rsidR="00CD2971" w14:paraId="08559793" w14:textId="77777777">
        <w:trPr>
          <w:trHeight w:val="454"/>
          <w:jc w:val="center"/>
        </w:trPr>
        <w:tc>
          <w:tcPr>
            <w:tcW w:w="949" w:type="dxa"/>
            <w:vAlign w:val="center"/>
          </w:tcPr>
          <w:p w14:paraId="2EF2026A" w14:textId="77777777" w:rsidR="00CD2971" w:rsidRDefault="00000000">
            <w:pPr>
              <w:pStyle w:val="aff8"/>
              <w:adjustRightInd w:val="0"/>
              <w:snapToGrid w:val="0"/>
              <w:jc w:val="center"/>
              <w:rPr>
                <w:rFonts w:hAnsi="宋体" w:hint="default"/>
                <w:sz w:val="24"/>
                <w:szCs w:val="24"/>
              </w:rPr>
            </w:pPr>
            <w:r>
              <w:rPr>
                <w:rFonts w:hAnsi="宋体" w:hint="default"/>
                <w:sz w:val="24"/>
                <w:szCs w:val="24"/>
              </w:rPr>
              <w:t>27</w:t>
            </w:r>
          </w:p>
        </w:tc>
        <w:tc>
          <w:tcPr>
            <w:tcW w:w="1694" w:type="dxa"/>
            <w:vAlign w:val="center"/>
          </w:tcPr>
          <w:p w14:paraId="15537800" w14:textId="77777777" w:rsidR="00CD2971" w:rsidRDefault="00000000">
            <w:pPr>
              <w:jc w:val="center"/>
              <w:rPr>
                <w:rFonts w:ascii="宋体" w:hAnsi="宋体"/>
                <w:sz w:val="24"/>
              </w:rPr>
            </w:pPr>
            <w:r>
              <w:rPr>
                <w:rFonts w:ascii="宋体" w:hAnsi="宋体"/>
                <w:sz w:val="24"/>
              </w:rPr>
              <w:t>代理费</w:t>
            </w:r>
          </w:p>
        </w:tc>
        <w:tc>
          <w:tcPr>
            <w:tcW w:w="6644" w:type="dxa"/>
            <w:vAlign w:val="center"/>
          </w:tcPr>
          <w:p w14:paraId="3E2F4329" w14:textId="77777777" w:rsidR="00CD2971" w:rsidRDefault="00000000">
            <w:pPr>
              <w:jc w:val="left"/>
              <w:rPr>
                <w:rFonts w:ascii="宋体" w:hAnsi="宋体" w:cs="宋体"/>
                <w:color w:val="000000"/>
                <w:sz w:val="24"/>
              </w:rPr>
            </w:pPr>
            <w:r>
              <w:rPr>
                <w:rFonts w:ascii="宋体" w:hAnsi="宋体" w:cs="宋体" w:hint="eastAsia"/>
                <w:color w:val="000000"/>
                <w:sz w:val="24"/>
              </w:rPr>
              <w:t>收费对象：</w:t>
            </w:r>
          </w:p>
          <w:p w14:paraId="36304759" w14:textId="77777777" w:rsidR="00CD2971" w:rsidRDefault="00000000">
            <w:pPr>
              <w:jc w:val="left"/>
              <w:rPr>
                <w:rFonts w:ascii="宋体" w:hAnsi="宋体" w:cs="宋体"/>
                <w:color w:val="000000"/>
                <w:sz w:val="24"/>
              </w:rPr>
            </w:pPr>
            <w:r>
              <w:rPr>
                <w:rFonts w:ascii="宋体" w:hAnsi="宋体" w:cs="宋体" w:hint="eastAsia"/>
                <w:color w:val="000000"/>
                <w:sz w:val="24"/>
              </w:rPr>
              <w:t>□采购人</w:t>
            </w:r>
          </w:p>
          <w:p w14:paraId="752DF7CC" w14:textId="77777777" w:rsidR="00CD2971" w:rsidRDefault="00000000">
            <w:pPr>
              <w:jc w:val="left"/>
              <w:rPr>
                <w:rFonts w:ascii="宋体" w:hAnsi="宋体" w:cs="宋体"/>
                <w:color w:val="000000"/>
                <w:sz w:val="24"/>
              </w:rPr>
            </w:pPr>
            <w:r>
              <w:rPr>
                <w:rFonts w:ascii="宋体" w:hAnsi="宋体" w:cs="宋体" w:hint="eastAsia"/>
                <w:color w:val="000000"/>
                <w:sz w:val="24"/>
              </w:rPr>
              <w:t>■中标人</w:t>
            </w:r>
          </w:p>
          <w:p w14:paraId="7F883E79" w14:textId="77777777" w:rsidR="00CD2971" w:rsidRDefault="00CD2971">
            <w:pPr>
              <w:jc w:val="left"/>
              <w:rPr>
                <w:rFonts w:ascii="宋体" w:hAnsi="宋体" w:cs="宋体"/>
                <w:color w:val="000000"/>
                <w:sz w:val="24"/>
              </w:rPr>
            </w:pPr>
          </w:p>
          <w:p w14:paraId="28D1A16B" w14:textId="77777777" w:rsidR="00CD2971" w:rsidRDefault="00000000">
            <w:pPr>
              <w:rPr>
                <w:rFonts w:ascii="宋体" w:hAnsi="宋体"/>
                <w:sz w:val="24"/>
              </w:rPr>
            </w:pPr>
            <w:r>
              <w:rPr>
                <w:rFonts w:ascii="宋体" w:hAnsi="宋体"/>
                <w:sz w:val="24"/>
              </w:rPr>
              <w:t>收费标准：代理费以中标额为基数计算，按以下费率标准采用“差额定率累进法”计取。各分段费率标准如下：</w:t>
            </w:r>
          </w:p>
          <w:tbl>
            <w:tblPr>
              <w:tblW w:w="5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2"/>
              <w:gridCol w:w="2985"/>
            </w:tblGrid>
            <w:tr w:rsidR="00CD2971" w14:paraId="38E2C40B" w14:textId="77777777">
              <w:trPr>
                <w:trHeight w:val="113"/>
                <w:jc w:val="center"/>
              </w:trPr>
              <w:tc>
                <w:tcPr>
                  <w:tcW w:w="2982" w:type="dxa"/>
                  <w:shd w:val="clear" w:color="auto" w:fill="auto"/>
                  <w:vAlign w:val="center"/>
                </w:tcPr>
                <w:p w14:paraId="0D2A4A49" w14:textId="77777777" w:rsidR="00CD2971" w:rsidRDefault="00000000">
                  <w:pPr>
                    <w:jc w:val="center"/>
                    <w:rPr>
                      <w:rFonts w:ascii="宋体" w:hAnsi="宋体"/>
                      <w:b/>
                      <w:bCs/>
                      <w:sz w:val="24"/>
                    </w:rPr>
                  </w:pPr>
                  <w:r>
                    <w:rPr>
                      <w:rFonts w:ascii="宋体" w:hAnsi="宋体"/>
                      <w:b/>
                      <w:bCs/>
                      <w:sz w:val="24"/>
                    </w:rPr>
                    <w:lastRenderedPageBreak/>
                    <w:t>中标金额</w:t>
                  </w:r>
                </w:p>
              </w:tc>
              <w:tc>
                <w:tcPr>
                  <w:tcW w:w="2985" w:type="dxa"/>
                  <w:vAlign w:val="center"/>
                </w:tcPr>
                <w:p w14:paraId="2A707FC7" w14:textId="77777777" w:rsidR="00CD2971" w:rsidRDefault="00000000">
                  <w:pPr>
                    <w:jc w:val="center"/>
                    <w:rPr>
                      <w:rFonts w:ascii="宋体" w:hAnsi="宋体"/>
                      <w:b/>
                      <w:bCs/>
                      <w:sz w:val="24"/>
                    </w:rPr>
                  </w:pPr>
                  <w:r>
                    <w:rPr>
                      <w:rFonts w:ascii="宋体" w:hAnsi="宋体"/>
                      <w:b/>
                      <w:bCs/>
                      <w:sz w:val="24"/>
                    </w:rPr>
                    <w:t>费率</w:t>
                  </w:r>
                </w:p>
              </w:tc>
            </w:tr>
            <w:tr w:rsidR="00CD2971" w14:paraId="0D557955" w14:textId="77777777">
              <w:trPr>
                <w:trHeight w:val="113"/>
                <w:jc w:val="center"/>
              </w:trPr>
              <w:tc>
                <w:tcPr>
                  <w:tcW w:w="2982" w:type="dxa"/>
                  <w:vAlign w:val="center"/>
                </w:tcPr>
                <w:p w14:paraId="6E87B029" w14:textId="77777777" w:rsidR="00CD2971" w:rsidRDefault="00000000">
                  <w:pPr>
                    <w:rPr>
                      <w:rFonts w:ascii="宋体" w:hAnsi="宋体"/>
                      <w:sz w:val="24"/>
                    </w:rPr>
                  </w:pPr>
                  <w:r>
                    <w:rPr>
                      <w:rFonts w:ascii="宋体" w:hAnsi="宋体"/>
                      <w:kern w:val="0"/>
                      <w:sz w:val="24"/>
                    </w:rPr>
                    <w:t>100万元以下部分</w:t>
                  </w:r>
                </w:p>
              </w:tc>
              <w:tc>
                <w:tcPr>
                  <w:tcW w:w="2985" w:type="dxa"/>
                  <w:vAlign w:val="center"/>
                </w:tcPr>
                <w:p w14:paraId="667E10C0" w14:textId="77777777" w:rsidR="00CD2971" w:rsidRDefault="00000000">
                  <w:pPr>
                    <w:ind w:firstLine="480"/>
                    <w:jc w:val="center"/>
                    <w:rPr>
                      <w:rFonts w:ascii="宋体" w:hAnsi="宋体"/>
                      <w:sz w:val="24"/>
                    </w:rPr>
                  </w:pPr>
                  <w:r>
                    <w:rPr>
                      <w:rFonts w:ascii="宋体" w:hAnsi="宋体"/>
                      <w:sz w:val="24"/>
                    </w:rPr>
                    <w:t>1.50%</w:t>
                  </w:r>
                </w:p>
              </w:tc>
            </w:tr>
            <w:tr w:rsidR="00CD2971" w14:paraId="123C1BEA" w14:textId="77777777">
              <w:trPr>
                <w:trHeight w:val="113"/>
                <w:jc w:val="center"/>
              </w:trPr>
              <w:tc>
                <w:tcPr>
                  <w:tcW w:w="2982" w:type="dxa"/>
                  <w:vAlign w:val="center"/>
                </w:tcPr>
                <w:p w14:paraId="231C74B8" w14:textId="77777777" w:rsidR="00CD2971" w:rsidRDefault="00000000">
                  <w:pPr>
                    <w:rPr>
                      <w:rFonts w:ascii="宋体" w:hAnsi="宋体"/>
                      <w:sz w:val="24"/>
                    </w:rPr>
                  </w:pPr>
                  <w:r>
                    <w:rPr>
                      <w:rFonts w:ascii="宋体" w:hAnsi="宋体"/>
                      <w:kern w:val="0"/>
                      <w:sz w:val="24"/>
                    </w:rPr>
                    <w:t>100万元—500万元部分</w:t>
                  </w:r>
                </w:p>
              </w:tc>
              <w:tc>
                <w:tcPr>
                  <w:tcW w:w="2985" w:type="dxa"/>
                  <w:vAlign w:val="center"/>
                </w:tcPr>
                <w:p w14:paraId="15B66B39" w14:textId="77777777" w:rsidR="00CD2971" w:rsidRDefault="00000000">
                  <w:pPr>
                    <w:ind w:firstLine="480"/>
                    <w:jc w:val="center"/>
                    <w:rPr>
                      <w:rFonts w:ascii="宋体" w:hAnsi="宋体"/>
                      <w:sz w:val="24"/>
                    </w:rPr>
                  </w:pPr>
                  <w:r>
                    <w:rPr>
                      <w:rFonts w:ascii="宋体" w:hAnsi="宋体"/>
                      <w:sz w:val="24"/>
                    </w:rPr>
                    <w:t>0.80%</w:t>
                  </w:r>
                </w:p>
              </w:tc>
            </w:tr>
          </w:tbl>
          <w:p w14:paraId="270787F2" w14:textId="77777777" w:rsidR="00CD2971" w:rsidRDefault="00000000">
            <w:pPr>
              <w:jc w:val="left"/>
              <w:rPr>
                <w:rFonts w:ascii="宋体" w:hAnsi="宋体"/>
                <w:sz w:val="24"/>
              </w:rPr>
            </w:pPr>
            <w:r>
              <w:rPr>
                <w:rFonts w:ascii="宋体" w:hAnsi="宋体" w:hint="eastAsia"/>
                <w:sz w:val="24"/>
              </w:rPr>
              <w:t>如：中标金额为</w:t>
            </w:r>
            <w:r>
              <w:rPr>
                <w:rFonts w:ascii="宋体" w:hAnsi="宋体"/>
                <w:sz w:val="24"/>
              </w:rPr>
              <w:t>200</w:t>
            </w:r>
            <w:r>
              <w:rPr>
                <w:rFonts w:ascii="宋体" w:hAnsi="宋体" w:hint="eastAsia"/>
                <w:sz w:val="24"/>
              </w:rPr>
              <w:t xml:space="preserve">万元，计算招标代理服务收费额如下： </w:t>
            </w:r>
          </w:p>
          <w:p w14:paraId="66F721A2" w14:textId="77777777" w:rsidR="00CD2971" w:rsidRDefault="00000000">
            <w:pPr>
              <w:jc w:val="left"/>
              <w:rPr>
                <w:rFonts w:ascii="宋体" w:hAnsi="宋体"/>
                <w:sz w:val="24"/>
              </w:rPr>
            </w:pPr>
            <w:r>
              <w:rPr>
                <w:rFonts w:ascii="宋体" w:hAnsi="宋体" w:hint="eastAsia"/>
                <w:sz w:val="24"/>
              </w:rPr>
              <w:t xml:space="preserve">    100×1.5％=1.5万元</w:t>
            </w:r>
          </w:p>
          <w:p w14:paraId="31D23213" w14:textId="77777777" w:rsidR="00CD2971" w:rsidRDefault="00000000">
            <w:pPr>
              <w:ind w:firstLineChars="200" w:firstLine="480"/>
              <w:jc w:val="left"/>
              <w:rPr>
                <w:rFonts w:ascii="宋体" w:hAnsi="宋体"/>
                <w:sz w:val="24"/>
              </w:rPr>
            </w:pPr>
            <w:r>
              <w:rPr>
                <w:rFonts w:ascii="宋体" w:hAnsi="宋体" w:hint="eastAsia"/>
                <w:sz w:val="24"/>
              </w:rPr>
              <w:t>（</w:t>
            </w:r>
            <w:r>
              <w:rPr>
                <w:rFonts w:ascii="宋体" w:hAnsi="宋体"/>
                <w:sz w:val="24"/>
              </w:rPr>
              <w:t>200</w:t>
            </w:r>
            <w:r>
              <w:rPr>
                <w:rFonts w:ascii="宋体" w:hAnsi="宋体" w:hint="eastAsia"/>
                <w:sz w:val="24"/>
              </w:rPr>
              <w:t>-100）×0.8％=</w:t>
            </w:r>
            <w:r>
              <w:rPr>
                <w:rFonts w:ascii="宋体" w:hAnsi="宋体"/>
                <w:sz w:val="24"/>
              </w:rPr>
              <w:t>0.8</w:t>
            </w:r>
            <w:r>
              <w:rPr>
                <w:rFonts w:ascii="宋体" w:hAnsi="宋体" w:hint="eastAsia"/>
                <w:sz w:val="24"/>
              </w:rPr>
              <w:t>万元</w:t>
            </w:r>
          </w:p>
          <w:p w14:paraId="67D7BDCB" w14:textId="77777777" w:rsidR="00CD2971" w:rsidRDefault="00000000">
            <w:pPr>
              <w:ind w:firstLineChars="200" w:firstLine="480"/>
              <w:jc w:val="left"/>
              <w:rPr>
                <w:rFonts w:ascii="宋体" w:hAnsi="宋体"/>
                <w:sz w:val="24"/>
              </w:rPr>
            </w:pPr>
            <w:r>
              <w:rPr>
                <w:rFonts w:ascii="宋体" w:hAnsi="宋体" w:hint="eastAsia"/>
                <w:sz w:val="24"/>
              </w:rPr>
              <w:t>合计收费＝1.5＋</w:t>
            </w:r>
            <w:r>
              <w:rPr>
                <w:rFonts w:ascii="宋体" w:hAnsi="宋体"/>
                <w:sz w:val="24"/>
              </w:rPr>
              <w:t>0.4</w:t>
            </w:r>
            <w:r>
              <w:rPr>
                <w:rFonts w:ascii="宋体" w:hAnsi="宋体" w:hint="eastAsia"/>
                <w:sz w:val="24"/>
              </w:rPr>
              <w:t>＝</w:t>
            </w:r>
            <w:r>
              <w:rPr>
                <w:rFonts w:ascii="宋体" w:hAnsi="宋体"/>
                <w:sz w:val="24"/>
              </w:rPr>
              <w:t>2.3</w:t>
            </w:r>
            <w:r>
              <w:rPr>
                <w:rFonts w:ascii="宋体" w:hAnsi="宋体" w:hint="eastAsia"/>
                <w:sz w:val="24"/>
              </w:rPr>
              <w:t>（万元）</w:t>
            </w:r>
          </w:p>
          <w:p w14:paraId="5A990C1B" w14:textId="77777777" w:rsidR="00CD2971" w:rsidRDefault="00CD2971">
            <w:pPr>
              <w:jc w:val="left"/>
              <w:rPr>
                <w:rFonts w:ascii="宋体" w:hAnsi="宋体"/>
                <w:sz w:val="24"/>
              </w:rPr>
            </w:pPr>
          </w:p>
          <w:p w14:paraId="3C724F36" w14:textId="77777777" w:rsidR="00CD2971" w:rsidRDefault="00000000">
            <w:pPr>
              <w:jc w:val="left"/>
              <w:rPr>
                <w:rFonts w:ascii="宋体" w:hAnsi="宋体"/>
                <w:sz w:val="24"/>
              </w:rPr>
            </w:pPr>
            <w:r>
              <w:rPr>
                <w:rFonts w:ascii="宋体" w:hAnsi="宋体"/>
                <w:sz w:val="24"/>
              </w:rPr>
              <w:t>缴纳时间：</w:t>
            </w:r>
            <w:r>
              <w:rPr>
                <w:rFonts w:ascii="宋体" w:hAnsi="宋体" w:hint="eastAsia"/>
                <w:sz w:val="24"/>
              </w:rPr>
              <w:t>中标人领取中标通知书时一次性支付</w:t>
            </w:r>
            <w:r>
              <w:rPr>
                <w:rFonts w:ascii="宋体" w:hAnsi="宋体"/>
                <w:sz w:val="24"/>
              </w:rPr>
              <w:t>。</w:t>
            </w:r>
          </w:p>
        </w:tc>
      </w:tr>
    </w:tbl>
    <w:p w14:paraId="56A4846B" w14:textId="77777777" w:rsidR="00CD2971" w:rsidRDefault="00000000">
      <w:pPr>
        <w:rPr>
          <w:rFonts w:ascii="宋体" w:hAnsi="宋体"/>
        </w:rPr>
      </w:pPr>
      <w:r>
        <w:rPr>
          <w:rFonts w:ascii="宋体" w:hAnsi="宋体"/>
        </w:rPr>
        <w:lastRenderedPageBreak/>
        <w:br w:type="page"/>
      </w:r>
    </w:p>
    <w:p w14:paraId="67C3E080" w14:textId="77777777" w:rsidR="00CD2971" w:rsidRDefault="00CD2971">
      <w:pPr>
        <w:tabs>
          <w:tab w:val="left" w:pos="5580"/>
        </w:tabs>
        <w:adjustRightInd w:val="0"/>
        <w:spacing w:line="360" w:lineRule="auto"/>
        <w:jc w:val="distribute"/>
        <w:rPr>
          <w:rFonts w:ascii="宋体" w:hAnsi="宋体"/>
          <w:sz w:val="24"/>
        </w:rPr>
        <w:sectPr w:rsidR="00CD2971" w:rsidSect="00C605CB">
          <w:footerReference w:type="default" r:id="rId14"/>
          <w:headerReference w:type="first" r:id="rId15"/>
          <w:type w:val="nextColumn"/>
          <w:pgSz w:w="11907" w:h="16840"/>
          <w:pgMar w:top="1418" w:right="1418" w:bottom="1418" w:left="1418" w:header="851" w:footer="851" w:gutter="0"/>
          <w:pgNumType w:start="0"/>
          <w:cols w:space="720"/>
          <w:titlePg/>
          <w:docGrid w:linePitch="462"/>
        </w:sectPr>
      </w:pPr>
    </w:p>
    <w:p w14:paraId="608873CD" w14:textId="77777777" w:rsidR="00CD2971" w:rsidRDefault="00000000">
      <w:pPr>
        <w:spacing w:beforeLines="100" w:before="240" w:afterLines="100" w:after="240"/>
        <w:jc w:val="center"/>
        <w:rPr>
          <w:rFonts w:ascii="宋体" w:hAnsi="宋体"/>
          <w:b/>
          <w:sz w:val="28"/>
          <w:szCs w:val="28"/>
        </w:rPr>
      </w:pPr>
      <w:bookmarkStart w:id="86" w:name="_Toc305158859"/>
      <w:bookmarkStart w:id="87" w:name="_Toc226965790"/>
      <w:bookmarkStart w:id="88" w:name="_Toc142311019"/>
      <w:bookmarkStart w:id="89" w:name="_Toc265228355"/>
      <w:bookmarkStart w:id="90" w:name="_Toc305158785"/>
      <w:bookmarkStart w:id="91" w:name="_Toc195842882"/>
      <w:bookmarkStart w:id="92" w:name="_Toc150480755"/>
      <w:bookmarkStart w:id="93" w:name="_Toc150774722"/>
      <w:bookmarkStart w:id="94" w:name="_Toc353873662"/>
      <w:bookmarkStart w:id="95" w:name="_Toc127151517"/>
      <w:bookmarkStart w:id="96" w:name="_Toc353825542"/>
      <w:bookmarkStart w:id="97" w:name="_Toc226337213"/>
      <w:bookmarkStart w:id="98" w:name="_Toc353873932"/>
      <w:bookmarkStart w:id="99" w:name="_Toc264969207"/>
      <w:r>
        <w:rPr>
          <w:rFonts w:ascii="宋体" w:hAnsi="宋体"/>
          <w:b/>
          <w:sz w:val="28"/>
          <w:szCs w:val="28"/>
        </w:rPr>
        <w:lastRenderedPageBreak/>
        <w:t>投标人须知</w:t>
      </w:r>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6DCF6F7D" w14:textId="77777777" w:rsidR="00CD2971" w:rsidRDefault="00000000">
      <w:pPr>
        <w:pStyle w:val="23"/>
        <w:tabs>
          <w:tab w:val="center" w:pos="4592"/>
          <w:tab w:val="left" w:pos="7860"/>
        </w:tabs>
        <w:spacing w:before="0" w:line="360" w:lineRule="auto"/>
        <w:rPr>
          <w:rFonts w:ascii="宋体" w:eastAsia="宋体" w:hAnsi="宋体"/>
          <w:szCs w:val="30"/>
        </w:rPr>
      </w:pPr>
      <w:bookmarkStart w:id="100" w:name="_Toc150480756"/>
      <w:bookmarkStart w:id="101" w:name="_Toc226965708"/>
      <w:bookmarkStart w:id="102" w:name="_Toc151193760"/>
      <w:bookmarkStart w:id="103" w:name="_Toc151193906"/>
      <w:bookmarkStart w:id="104" w:name="_Toc150774618"/>
      <w:bookmarkStart w:id="105" w:name="_Toc226965791"/>
      <w:bookmarkStart w:id="106" w:name="_Toc142311020"/>
      <w:bookmarkStart w:id="107" w:name="_Toc305158860"/>
      <w:bookmarkStart w:id="108" w:name="_Toc305158786"/>
      <w:bookmarkStart w:id="109" w:name="_Toc151193616"/>
      <w:bookmarkStart w:id="110" w:name="_Toc265228356"/>
      <w:bookmarkStart w:id="111" w:name="_Toc127151518"/>
      <w:bookmarkStart w:id="112" w:name="_Toc226309762"/>
      <w:bookmarkStart w:id="113" w:name="_Toc151190145"/>
      <w:bookmarkStart w:id="114" w:name="_Toc151193832"/>
      <w:bookmarkStart w:id="115" w:name="_Toc150774723"/>
      <w:bookmarkStart w:id="116" w:name="_Toc226337214"/>
      <w:bookmarkStart w:id="117" w:name="_Toc151193688"/>
      <w:bookmarkStart w:id="118" w:name="_Toc264969208"/>
      <w:bookmarkStart w:id="119" w:name="_Toc195842883"/>
      <w:bookmarkStart w:id="120" w:name="_Toc150509269"/>
      <w:bookmarkStart w:id="121" w:name="_Toc520356143"/>
      <w:r>
        <w:rPr>
          <w:rFonts w:ascii="宋体" w:eastAsia="宋体" w:hAnsi="宋体"/>
          <w:szCs w:val="30"/>
        </w:rPr>
        <w:t>一</w:t>
      </w:r>
      <w:r>
        <w:rPr>
          <w:rFonts w:ascii="宋体" w:eastAsia="宋体" w:hAnsi="宋体" w:hint="eastAsia"/>
          <w:szCs w:val="30"/>
        </w:rPr>
        <w:t>、</w:t>
      </w:r>
      <w:r>
        <w:rPr>
          <w:rFonts w:ascii="宋体" w:eastAsia="宋体" w:hAnsi="宋体"/>
          <w:szCs w:val="30"/>
        </w:rPr>
        <w:t>说  明</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49F4FD74"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122" w:name="_Toc305158861"/>
      <w:bookmarkStart w:id="123" w:name="_Toc305158787"/>
      <w:bookmarkStart w:id="124" w:name="_Toc265228357"/>
      <w:bookmarkStart w:id="125" w:name="_Toc264969209"/>
      <w:r>
        <w:rPr>
          <w:rFonts w:ascii="宋体" w:hAnsi="宋体"/>
          <w:b/>
          <w:bCs/>
          <w:sz w:val="24"/>
        </w:rPr>
        <w:t>采购人、采购代理机构、投标人</w:t>
      </w:r>
      <w:bookmarkEnd w:id="122"/>
      <w:bookmarkEnd w:id="123"/>
      <w:bookmarkEnd w:id="124"/>
      <w:bookmarkEnd w:id="125"/>
      <w:r>
        <w:rPr>
          <w:rFonts w:ascii="宋体" w:hAnsi="宋体" w:hint="eastAsia"/>
          <w:b/>
          <w:bCs/>
          <w:sz w:val="24"/>
        </w:rPr>
        <w:t>、联合体</w:t>
      </w:r>
    </w:p>
    <w:p w14:paraId="56AC2C79" w14:textId="77777777" w:rsidR="00CD2971" w:rsidRDefault="00000000">
      <w:pPr>
        <w:numPr>
          <w:ilvl w:val="1"/>
          <w:numId w:val="21"/>
        </w:numPr>
        <w:tabs>
          <w:tab w:val="left" w:pos="1080"/>
          <w:tab w:val="left" w:pos="2014"/>
          <w:tab w:val="left" w:pos="5521"/>
        </w:tabs>
        <w:snapToGrid w:val="0"/>
        <w:spacing w:line="360" w:lineRule="auto"/>
        <w:ind w:left="1080" w:hanging="720"/>
        <w:rPr>
          <w:rFonts w:ascii="宋体" w:hAnsi="宋体"/>
          <w:sz w:val="24"/>
        </w:rPr>
      </w:pPr>
      <w:r>
        <w:rPr>
          <w:rFonts w:ascii="宋体" w:hAnsi="宋体"/>
          <w:sz w:val="24"/>
        </w:rPr>
        <w:t>采购人、采购代理机构：指依法进行政府采购的国家机关、事业单位、团体组织，及其委托的采购代理机构。本项目采购人、采购代理机构见第一章《投标邀请》。</w:t>
      </w:r>
    </w:p>
    <w:p w14:paraId="2632F5ED" w14:textId="77777777" w:rsidR="00CD2971" w:rsidRDefault="00000000">
      <w:pPr>
        <w:numPr>
          <w:ilvl w:val="1"/>
          <w:numId w:val="21"/>
        </w:numPr>
        <w:tabs>
          <w:tab w:val="left" w:pos="1080"/>
          <w:tab w:val="left" w:pos="2014"/>
          <w:tab w:val="left" w:pos="5521"/>
        </w:tabs>
        <w:snapToGrid w:val="0"/>
        <w:spacing w:line="360" w:lineRule="auto"/>
        <w:ind w:left="1080" w:hanging="720"/>
        <w:rPr>
          <w:rFonts w:ascii="宋体" w:hAnsi="宋体"/>
          <w:sz w:val="24"/>
        </w:rPr>
      </w:pPr>
      <w:r>
        <w:rPr>
          <w:rFonts w:ascii="宋体" w:hAnsi="宋体"/>
          <w:sz w:val="24"/>
        </w:rPr>
        <w:t>投标人（也称</w:t>
      </w:r>
      <w:r>
        <w:rPr>
          <w:rFonts w:ascii="宋体" w:hAnsi="宋体" w:hint="eastAsia"/>
          <w:sz w:val="24"/>
        </w:rPr>
        <w:t>“供应商”、“</w:t>
      </w:r>
      <w:r>
        <w:rPr>
          <w:rFonts w:ascii="宋体" w:hAnsi="宋体"/>
          <w:sz w:val="24"/>
        </w:rPr>
        <w:t>申请人</w:t>
      </w:r>
      <w:r>
        <w:rPr>
          <w:rFonts w:ascii="宋体" w:hAnsi="宋体" w:hint="eastAsia"/>
          <w:sz w:val="24"/>
        </w:rPr>
        <w:t>”</w:t>
      </w:r>
      <w:r>
        <w:rPr>
          <w:rFonts w:ascii="宋体" w:hAnsi="宋体"/>
          <w:sz w:val="24"/>
        </w:rPr>
        <w:t>）：指向采购人提供货物、工程或者服务的法人、其他组织或者自然人。</w:t>
      </w:r>
    </w:p>
    <w:p w14:paraId="0C114205" w14:textId="77777777" w:rsidR="00CD2971" w:rsidRDefault="00000000">
      <w:pPr>
        <w:numPr>
          <w:ilvl w:val="1"/>
          <w:numId w:val="21"/>
        </w:numPr>
        <w:tabs>
          <w:tab w:val="left" w:pos="1080"/>
          <w:tab w:val="left" w:pos="2014"/>
          <w:tab w:val="left" w:pos="5521"/>
        </w:tabs>
        <w:snapToGrid w:val="0"/>
        <w:spacing w:line="360" w:lineRule="auto"/>
        <w:ind w:left="1080" w:hanging="720"/>
        <w:rPr>
          <w:rFonts w:ascii="宋体" w:hAnsi="宋体"/>
          <w:sz w:val="24"/>
        </w:rPr>
      </w:pPr>
      <w:r>
        <w:rPr>
          <w:rFonts w:ascii="宋体" w:hAnsi="宋体" w:hint="eastAsia"/>
          <w:sz w:val="24"/>
        </w:rPr>
        <w:t>联合体：指两个以上的自然人、法人或者其他组织组成一个联合体，以一个供应商的身份共同参加政府采购。</w:t>
      </w:r>
    </w:p>
    <w:p w14:paraId="0D1E60C8"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126" w:name="_Toc151193908"/>
      <w:bookmarkStart w:id="127" w:name="_Toc127151520"/>
      <w:bookmarkStart w:id="128" w:name="_Toc226337216"/>
      <w:bookmarkStart w:id="129" w:name="_Toc264969210"/>
      <w:bookmarkStart w:id="130" w:name="_Toc305158788"/>
      <w:bookmarkStart w:id="131" w:name="_Toc226965710"/>
      <w:bookmarkStart w:id="132" w:name="_Toc150509271"/>
      <w:bookmarkStart w:id="133" w:name="_Toc195842885"/>
      <w:bookmarkStart w:id="134" w:name="_Toc149720813"/>
      <w:bookmarkStart w:id="135" w:name="_Toc151193690"/>
      <w:bookmarkStart w:id="136" w:name="_Toc305158862"/>
      <w:bookmarkStart w:id="137" w:name="_Toc150480758"/>
      <w:bookmarkStart w:id="138" w:name="_Toc226309764"/>
      <w:bookmarkStart w:id="139" w:name="_Toc164608789"/>
      <w:bookmarkStart w:id="140" w:name="_Toc151190147"/>
      <w:bookmarkStart w:id="141" w:name="_Toc164229361"/>
      <w:bookmarkStart w:id="142" w:name="_Toc265228358"/>
      <w:bookmarkStart w:id="143" w:name="_Toc151193834"/>
      <w:bookmarkStart w:id="144" w:name="_Toc226965793"/>
      <w:bookmarkStart w:id="145" w:name="_Toc127161434"/>
      <w:bookmarkStart w:id="146" w:name="_Toc164608634"/>
      <w:bookmarkStart w:id="147" w:name="_Toc151193618"/>
      <w:bookmarkStart w:id="148" w:name="_Toc127151721"/>
      <w:bookmarkStart w:id="149" w:name="_Toc150774725"/>
      <w:bookmarkStart w:id="150" w:name="_Toc164229215"/>
      <w:bookmarkStart w:id="151" w:name="_Toc150774620"/>
      <w:bookmarkStart w:id="152" w:name="_Toc151193762"/>
      <w:bookmarkStart w:id="153" w:name="_Toc142311022"/>
      <w:bookmarkStart w:id="154" w:name="_Toc164351614"/>
      <w:r>
        <w:rPr>
          <w:rFonts w:ascii="宋体" w:hAnsi="宋体"/>
          <w:b/>
          <w:bCs/>
          <w:sz w:val="24"/>
        </w:rPr>
        <w:t>资金来源</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ascii="宋体" w:hAnsi="宋体"/>
          <w:b/>
          <w:bCs/>
          <w:sz w:val="24"/>
        </w:rPr>
        <w:t>、项目属性、科研仪器设备采购、核心产品</w:t>
      </w:r>
    </w:p>
    <w:p w14:paraId="61739D83"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资金来源为财政性资金和/或本项目采购中无法与财政性资金分割的非财政性资金。</w:t>
      </w:r>
    </w:p>
    <w:p w14:paraId="2B6EA805"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项目属性见《投标人须知资料表》。</w:t>
      </w:r>
    </w:p>
    <w:p w14:paraId="4F30A434"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是否属于科研仪器设备采购见《投标人须知资料表》。</w:t>
      </w:r>
    </w:p>
    <w:p w14:paraId="1818374F" w14:textId="77777777" w:rsidR="00CD2971" w:rsidRDefault="00000000">
      <w:pPr>
        <w:numPr>
          <w:ilvl w:val="1"/>
          <w:numId w:val="21"/>
        </w:numPr>
        <w:tabs>
          <w:tab w:val="left" w:pos="1080"/>
          <w:tab w:val="left" w:pos="2014"/>
          <w:tab w:val="left" w:pos="5521"/>
        </w:tabs>
        <w:snapToGrid w:val="0"/>
        <w:spacing w:line="360" w:lineRule="auto"/>
        <w:ind w:left="1080" w:hanging="720"/>
        <w:rPr>
          <w:rFonts w:ascii="宋体" w:hAnsi="宋体"/>
          <w:sz w:val="24"/>
        </w:rPr>
      </w:pPr>
      <w:r>
        <w:rPr>
          <w:rFonts w:ascii="宋体" w:hAnsi="宋体"/>
          <w:sz w:val="24"/>
        </w:rPr>
        <w:t>核心产品见《投标人须知资料表》。</w:t>
      </w:r>
    </w:p>
    <w:p w14:paraId="740E920F"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现场考察、开标前答疑会</w:t>
      </w:r>
    </w:p>
    <w:p w14:paraId="6E064AC6"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8"/>
        </w:rPr>
      </w:pPr>
      <w:r>
        <w:rPr>
          <w:rFonts w:ascii="宋体" w:hAnsi="宋体"/>
          <w:sz w:val="24"/>
        </w:rPr>
        <w:t>若《投标人须知资料表》中规定了组织现场考察、召开开标前答疑会，则投标人应按要求在规定的时间和地点参加。</w:t>
      </w:r>
      <w:bookmarkStart w:id="155" w:name="_Toc520356146"/>
      <w:bookmarkStart w:id="156" w:name="_Toc142311024"/>
      <w:bookmarkStart w:id="157" w:name="_Toc226965712"/>
      <w:bookmarkStart w:id="158" w:name="_Toc195842887"/>
      <w:bookmarkStart w:id="159" w:name="_Toc151190149"/>
      <w:bookmarkStart w:id="160" w:name="_Toc151193692"/>
      <w:bookmarkStart w:id="161" w:name="_Toc226965795"/>
      <w:bookmarkStart w:id="162" w:name="_Toc151193910"/>
      <w:bookmarkStart w:id="163" w:name="_Toc264969212"/>
      <w:bookmarkStart w:id="164" w:name="_Toc226337218"/>
      <w:bookmarkStart w:id="165" w:name="_Toc151193620"/>
      <w:bookmarkStart w:id="166" w:name="_Toc150509273"/>
      <w:bookmarkStart w:id="167" w:name="_Toc151193764"/>
      <w:bookmarkStart w:id="168" w:name="_Toc226309766"/>
      <w:bookmarkStart w:id="169" w:name="_Toc127151522"/>
      <w:bookmarkStart w:id="170" w:name="_Toc150774727"/>
      <w:bookmarkStart w:id="171" w:name="_Toc265228360"/>
      <w:bookmarkStart w:id="172" w:name="_Toc151193836"/>
      <w:bookmarkStart w:id="173" w:name="_Toc305158790"/>
      <w:bookmarkStart w:id="174" w:name="_Toc305158864"/>
      <w:bookmarkStart w:id="175" w:name="_Toc150480760"/>
      <w:bookmarkStart w:id="176" w:name="_Toc150774622"/>
    </w:p>
    <w:p w14:paraId="026F7B8E"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由于未参加现场考察或开标前答疑会而导致对项目实际情况不了解，影响投标文件编制、投标报价准确性、综合因素响应不全面等问题的，由投标人自行承担不利评审后果。</w:t>
      </w:r>
    </w:p>
    <w:p w14:paraId="09E3A02D"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样品</w:t>
      </w:r>
    </w:p>
    <w:p w14:paraId="7C848A8E"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本项目是否要求投标人提供样品，以及样品制作的标准和要求、是否需要随样品提交相关检测报告、样品的递交与退还等要求见《投标人须知资料表》</w:t>
      </w:r>
      <w:r>
        <w:rPr>
          <w:rFonts w:ascii="宋体" w:hAnsi="宋体" w:hint="eastAsia"/>
          <w:sz w:val="24"/>
        </w:rPr>
        <w:t>。</w:t>
      </w:r>
    </w:p>
    <w:p w14:paraId="03C460DE"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样品的评审方法以及评审标准等内容见第四章</w:t>
      </w:r>
      <w:r>
        <w:rPr>
          <w:rFonts w:ascii="宋体" w:hAnsi="宋体"/>
          <w:spacing w:val="-2"/>
          <w:sz w:val="24"/>
        </w:rPr>
        <w:t>《评标程序、评标方法和评标</w:t>
      </w:r>
      <w:r>
        <w:rPr>
          <w:rFonts w:ascii="宋体" w:hAnsi="宋体"/>
          <w:spacing w:val="-34"/>
          <w:sz w:val="24"/>
        </w:rPr>
        <w:t>标准》</w:t>
      </w:r>
      <w:r>
        <w:rPr>
          <w:rFonts w:ascii="宋体" w:hAnsi="宋体"/>
          <w:sz w:val="24"/>
        </w:rPr>
        <w:t>。</w:t>
      </w:r>
    </w:p>
    <w:p w14:paraId="1FC4CF96"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政府采购政策（包括但不限于下列具体政策要求）</w:t>
      </w:r>
    </w:p>
    <w:p w14:paraId="5C5C640A"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采购本国货物、工程和服务</w:t>
      </w:r>
    </w:p>
    <w:p w14:paraId="5F76B676" w14:textId="77777777" w:rsidR="00CD2971" w:rsidRDefault="00000000">
      <w:pPr>
        <w:pStyle w:val="affffb"/>
        <w:numPr>
          <w:ilvl w:val="2"/>
          <w:numId w:val="21"/>
        </w:numPr>
        <w:tabs>
          <w:tab w:val="clear" w:pos="1980"/>
          <w:tab w:val="left" w:pos="2682"/>
        </w:tabs>
        <w:autoSpaceDE w:val="0"/>
        <w:autoSpaceDN w:val="0"/>
        <w:spacing w:before="113" w:line="362" w:lineRule="auto"/>
        <w:ind w:right="684" w:firstLineChars="0"/>
        <w:rPr>
          <w:rFonts w:ascii="宋体" w:hAnsi="宋体"/>
          <w:sz w:val="24"/>
          <w:szCs w:val="24"/>
        </w:rPr>
      </w:pPr>
      <w:r>
        <w:rPr>
          <w:rFonts w:ascii="宋体" w:hAnsi="宋体"/>
          <w:spacing w:val="-4"/>
          <w:sz w:val="24"/>
          <w:szCs w:val="24"/>
        </w:rPr>
        <w:lastRenderedPageBreak/>
        <w:t>政府采购应当采购本国货物、工程和服务。但有《中华人民共和国政</w:t>
      </w:r>
      <w:r>
        <w:rPr>
          <w:rFonts w:ascii="宋体" w:hAnsi="宋体"/>
          <w:spacing w:val="-2"/>
          <w:sz w:val="24"/>
          <w:szCs w:val="24"/>
        </w:rPr>
        <w:t>府采购法》第十条规定情形的除外。</w:t>
      </w:r>
    </w:p>
    <w:p w14:paraId="6842BD1C" w14:textId="77777777" w:rsidR="00CD2971" w:rsidRDefault="00000000">
      <w:pPr>
        <w:pStyle w:val="affffb"/>
        <w:numPr>
          <w:ilvl w:val="2"/>
          <w:numId w:val="21"/>
        </w:numPr>
        <w:tabs>
          <w:tab w:val="clear" w:pos="1980"/>
          <w:tab w:val="left" w:pos="2682"/>
        </w:tabs>
        <w:autoSpaceDE w:val="0"/>
        <w:autoSpaceDN w:val="0"/>
        <w:spacing w:before="5" w:line="364" w:lineRule="auto"/>
        <w:ind w:right="690" w:firstLineChars="0"/>
        <w:rPr>
          <w:rFonts w:ascii="宋体" w:hAnsi="宋体"/>
          <w:sz w:val="24"/>
          <w:szCs w:val="24"/>
        </w:rPr>
      </w:pPr>
      <w:r>
        <w:rPr>
          <w:rFonts w:ascii="宋体" w:hAnsi="宋体"/>
          <w:spacing w:val="-4"/>
          <w:sz w:val="24"/>
          <w:szCs w:val="24"/>
        </w:rPr>
        <w:t>本项目如接受非本国货物、工程、服务参与投标，则具体要求见第</w:t>
      </w:r>
      <w:r>
        <w:rPr>
          <w:rFonts w:ascii="宋体" w:hAnsi="宋体" w:hint="eastAsia"/>
          <w:spacing w:val="-4"/>
          <w:sz w:val="24"/>
          <w:szCs w:val="24"/>
        </w:rPr>
        <w:t>五</w:t>
      </w:r>
      <w:r>
        <w:rPr>
          <w:rFonts w:ascii="宋体" w:hAnsi="宋体"/>
          <w:spacing w:val="-17"/>
          <w:sz w:val="24"/>
          <w:szCs w:val="24"/>
        </w:rPr>
        <w:t>章《采购需求》。</w:t>
      </w:r>
    </w:p>
    <w:p w14:paraId="635DB8C1" w14:textId="77777777" w:rsidR="00CD2971" w:rsidRDefault="00000000">
      <w:pPr>
        <w:pStyle w:val="affffb"/>
        <w:numPr>
          <w:ilvl w:val="2"/>
          <w:numId w:val="21"/>
        </w:numPr>
        <w:tabs>
          <w:tab w:val="clear" w:pos="1980"/>
          <w:tab w:val="left" w:pos="2682"/>
        </w:tabs>
        <w:autoSpaceDE w:val="0"/>
        <w:autoSpaceDN w:val="0"/>
        <w:spacing w:line="364" w:lineRule="auto"/>
        <w:ind w:right="687" w:firstLineChars="0"/>
        <w:rPr>
          <w:rFonts w:ascii="宋体" w:hAnsi="宋体"/>
          <w:sz w:val="24"/>
          <w:szCs w:val="24"/>
        </w:rPr>
      </w:pPr>
      <w:r>
        <w:rPr>
          <w:rFonts w:ascii="宋体" w:hAnsi="宋体"/>
          <w:spacing w:val="1"/>
          <w:sz w:val="24"/>
          <w:szCs w:val="24"/>
        </w:rPr>
        <w:t>进口产品指通过中国海关报关验放进入中国境内且产自关境外的产</w:t>
      </w:r>
      <w:r>
        <w:rPr>
          <w:rFonts w:ascii="宋体" w:hAnsi="宋体"/>
          <w:spacing w:val="-12"/>
          <w:sz w:val="24"/>
          <w:szCs w:val="24"/>
        </w:rPr>
        <w:t>品，包括已经进入中国境内的进口产品。关于进口产品的相关规定依</w:t>
      </w:r>
      <w:r>
        <w:rPr>
          <w:rFonts w:ascii="宋体" w:hAnsi="宋体"/>
          <w:spacing w:val="-7"/>
          <w:sz w:val="24"/>
          <w:szCs w:val="24"/>
        </w:rPr>
        <w:t>据《政府采购进口产品管理办法》</w:t>
      </w:r>
      <w:r>
        <w:rPr>
          <w:rFonts w:ascii="宋体" w:hAnsi="宋体"/>
          <w:spacing w:val="2"/>
          <w:sz w:val="24"/>
          <w:szCs w:val="24"/>
        </w:rPr>
        <w:t>（财库〔</w:t>
      </w:r>
      <w:r>
        <w:rPr>
          <w:rFonts w:ascii="宋体" w:hAnsi="宋体"/>
          <w:spacing w:val="-2"/>
          <w:w w:val="114"/>
          <w:sz w:val="24"/>
          <w:szCs w:val="24"/>
        </w:rPr>
        <w:t>2</w:t>
      </w:r>
      <w:r>
        <w:rPr>
          <w:rFonts w:ascii="宋体" w:hAnsi="宋体"/>
          <w:w w:val="114"/>
          <w:sz w:val="24"/>
          <w:szCs w:val="24"/>
        </w:rPr>
        <w:t>0</w:t>
      </w:r>
      <w:r>
        <w:rPr>
          <w:rFonts w:ascii="宋体" w:hAnsi="宋体"/>
          <w:spacing w:val="-2"/>
          <w:w w:val="114"/>
          <w:sz w:val="24"/>
          <w:szCs w:val="24"/>
        </w:rPr>
        <w:t>0</w:t>
      </w:r>
      <w:r>
        <w:rPr>
          <w:rFonts w:ascii="宋体" w:hAnsi="宋体"/>
          <w:spacing w:val="5"/>
          <w:w w:val="114"/>
          <w:sz w:val="24"/>
          <w:szCs w:val="24"/>
        </w:rPr>
        <w:t>7</w:t>
      </w:r>
      <w:r>
        <w:rPr>
          <w:rFonts w:ascii="宋体" w:hAnsi="宋体"/>
          <w:spacing w:val="4"/>
          <w:sz w:val="24"/>
          <w:szCs w:val="24"/>
        </w:rPr>
        <w:t>〕</w:t>
      </w:r>
      <w:r>
        <w:rPr>
          <w:rFonts w:ascii="宋体" w:hAnsi="宋体"/>
          <w:spacing w:val="-2"/>
          <w:w w:val="114"/>
          <w:sz w:val="24"/>
          <w:szCs w:val="24"/>
        </w:rPr>
        <w:t>11</w:t>
      </w:r>
      <w:r>
        <w:rPr>
          <w:rFonts w:ascii="宋体" w:hAnsi="宋体"/>
          <w:w w:val="114"/>
          <w:sz w:val="24"/>
          <w:szCs w:val="24"/>
        </w:rPr>
        <w:t>9</w:t>
      </w:r>
      <w:r>
        <w:rPr>
          <w:rFonts w:ascii="宋体" w:hAnsi="宋体"/>
          <w:spacing w:val="-1"/>
          <w:sz w:val="24"/>
          <w:szCs w:val="24"/>
        </w:rPr>
        <w:t xml:space="preserve"> </w:t>
      </w:r>
      <w:r>
        <w:rPr>
          <w:rFonts w:ascii="宋体" w:hAnsi="宋体"/>
          <w:spacing w:val="3"/>
          <w:sz w:val="24"/>
          <w:szCs w:val="24"/>
        </w:rPr>
        <w:t>号文</w:t>
      </w:r>
      <w:r>
        <w:rPr>
          <w:rFonts w:ascii="宋体" w:hAnsi="宋体"/>
          <w:spacing w:val="-118"/>
          <w:sz w:val="24"/>
          <w:szCs w:val="24"/>
        </w:rPr>
        <w:t>）</w:t>
      </w:r>
      <w:r>
        <w:rPr>
          <w:rFonts w:ascii="宋体" w:hAnsi="宋体"/>
          <w:spacing w:val="-39"/>
          <w:sz w:val="24"/>
          <w:szCs w:val="24"/>
        </w:rPr>
        <w:t>、《关</w:t>
      </w:r>
      <w:r>
        <w:rPr>
          <w:rFonts w:ascii="宋体" w:hAnsi="宋体"/>
          <w:spacing w:val="-3"/>
          <w:sz w:val="24"/>
          <w:szCs w:val="24"/>
        </w:rPr>
        <w:t>于政府采购进口产品管理有关问题的通知》</w:t>
      </w:r>
      <w:r>
        <w:rPr>
          <w:rFonts w:ascii="宋体" w:hAnsi="宋体"/>
          <w:spacing w:val="4"/>
          <w:sz w:val="24"/>
          <w:szCs w:val="24"/>
        </w:rPr>
        <w:t>（</w:t>
      </w:r>
      <w:r>
        <w:rPr>
          <w:rFonts w:ascii="宋体" w:hAnsi="宋体"/>
          <w:spacing w:val="3"/>
          <w:sz w:val="24"/>
          <w:szCs w:val="24"/>
        </w:rPr>
        <w:t>财办库〔</w:t>
      </w:r>
      <w:r>
        <w:rPr>
          <w:rFonts w:ascii="宋体" w:hAnsi="宋体"/>
          <w:spacing w:val="-2"/>
          <w:w w:val="114"/>
          <w:sz w:val="24"/>
          <w:szCs w:val="24"/>
        </w:rPr>
        <w:t>2</w:t>
      </w:r>
      <w:r>
        <w:rPr>
          <w:rFonts w:ascii="宋体" w:hAnsi="宋体"/>
          <w:w w:val="114"/>
          <w:sz w:val="24"/>
          <w:szCs w:val="24"/>
        </w:rPr>
        <w:t>0</w:t>
      </w:r>
      <w:r>
        <w:rPr>
          <w:rFonts w:ascii="宋体" w:hAnsi="宋体"/>
          <w:spacing w:val="-2"/>
          <w:w w:val="114"/>
          <w:sz w:val="24"/>
          <w:szCs w:val="24"/>
        </w:rPr>
        <w:t>0</w:t>
      </w:r>
      <w:r>
        <w:rPr>
          <w:rFonts w:ascii="宋体" w:hAnsi="宋体"/>
          <w:spacing w:val="8"/>
          <w:w w:val="114"/>
          <w:sz w:val="24"/>
          <w:szCs w:val="24"/>
        </w:rPr>
        <w:t>8</w:t>
      </w:r>
      <w:r>
        <w:rPr>
          <w:rFonts w:ascii="宋体" w:hAnsi="宋体"/>
          <w:spacing w:val="7"/>
          <w:sz w:val="24"/>
          <w:szCs w:val="24"/>
        </w:rPr>
        <w:t>〕</w:t>
      </w:r>
      <w:r>
        <w:rPr>
          <w:rFonts w:ascii="宋体" w:hAnsi="宋体"/>
          <w:spacing w:val="-2"/>
          <w:w w:val="114"/>
          <w:sz w:val="24"/>
          <w:szCs w:val="24"/>
        </w:rPr>
        <w:t>2</w:t>
      </w:r>
      <w:r>
        <w:rPr>
          <w:rFonts w:ascii="宋体" w:hAnsi="宋体"/>
          <w:spacing w:val="1"/>
          <w:w w:val="114"/>
          <w:sz w:val="24"/>
          <w:szCs w:val="24"/>
        </w:rPr>
        <w:t>4</w:t>
      </w:r>
      <w:r>
        <w:rPr>
          <w:rFonts w:ascii="宋体" w:hAnsi="宋体"/>
          <w:w w:val="114"/>
          <w:sz w:val="24"/>
          <w:szCs w:val="24"/>
        </w:rPr>
        <w:t>8</w:t>
      </w:r>
      <w:r>
        <w:rPr>
          <w:rFonts w:ascii="宋体" w:hAnsi="宋体"/>
          <w:sz w:val="24"/>
          <w:szCs w:val="24"/>
        </w:rPr>
        <w:t>号文</w:t>
      </w:r>
      <w:r>
        <w:rPr>
          <w:rFonts w:ascii="宋体" w:hAnsi="宋体"/>
          <w:spacing w:val="-120"/>
          <w:sz w:val="24"/>
          <w:szCs w:val="24"/>
        </w:rPr>
        <w:t>）</w:t>
      </w:r>
      <w:r>
        <w:rPr>
          <w:rFonts w:ascii="宋体" w:hAnsi="宋体"/>
          <w:sz w:val="24"/>
          <w:szCs w:val="24"/>
        </w:rPr>
        <w:t>。</w:t>
      </w:r>
    </w:p>
    <w:p w14:paraId="1D85BF4C"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中小企业、监狱企业及残疾人福利性单位</w:t>
      </w:r>
    </w:p>
    <w:p w14:paraId="2F0891C4" w14:textId="77777777" w:rsidR="00CD2971" w:rsidRDefault="00000000">
      <w:pPr>
        <w:numPr>
          <w:ilvl w:val="2"/>
          <w:numId w:val="21"/>
        </w:numPr>
        <w:snapToGrid w:val="0"/>
        <w:spacing w:line="360" w:lineRule="auto"/>
        <w:rPr>
          <w:rFonts w:ascii="宋体" w:hAnsi="宋体"/>
          <w:sz w:val="24"/>
        </w:rPr>
      </w:pPr>
      <w:r>
        <w:rPr>
          <w:rFonts w:ascii="宋体" w:hAnsi="宋体"/>
          <w:sz w:val="24"/>
        </w:rPr>
        <w:t>中小企业定义：</w:t>
      </w:r>
    </w:p>
    <w:p w14:paraId="76CCC6CB" w14:textId="77777777" w:rsidR="00CD2971" w:rsidRDefault="00CD2971">
      <w:pPr>
        <w:pStyle w:val="affffb"/>
        <w:numPr>
          <w:ilvl w:val="0"/>
          <w:numId w:val="22"/>
        </w:numPr>
        <w:tabs>
          <w:tab w:val="left" w:pos="1980"/>
          <w:tab w:val="left" w:pos="2035"/>
          <w:tab w:val="left" w:pos="2977"/>
        </w:tabs>
        <w:snapToGrid w:val="0"/>
        <w:spacing w:line="360" w:lineRule="auto"/>
        <w:ind w:firstLineChars="0"/>
        <w:rPr>
          <w:rFonts w:ascii="宋体" w:hAnsi="宋体"/>
          <w:vanish/>
          <w:color w:val="000000" w:themeColor="text1"/>
          <w:sz w:val="24"/>
          <w:szCs w:val="24"/>
        </w:rPr>
      </w:pPr>
    </w:p>
    <w:p w14:paraId="28F35B99" w14:textId="77777777" w:rsidR="00CD2971" w:rsidRDefault="00CD2971">
      <w:pPr>
        <w:pStyle w:val="affffb"/>
        <w:numPr>
          <w:ilvl w:val="0"/>
          <w:numId w:val="22"/>
        </w:numPr>
        <w:tabs>
          <w:tab w:val="left" w:pos="1980"/>
          <w:tab w:val="left" w:pos="2035"/>
          <w:tab w:val="left" w:pos="2977"/>
        </w:tabs>
        <w:snapToGrid w:val="0"/>
        <w:spacing w:line="360" w:lineRule="auto"/>
        <w:ind w:firstLineChars="0"/>
        <w:rPr>
          <w:rFonts w:ascii="宋体" w:hAnsi="宋体"/>
          <w:vanish/>
          <w:color w:val="000000" w:themeColor="text1"/>
          <w:sz w:val="24"/>
          <w:szCs w:val="24"/>
        </w:rPr>
      </w:pPr>
    </w:p>
    <w:p w14:paraId="1B0DCE2E" w14:textId="77777777" w:rsidR="00CD2971" w:rsidRDefault="00CD2971">
      <w:pPr>
        <w:pStyle w:val="affffb"/>
        <w:numPr>
          <w:ilvl w:val="0"/>
          <w:numId w:val="22"/>
        </w:numPr>
        <w:tabs>
          <w:tab w:val="left" w:pos="1980"/>
          <w:tab w:val="left" w:pos="2035"/>
          <w:tab w:val="left" w:pos="2977"/>
        </w:tabs>
        <w:snapToGrid w:val="0"/>
        <w:spacing w:line="360" w:lineRule="auto"/>
        <w:ind w:firstLineChars="0"/>
        <w:rPr>
          <w:rFonts w:ascii="宋体" w:hAnsi="宋体"/>
          <w:vanish/>
          <w:color w:val="000000" w:themeColor="text1"/>
          <w:sz w:val="24"/>
          <w:szCs w:val="24"/>
        </w:rPr>
      </w:pPr>
    </w:p>
    <w:p w14:paraId="7BAB8D21" w14:textId="77777777" w:rsidR="00CD2971" w:rsidRDefault="00CD2971">
      <w:pPr>
        <w:pStyle w:val="affffb"/>
        <w:numPr>
          <w:ilvl w:val="0"/>
          <w:numId w:val="22"/>
        </w:numPr>
        <w:tabs>
          <w:tab w:val="left" w:pos="1980"/>
          <w:tab w:val="left" w:pos="2035"/>
          <w:tab w:val="left" w:pos="2977"/>
        </w:tabs>
        <w:snapToGrid w:val="0"/>
        <w:spacing w:line="360" w:lineRule="auto"/>
        <w:ind w:firstLineChars="0"/>
        <w:rPr>
          <w:rFonts w:ascii="宋体" w:hAnsi="宋体"/>
          <w:vanish/>
          <w:color w:val="000000" w:themeColor="text1"/>
          <w:sz w:val="24"/>
          <w:szCs w:val="24"/>
        </w:rPr>
      </w:pPr>
    </w:p>
    <w:p w14:paraId="7F5223B2" w14:textId="77777777" w:rsidR="00CD2971" w:rsidRDefault="00CD2971">
      <w:pPr>
        <w:pStyle w:val="affffb"/>
        <w:numPr>
          <w:ilvl w:val="0"/>
          <w:numId w:val="22"/>
        </w:numPr>
        <w:tabs>
          <w:tab w:val="left" w:pos="1980"/>
          <w:tab w:val="left" w:pos="2035"/>
          <w:tab w:val="left" w:pos="2977"/>
        </w:tabs>
        <w:snapToGrid w:val="0"/>
        <w:spacing w:line="360" w:lineRule="auto"/>
        <w:ind w:firstLineChars="0"/>
        <w:rPr>
          <w:rFonts w:ascii="宋体" w:hAnsi="宋体"/>
          <w:vanish/>
          <w:color w:val="000000" w:themeColor="text1"/>
          <w:sz w:val="24"/>
          <w:szCs w:val="24"/>
        </w:rPr>
      </w:pPr>
    </w:p>
    <w:p w14:paraId="0D30557C" w14:textId="77777777" w:rsidR="00CD2971" w:rsidRDefault="00CD2971">
      <w:pPr>
        <w:pStyle w:val="affffb"/>
        <w:numPr>
          <w:ilvl w:val="1"/>
          <w:numId w:val="22"/>
        </w:numPr>
        <w:tabs>
          <w:tab w:val="left" w:pos="1980"/>
          <w:tab w:val="left" w:pos="2035"/>
          <w:tab w:val="left" w:pos="2977"/>
        </w:tabs>
        <w:snapToGrid w:val="0"/>
        <w:spacing w:line="360" w:lineRule="auto"/>
        <w:ind w:firstLineChars="0"/>
        <w:rPr>
          <w:rFonts w:ascii="宋体" w:hAnsi="宋体"/>
          <w:vanish/>
          <w:color w:val="000000" w:themeColor="text1"/>
          <w:sz w:val="24"/>
          <w:szCs w:val="24"/>
        </w:rPr>
      </w:pPr>
    </w:p>
    <w:p w14:paraId="124C263B" w14:textId="77777777" w:rsidR="00CD2971" w:rsidRDefault="00CD2971">
      <w:pPr>
        <w:pStyle w:val="affffb"/>
        <w:numPr>
          <w:ilvl w:val="1"/>
          <w:numId w:val="22"/>
        </w:numPr>
        <w:tabs>
          <w:tab w:val="left" w:pos="1980"/>
          <w:tab w:val="left" w:pos="2035"/>
          <w:tab w:val="left" w:pos="2977"/>
        </w:tabs>
        <w:snapToGrid w:val="0"/>
        <w:spacing w:line="360" w:lineRule="auto"/>
        <w:ind w:firstLineChars="0"/>
        <w:rPr>
          <w:rFonts w:ascii="宋体" w:hAnsi="宋体"/>
          <w:vanish/>
          <w:color w:val="000000" w:themeColor="text1"/>
          <w:sz w:val="24"/>
          <w:szCs w:val="24"/>
        </w:rPr>
      </w:pPr>
    </w:p>
    <w:p w14:paraId="0E63510C" w14:textId="77777777" w:rsidR="00CD2971" w:rsidRDefault="00CD2971">
      <w:pPr>
        <w:pStyle w:val="affffb"/>
        <w:numPr>
          <w:ilvl w:val="2"/>
          <w:numId w:val="22"/>
        </w:numPr>
        <w:tabs>
          <w:tab w:val="left" w:pos="2035"/>
          <w:tab w:val="left" w:pos="2977"/>
        </w:tabs>
        <w:snapToGrid w:val="0"/>
        <w:spacing w:line="360" w:lineRule="auto"/>
        <w:ind w:firstLineChars="0"/>
        <w:rPr>
          <w:rFonts w:ascii="宋体" w:hAnsi="宋体"/>
          <w:vanish/>
          <w:color w:val="000000" w:themeColor="text1"/>
          <w:sz w:val="24"/>
          <w:szCs w:val="24"/>
        </w:rPr>
      </w:pPr>
    </w:p>
    <w:p w14:paraId="1328E1E6"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sz w:val="24"/>
        </w:rPr>
      </w:pPr>
      <w:r>
        <w:rPr>
          <w:rFonts w:ascii="宋体" w:hAnsi="宋体"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 19 号）、《政府采购促进中小企业发展管理办法》（财库〔2020〕46 号）、《关于印发中小企业划型标准规定的通知》（工信部联企业〔2011〕300  号）。</w:t>
      </w:r>
    </w:p>
    <w:p w14:paraId="226EF24C"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color w:val="000000" w:themeColor="text1"/>
          <w:sz w:val="24"/>
        </w:rPr>
      </w:pPr>
      <w:r>
        <w:rPr>
          <w:rFonts w:ascii="宋体" w:hAnsi="宋体"/>
          <w:sz w:val="24"/>
        </w:rPr>
        <w:t>供应商提供的货物、工程或者服务符合下列情形的，享受中小企业扶持政策：</w:t>
      </w:r>
    </w:p>
    <w:p w14:paraId="15521ADD" w14:textId="77777777" w:rsidR="00CD2971" w:rsidRDefault="00000000">
      <w:pPr>
        <w:tabs>
          <w:tab w:val="left" w:pos="1980"/>
        </w:tabs>
        <w:snapToGrid w:val="0"/>
        <w:spacing w:line="360" w:lineRule="auto"/>
        <w:ind w:leftChars="1350" w:left="2835"/>
        <w:rPr>
          <w:rFonts w:ascii="宋体" w:hAnsi="宋体"/>
          <w:color w:val="000000" w:themeColor="text1"/>
          <w:sz w:val="24"/>
        </w:rPr>
      </w:pPr>
      <w:r>
        <w:rPr>
          <w:rFonts w:ascii="宋体" w:hAnsi="宋体"/>
          <w:color w:val="000000" w:themeColor="text1"/>
          <w:sz w:val="24"/>
        </w:rPr>
        <w:t>（1）在货物采购项目中，货物由中小企业制造，即货物由中小企业生产且使用该中小企业商号或者注册商标；</w:t>
      </w:r>
    </w:p>
    <w:p w14:paraId="09DD4E2E" w14:textId="77777777" w:rsidR="00CD2971" w:rsidRDefault="00000000">
      <w:pPr>
        <w:tabs>
          <w:tab w:val="left" w:pos="1980"/>
        </w:tabs>
        <w:snapToGrid w:val="0"/>
        <w:spacing w:line="360" w:lineRule="auto"/>
        <w:ind w:leftChars="1350" w:left="2835"/>
        <w:rPr>
          <w:rFonts w:ascii="宋体" w:hAnsi="宋体"/>
          <w:color w:val="000000" w:themeColor="text1"/>
          <w:sz w:val="24"/>
        </w:rPr>
      </w:pPr>
      <w:r>
        <w:rPr>
          <w:rFonts w:ascii="宋体" w:hAnsi="宋体"/>
          <w:color w:val="000000" w:themeColor="text1"/>
          <w:sz w:val="24"/>
        </w:rPr>
        <w:t>（2）在工程采购项目中，工程由中小企业承建，即工程施工单位为中小企业；</w:t>
      </w:r>
    </w:p>
    <w:p w14:paraId="0A0CEF8A" w14:textId="77777777" w:rsidR="00CD2971" w:rsidRDefault="00000000">
      <w:pPr>
        <w:tabs>
          <w:tab w:val="left" w:pos="1980"/>
        </w:tabs>
        <w:snapToGrid w:val="0"/>
        <w:spacing w:line="360" w:lineRule="auto"/>
        <w:ind w:leftChars="1350" w:left="2835"/>
        <w:rPr>
          <w:rFonts w:ascii="宋体" w:hAnsi="宋体"/>
          <w:color w:val="000000" w:themeColor="text1"/>
          <w:sz w:val="24"/>
        </w:rPr>
      </w:pPr>
      <w:r>
        <w:rPr>
          <w:rFonts w:ascii="宋体" w:hAnsi="宋体"/>
          <w:color w:val="000000" w:themeColor="text1"/>
          <w:sz w:val="24"/>
        </w:rPr>
        <w:t>（3）在服务采购项目中，服务由中小企业承接，即提供服务的人员为中小企业依照《中华人民共和国劳动</w:t>
      </w:r>
      <w:r>
        <w:rPr>
          <w:rFonts w:ascii="宋体" w:hAnsi="宋体" w:hint="eastAsia"/>
          <w:color w:val="000000" w:themeColor="text1"/>
          <w:sz w:val="24"/>
        </w:rPr>
        <w:t>合同法</w:t>
      </w:r>
      <w:r>
        <w:rPr>
          <w:rFonts w:ascii="宋体" w:hAnsi="宋体"/>
          <w:color w:val="000000" w:themeColor="text1"/>
          <w:sz w:val="24"/>
        </w:rPr>
        <w:t>》订立劳动合同的从业人员。</w:t>
      </w:r>
    </w:p>
    <w:p w14:paraId="2D4E36C8"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sz w:val="24"/>
        </w:rPr>
      </w:pPr>
      <w:r>
        <w:rPr>
          <w:rFonts w:ascii="宋体" w:hAnsi="宋体"/>
          <w:sz w:val="24"/>
        </w:rPr>
        <w:lastRenderedPageBreak/>
        <w:t>在货物采购项目中，供应商提供的货物既有中小企业制造货物，也有大型企业制造货物的，不享受中小企业扶持政策。</w:t>
      </w:r>
    </w:p>
    <w:p w14:paraId="2C987298"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sz w:val="24"/>
        </w:rPr>
      </w:pPr>
      <w:r>
        <w:rPr>
          <w:rFonts w:ascii="宋体" w:hAnsi="宋体"/>
          <w:color w:val="000000" w:themeColor="text1"/>
          <w:sz w:val="24"/>
        </w:rPr>
        <w:t>以联合体形</w:t>
      </w:r>
      <w:proofErr w:type="gramStart"/>
      <w:r>
        <w:rPr>
          <w:rFonts w:ascii="宋体" w:hAnsi="宋体"/>
          <w:color w:val="000000" w:themeColor="text1"/>
          <w:sz w:val="24"/>
        </w:rPr>
        <w:t>式参加</w:t>
      </w:r>
      <w:proofErr w:type="gramEnd"/>
      <w:r>
        <w:rPr>
          <w:rFonts w:ascii="宋体" w:hAnsi="宋体"/>
          <w:color w:val="000000" w:themeColor="text1"/>
          <w:sz w:val="24"/>
        </w:rPr>
        <w:t>政府采购活动，联合体各方均为中小企业的，联合体视同中小企业。其中，联合体各方均为小</w:t>
      </w:r>
      <w:proofErr w:type="gramStart"/>
      <w:r>
        <w:rPr>
          <w:rFonts w:ascii="宋体" w:hAnsi="宋体"/>
          <w:color w:val="000000" w:themeColor="text1"/>
          <w:sz w:val="24"/>
        </w:rPr>
        <w:t>微企业</w:t>
      </w:r>
      <w:proofErr w:type="gramEnd"/>
      <w:r>
        <w:rPr>
          <w:rFonts w:ascii="宋体" w:hAnsi="宋体"/>
          <w:color w:val="000000" w:themeColor="text1"/>
          <w:sz w:val="24"/>
        </w:rPr>
        <w:t>的，联合体视同小微企业。</w:t>
      </w:r>
    </w:p>
    <w:p w14:paraId="6F71062F" w14:textId="77777777" w:rsidR="00CD2971" w:rsidRDefault="00000000">
      <w:pPr>
        <w:numPr>
          <w:ilvl w:val="2"/>
          <w:numId w:val="21"/>
        </w:numPr>
        <w:snapToGrid w:val="0"/>
        <w:spacing w:line="360" w:lineRule="auto"/>
        <w:rPr>
          <w:rFonts w:ascii="宋体" w:hAnsi="宋体"/>
          <w:sz w:val="24"/>
        </w:rPr>
      </w:pPr>
      <w:r>
        <w:rPr>
          <w:rFonts w:ascii="宋体" w:hAnsi="宋体" w:hint="eastAsia"/>
          <w:sz w:val="24"/>
        </w:rPr>
        <w:t>在政府采购活动中，监狱企业视同小型、微型企业，享受预留份额、评审中价格扣除等政府采购促进中小企业发展的政府采购政策。</w:t>
      </w:r>
      <w:r>
        <w:rPr>
          <w:rFonts w:ascii="宋体" w:hAnsi="宋体"/>
          <w:sz w:val="24"/>
        </w:rPr>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E073887" w14:textId="77777777" w:rsidR="00CD2971" w:rsidRDefault="00000000">
      <w:pPr>
        <w:numPr>
          <w:ilvl w:val="2"/>
          <w:numId w:val="21"/>
        </w:numPr>
        <w:snapToGrid w:val="0"/>
        <w:spacing w:line="360" w:lineRule="auto"/>
        <w:rPr>
          <w:rFonts w:ascii="宋体" w:hAnsi="宋体"/>
          <w:sz w:val="24"/>
        </w:rPr>
      </w:pPr>
      <w:r>
        <w:rPr>
          <w:rFonts w:ascii="宋体" w:hAnsi="宋体" w:hint="eastAsia"/>
          <w:sz w:val="24"/>
        </w:rPr>
        <w:t>在政府采购活动中，残疾人福利性单位视同小型、微型企业，享受预留份额、评审中价格扣除等促进中小企业发展的政府采购政策。</w:t>
      </w:r>
      <w:r>
        <w:rPr>
          <w:rFonts w:ascii="宋体" w:hAnsi="宋体"/>
          <w:sz w:val="24"/>
        </w:rPr>
        <w:t>残疾人福利单位定义：享受政府采购支持政策的残疾人福利性单位应当同时满足以下条件：</w:t>
      </w:r>
    </w:p>
    <w:p w14:paraId="56106BD5" w14:textId="77777777" w:rsidR="00CD2971" w:rsidRDefault="00CD2971">
      <w:pPr>
        <w:pStyle w:val="affffb"/>
        <w:numPr>
          <w:ilvl w:val="2"/>
          <w:numId w:val="22"/>
        </w:numPr>
        <w:tabs>
          <w:tab w:val="left" w:pos="2035"/>
          <w:tab w:val="left" w:pos="2977"/>
        </w:tabs>
        <w:snapToGrid w:val="0"/>
        <w:spacing w:line="360" w:lineRule="auto"/>
        <w:ind w:firstLineChars="0"/>
        <w:rPr>
          <w:rFonts w:ascii="宋体" w:hAnsi="宋体"/>
          <w:vanish/>
          <w:color w:val="000000" w:themeColor="text1"/>
          <w:sz w:val="24"/>
          <w:szCs w:val="24"/>
        </w:rPr>
      </w:pPr>
    </w:p>
    <w:p w14:paraId="4F05AD95" w14:textId="77777777" w:rsidR="00CD2971" w:rsidRDefault="00CD2971">
      <w:pPr>
        <w:pStyle w:val="affffb"/>
        <w:numPr>
          <w:ilvl w:val="2"/>
          <w:numId w:val="22"/>
        </w:numPr>
        <w:tabs>
          <w:tab w:val="left" w:pos="2035"/>
          <w:tab w:val="left" w:pos="2977"/>
        </w:tabs>
        <w:snapToGrid w:val="0"/>
        <w:spacing w:line="360" w:lineRule="auto"/>
        <w:ind w:firstLineChars="0"/>
        <w:rPr>
          <w:rFonts w:ascii="宋体" w:hAnsi="宋体"/>
          <w:vanish/>
          <w:color w:val="000000" w:themeColor="text1"/>
          <w:sz w:val="24"/>
          <w:szCs w:val="24"/>
        </w:rPr>
      </w:pPr>
    </w:p>
    <w:p w14:paraId="27E119DA"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color w:val="000000" w:themeColor="text1"/>
          <w:sz w:val="24"/>
        </w:rPr>
      </w:pPr>
      <w:r>
        <w:rPr>
          <w:rFonts w:ascii="宋体" w:hAnsi="宋体"/>
          <w:color w:val="000000" w:themeColor="text1"/>
          <w:sz w:val="24"/>
        </w:rPr>
        <w:t>安置的残疾人占本单位在职职工人数的比例不低于25%（含25%），并且安置的残疾人人数不少于10 人（含10 人）；</w:t>
      </w:r>
    </w:p>
    <w:p w14:paraId="01A9892E"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color w:val="000000" w:themeColor="text1"/>
          <w:sz w:val="24"/>
        </w:rPr>
      </w:pPr>
      <w:r>
        <w:rPr>
          <w:rFonts w:ascii="宋体" w:hAnsi="宋体"/>
          <w:sz w:val="24"/>
        </w:rPr>
        <w:t>依法与安置的每位残疾人签订了一年以上（含一年）的劳动合同或服务协议；</w:t>
      </w:r>
    </w:p>
    <w:p w14:paraId="60005A0A"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color w:val="000000" w:themeColor="text1"/>
          <w:sz w:val="24"/>
        </w:rPr>
      </w:pPr>
      <w:r>
        <w:rPr>
          <w:rFonts w:ascii="宋体" w:hAnsi="宋体"/>
          <w:sz w:val="24"/>
        </w:rPr>
        <w:t>为安置的每位残疾人按月足额缴纳了基本养老保险、基本医疗保险、失业保险、工伤保险和生育保险等社会保险费；</w:t>
      </w:r>
    </w:p>
    <w:p w14:paraId="088B118C"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color w:val="000000" w:themeColor="text1"/>
          <w:sz w:val="24"/>
        </w:rPr>
      </w:pPr>
      <w:r>
        <w:rPr>
          <w:rFonts w:ascii="宋体" w:hAnsi="宋体"/>
          <w:sz w:val="24"/>
        </w:rPr>
        <w:t>通过银行等金融机构向安置的每位残疾人，按月支付了不低于单位所在区县适用的经省级人民政府批准的月最低工资标准的工资；</w:t>
      </w:r>
    </w:p>
    <w:p w14:paraId="5A2CD39E"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color w:val="000000" w:themeColor="text1"/>
          <w:sz w:val="24"/>
        </w:rPr>
      </w:pPr>
      <w:r>
        <w:rPr>
          <w:rFonts w:ascii="宋体" w:hAnsi="宋体"/>
          <w:sz w:val="24"/>
        </w:rPr>
        <w:t>提供本单位制造的货物、承担的工程或者服务（以下简称产品），或者提供其他残疾人福利性单位制造的货物（不包括使用非残疾人福利性单位注册商标的货物）；</w:t>
      </w:r>
    </w:p>
    <w:p w14:paraId="04BF313D" w14:textId="77777777" w:rsidR="00CD2971" w:rsidRDefault="00000000">
      <w:pPr>
        <w:numPr>
          <w:ilvl w:val="3"/>
          <w:numId w:val="22"/>
        </w:numPr>
        <w:tabs>
          <w:tab w:val="clear" w:pos="900"/>
          <w:tab w:val="left" w:pos="1980"/>
          <w:tab w:val="left" w:pos="2035"/>
          <w:tab w:val="left" w:pos="2885"/>
          <w:tab w:val="left" w:pos="2977"/>
        </w:tabs>
        <w:snapToGrid w:val="0"/>
        <w:spacing w:line="360" w:lineRule="auto"/>
        <w:ind w:left="2885"/>
        <w:rPr>
          <w:rFonts w:ascii="宋体" w:hAnsi="宋体"/>
          <w:sz w:val="24"/>
        </w:rPr>
      </w:pPr>
      <w:r>
        <w:rPr>
          <w:rFonts w:ascii="宋体" w:hAnsi="宋体" w:hint="eastAsia"/>
          <w:sz w:val="24"/>
        </w:rPr>
        <w:t>前款所称残疾人是指法</w:t>
      </w:r>
      <w:proofErr w:type="gramStart"/>
      <w:r>
        <w:rPr>
          <w:rFonts w:ascii="宋体" w:hAnsi="宋体" w:hint="eastAsia"/>
          <w:sz w:val="24"/>
        </w:rPr>
        <w:t>定劳动</w:t>
      </w:r>
      <w:proofErr w:type="gramEnd"/>
      <w:r>
        <w:rPr>
          <w:rFonts w:ascii="宋体" w:hAnsi="宋体" w:hint="eastAsia"/>
          <w:sz w:val="24"/>
        </w:rPr>
        <w:t>年龄内，持有《中华人民共和国残疾人证》或者《中华人民共和国残疾军人证（1 至 8 级）》</w:t>
      </w:r>
      <w:r>
        <w:rPr>
          <w:rFonts w:ascii="宋体" w:hAnsi="宋体" w:hint="eastAsia"/>
          <w:sz w:val="24"/>
        </w:rPr>
        <w:lastRenderedPageBreak/>
        <w:t xml:space="preserve">的自然人，包括具有劳动条件和劳动意愿的精神残疾人。在 </w:t>
      </w:r>
      <w:proofErr w:type="gramStart"/>
      <w:r>
        <w:rPr>
          <w:rFonts w:ascii="宋体" w:hAnsi="宋体" w:hint="eastAsia"/>
          <w:sz w:val="24"/>
        </w:rPr>
        <w:t>职职工</w:t>
      </w:r>
      <w:proofErr w:type="gramEnd"/>
      <w:r>
        <w:rPr>
          <w:rFonts w:ascii="宋体" w:hAnsi="宋体" w:hint="eastAsia"/>
          <w:sz w:val="24"/>
        </w:rPr>
        <w:t>人数是指与残疾人福利性单位建立劳动关系并依法  签订劳动合同或服务协议的雇员人数。</w:t>
      </w:r>
    </w:p>
    <w:p w14:paraId="35D0A6A9" w14:textId="77777777" w:rsidR="00CD2971" w:rsidRDefault="00000000">
      <w:pPr>
        <w:numPr>
          <w:ilvl w:val="2"/>
          <w:numId w:val="21"/>
        </w:numPr>
        <w:snapToGrid w:val="0"/>
        <w:spacing w:line="360" w:lineRule="auto"/>
        <w:rPr>
          <w:rFonts w:ascii="宋体" w:hAnsi="宋体"/>
          <w:sz w:val="24"/>
        </w:rPr>
      </w:pPr>
      <w:r>
        <w:rPr>
          <w:rFonts w:ascii="宋体" w:hAnsi="宋体"/>
          <w:sz w:val="24"/>
        </w:rPr>
        <w:t>本项目是否专门面向中小企业预留采购份额见第一章《投标邀请》。</w:t>
      </w:r>
    </w:p>
    <w:p w14:paraId="20966F66" w14:textId="77777777" w:rsidR="00CD2971" w:rsidRDefault="00000000">
      <w:pPr>
        <w:numPr>
          <w:ilvl w:val="2"/>
          <w:numId w:val="21"/>
        </w:numPr>
        <w:snapToGrid w:val="0"/>
        <w:spacing w:line="360" w:lineRule="auto"/>
        <w:rPr>
          <w:rFonts w:ascii="宋体" w:hAnsi="宋体"/>
          <w:sz w:val="24"/>
        </w:rPr>
      </w:pPr>
      <w:r>
        <w:rPr>
          <w:rFonts w:ascii="宋体" w:hAnsi="宋体"/>
          <w:sz w:val="24"/>
        </w:rPr>
        <w:t>采购标的对应的中小企业划分标准所属行业见《投标人须知资料表》。</w:t>
      </w:r>
    </w:p>
    <w:p w14:paraId="463C52E7" w14:textId="77777777" w:rsidR="00CD2971" w:rsidRDefault="00000000">
      <w:pPr>
        <w:numPr>
          <w:ilvl w:val="2"/>
          <w:numId w:val="21"/>
        </w:numPr>
        <w:snapToGrid w:val="0"/>
        <w:spacing w:line="360" w:lineRule="auto"/>
        <w:rPr>
          <w:rFonts w:ascii="宋体" w:hAnsi="宋体"/>
          <w:sz w:val="24"/>
        </w:rPr>
      </w:pPr>
      <w:r>
        <w:rPr>
          <w:rFonts w:ascii="宋体" w:hAnsi="宋体"/>
          <w:sz w:val="24"/>
        </w:rPr>
        <w:t>小</w:t>
      </w:r>
      <w:proofErr w:type="gramStart"/>
      <w:r>
        <w:rPr>
          <w:rFonts w:ascii="宋体" w:hAnsi="宋体"/>
          <w:sz w:val="24"/>
        </w:rPr>
        <w:t>微企业</w:t>
      </w:r>
      <w:proofErr w:type="gramEnd"/>
      <w:r>
        <w:rPr>
          <w:rFonts w:ascii="宋体" w:hAnsi="宋体"/>
          <w:sz w:val="24"/>
        </w:rPr>
        <w:t>价格评审优惠的政策调整：见第四章</w:t>
      </w:r>
      <w:r>
        <w:rPr>
          <w:rFonts w:ascii="宋体" w:hAnsi="宋体"/>
          <w:spacing w:val="-4"/>
          <w:sz w:val="24"/>
        </w:rPr>
        <w:t>《评标程序、评标方法</w:t>
      </w:r>
      <w:r>
        <w:rPr>
          <w:rFonts w:ascii="宋体" w:hAnsi="宋体"/>
          <w:spacing w:val="-20"/>
          <w:sz w:val="24"/>
        </w:rPr>
        <w:t>和评标标准》</w:t>
      </w:r>
      <w:r>
        <w:rPr>
          <w:rFonts w:ascii="宋体" w:hAnsi="宋体"/>
          <w:sz w:val="24"/>
        </w:rPr>
        <w:t>。</w:t>
      </w:r>
    </w:p>
    <w:p w14:paraId="13454043"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政府采购节能产品、环境标志产品</w:t>
      </w:r>
    </w:p>
    <w:p w14:paraId="62BF03BC" w14:textId="77777777" w:rsidR="00CD2971" w:rsidRDefault="00000000">
      <w:pPr>
        <w:numPr>
          <w:ilvl w:val="2"/>
          <w:numId w:val="21"/>
        </w:numPr>
        <w:snapToGrid w:val="0"/>
        <w:spacing w:line="360" w:lineRule="auto"/>
        <w:rPr>
          <w:rFonts w:ascii="宋体" w:hAnsi="宋体"/>
          <w:sz w:val="24"/>
        </w:rPr>
      </w:pPr>
      <w:r>
        <w:rPr>
          <w:rFonts w:ascii="宋体" w:hAnsi="宋体"/>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4FF2261" w14:textId="77777777" w:rsidR="00CD2971" w:rsidRDefault="00000000">
      <w:pPr>
        <w:numPr>
          <w:ilvl w:val="2"/>
          <w:numId w:val="21"/>
        </w:numPr>
        <w:snapToGrid w:val="0"/>
        <w:spacing w:line="360" w:lineRule="auto"/>
        <w:rPr>
          <w:rFonts w:ascii="宋体" w:hAnsi="宋体"/>
          <w:sz w:val="24"/>
        </w:rPr>
      </w:pPr>
      <w:r>
        <w:rPr>
          <w:rFonts w:ascii="宋体" w:hAnsi="宋体"/>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w:t>
      </w:r>
      <w:r>
        <w:rPr>
          <w:rFonts w:ascii="宋体" w:hAnsi="宋体" w:hint="eastAsia"/>
          <w:sz w:val="24"/>
        </w:rPr>
        <w:t>《关于 调整优化节能产品、环境标志产品政府采购执行机制的通知》（财库〔2019〕9 号）。</w:t>
      </w:r>
    </w:p>
    <w:p w14:paraId="5AD6D055" w14:textId="77777777" w:rsidR="00CD2971" w:rsidRDefault="00000000">
      <w:pPr>
        <w:numPr>
          <w:ilvl w:val="2"/>
          <w:numId w:val="21"/>
        </w:numPr>
        <w:snapToGrid w:val="0"/>
        <w:spacing w:line="360" w:lineRule="auto"/>
        <w:rPr>
          <w:rFonts w:ascii="宋体" w:hAnsi="宋体"/>
          <w:sz w:val="24"/>
        </w:rPr>
      </w:pPr>
      <w:r>
        <w:rPr>
          <w:rFonts w:ascii="宋体" w:hAnsi="宋体"/>
          <w:sz w:val="24"/>
        </w:rPr>
        <w:t>如本项目采购产品属于实施政府强制采购品目清单范围的节能产品，则投标人所报产品必须获得国家确定的认证机构出具的、处于有效期之内的节能产品认证证书，</w:t>
      </w:r>
      <w:r>
        <w:rPr>
          <w:rFonts w:ascii="宋体" w:hAnsi="宋体"/>
          <w:kern w:val="0"/>
          <w:sz w:val="24"/>
        </w:rPr>
        <w:t>否则</w:t>
      </w:r>
      <w:r>
        <w:rPr>
          <w:rFonts w:ascii="宋体" w:hAnsi="宋体"/>
          <w:b/>
          <w:kern w:val="0"/>
          <w:sz w:val="24"/>
        </w:rPr>
        <w:t>投标无效</w:t>
      </w:r>
      <w:r>
        <w:rPr>
          <w:rFonts w:ascii="宋体" w:hAnsi="宋体"/>
          <w:sz w:val="24"/>
        </w:rPr>
        <w:t>；</w:t>
      </w:r>
    </w:p>
    <w:p w14:paraId="7E0338B2" w14:textId="77777777" w:rsidR="00CD2971" w:rsidRDefault="00000000">
      <w:pPr>
        <w:numPr>
          <w:ilvl w:val="2"/>
          <w:numId w:val="21"/>
        </w:numPr>
        <w:snapToGrid w:val="0"/>
        <w:spacing w:line="360" w:lineRule="auto"/>
        <w:rPr>
          <w:rFonts w:ascii="宋体" w:hAnsi="宋体"/>
          <w:sz w:val="24"/>
        </w:rPr>
      </w:pPr>
      <w:r>
        <w:rPr>
          <w:rFonts w:ascii="宋体" w:hAnsi="宋体"/>
          <w:sz w:val="24"/>
        </w:rPr>
        <w:t>非政府强制采购的节能产品或环境标志产品，依据品目清单和认证证书实施政府优先采购。优先采购的具体规定见第四章</w:t>
      </w:r>
      <w:r>
        <w:rPr>
          <w:rFonts w:ascii="宋体" w:hAnsi="宋体"/>
          <w:spacing w:val="-4"/>
          <w:sz w:val="24"/>
        </w:rPr>
        <w:t>《评标程序、评</w:t>
      </w:r>
      <w:r>
        <w:rPr>
          <w:rFonts w:ascii="宋体" w:hAnsi="宋体"/>
          <w:spacing w:val="-16"/>
          <w:sz w:val="24"/>
        </w:rPr>
        <w:t>标方法和评标标准》</w:t>
      </w:r>
      <w:r>
        <w:rPr>
          <w:rFonts w:ascii="宋体" w:hAnsi="宋体"/>
          <w:sz w:val="24"/>
        </w:rPr>
        <w:t>（如涉及）。</w:t>
      </w:r>
    </w:p>
    <w:p w14:paraId="5CA3137A"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正版软件</w:t>
      </w:r>
    </w:p>
    <w:p w14:paraId="772F1140" w14:textId="77777777" w:rsidR="00CD2971" w:rsidRDefault="00000000">
      <w:pPr>
        <w:numPr>
          <w:ilvl w:val="2"/>
          <w:numId w:val="21"/>
        </w:numPr>
        <w:snapToGrid w:val="0"/>
        <w:spacing w:line="360" w:lineRule="auto"/>
        <w:rPr>
          <w:rFonts w:ascii="宋体" w:hAnsi="宋体"/>
          <w:sz w:val="24"/>
        </w:rPr>
      </w:pPr>
      <w:r>
        <w:rPr>
          <w:rFonts w:ascii="宋体" w:hAnsi="宋体"/>
          <w:sz w:val="24"/>
        </w:rPr>
        <w:t xml:space="preserve">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w:t>
      </w:r>
      <w:r>
        <w:rPr>
          <w:rFonts w:ascii="宋体" w:hAnsi="宋体"/>
          <w:sz w:val="24"/>
        </w:rPr>
        <w:lastRenderedPageBreak/>
        <w:t>15629.11/1102）并通过国家产品认证的产品。其中，国家有特殊信息安全要求的项目必须采购认证产品，</w:t>
      </w:r>
      <w:r>
        <w:rPr>
          <w:rFonts w:ascii="宋体" w:hAnsi="宋体"/>
          <w:kern w:val="0"/>
          <w:sz w:val="24"/>
        </w:rPr>
        <w:t>否则</w:t>
      </w:r>
      <w:r>
        <w:rPr>
          <w:rFonts w:ascii="宋体" w:hAnsi="宋体"/>
          <w:b/>
          <w:kern w:val="0"/>
          <w:sz w:val="24"/>
        </w:rPr>
        <w:t>投标无效</w:t>
      </w:r>
      <w:r>
        <w:rPr>
          <w:rFonts w:ascii="宋体" w:hAnsi="宋体"/>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63B5AD99" w14:textId="77777777" w:rsidR="00CD2971" w:rsidRDefault="00000000">
      <w:pPr>
        <w:numPr>
          <w:ilvl w:val="2"/>
          <w:numId w:val="21"/>
        </w:numPr>
        <w:snapToGrid w:val="0"/>
        <w:spacing w:line="360" w:lineRule="auto"/>
        <w:rPr>
          <w:rFonts w:ascii="宋体" w:hAnsi="宋体"/>
          <w:sz w:val="24"/>
        </w:rPr>
      </w:pPr>
      <w:r>
        <w:rPr>
          <w:rFonts w:ascii="宋体" w:hAnsi="宋体"/>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w:t>
      </w:r>
    </w:p>
    <w:p w14:paraId="4BD1AF68" w14:textId="77777777" w:rsidR="00CD2971" w:rsidRDefault="00000000">
      <w:pPr>
        <w:tabs>
          <w:tab w:val="left" w:pos="900"/>
          <w:tab w:val="left" w:pos="1980"/>
        </w:tabs>
        <w:snapToGrid w:val="0"/>
        <w:spacing w:line="360" w:lineRule="auto"/>
        <w:ind w:left="1980"/>
        <w:rPr>
          <w:rFonts w:ascii="宋体" w:hAnsi="宋体"/>
          <w:sz w:val="24"/>
        </w:rPr>
      </w:pPr>
      <w:r>
        <w:rPr>
          <w:rFonts w:ascii="宋体" w:hAnsi="宋体" w:hint="eastAsia"/>
          <w:sz w:val="24"/>
        </w:rPr>
        <w:t>《国务院办公厅关于进一步做好政府机关使用正版软件工作的通知》（国办发〔2010〕47 号）、《财政部关于进一步做好政府机关使用正版软件工作的通知》（财预〔2010〕536 号）。</w:t>
      </w:r>
    </w:p>
    <w:p w14:paraId="4643070A"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hint="eastAsia"/>
          <w:sz w:val="24"/>
        </w:rPr>
        <w:t>网络安全专用产品</w:t>
      </w:r>
    </w:p>
    <w:p w14:paraId="1471F7CE" w14:textId="77777777" w:rsidR="00CD2971" w:rsidRDefault="00000000">
      <w:pPr>
        <w:pStyle w:val="affffb"/>
        <w:numPr>
          <w:ilvl w:val="2"/>
          <w:numId w:val="21"/>
        </w:numPr>
        <w:tabs>
          <w:tab w:val="clear" w:pos="1980"/>
        </w:tabs>
        <w:autoSpaceDE w:val="0"/>
        <w:autoSpaceDN w:val="0"/>
        <w:spacing w:before="158" w:line="364" w:lineRule="auto"/>
        <w:ind w:right="583" w:firstLineChars="0"/>
        <w:jc w:val="left"/>
        <w:rPr>
          <w:rFonts w:ascii="宋体" w:hAnsi="宋体"/>
          <w:sz w:val="24"/>
        </w:rPr>
      </w:pPr>
      <w:r>
        <w:rPr>
          <w:rFonts w:ascii="宋体" w:hAnsi="宋体" w:hint="eastAsia"/>
          <w:spacing w:val="-11"/>
          <w:sz w:val="24"/>
        </w:rPr>
        <w:t>所投产</w:t>
      </w:r>
      <w:proofErr w:type="gramStart"/>
      <w:r>
        <w:rPr>
          <w:rFonts w:ascii="宋体" w:hAnsi="宋体" w:hint="eastAsia"/>
          <w:spacing w:val="-11"/>
          <w:sz w:val="24"/>
        </w:rPr>
        <w:t>品属于</w:t>
      </w:r>
      <w:proofErr w:type="gramEnd"/>
      <w:r>
        <w:rPr>
          <w:rFonts w:ascii="宋体" w:hAnsi="宋体" w:hint="eastAsia"/>
          <w:spacing w:val="-11"/>
          <w:sz w:val="24"/>
        </w:rPr>
        <w:t>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733C6643"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推广使用低挥发性有机化合物（VOCs）</w:t>
      </w:r>
    </w:p>
    <w:p w14:paraId="6F2BFCAB" w14:textId="77777777" w:rsidR="00CD2971" w:rsidRDefault="00000000">
      <w:pPr>
        <w:numPr>
          <w:ilvl w:val="2"/>
          <w:numId w:val="21"/>
        </w:numPr>
        <w:tabs>
          <w:tab w:val="left" w:pos="2014"/>
        </w:tabs>
        <w:snapToGrid w:val="0"/>
        <w:spacing w:line="360" w:lineRule="auto"/>
        <w:rPr>
          <w:rFonts w:ascii="宋体" w:hAnsi="宋体"/>
          <w:sz w:val="24"/>
        </w:rPr>
      </w:pPr>
      <w:r>
        <w:rPr>
          <w:rFonts w:ascii="宋体" w:hAnsi="宋体"/>
          <w:sz w:val="24"/>
        </w:rPr>
        <w:t>为全面推进本市挥发性有机物（VOCs）治理，贯彻落实挥发性有机物污染治理专项行动有关要求，相关规定依据《北京市财政局北京市生态环境局关于政府采购推广使用低挥发性有机化合物（</w:t>
      </w:r>
      <w:proofErr w:type="spellStart"/>
      <w:r>
        <w:rPr>
          <w:rFonts w:ascii="宋体" w:hAnsi="宋体"/>
          <w:sz w:val="24"/>
        </w:rPr>
        <w:t>VOCs</w:t>
      </w:r>
      <w:proofErr w:type="spellEnd"/>
      <w:r>
        <w:rPr>
          <w:rFonts w:ascii="宋体" w:hAnsi="宋体"/>
          <w:sz w:val="24"/>
        </w:rPr>
        <w:t>）有关事项的通知》（</w:t>
      </w:r>
      <w:proofErr w:type="gramStart"/>
      <w:r>
        <w:rPr>
          <w:rFonts w:ascii="宋体" w:hAnsi="宋体"/>
          <w:sz w:val="24"/>
        </w:rPr>
        <w:t>京财采购</w:t>
      </w:r>
      <w:proofErr w:type="gramEnd"/>
      <w:r>
        <w:rPr>
          <w:rFonts w:ascii="宋体" w:hAnsi="宋体"/>
          <w:sz w:val="24"/>
        </w:rPr>
        <w:t>〔2020〕2381 号）。本项目中涉及涂料、胶黏剂、油墨、清洗剂等挥发性有机物产品的，属于强制性标准的，供应商应执行符合本市和国家的VOCs 含量限制标准（具体标准见第五章《采购需求》），</w:t>
      </w:r>
      <w:r>
        <w:rPr>
          <w:rFonts w:ascii="宋体" w:hAnsi="宋体"/>
          <w:kern w:val="0"/>
          <w:sz w:val="24"/>
        </w:rPr>
        <w:t>否则</w:t>
      </w:r>
      <w:r>
        <w:rPr>
          <w:rFonts w:ascii="宋体" w:hAnsi="宋体"/>
          <w:b/>
          <w:kern w:val="0"/>
          <w:sz w:val="24"/>
        </w:rPr>
        <w:t>投标无效</w:t>
      </w:r>
      <w:r>
        <w:rPr>
          <w:rFonts w:ascii="宋体" w:hAnsi="宋体"/>
          <w:sz w:val="24"/>
        </w:rPr>
        <w:t>；属于推荐性标准的，优先采购，具体见第四章</w:t>
      </w:r>
      <w:r>
        <w:rPr>
          <w:rFonts w:ascii="宋体" w:hAnsi="宋体" w:hint="eastAsia"/>
          <w:sz w:val="24"/>
        </w:rPr>
        <w:t>《评标程序、评标方法和评标标准》。</w:t>
      </w:r>
    </w:p>
    <w:p w14:paraId="05890E5B"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hint="eastAsia"/>
          <w:sz w:val="24"/>
        </w:rPr>
        <w:lastRenderedPageBreak/>
        <w:t>采购需求标准</w:t>
      </w:r>
    </w:p>
    <w:p w14:paraId="75F871A0" w14:textId="77777777" w:rsidR="00CD2971" w:rsidRDefault="00000000">
      <w:pPr>
        <w:numPr>
          <w:ilvl w:val="2"/>
          <w:numId w:val="21"/>
        </w:numPr>
        <w:tabs>
          <w:tab w:val="left" w:pos="2014"/>
        </w:tabs>
        <w:snapToGrid w:val="0"/>
        <w:spacing w:line="360" w:lineRule="auto"/>
        <w:rPr>
          <w:rFonts w:ascii="宋体" w:hAnsi="宋体"/>
          <w:sz w:val="24"/>
        </w:rPr>
      </w:pPr>
      <w:r>
        <w:rPr>
          <w:rFonts w:ascii="宋体" w:hAnsi="宋体" w:hint="eastAsia"/>
          <w:sz w:val="24"/>
        </w:rPr>
        <w:t>商品包装、快递包装政府采购需求标准（试行）</w:t>
      </w:r>
    </w:p>
    <w:p w14:paraId="572C0CA5" w14:textId="77777777" w:rsidR="00CD2971" w:rsidRDefault="00000000">
      <w:pPr>
        <w:tabs>
          <w:tab w:val="left" w:pos="1980"/>
          <w:tab w:val="left" w:pos="2014"/>
        </w:tabs>
        <w:snapToGrid w:val="0"/>
        <w:spacing w:line="360" w:lineRule="auto"/>
        <w:ind w:left="1980"/>
        <w:rPr>
          <w:rFonts w:ascii="宋体" w:hAnsi="宋体"/>
          <w:sz w:val="24"/>
        </w:rPr>
      </w:pPr>
      <w:r>
        <w:rPr>
          <w:rFonts w:ascii="宋体" w:hAnsi="宋体" w:hint="eastAsia"/>
          <w:sz w:val="24"/>
        </w:rPr>
        <w:t>为助力打好污染防治攻坚战，推广使用绿色包装，根据财政部关于印发《商品包装政府采购需求标准（试行）》、《快递包装政府采购需求标准（试行）》的通知（财办库〔</w:t>
      </w:r>
      <w:r>
        <w:rPr>
          <w:rFonts w:ascii="宋体" w:hAnsi="宋体"/>
          <w:sz w:val="24"/>
        </w:rPr>
        <w:t xml:space="preserve">2020〕123 </w:t>
      </w:r>
      <w:r>
        <w:rPr>
          <w:rFonts w:ascii="宋体" w:hAnsi="宋体" w:hint="eastAsia"/>
          <w:sz w:val="24"/>
        </w:rPr>
        <w:t>号），本项目如涉及商品包装和快递包装的，则其具体要求见第五章《采购需求》。</w:t>
      </w:r>
    </w:p>
    <w:p w14:paraId="4FEE0A28" w14:textId="77777777" w:rsidR="00CD2971" w:rsidRDefault="00000000">
      <w:pPr>
        <w:numPr>
          <w:ilvl w:val="2"/>
          <w:numId w:val="21"/>
        </w:numPr>
        <w:tabs>
          <w:tab w:val="left" w:pos="2014"/>
        </w:tabs>
        <w:snapToGrid w:val="0"/>
        <w:spacing w:line="360" w:lineRule="auto"/>
        <w:rPr>
          <w:rFonts w:ascii="宋体" w:hAnsi="宋体"/>
          <w:sz w:val="24"/>
        </w:rPr>
      </w:pPr>
      <w:r>
        <w:rPr>
          <w:rFonts w:ascii="宋体" w:hAnsi="宋体" w:hint="eastAsia"/>
          <w:sz w:val="24"/>
        </w:rPr>
        <w:t>绿色数据中心政府采购需求标准（试行）</w:t>
      </w:r>
    </w:p>
    <w:p w14:paraId="7A086FCD" w14:textId="77777777" w:rsidR="00CD2971" w:rsidRDefault="00000000">
      <w:pPr>
        <w:tabs>
          <w:tab w:val="left" w:pos="1980"/>
          <w:tab w:val="left" w:pos="2014"/>
        </w:tabs>
        <w:snapToGrid w:val="0"/>
        <w:spacing w:line="360" w:lineRule="auto"/>
        <w:ind w:left="1980"/>
        <w:rPr>
          <w:rFonts w:ascii="宋体" w:hAnsi="宋体"/>
          <w:sz w:val="24"/>
        </w:rPr>
      </w:pPr>
      <w:r>
        <w:rPr>
          <w:rFonts w:ascii="宋体" w:hAnsi="宋体" w:hint="eastAsia"/>
          <w:sz w:val="24"/>
        </w:rPr>
        <w:t>为加快数据中心绿色转型，根据财政部</w:t>
      </w:r>
      <w:r>
        <w:rPr>
          <w:rFonts w:ascii="宋体" w:hAnsi="宋体"/>
          <w:sz w:val="24"/>
        </w:rPr>
        <w:t xml:space="preserve"> </w:t>
      </w:r>
      <w:r>
        <w:rPr>
          <w:rFonts w:ascii="宋体" w:hAnsi="宋体" w:hint="eastAsia"/>
          <w:sz w:val="24"/>
        </w:rPr>
        <w:t>生态环境</w:t>
      </w:r>
      <w:proofErr w:type="gramStart"/>
      <w:r>
        <w:rPr>
          <w:rFonts w:ascii="宋体" w:hAnsi="宋体" w:hint="eastAsia"/>
          <w:sz w:val="24"/>
        </w:rPr>
        <w:t>部工业</w:t>
      </w:r>
      <w:proofErr w:type="gramEnd"/>
      <w:r>
        <w:rPr>
          <w:rFonts w:ascii="宋体" w:hAnsi="宋体" w:hint="eastAsia"/>
          <w:sz w:val="24"/>
        </w:rPr>
        <w:t>和信息化部关于印发《绿色数据中心政府采购需求标准（试行）》的通知（财库〔</w:t>
      </w:r>
      <w:r>
        <w:rPr>
          <w:rFonts w:ascii="宋体" w:hAnsi="宋体"/>
          <w:sz w:val="24"/>
        </w:rPr>
        <w:t xml:space="preserve">2023〕7 </w:t>
      </w:r>
      <w:r>
        <w:rPr>
          <w:rFonts w:ascii="宋体" w:hAnsi="宋体" w:hint="eastAsia"/>
          <w:sz w:val="24"/>
        </w:rPr>
        <w:t>号），本项目如涉及绿色数据中心，则具体要求见第五章《采购需求》。</w:t>
      </w:r>
    </w:p>
    <w:p w14:paraId="30B6126B"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投标费用</w:t>
      </w:r>
    </w:p>
    <w:p w14:paraId="53ED71F4"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投标人应自行承担所有与准备和参加投标有关的费用，无论投标的结果如何，采购人或采购代理机构在任何情况下均无承担这些费用的义务和责任。</w:t>
      </w:r>
    </w:p>
    <w:p w14:paraId="57398ABC" w14:textId="77777777" w:rsidR="00CD2971" w:rsidRDefault="00CD2971">
      <w:pPr>
        <w:tabs>
          <w:tab w:val="left" w:pos="1080"/>
        </w:tabs>
        <w:snapToGrid w:val="0"/>
        <w:spacing w:line="360" w:lineRule="auto"/>
        <w:ind w:left="1080"/>
        <w:rPr>
          <w:rFonts w:ascii="宋体" w:hAnsi="宋体"/>
          <w:sz w:val="28"/>
        </w:rPr>
      </w:pPr>
      <w:bookmarkStart w:id="177" w:name="_1.8_计量单位"/>
      <w:bookmarkEnd w:id="177"/>
    </w:p>
    <w:p w14:paraId="558C3A1E" w14:textId="77777777" w:rsidR="00CD2971" w:rsidRDefault="00000000">
      <w:pPr>
        <w:pStyle w:val="23"/>
        <w:tabs>
          <w:tab w:val="center" w:pos="4592"/>
          <w:tab w:val="left" w:pos="7860"/>
        </w:tabs>
        <w:spacing w:before="0" w:line="360" w:lineRule="auto"/>
        <w:rPr>
          <w:rFonts w:ascii="宋体" w:eastAsia="宋体" w:hAnsi="宋体"/>
          <w:szCs w:val="30"/>
        </w:rPr>
      </w:pPr>
      <w:r>
        <w:rPr>
          <w:rFonts w:ascii="宋体" w:eastAsia="宋体" w:hAnsi="宋体"/>
          <w:szCs w:val="30"/>
        </w:rPr>
        <w:t>二</w:t>
      </w:r>
      <w:r>
        <w:rPr>
          <w:rFonts w:ascii="宋体" w:eastAsia="宋体" w:hAnsi="宋体" w:hint="eastAsia"/>
          <w:szCs w:val="30"/>
        </w:rPr>
        <w:t>、</w:t>
      </w:r>
      <w:r>
        <w:rPr>
          <w:rFonts w:ascii="宋体" w:eastAsia="宋体" w:hAnsi="宋体"/>
          <w:szCs w:val="30"/>
        </w:rPr>
        <w:t>招标文件</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F9E7958"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178" w:name="_Toc164229364"/>
      <w:bookmarkStart w:id="179" w:name="_Toc151193621"/>
      <w:bookmarkStart w:id="180" w:name="_Toc150774623"/>
      <w:bookmarkStart w:id="181" w:name="_Toc151193693"/>
      <w:bookmarkStart w:id="182" w:name="_Toc149720816"/>
      <w:bookmarkStart w:id="183" w:name="_Toc226337219"/>
      <w:bookmarkStart w:id="184" w:name="_Toc164608792"/>
      <w:bookmarkStart w:id="185" w:name="_Toc142311025"/>
      <w:bookmarkStart w:id="186" w:name="_Toc150509274"/>
      <w:bookmarkStart w:id="187" w:name="_Toc151190150"/>
      <w:bookmarkStart w:id="188" w:name="_Toc226309767"/>
      <w:bookmarkStart w:id="189" w:name="_Toc164351617"/>
      <w:bookmarkStart w:id="190" w:name="_Toc164608637"/>
      <w:bookmarkStart w:id="191" w:name="_Toc164229218"/>
      <w:bookmarkStart w:id="192" w:name="_Toc127161437"/>
      <w:bookmarkStart w:id="193" w:name="_Toc265228361"/>
      <w:bookmarkStart w:id="194" w:name="_Toc226965713"/>
      <w:bookmarkStart w:id="195" w:name="_Toc264969213"/>
      <w:bookmarkStart w:id="196" w:name="_Toc127151724"/>
      <w:bookmarkStart w:id="197" w:name="_Toc520356147"/>
      <w:bookmarkStart w:id="198" w:name="_Toc150774728"/>
      <w:bookmarkStart w:id="199" w:name="_Toc151193837"/>
      <w:bookmarkStart w:id="200" w:name="_Toc305158865"/>
      <w:bookmarkStart w:id="201" w:name="_Toc127151523"/>
      <w:bookmarkStart w:id="202" w:name="_Toc151193911"/>
      <w:bookmarkStart w:id="203" w:name="_Toc226965796"/>
      <w:bookmarkStart w:id="204" w:name="_Toc305158791"/>
      <w:bookmarkStart w:id="205" w:name="_Toc151193765"/>
      <w:bookmarkStart w:id="206" w:name="_Toc195842888"/>
      <w:bookmarkStart w:id="207" w:name="_Toc150480761"/>
      <w:r>
        <w:rPr>
          <w:rFonts w:ascii="宋体" w:hAnsi="宋体"/>
          <w:b/>
          <w:bCs/>
          <w:sz w:val="24"/>
        </w:rPr>
        <w:t>招标文件构</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rFonts w:ascii="宋体" w:hAnsi="宋体"/>
          <w:b/>
          <w:bCs/>
          <w:sz w:val="24"/>
        </w:rPr>
        <w:t>成</w:t>
      </w:r>
    </w:p>
    <w:p w14:paraId="7DA22D1C"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招标文件包括以下部分</w:t>
      </w:r>
      <w:r>
        <w:rPr>
          <w:rFonts w:ascii="宋体" w:hAnsi="宋体" w:hint="eastAsia"/>
          <w:sz w:val="24"/>
        </w:rPr>
        <w:t>及附件</w:t>
      </w:r>
      <w:r>
        <w:rPr>
          <w:rFonts w:ascii="宋体" w:hAnsi="宋体"/>
          <w:sz w:val="24"/>
        </w:rPr>
        <w:t>：</w:t>
      </w:r>
    </w:p>
    <w:p w14:paraId="51A98D06" w14:textId="77777777" w:rsidR="00CD2971" w:rsidRDefault="00000000">
      <w:pPr>
        <w:numPr>
          <w:ilvl w:val="0"/>
          <w:numId w:val="23"/>
        </w:numPr>
        <w:tabs>
          <w:tab w:val="left" w:pos="1980"/>
          <w:tab w:val="left" w:pos="2520"/>
        </w:tabs>
        <w:snapToGrid w:val="0"/>
        <w:spacing w:line="360" w:lineRule="auto"/>
        <w:ind w:left="1440" w:firstLine="5"/>
        <w:rPr>
          <w:rFonts w:ascii="宋体" w:hAnsi="宋体"/>
          <w:sz w:val="24"/>
        </w:rPr>
      </w:pPr>
      <w:r>
        <w:rPr>
          <w:rFonts w:ascii="宋体" w:hAnsi="宋体"/>
          <w:sz w:val="24"/>
        </w:rPr>
        <w:t>投标邀请</w:t>
      </w:r>
    </w:p>
    <w:p w14:paraId="7093F0C6" w14:textId="77777777" w:rsidR="00CD2971" w:rsidRDefault="00000000">
      <w:pPr>
        <w:numPr>
          <w:ilvl w:val="0"/>
          <w:numId w:val="23"/>
        </w:numPr>
        <w:tabs>
          <w:tab w:val="left" w:pos="1980"/>
          <w:tab w:val="left" w:pos="2520"/>
        </w:tabs>
        <w:snapToGrid w:val="0"/>
        <w:spacing w:line="360" w:lineRule="auto"/>
        <w:ind w:left="1440" w:firstLine="5"/>
        <w:rPr>
          <w:rFonts w:ascii="宋体" w:hAnsi="宋体"/>
          <w:sz w:val="24"/>
        </w:rPr>
      </w:pPr>
      <w:r>
        <w:rPr>
          <w:rFonts w:ascii="宋体" w:hAnsi="宋体"/>
          <w:sz w:val="24"/>
        </w:rPr>
        <w:t>投标人须知</w:t>
      </w:r>
    </w:p>
    <w:p w14:paraId="7688D4B6" w14:textId="77777777" w:rsidR="00CD2971" w:rsidRDefault="00000000">
      <w:pPr>
        <w:numPr>
          <w:ilvl w:val="0"/>
          <w:numId w:val="23"/>
        </w:numPr>
        <w:tabs>
          <w:tab w:val="left" w:pos="1980"/>
          <w:tab w:val="left" w:pos="2520"/>
        </w:tabs>
        <w:snapToGrid w:val="0"/>
        <w:spacing w:line="360" w:lineRule="auto"/>
        <w:ind w:left="1440" w:firstLine="5"/>
        <w:rPr>
          <w:rFonts w:ascii="宋体" w:hAnsi="宋体"/>
          <w:sz w:val="24"/>
        </w:rPr>
      </w:pPr>
      <w:r>
        <w:rPr>
          <w:rFonts w:ascii="宋体" w:hAnsi="宋体"/>
          <w:sz w:val="24"/>
        </w:rPr>
        <w:t>资格审查</w:t>
      </w:r>
    </w:p>
    <w:p w14:paraId="7A5542D3" w14:textId="77777777" w:rsidR="00CD2971" w:rsidRDefault="00000000">
      <w:pPr>
        <w:numPr>
          <w:ilvl w:val="0"/>
          <w:numId w:val="23"/>
        </w:numPr>
        <w:tabs>
          <w:tab w:val="left" w:pos="1980"/>
          <w:tab w:val="left" w:pos="2520"/>
        </w:tabs>
        <w:snapToGrid w:val="0"/>
        <w:spacing w:line="360" w:lineRule="auto"/>
        <w:ind w:left="1440" w:firstLine="5"/>
        <w:rPr>
          <w:rFonts w:ascii="宋体" w:hAnsi="宋体"/>
          <w:sz w:val="24"/>
        </w:rPr>
      </w:pPr>
      <w:r>
        <w:rPr>
          <w:rFonts w:ascii="宋体" w:hAnsi="宋体"/>
          <w:sz w:val="24"/>
        </w:rPr>
        <w:t>评标程序、评标方法和评标标准</w:t>
      </w:r>
    </w:p>
    <w:p w14:paraId="33F18A78" w14:textId="77777777" w:rsidR="00CD2971" w:rsidRDefault="00000000">
      <w:pPr>
        <w:numPr>
          <w:ilvl w:val="0"/>
          <w:numId w:val="23"/>
        </w:numPr>
        <w:tabs>
          <w:tab w:val="left" w:pos="1980"/>
          <w:tab w:val="left" w:pos="2520"/>
        </w:tabs>
        <w:snapToGrid w:val="0"/>
        <w:spacing w:line="360" w:lineRule="auto"/>
        <w:ind w:left="1440" w:firstLine="5"/>
        <w:rPr>
          <w:rFonts w:ascii="宋体" w:hAnsi="宋体"/>
          <w:sz w:val="24"/>
        </w:rPr>
      </w:pPr>
      <w:r>
        <w:rPr>
          <w:rFonts w:ascii="宋体" w:hAnsi="宋体"/>
          <w:sz w:val="24"/>
        </w:rPr>
        <w:t>采购需求</w:t>
      </w:r>
    </w:p>
    <w:p w14:paraId="5459F423" w14:textId="77777777" w:rsidR="00CD2971" w:rsidRDefault="00000000">
      <w:pPr>
        <w:numPr>
          <w:ilvl w:val="0"/>
          <w:numId w:val="23"/>
        </w:numPr>
        <w:tabs>
          <w:tab w:val="left" w:pos="1980"/>
          <w:tab w:val="left" w:pos="2520"/>
        </w:tabs>
        <w:snapToGrid w:val="0"/>
        <w:spacing w:line="360" w:lineRule="auto"/>
        <w:ind w:left="1440" w:firstLine="5"/>
        <w:rPr>
          <w:rFonts w:ascii="宋体" w:hAnsi="宋体"/>
          <w:sz w:val="24"/>
        </w:rPr>
      </w:pPr>
      <w:proofErr w:type="gramStart"/>
      <w:r>
        <w:rPr>
          <w:rFonts w:ascii="宋体" w:hAnsi="宋体"/>
          <w:sz w:val="24"/>
        </w:rPr>
        <w:t>拟签订</w:t>
      </w:r>
      <w:proofErr w:type="gramEnd"/>
      <w:r>
        <w:rPr>
          <w:rFonts w:ascii="宋体" w:hAnsi="宋体"/>
          <w:sz w:val="24"/>
        </w:rPr>
        <w:t>的合同文本</w:t>
      </w:r>
    </w:p>
    <w:p w14:paraId="19F7B4B0" w14:textId="77777777" w:rsidR="00CD2971" w:rsidRDefault="00000000">
      <w:pPr>
        <w:numPr>
          <w:ilvl w:val="0"/>
          <w:numId w:val="23"/>
        </w:numPr>
        <w:tabs>
          <w:tab w:val="left" w:pos="1980"/>
          <w:tab w:val="left" w:pos="2520"/>
        </w:tabs>
        <w:snapToGrid w:val="0"/>
        <w:spacing w:line="360" w:lineRule="auto"/>
        <w:ind w:left="1440" w:firstLine="5"/>
        <w:rPr>
          <w:rFonts w:ascii="宋体" w:hAnsi="宋体"/>
          <w:sz w:val="24"/>
        </w:rPr>
      </w:pPr>
      <w:r>
        <w:rPr>
          <w:rFonts w:ascii="宋体" w:hAnsi="宋体"/>
          <w:sz w:val="24"/>
        </w:rPr>
        <w:t>投标文件格式</w:t>
      </w:r>
    </w:p>
    <w:p w14:paraId="4EDB92D6"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投标人应认真阅读招标文件的全部内容。投标人应按照招标文件要求提交投标文件并保证所提供的全部资料的真实性，并对招标文件做出实质性响应，否则</w:t>
      </w:r>
      <w:r>
        <w:rPr>
          <w:rFonts w:ascii="宋体" w:hAnsi="宋体"/>
          <w:b/>
          <w:sz w:val="24"/>
        </w:rPr>
        <w:t>投标无效</w:t>
      </w:r>
      <w:r>
        <w:rPr>
          <w:rFonts w:ascii="宋体" w:hAnsi="宋体"/>
          <w:sz w:val="24"/>
        </w:rPr>
        <w:t>。</w:t>
      </w:r>
    </w:p>
    <w:p w14:paraId="589CFFD8"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对招标文件的澄清或修改</w:t>
      </w:r>
    </w:p>
    <w:p w14:paraId="1A0FF516" w14:textId="77777777" w:rsidR="00CD2971" w:rsidRDefault="00000000">
      <w:pPr>
        <w:numPr>
          <w:ilvl w:val="1"/>
          <w:numId w:val="21"/>
        </w:numPr>
        <w:tabs>
          <w:tab w:val="left" w:pos="1080"/>
          <w:tab w:val="left" w:pos="1561"/>
          <w:tab w:val="left" w:pos="2014"/>
        </w:tabs>
        <w:snapToGrid w:val="0"/>
        <w:spacing w:line="360" w:lineRule="auto"/>
        <w:ind w:left="1080" w:hanging="720"/>
        <w:rPr>
          <w:rFonts w:ascii="宋体" w:hAnsi="宋体"/>
          <w:sz w:val="24"/>
        </w:rPr>
      </w:pPr>
      <w:r>
        <w:rPr>
          <w:rFonts w:ascii="宋体" w:hAnsi="宋体"/>
          <w:sz w:val="24"/>
        </w:rPr>
        <w:lastRenderedPageBreak/>
        <w:t>采购人或采购代理机构对已发出的招标文件进行必要澄清或者修改的，将在原公告发布媒体上发布更正公告，并以书面形式通知所有获取招标文件的潜在投标人。</w:t>
      </w:r>
    </w:p>
    <w:p w14:paraId="713A0AE1" w14:textId="77777777" w:rsidR="00CD2971" w:rsidRDefault="00000000">
      <w:pPr>
        <w:numPr>
          <w:ilvl w:val="1"/>
          <w:numId w:val="21"/>
        </w:numPr>
        <w:tabs>
          <w:tab w:val="left" w:pos="1080"/>
          <w:tab w:val="left" w:pos="1561"/>
          <w:tab w:val="left" w:pos="2014"/>
        </w:tabs>
        <w:snapToGrid w:val="0"/>
        <w:spacing w:line="360" w:lineRule="auto"/>
        <w:ind w:left="1080" w:hanging="720"/>
        <w:rPr>
          <w:rFonts w:ascii="宋体" w:hAnsi="宋体"/>
          <w:sz w:val="24"/>
        </w:rPr>
      </w:pPr>
      <w:r>
        <w:rPr>
          <w:rFonts w:ascii="宋体" w:hAnsi="宋体"/>
          <w:sz w:val="24"/>
        </w:rPr>
        <w:t>上述书面通知，按照获取招标文件的潜在投标人提供的联系方式发出，因提供的信息有误导</w:t>
      </w:r>
      <w:proofErr w:type="gramStart"/>
      <w:r>
        <w:rPr>
          <w:rFonts w:ascii="宋体" w:hAnsi="宋体"/>
          <w:sz w:val="24"/>
        </w:rPr>
        <w:t>致通知</w:t>
      </w:r>
      <w:proofErr w:type="gramEnd"/>
      <w:r>
        <w:rPr>
          <w:rFonts w:ascii="宋体" w:hAnsi="宋体"/>
          <w:sz w:val="24"/>
        </w:rPr>
        <w:t>延迟或无法通知的，采购人或采购代理机构不承担责任。</w:t>
      </w:r>
    </w:p>
    <w:p w14:paraId="5AC05B4A" w14:textId="77777777" w:rsidR="00CD2971" w:rsidRDefault="00000000">
      <w:pPr>
        <w:numPr>
          <w:ilvl w:val="1"/>
          <w:numId w:val="21"/>
        </w:numPr>
        <w:tabs>
          <w:tab w:val="left" w:pos="1080"/>
          <w:tab w:val="left" w:pos="1561"/>
          <w:tab w:val="left" w:pos="2014"/>
        </w:tabs>
        <w:snapToGrid w:val="0"/>
        <w:spacing w:line="360" w:lineRule="auto"/>
        <w:ind w:left="1080" w:hanging="720"/>
        <w:rPr>
          <w:rFonts w:ascii="宋体" w:hAnsi="宋体"/>
          <w:sz w:val="24"/>
        </w:rPr>
      </w:pPr>
      <w:r>
        <w:rPr>
          <w:rFonts w:ascii="宋体" w:hAnsi="宋体"/>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207B01F9" w14:textId="77777777" w:rsidR="00CD2971" w:rsidRDefault="00CD2971">
      <w:pPr>
        <w:tabs>
          <w:tab w:val="left" w:pos="1080"/>
          <w:tab w:val="left" w:pos="1561"/>
        </w:tabs>
        <w:snapToGrid w:val="0"/>
        <w:spacing w:line="360" w:lineRule="auto"/>
        <w:ind w:left="1080"/>
        <w:rPr>
          <w:rFonts w:ascii="宋体" w:hAnsi="宋体"/>
          <w:sz w:val="28"/>
        </w:rPr>
      </w:pPr>
      <w:bookmarkStart w:id="208" w:name="_Toc516367020"/>
      <w:bookmarkStart w:id="209" w:name="_Toc151193696"/>
      <w:bookmarkStart w:id="210" w:name="_Toc226337222"/>
      <w:bookmarkStart w:id="211" w:name="_Toc265228364"/>
      <w:bookmarkStart w:id="212" w:name="_Toc151193624"/>
      <w:bookmarkStart w:id="213" w:name="_Toc127151526"/>
      <w:bookmarkStart w:id="214" w:name="_Toc150774626"/>
      <w:bookmarkStart w:id="215" w:name="_Toc151190153"/>
      <w:bookmarkStart w:id="216" w:name="_Toc142311028"/>
      <w:bookmarkStart w:id="217" w:name="_Toc226965799"/>
      <w:bookmarkStart w:id="218" w:name="_Toc264969216"/>
      <w:bookmarkStart w:id="219" w:name="_Toc520356150"/>
      <w:bookmarkStart w:id="220" w:name="_Toc151193768"/>
      <w:bookmarkStart w:id="221" w:name="_Toc151193840"/>
      <w:bookmarkStart w:id="222" w:name="_Toc195842891"/>
      <w:bookmarkStart w:id="223" w:name="_Toc305158794"/>
      <w:bookmarkStart w:id="224" w:name="_Toc151193914"/>
      <w:bookmarkStart w:id="225" w:name="_Toc226309770"/>
      <w:bookmarkStart w:id="226" w:name="_Toc305158868"/>
      <w:bookmarkStart w:id="227" w:name="_Toc150509277"/>
      <w:bookmarkStart w:id="228" w:name="_Toc150480764"/>
      <w:bookmarkStart w:id="229" w:name="_Toc150774731"/>
      <w:bookmarkStart w:id="230" w:name="_Toc226965716"/>
    </w:p>
    <w:p w14:paraId="2A076A00" w14:textId="77777777" w:rsidR="00CD2971" w:rsidRDefault="00000000">
      <w:pPr>
        <w:pStyle w:val="23"/>
        <w:tabs>
          <w:tab w:val="center" w:pos="4592"/>
          <w:tab w:val="left" w:pos="7860"/>
        </w:tabs>
        <w:spacing w:before="0" w:line="360" w:lineRule="auto"/>
        <w:rPr>
          <w:rFonts w:ascii="宋体" w:eastAsia="宋体" w:hAnsi="宋体"/>
          <w:szCs w:val="30"/>
        </w:rPr>
      </w:pPr>
      <w:r>
        <w:rPr>
          <w:rFonts w:ascii="宋体" w:eastAsia="宋体" w:hAnsi="宋体"/>
          <w:szCs w:val="30"/>
        </w:rPr>
        <w:t>三</w:t>
      </w:r>
      <w:r>
        <w:rPr>
          <w:rFonts w:ascii="宋体" w:eastAsia="宋体" w:hAnsi="宋体" w:hint="eastAsia"/>
          <w:szCs w:val="30"/>
        </w:rPr>
        <w:t>、</w:t>
      </w:r>
      <w:r>
        <w:rPr>
          <w:rFonts w:ascii="宋体" w:eastAsia="宋体" w:hAnsi="宋体"/>
          <w:szCs w:val="30"/>
        </w:rPr>
        <w:t>投标文件</w:t>
      </w:r>
      <w:bookmarkEnd w:id="208"/>
      <w:r>
        <w:rPr>
          <w:rFonts w:ascii="宋体" w:eastAsia="宋体" w:hAnsi="宋体"/>
          <w:szCs w:val="30"/>
        </w:rPr>
        <w:t>的编制</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797A52D8"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231" w:name="_Toc164608796"/>
      <w:bookmarkStart w:id="232" w:name="_Toc151193841"/>
      <w:bookmarkStart w:id="233" w:name="_Toc151193697"/>
      <w:bookmarkStart w:id="234" w:name="_Toc265228365"/>
      <w:bookmarkStart w:id="235" w:name="_Toc305158869"/>
      <w:bookmarkStart w:id="236" w:name="_Toc127151527"/>
      <w:bookmarkStart w:id="237" w:name="_Toc151193625"/>
      <w:bookmarkStart w:id="238" w:name="_Toc164229368"/>
      <w:bookmarkStart w:id="239" w:name="_Toc150774627"/>
      <w:bookmarkStart w:id="240" w:name="_Toc150509278"/>
      <w:bookmarkStart w:id="241" w:name="_Toc226309771"/>
      <w:bookmarkStart w:id="242" w:name="_Toc151193769"/>
      <w:bookmarkStart w:id="243" w:name="_Toc516367021"/>
      <w:bookmarkStart w:id="244" w:name="_Toc164229222"/>
      <w:bookmarkStart w:id="245" w:name="_Toc226965717"/>
      <w:bookmarkStart w:id="246" w:name="_Toc151193915"/>
      <w:bookmarkStart w:id="247" w:name="_Toc142311029"/>
      <w:bookmarkStart w:id="248" w:name="_Toc520356151"/>
      <w:bookmarkStart w:id="249" w:name="_Toc164351621"/>
      <w:bookmarkStart w:id="250" w:name="_Toc150774732"/>
      <w:bookmarkStart w:id="251" w:name="_Toc127151728"/>
      <w:bookmarkStart w:id="252" w:name="_Toc195842892"/>
      <w:bookmarkStart w:id="253" w:name="_Toc150480765"/>
      <w:bookmarkStart w:id="254" w:name="_Toc149720820"/>
      <w:bookmarkStart w:id="255" w:name="_Toc164608641"/>
      <w:bookmarkStart w:id="256" w:name="_Toc226337223"/>
      <w:bookmarkStart w:id="257" w:name="_Toc127161441"/>
      <w:bookmarkStart w:id="258" w:name="_Toc151190154"/>
      <w:bookmarkStart w:id="259" w:name="_Toc226965800"/>
      <w:bookmarkStart w:id="260" w:name="_Toc264969217"/>
      <w:bookmarkStart w:id="261" w:name="_Toc305158795"/>
      <w:r>
        <w:rPr>
          <w:rFonts w:ascii="宋体" w:hAnsi="宋体"/>
          <w:b/>
          <w:bCs/>
          <w:sz w:val="24"/>
        </w:rPr>
        <w:t>投标范围、投标文件中计量单位的使用</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rFonts w:ascii="宋体" w:hAnsi="宋体"/>
          <w:b/>
          <w:bCs/>
          <w:sz w:val="24"/>
        </w:rPr>
        <w:t>及投标语言</w:t>
      </w:r>
    </w:p>
    <w:p w14:paraId="64C9284B"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w:t>
      </w:r>
      <w:r>
        <w:rPr>
          <w:rFonts w:ascii="宋体" w:hAnsi="宋体" w:hint="eastAsia"/>
          <w:sz w:val="24"/>
        </w:rPr>
        <w:t>拆分</w:t>
      </w:r>
      <w:r>
        <w:rPr>
          <w:rFonts w:ascii="宋体" w:hAnsi="宋体"/>
          <w:sz w:val="24"/>
        </w:rPr>
        <w:t>投标，否则其对该采购包的投标将被认定为</w:t>
      </w:r>
      <w:r>
        <w:rPr>
          <w:rFonts w:ascii="宋体" w:hAnsi="宋体"/>
          <w:b/>
          <w:sz w:val="24"/>
        </w:rPr>
        <w:t>无效投标</w:t>
      </w:r>
      <w:r>
        <w:rPr>
          <w:rFonts w:ascii="宋体" w:hAnsi="宋体"/>
          <w:sz w:val="24"/>
        </w:rPr>
        <w:t>。</w:t>
      </w:r>
    </w:p>
    <w:p w14:paraId="141BC0F5"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除招标文件有特殊要求外，本项目投标所使用的计量单位，应采用中华人民共和国法定计量单位。</w:t>
      </w:r>
    </w:p>
    <w:p w14:paraId="07C62636"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7B4A9BA"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262" w:name="_Ref467306195"/>
      <w:bookmarkStart w:id="263" w:name="_Toc516367022"/>
      <w:bookmarkStart w:id="264" w:name="_Ref467306676"/>
      <w:bookmarkStart w:id="265" w:name="_Toc226337224"/>
      <w:bookmarkStart w:id="266" w:name="_Toc195842893"/>
      <w:bookmarkStart w:id="267" w:name="_Toc305158870"/>
      <w:bookmarkStart w:id="268" w:name="_Toc151193626"/>
      <w:bookmarkStart w:id="269" w:name="_Toc164229223"/>
      <w:bookmarkStart w:id="270" w:name="_Toc150480766"/>
      <w:bookmarkStart w:id="271" w:name="_Toc164351622"/>
      <w:bookmarkStart w:id="272" w:name="_Toc520356152"/>
      <w:bookmarkStart w:id="273" w:name="_Toc151193842"/>
      <w:bookmarkStart w:id="274" w:name="_Toc164608797"/>
      <w:bookmarkStart w:id="275" w:name="_Toc164229369"/>
      <w:bookmarkStart w:id="276" w:name="_Toc150774628"/>
      <w:bookmarkStart w:id="277" w:name="_Toc127151729"/>
      <w:bookmarkStart w:id="278" w:name="_Toc150509279"/>
      <w:bookmarkStart w:id="279" w:name="_Toc226965801"/>
      <w:bookmarkStart w:id="280" w:name="_Toc265228366"/>
      <w:bookmarkStart w:id="281" w:name="_Toc151193698"/>
      <w:bookmarkStart w:id="282" w:name="_Toc127161442"/>
      <w:bookmarkStart w:id="283" w:name="_Toc142311030"/>
      <w:bookmarkStart w:id="284" w:name="_Toc164608642"/>
      <w:bookmarkStart w:id="285" w:name="_Toc149720821"/>
      <w:bookmarkStart w:id="286" w:name="_Toc226965718"/>
      <w:bookmarkStart w:id="287" w:name="_Toc151190155"/>
      <w:bookmarkStart w:id="288" w:name="_Toc151193916"/>
      <w:bookmarkStart w:id="289" w:name="_Toc264969218"/>
      <w:bookmarkStart w:id="290" w:name="_Toc151193770"/>
      <w:bookmarkStart w:id="291" w:name="_Toc305158796"/>
      <w:bookmarkStart w:id="292" w:name="_Toc226309772"/>
      <w:bookmarkStart w:id="293" w:name="_Toc127151528"/>
      <w:bookmarkStart w:id="294" w:name="_Toc150774733"/>
      <w:r>
        <w:rPr>
          <w:rFonts w:ascii="宋体" w:hAnsi="宋体"/>
          <w:b/>
          <w:bCs/>
          <w:sz w:val="24"/>
        </w:rPr>
        <w:t>投标文件</w:t>
      </w:r>
      <w:bookmarkEnd w:id="262"/>
      <w:bookmarkEnd w:id="263"/>
      <w:bookmarkEnd w:id="264"/>
      <w:r>
        <w:rPr>
          <w:rFonts w:ascii="宋体" w:hAnsi="宋体"/>
          <w:b/>
          <w:bCs/>
          <w:sz w:val="24"/>
        </w:rPr>
        <w:t>构成</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48E022AE"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bookmarkStart w:id="295" w:name="_Ref467052588"/>
      <w:r>
        <w:rPr>
          <w:rFonts w:ascii="宋体" w:hAnsi="宋体"/>
          <w:sz w:val="24"/>
        </w:rPr>
        <w:t>投标人应当按照招标文件的要求编制投标文件。投标文件应由《资格证明文件》、《商务文件》</w:t>
      </w:r>
      <w:r>
        <w:rPr>
          <w:rFonts w:ascii="宋体" w:hAnsi="宋体" w:hint="eastAsia"/>
          <w:sz w:val="24"/>
        </w:rPr>
        <w:t>、</w:t>
      </w:r>
      <w:r>
        <w:rPr>
          <w:rFonts w:ascii="宋体" w:hAnsi="宋体"/>
          <w:sz w:val="24"/>
        </w:rPr>
        <w:t>《</w:t>
      </w:r>
      <w:r>
        <w:rPr>
          <w:rFonts w:ascii="宋体" w:hAnsi="宋体" w:hint="eastAsia"/>
          <w:sz w:val="24"/>
        </w:rPr>
        <w:t>技术</w:t>
      </w:r>
      <w:r>
        <w:rPr>
          <w:rFonts w:ascii="宋体" w:hAnsi="宋体"/>
          <w:sz w:val="24"/>
        </w:rPr>
        <w:t>文件》</w:t>
      </w:r>
      <w:r>
        <w:rPr>
          <w:rFonts w:ascii="宋体" w:hAnsi="宋体" w:hint="eastAsia"/>
          <w:sz w:val="24"/>
        </w:rPr>
        <w:t>三</w:t>
      </w:r>
      <w:r>
        <w:rPr>
          <w:rFonts w:ascii="宋体" w:hAnsi="宋体"/>
          <w:sz w:val="24"/>
        </w:rPr>
        <w:t>部分构成。投标文件的部分格式要求，见第七章《投标文件格式》。</w:t>
      </w:r>
    </w:p>
    <w:p w14:paraId="599F4C72"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kern w:val="0"/>
          <w:sz w:val="24"/>
        </w:rPr>
        <w:t>对于招标文件中标记了“实质性格式”文件的，</w:t>
      </w:r>
      <w:r>
        <w:rPr>
          <w:rFonts w:ascii="宋体" w:hAnsi="宋体"/>
          <w:sz w:val="24"/>
        </w:rPr>
        <w:t>投标人不得改变格式中给定</w:t>
      </w:r>
      <w:r>
        <w:rPr>
          <w:rFonts w:ascii="宋体" w:hAnsi="宋体"/>
          <w:sz w:val="24"/>
        </w:rPr>
        <w:lastRenderedPageBreak/>
        <w:t>的文字所表达的含义，不得删减格式中的实质性内容，不得自行添加与格式中给定的文字内容相矛盾的内容，不得对应当填写的空格不填写或</w:t>
      </w:r>
      <w:proofErr w:type="gramStart"/>
      <w:r>
        <w:rPr>
          <w:rFonts w:ascii="宋体" w:hAnsi="宋体"/>
          <w:sz w:val="24"/>
        </w:rPr>
        <w:t>不</w:t>
      </w:r>
      <w:proofErr w:type="gramEnd"/>
      <w:r>
        <w:rPr>
          <w:rFonts w:ascii="宋体" w:hAnsi="宋体"/>
          <w:sz w:val="24"/>
        </w:rPr>
        <w:t>实质性响应，</w:t>
      </w:r>
      <w:r>
        <w:rPr>
          <w:rFonts w:ascii="宋体" w:hAnsi="宋体"/>
          <w:kern w:val="0"/>
          <w:sz w:val="24"/>
        </w:rPr>
        <w:t>否则</w:t>
      </w:r>
      <w:r>
        <w:rPr>
          <w:rFonts w:ascii="宋体" w:hAnsi="宋体"/>
          <w:b/>
          <w:kern w:val="0"/>
          <w:sz w:val="24"/>
        </w:rPr>
        <w:t>投标无效</w:t>
      </w:r>
      <w:r>
        <w:rPr>
          <w:rFonts w:ascii="宋体" w:hAnsi="宋体"/>
          <w:kern w:val="0"/>
          <w:sz w:val="24"/>
        </w:rPr>
        <w:t>。未标记“实质性格式”的文件和招标文件未提供格式的内容，可由投标人自行编写。</w:t>
      </w:r>
    </w:p>
    <w:p w14:paraId="4F448615"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第四章《评标程序、评标方法和评标标准》中涉及的证明文件。</w:t>
      </w:r>
    </w:p>
    <w:p w14:paraId="12D8B736"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1EF95575"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投标人认为应附的其他材料。</w:t>
      </w:r>
      <w:bookmarkEnd w:id="295"/>
    </w:p>
    <w:p w14:paraId="5E501DE1"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296" w:name="_Toc151193844"/>
      <w:bookmarkStart w:id="297" w:name="_Toc151193918"/>
      <w:bookmarkStart w:id="298" w:name="_Toc164229225"/>
      <w:bookmarkStart w:id="299" w:name="_Toc150509281"/>
      <w:bookmarkStart w:id="300" w:name="_Toc142311032"/>
      <w:bookmarkStart w:id="301" w:name="_Toc520356155"/>
      <w:bookmarkStart w:id="302" w:name="_Toc127161444"/>
      <w:bookmarkStart w:id="303" w:name="_Toc151193772"/>
      <w:bookmarkStart w:id="304" w:name="_Toc127151530"/>
      <w:bookmarkStart w:id="305" w:name="_Toc150774630"/>
      <w:bookmarkStart w:id="306" w:name="_Toc151193628"/>
      <w:bookmarkStart w:id="307" w:name="_Toc151190157"/>
      <w:bookmarkStart w:id="308" w:name="_Toc195842895"/>
      <w:bookmarkStart w:id="309" w:name="_Toc164351624"/>
      <w:bookmarkStart w:id="310" w:name="_Toc164229371"/>
      <w:bookmarkStart w:id="311" w:name="_Toc151193700"/>
      <w:bookmarkStart w:id="312" w:name="_Toc127151731"/>
      <w:bookmarkStart w:id="313" w:name="_Toc149720823"/>
      <w:bookmarkStart w:id="314" w:name="_Toc150480768"/>
      <w:bookmarkStart w:id="315" w:name="_Toc164608799"/>
      <w:bookmarkStart w:id="316" w:name="_Toc150774735"/>
      <w:bookmarkStart w:id="317" w:name="_Toc164608644"/>
      <w:r>
        <w:rPr>
          <w:rFonts w:ascii="宋体" w:hAnsi="宋体"/>
          <w:b/>
          <w:bCs/>
          <w:sz w:val="24"/>
        </w:rPr>
        <w:t>投标报价</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4297194E"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所有投标均以人民币报价。</w:t>
      </w:r>
    </w:p>
    <w:p w14:paraId="39B293A3"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投标人的报价应包括为完成本项目所发生的一切费用和税费，</w:t>
      </w:r>
      <w:r>
        <w:rPr>
          <w:rFonts w:ascii="宋体" w:hAnsi="宋体" w:hint="eastAsia"/>
          <w:sz w:val="24"/>
        </w:rPr>
        <w:t>采购</w:t>
      </w:r>
      <w:r>
        <w:rPr>
          <w:rFonts w:ascii="宋体" w:hAnsi="宋体"/>
          <w:sz w:val="24"/>
        </w:rPr>
        <w:t>人将不再支付报价以外的任何费用。</w:t>
      </w:r>
      <w:r>
        <w:rPr>
          <w:rFonts w:ascii="宋体" w:hAnsi="宋体" w:hint="eastAsia"/>
          <w:sz w:val="24"/>
        </w:rPr>
        <w:t>投标人的报价应包括但不限于下列内容，《投标人须知资料表》中有特殊规定的，从其规定。</w:t>
      </w:r>
    </w:p>
    <w:p w14:paraId="12D6A6F0" w14:textId="77777777" w:rsidR="00CD2971" w:rsidRDefault="00000000">
      <w:pPr>
        <w:numPr>
          <w:ilvl w:val="2"/>
          <w:numId w:val="21"/>
        </w:numPr>
        <w:snapToGrid w:val="0"/>
        <w:spacing w:line="360" w:lineRule="auto"/>
        <w:rPr>
          <w:rFonts w:ascii="宋体" w:hAnsi="宋体"/>
          <w:sz w:val="24"/>
        </w:rPr>
      </w:pPr>
      <w:r>
        <w:rPr>
          <w:rFonts w:ascii="宋体" w:hAnsi="宋体"/>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4FCF0D0B" w14:textId="77777777" w:rsidR="00CD2971" w:rsidRDefault="00000000">
      <w:pPr>
        <w:numPr>
          <w:ilvl w:val="2"/>
          <w:numId w:val="21"/>
        </w:numPr>
        <w:snapToGrid w:val="0"/>
        <w:spacing w:line="360" w:lineRule="auto"/>
        <w:rPr>
          <w:rFonts w:ascii="宋体" w:hAnsi="宋体"/>
          <w:sz w:val="24"/>
        </w:rPr>
      </w:pPr>
      <w:r>
        <w:rPr>
          <w:rFonts w:ascii="宋体" w:hAnsi="宋体"/>
          <w:sz w:val="24"/>
        </w:rPr>
        <w:t xml:space="preserve">按照招标文件要求完成本项目的全部相关费用。 </w:t>
      </w:r>
    </w:p>
    <w:p w14:paraId="55344041"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采购人不得向投标人索要或者接受其给予的赠品、回扣或者与采购无关的其他商品、服务。</w:t>
      </w:r>
    </w:p>
    <w:p w14:paraId="5091CE9C" w14:textId="77777777" w:rsidR="00CD2971" w:rsidRDefault="00000000">
      <w:pPr>
        <w:numPr>
          <w:ilvl w:val="1"/>
          <w:numId w:val="21"/>
        </w:numPr>
        <w:tabs>
          <w:tab w:val="left" w:pos="1080"/>
          <w:tab w:val="left" w:pos="2014"/>
        </w:tabs>
        <w:snapToGrid w:val="0"/>
        <w:spacing w:line="360" w:lineRule="auto"/>
        <w:ind w:left="1080" w:hanging="720"/>
        <w:rPr>
          <w:rFonts w:ascii="宋体" w:hAnsi="宋体"/>
          <w:sz w:val="24"/>
        </w:rPr>
      </w:pPr>
      <w:r>
        <w:rPr>
          <w:rFonts w:ascii="宋体" w:hAnsi="宋体"/>
          <w:sz w:val="24"/>
        </w:rPr>
        <w:t>投标人不能提供任何有选择性或可调整的报价（招标文件另有规定的除外），否则其</w:t>
      </w:r>
      <w:r>
        <w:rPr>
          <w:rFonts w:ascii="宋体" w:hAnsi="宋体"/>
          <w:b/>
          <w:sz w:val="24"/>
        </w:rPr>
        <w:t>投标无效</w:t>
      </w:r>
      <w:r>
        <w:rPr>
          <w:rFonts w:ascii="宋体" w:hAnsi="宋体"/>
          <w:sz w:val="24"/>
        </w:rPr>
        <w:t>。</w:t>
      </w:r>
    </w:p>
    <w:p w14:paraId="04B01E14"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318" w:name="_Toc164351625"/>
      <w:bookmarkStart w:id="319" w:name="_Toc149720824"/>
      <w:bookmarkStart w:id="320" w:name="_Toc150774631"/>
      <w:bookmarkStart w:id="321" w:name="_Toc127151732"/>
      <w:bookmarkStart w:id="322" w:name="_Toc226965721"/>
      <w:bookmarkStart w:id="323" w:name="_Toc265228369"/>
      <w:bookmarkStart w:id="324" w:name="_Toc164608800"/>
      <w:bookmarkStart w:id="325" w:name="_Toc520356156"/>
      <w:bookmarkStart w:id="326" w:name="_Toc151193701"/>
      <w:bookmarkStart w:id="327" w:name="_Toc164229372"/>
      <w:bookmarkStart w:id="328" w:name="_Toc195842896"/>
      <w:bookmarkStart w:id="329" w:name="_Ref467306513"/>
      <w:bookmarkStart w:id="330" w:name="_Toc150774736"/>
      <w:bookmarkStart w:id="331" w:name="_Toc151193919"/>
      <w:bookmarkStart w:id="332" w:name="_Toc127161445"/>
      <w:bookmarkStart w:id="333" w:name="_Toc164608645"/>
      <w:bookmarkStart w:id="334" w:name="_Toc151193845"/>
      <w:bookmarkStart w:id="335" w:name="_Toc142311033"/>
      <w:bookmarkStart w:id="336" w:name="_Toc150509282"/>
      <w:bookmarkStart w:id="337" w:name="_Toc226337227"/>
      <w:bookmarkStart w:id="338" w:name="_Toc226965804"/>
      <w:bookmarkStart w:id="339" w:name="_Toc264969221"/>
      <w:bookmarkStart w:id="340" w:name="_Toc127151531"/>
      <w:bookmarkStart w:id="341" w:name="_Toc305158799"/>
      <w:bookmarkStart w:id="342" w:name="_Toc151193629"/>
      <w:bookmarkStart w:id="343" w:name="_Toc150480769"/>
      <w:bookmarkStart w:id="344" w:name="_Toc226309775"/>
      <w:bookmarkStart w:id="345" w:name="_Toc151190158"/>
      <w:bookmarkStart w:id="346" w:name="_Toc151193773"/>
      <w:bookmarkStart w:id="347" w:name="_Toc305158873"/>
      <w:bookmarkStart w:id="348" w:name="_Toc164229226"/>
      <w:r>
        <w:rPr>
          <w:rFonts w:ascii="宋体" w:hAnsi="宋体"/>
          <w:b/>
          <w:bCs/>
          <w:sz w:val="24"/>
        </w:rPr>
        <w:t>投标保证金</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737E8BDA"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bookmarkStart w:id="349" w:name="_Ref467306302"/>
      <w:r>
        <w:rPr>
          <w:rFonts w:ascii="宋体" w:hAnsi="宋体"/>
          <w:sz w:val="24"/>
        </w:rPr>
        <w:t>投标人应按《投标人须知资料表》中规定的金额及要求交纳投标保证金</w:t>
      </w:r>
      <w:bookmarkEnd w:id="349"/>
      <w:r>
        <w:rPr>
          <w:rFonts w:ascii="宋体" w:hAnsi="宋体"/>
          <w:sz w:val="24"/>
        </w:rPr>
        <w:t>。</w:t>
      </w:r>
    </w:p>
    <w:p w14:paraId="58C818F0"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交纳投标保证金可采用的形式：政府采购法律法规接受的支票、汇票、本票、网上银行支付或者金融机构、担保机构出具的保函等非现金形式。</w:t>
      </w:r>
    </w:p>
    <w:p w14:paraId="0F719B03"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投标保证金到账（保函提交）截止时间同投标截止时间。以支票、汇票、本票、网上银行支付等形式提交投标保证金的，应在投标截止时间前</w:t>
      </w:r>
      <w:r>
        <w:rPr>
          <w:rFonts w:ascii="宋体" w:hAnsi="宋体" w:hint="eastAsia"/>
          <w:sz w:val="24"/>
        </w:rPr>
        <w:t>到账</w:t>
      </w:r>
      <w:r>
        <w:rPr>
          <w:rFonts w:ascii="宋体" w:hAnsi="宋体"/>
          <w:sz w:val="24"/>
        </w:rPr>
        <w:t>；</w:t>
      </w:r>
      <w:r>
        <w:rPr>
          <w:rFonts w:ascii="宋体" w:hAnsi="宋体" w:hint="eastAsia"/>
          <w:sz w:val="24"/>
        </w:rPr>
        <w:t>以</w:t>
      </w:r>
      <w:r>
        <w:rPr>
          <w:rFonts w:ascii="宋体" w:hAnsi="宋体"/>
          <w:sz w:val="24"/>
        </w:rPr>
        <w:t>金融机构、担保机构出具的保函等形式提交投标保证金的，应在投标截止时</w:t>
      </w:r>
      <w:r>
        <w:rPr>
          <w:rFonts w:ascii="宋体" w:hAnsi="宋体"/>
          <w:sz w:val="24"/>
        </w:rPr>
        <w:lastRenderedPageBreak/>
        <w:t>间前将原件提交至</w:t>
      </w:r>
      <w:r>
        <w:rPr>
          <w:rFonts w:ascii="宋体" w:hAnsi="宋体" w:hint="eastAsia"/>
          <w:sz w:val="24"/>
        </w:rPr>
        <w:t>采购代理机构。由于到账时间晚于投标截止时间的，或者票据错误、印鉴不清等原因导致不能到账的，其</w:t>
      </w:r>
      <w:r>
        <w:rPr>
          <w:rFonts w:ascii="宋体" w:hAnsi="宋体" w:hint="eastAsia"/>
          <w:b/>
          <w:sz w:val="24"/>
        </w:rPr>
        <w:t>投标无效</w:t>
      </w:r>
      <w:r>
        <w:rPr>
          <w:rFonts w:ascii="宋体" w:hAnsi="宋体" w:hint="eastAsia"/>
          <w:sz w:val="24"/>
        </w:rPr>
        <w:t>。</w:t>
      </w:r>
    </w:p>
    <w:p w14:paraId="1454842E"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投标保证金有效期同投标有效期。</w:t>
      </w:r>
    </w:p>
    <w:p w14:paraId="095F9422"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hint="eastAsia"/>
          <w:sz w:val="24"/>
        </w:rPr>
        <w:t>投标人</w:t>
      </w:r>
      <w:r>
        <w:rPr>
          <w:rFonts w:ascii="宋体" w:hAnsi="宋体"/>
          <w:sz w:val="24"/>
        </w:rPr>
        <w:t>联合体的，可以由联合体中的一方或者</w:t>
      </w:r>
      <w:r>
        <w:rPr>
          <w:rFonts w:ascii="宋体" w:hAnsi="宋体"/>
          <w:spacing w:val="-2"/>
          <w:sz w:val="24"/>
        </w:rPr>
        <w:t>多方</w:t>
      </w:r>
      <w:r>
        <w:rPr>
          <w:rFonts w:ascii="宋体" w:hAnsi="宋体"/>
          <w:sz w:val="24"/>
        </w:rPr>
        <w:t>共同</w:t>
      </w:r>
      <w:r>
        <w:rPr>
          <w:rFonts w:ascii="宋体" w:hAnsi="宋体" w:hint="eastAsia"/>
          <w:sz w:val="24"/>
        </w:rPr>
        <w:t>交纳</w:t>
      </w:r>
      <w:r>
        <w:rPr>
          <w:rFonts w:ascii="宋体" w:hAnsi="宋体"/>
          <w:sz w:val="24"/>
        </w:rPr>
        <w:t>投标保证金，</w:t>
      </w:r>
      <w:r>
        <w:rPr>
          <w:rFonts w:ascii="宋体" w:hAnsi="宋体" w:hint="eastAsia"/>
          <w:sz w:val="24"/>
        </w:rPr>
        <w:t>其交纳的</w:t>
      </w:r>
      <w:r>
        <w:rPr>
          <w:rFonts w:ascii="宋体" w:hAnsi="宋体"/>
          <w:sz w:val="24"/>
        </w:rPr>
        <w:t>投标保证金的，对联合体各方均具有约束力。</w:t>
      </w:r>
    </w:p>
    <w:p w14:paraId="32C29167"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采购人、采购代理机构将及时退还投标人的投标保证金，采用银行保函、担保机构担保函等形式递交的</w:t>
      </w:r>
      <w:r>
        <w:rPr>
          <w:rFonts w:ascii="宋体" w:hAnsi="宋体" w:hint="eastAsia"/>
          <w:sz w:val="24"/>
        </w:rPr>
        <w:t>投标</w:t>
      </w:r>
      <w:r>
        <w:rPr>
          <w:rFonts w:ascii="宋体" w:hAnsi="宋体"/>
          <w:sz w:val="24"/>
        </w:rPr>
        <w:t>保证金，经投标人同意后采购人、采购代理机构可以不再退还，但因投标人自身原因导致无法及时退还的除外：</w:t>
      </w:r>
    </w:p>
    <w:p w14:paraId="6D50E6F8" w14:textId="77777777" w:rsidR="00CD2971" w:rsidRDefault="00000000">
      <w:pPr>
        <w:numPr>
          <w:ilvl w:val="2"/>
          <w:numId w:val="21"/>
        </w:numPr>
        <w:snapToGrid w:val="0"/>
        <w:spacing w:line="360" w:lineRule="auto"/>
        <w:rPr>
          <w:rFonts w:ascii="宋体" w:hAnsi="宋体"/>
          <w:sz w:val="24"/>
        </w:rPr>
      </w:pPr>
      <w:r>
        <w:rPr>
          <w:rFonts w:ascii="宋体" w:hAnsi="宋体" w:hint="eastAsia"/>
          <w:sz w:val="24"/>
        </w:rPr>
        <w:t xml:space="preserve">投标人在投标截止时间前撤回已提交的投标文件的，自收到投标人书面撤回通知之日起 5 </w:t>
      </w:r>
      <w:proofErr w:type="gramStart"/>
      <w:r>
        <w:rPr>
          <w:rFonts w:ascii="宋体" w:hAnsi="宋体" w:hint="eastAsia"/>
          <w:sz w:val="24"/>
        </w:rPr>
        <w:t>个</w:t>
      </w:r>
      <w:proofErr w:type="gramEnd"/>
      <w:r>
        <w:rPr>
          <w:rFonts w:ascii="宋体" w:hAnsi="宋体" w:hint="eastAsia"/>
          <w:sz w:val="24"/>
        </w:rPr>
        <w:t>工作日内退还已收取的投标保证金</w:t>
      </w:r>
      <w:r>
        <w:rPr>
          <w:rFonts w:ascii="宋体" w:hAnsi="宋体"/>
          <w:sz w:val="24"/>
        </w:rPr>
        <w:t>；</w:t>
      </w:r>
    </w:p>
    <w:p w14:paraId="53B9AE08" w14:textId="77777777" w:rsidR="00CD2971" w:rsidRDefault="00000000">
      <w:pPr>
        <w:numPr>
          <w:ilvl w:val="2"/>
          <w:numId w:val="21"/>
        </w:numPr>
        <w:snapToGrid w:val="0"/>
        <w:spacing w:line="360" w:lineRule="auto"/>
        <w:rPr>
          <w:rFonts w:ascii="宋体" w:hAnsi="宋体"/>
          <w:sz w:val="24"/>
        </w:rPr>
      </w:pPr>
      <w:r>
        <w:rPr>
          <w:rFonts w:ascii="宋体" w:hAnsi="宋体"/>
          <w:sz w:val="24"/>
        </w:rPr>
        <w:t>中标人的投标保证金，自采购合同签订之日起5个工作日内退还中标人；</w:t>
      </w:r>
    </w:p>
    <w:p w14:paraId="15563F27" w14:textId="77777777" w:rsidR="00CD2971" w:rsidRDefault="00000000">
      <w:pPr>
        <w:numPr>
          <w:ilvl w:val="2"/>
          <w:numId w:val="21"/>
        </w:numPr>
        <w:snapToGrid w:val="0"/>
        <w:spacing w:line="360" w:lineRule="auto"/>
        <w:rPr>
          <w:rFonts w:ascii="宋体" w:hAnsi="宋体"/>
          <w:sz w:val="24"/>
        </w:rPr>
      </w:pPr>
      <w:r>
        <w:rPr>
          <w:rFonts w:ascii="宋体" w:hAnsi="宋体"/>
          <w:sz w:val="24"/>
        </w:rPr>
        <w:t>未中标投标人的投标保证金，自中标通知书发出之日起5个工作日内退还未中标人；</w:t>
      </w:r>
    </w:p>
    <w:p w14:paraId="28C17145" w14:textId="77777777" w:rsidR="00CD2971" w:rsidRDefault="00000000">
      <w:pPr>
        <w:numPr>
          <w:ilvl w:val="2"/>
          <w:numId w:val="21"/>
        </w:numPr>
        <w:snapToGrid w:val="0"/>
        <w:spacing w:line="360" w:lineRule="auto"/>
        <w:rPr>
          <w:rFonts w:ascii="宋体" w:hAnsi="宋体"/>
          <w:sz w:val="24"/>
        </w:rPr>
      </w:pPr>
      <w:r>
        <w:rPr>
          <w:rFonts w:ascii="宋体" w:hAnsi="宋体"/>
          <w:sz w:val="24"/>
        </w:rPr>
        <w:t>终止招标项目已经收取投标保证金的，自终止采购活动后5个工作日内退还已收取的投标保证金及其在银行产生的</w:t>
      </w:r>
      <w:proofErr w:type="gramStart"/>
      <w:r>
        <w:rPr>
          <w:rFonts w:ascii="宋体" w:hAnsi="宋体"/>
          <w:sz w:val="24"/>
        </w:rPr>
        <w:t>孳</w:t>
      </w:r>
      <w:proofErr w:type="gramEnd"/>
      <w:r>
        <w:rPr>
          <w:rFonts w:ascii="宋体" w:hAnsi="宋体"/>
          <w:sz w:val="24"/>
        </w:rPr>
        <w:t>息。</w:t>
      </w:r>
    </w:p>
    <w:p w14:paraId="20231D17"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有下列情形之一的，采购人或采购代理机构可以不予退还投标保证金：</w:t>
      </w:r>
    </w:p>
    <w:p w14:paraId="7E1FB798" w14:textId="77777777" w:rsidR="00CD2971" w:rsidRDefault="00000000">
      <w:pPr>
        <w:numPr>
          <w:ilvl w:val="2"/>
          <w:numId w:val="21"/>
        </w:numPr>
        <w:snapToGrid w:val="0"/>
        <w:spacing w:line="360" w:lineRule="auto"/>
        <w:rPr>
          <w:rFonts w:ascii="宋体" w:hAnsi="宋体"/>
          <w:sz w:val="24"/>
        </w:rPr>
      </w:pPr>
      <w:r>
        <w:rPr>
          <w:rFonts w:ascii="宋体" w:hAnsi="宋体"/>
          <w:sz w:val="24"/>
        </w:rPr>
        <w:t>投标有效期内投标人撤销投标文件的；</w:t>
      </w:r>
    </w:p>
    <w:p w14:paraId="21D343EC" w14:textId="77777777" w:rsidR="00CD2971" w:rsidRDefault="00000000">
      <w:pPr>
        <w:numPr>
          <w:ilvl w:val="2"/>
          <w:numId w:val="21"/>
        </w:numPr>
        <w:tabs>
          <w:tab w:val="left" w:pos="900"/>
          <w:tab w:val="left" w:pos="1080"/>
          <w:tab w:val="left" w:pos="2014"/>
        </w:tabs>
        <w:snapToGrid w:val="0"/>
        <w:spacing w:line="360" w:lineRule="auto"/>
        <w:rPr>
          <w:rFonts w:ascii="宋体" w:hAnsi="宋体"/>
          <w:sz w:val="24"/>
        </w:rPr>
      </w:pPr>
      <w:r>
        <w:rPr>
          <w:rFonts w:ascii="宋体" w:hAnsi="宋体"/>
          <w:sz w:val="24"/>
        </w:rPr>
        <w:t>《投标人须知资料表》中规定的其他情形。</w:t>
      </w:r>
    </w:p>
    <w:p w14:paraId="40E17865"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350" w:name="_Toc127151733"/>
      <w:bookmarkStart w:id="351" w:name="_Toc150480770"/>
      <w:bookmarkStart w:id="352" w:name="_Toc265228370"/>
      <w:bookmarkStart w:id="353" w:name="_Toc164608646"/>
      <w:bookmarkStart w:id="354" w:name="_Toc226965722"/>
      <w:bookmarkStart w:id="355" w:name="_Toc127151532"/>
      <w:bookmarkStart w:id="356" w:name="_Toc164608801"/>
      <w:bookmarkStart w:id="357" w:name="_Toc149720825"/>
      <w:bookmarkStart w:id="358" w:name="_Toc151190159"/>
      <w:bookmarkStart w:id="359" w:name="_Toc164351626"/>
      <w:bookmarkStart w:id="360" w:name="_Toc305158874"/>
      <w:bookmarkStart w:id="361" w:name="_Toc226309776"/>
      <w:bookmarkStart w:id="362" w:name="_Toc164229373"/>
      <w:bookmarkStart w:id="363" w:name="_Toc305158800"/>
      <w:bookmarkStart w:id="364" w:name="_Toc150509283"/>
      <w:bookmarkStart w:id="365" w:name="_Toc264969222"/>
      <w:bookmarkStart w:id="366" w:name="_Toc151193846"/>
      <w:bookmarkStart w:id="367" w:name="_Toc226965805"/>
      <w:bookmarkStart w:id="368" w:name="_Toc195842897"/>
      <w:bookmarkStart w:id="369" w:name="_Toc164229227"/>
      <w:bookmarkStart w:id="370" w:name="_Toc151193630"/>
      <w:bookmarkStart w:id="371" w:name="_Toc142311034"/>
      <w:bookmarkStart w:id="372" w:name="_Toc151193920"/>
      <w:bookmarkStart w:id="373" w:name="_Toc127161446"/>
      <w:bookmarkStart w:id="374" w:name="_Toc520356157"/>
      <w:bookmarkStart w:id="375" w:name="_Toc151193774"/>
      <w:bookmarkStart w:id="376" w:name="_Toc150774632"/>
      <w:bookmarkStart w:id="377" w:name="_Toc150774737"/>
      <w:bookmarkStart w:id="378" w:name="_Toc151193702"/>
      <w:bookmarkStart w:id="379" w:name="_Toc226337228"/>
      <w:r>
        <w:rPr>
          <w:rFonts w:ascii="宋体" w:hAnsi="宋体"/>
          <w:b/>
          <w:bCs/>
          <w:sz w:val="24"/>
        </w:rPr>
        <w:t>投标有效期</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24D4955B"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投标</w:t>
      </w:r>
      <w:r>
        <w:rPr>
          <w:rFonts w:ascii="宋体" w:hAnsi="宋体" w:hint="eastAsia"/>
          <w:sz w:val="24"/>
        </w:rPr>
        <w:t>文件</w:t>
      </w:r>
      <w:r>
        <w:rPr>
          <w:rFonts w:ascii="宋体" w:hAnsi="宋体"/>
          <w:sz w:val="24"/>
        </w:rPr>
        <w:t>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0A7295A9"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380" w:name="_Toc520356158"/>
      <w:bookmarkStart w:id="381" w:name="_Toc151193775"/>
      <w:bookmarkStart w:id="382" w:name="_Toc151193847"/>
      <w:bookmarkStart w:id="383" w:name="_Toc151193631"/>
      <w:bookmarkStart w:id="384" w:name="_Toc150774633"/>
      <w:bookmarkStart w:id="385" w:name="_Toc164229228"/>
      <w:bookmarkStart w:id="386" w:name="_Toc127151734"/>
      <w:bookmarkStart w:id="387" w:name="_Toc142311035"/>
      <w:bookmarkStart w:id="388" w:name="_Toc149720826"/>
      <w:bookmarkStart w:id="389" w:name="_Toc195842898"/>
      <w:bookmarkStart w:id="390" w:name="_Toc150774738"/>
      <w:bookmarkStart w:id="391" w:name="_Toc164608802"/>
      <w:bookmarkStart w:id="392" w:name="_Toc265228371"/>
      <w:bookmarkStart w:id="393" w:name="_Toc305158801"/>
      <w:bookmarkStart w:id="394" w:name="_Toc164608647"/>
      <w:bookmarkStart w:id="395" w:name="_Toc226965806"/>
      <w:bookmarkStart w:id="396" w:name="_Toc151193703"/>
      <w:bookmarkStart w:id="397" w:name="_Toc150480771"/>
      <w:bookmarkStart w:id="398" w:name="_Toc150509284"/>
      <w:bookmarkStart w:id="399" w:name="_Toc226309777"/>
      <w:bookmarkStart w:id="400" w:name="_Toc305158875"/>
      <w:bookmarkStart w:id="401" w:name="_Toc164229374"/>
      <w:bookmarkStart w:id="402" w:name="_Toc264969223"/>
      <w:bookmarkStart w:id="403" w:name="_Toc151190160"/>
      <w:bookmarkStart w:id="404" w:name="_Toc226965723"/>
      <w:bookmarkStart w:id="405" w:name="_Toc127161447"/>
      <w:bookmarkStart w:id="406" w:name="_Toc127151533"/>
      <w:bookmarkStart w:id="407" w:name="_Toc164351627"/>
      <w:bookmarkStart w:id="408" w:name="_Toc226337229"/>
      <w:bookmarkStart w:id="409" w:name="_Toc151193921"/>
      <w:r>
        <w:rPr>
          <w:rFonts w:ascii="宋体" w:hAnsi="宋体"/>
          <w:b/>
          <w:bCs/>
          <w:sz w:val="24"/>
        </w:rPr>
        <w:t>投标文件的签署</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Pr>
          <w:rFonts w:ascii="宋体" w:hAnsi="宋体"/>
          <w:b/>
          <w:bCs/>
          <w:sz w:val="24"/>
        </w:rPr>
        <w:t>、盖章</w:t>
      </w:r>
    </w:p>
    <w:p w14:paraId="68E42073"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bookmarkStart w:id="410" w:name="_Toc127151534"/>
      <w:bookmarkStart w:id="411" w:name="_Toc226337230"/>
      <w:bookmarkStart w:id="412" w:name="_Toc151193922"/>
      <w:bookmarkStart w:id="413" w:name="_Toc142311036"/>
      <w:bookmarkStart w:id="414" w:name="_Toc150509285"/>
      <w:bookmarkStart w:id="415" w:name="_Toc151193848"/>
      <w:bookmarkStart w:id="416" w:name="_Toc305158802"/>
      <w:bookmarkStart w:id="417" w:name="_Toc195842899"/>
      <w:bookmarkStart w:id="418" w:name="_Toc150774739"/>
      <w:bookmarkStart w:id="419" w:name="_Toc151190161"/>
      <w:bookmarkStart w:id="420" w:name="_Toc150480772"/>
      <w:bookmarkStart w:id="421" w:name="_Toc520356159"/>
      <w:bookmarkStart w:id="422" w:name="_Toc151193704"/>
      <w:bookmarkStart w:id="423" w:name="_Toc226965724"/>
      <w:bookmarkStart w:id="424" w:name="_Toc151193632"/>
      <w:bookmarkStart w:id="425" w:name="_Toc226965807"/>
      <w:bookmarkStart w:id="426" w:name="_Toc264969224"/>
      <w:bookmarkStart w:id="427" w:name="_Toc305158876"/>
      <w:bookmarkStart w:id="428" w:name="_Toc150774634"/>
      <w:bookmarkStart w:id="429" w:name="_Toc151193776"/>
      <w:bookmarkStart w:id="430" w:name="_Toc226309778"/>
      <w:bookmarkStart w:id="431" w:name="_Toc265228372"/>
      <w:r>
        <w:rPr>
          <w:rFonts w:ascii="宋体" w:hAnsi="宋体" w:hint="eastAsia"/>
          <w:sz w:val="24"/>
        </w:rPr>
        <w:t>投标人应按《投标人须知资料表》中的规定准备和递交投标文件正本、副本和电子文档，每份纸质投标文件须清楚地标明“正本”或“副本”。若正本和副本不符，以正本为准。投标文件的副本可采用正本的复印件。</w:t>
      </w:r>
    </w:p>
    <w:p w14:paraId="12BDD47D"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hint="eastAsia"/>
          <w:sz w:val="24"/>
        </w:rPr>
        <w:t>投标文件的正本需打印或用不褪色墨水书写，并在招标文件第七章《投标文件格式》规定处由投标人的法定代表人或经其正式授权的代表签署并加盖单位公章。委托代理人签署投标文件的，须具有有效的“授权委托书”。法定代表人签署处，本人签字或加盖人名签章或加盖法定代表人印鉴均为有效；</w:t>
      </w:r>
      <w:r>
        <w:rPr>
          <w:rFonts w:ascii="宋体" w:hAnsi="宋体" w:hint="eastAsia"/>
          <w:sz w:val="24"/>
        </w:rPr>
        <w:lastRenderedPageBreak/>
        <w:t>委托代理人签署处，本人签字或加盖人名签章均为有效。</w:t>
      </w:r>
    </w:p>
    <w:p w14:paraId="178D8ACA"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hint="eastAsia"/>
          <w:sz w:val="24"/>
        </w:rPr>
        <w:t>如对投标文件进行了修改，则应由投标人的法定代表人或经其正式授权的代表在每一修改处签字（或签章或加盖印鉴）。</w:t>
      </w:r>
    </w:p>
    <w:p w14:paraId="2C1236E2"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cs="宋体" w:hint="eastAsia"/>
          <w:color w:val="000000"/>
          <w:sz w:val="24"/>
        </w:rPr>
        <w:t>投标文件因字迹潦草或表达不清所引起的后果由投标人承担。</w:t>
      </w:r>
    </w:p>
    <w:p w14:paraId="51D04B3A" w14:textId="77777777" w:rsidR="00CD2971" w:rsidRDefault="00CD2971">
      <w:pPr>
        <w:tabs>
          <w:tab w:val="left" w:pos="900"/>
          <w:tab w:val="left" w:pos="1080"/>
        </w:tabs>
        <w:snapToGrid w:val="0"/>
        <w:spacing w:line="360" w:lineRule="auto"/>
        <w:ind w:left="357"/>
        <w:rPr>
          <w:rFonts w:ascii="宋体" w:hAnsi="宋体"/>
        </w:rPr>
      </w:pPr>
    </w:p>
    <w:p w14:paraId="3EE2C2B7" w14:textId="77777777" w:rsidR="00CD2971" w:rsidRDefault="00000000">
      <w:pPr>
        <w:pStyle w:val="23"/>
        <w:tabs>
          <w:tab w:val="center" w:pos="4592"/>
          <w:tab w:val="left" w:pos="7860"/>
        </w:tabs>
        <w:spacing w:before="0" w:line="360" w:lineRule="auto"/>
        <w:rPr>
          <w:rFonts w:ascii="宋体" w:eastAsia="宋体" w:hAnsi="宋体"/>
          <w:szCs w:val="30"/>
        </w:rPr>
      </w:pPr>
      <w:r>
        <w:rPr>
          <w:rFonts w:ascii="宋体" w:eastAsia="宋体" w:hAnsi="宋体"/>
          <w:szCs w:val="30"/>
        </w:rPr>
        <w:t>四</w:t>
      </w:r>
      <w:r>
        <w:rPr>
          <w:rFonts w:ascii="宋体" w:eastAsia="宋体" w:hAnsi="宋体" w:hint="eastAsia"/>
          <w:szCs w:val="30"/>
        </w:rPr>
        <w:t>、</w:t>
      </w:r>
      <w:r>
        <w:rPr>
          <w:rFonts w:ascii="宋体" w:eastAsia="宋体" w:hAnsi="宋体"/>
          <w:szCs w:val="30"/>
        </w:rPr>
        <w:t>投标文件的提交</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1C54CDBC"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432" w:name="_Toc127151736"/>
      <w:bookmarkStart w:id="433" w:name="_Toc265228373"/>
      <w:bookmarkStart w:id="434" w:name="_Toc195842900"/>
      <w:bookmarkStart w:id="435" w:name="_Toc150480773"/>
      <w:bookmarkStart w:id="436" w:name="_Toc127161449"/>
      <w:bookmarkStart w:id="437" w:name="_Toc151193777"/>
      <w:bookmarkStart w:id="438" w:name="_Toc151193849"/>
      <w:bookmarkStart w:id="439" w:name="_Toc520356160"/>
      <w:bookmarkStart w:id="440" w:name="_Toc164608649"/>
      <w:bookmarkStart w:id="441" w:name="_Toc226965808"/>
      <w:bookmarkStart w:id="442" w:name="_Toc264969225"/>
      <w:bookmarkStart w:id="443" w:name="_Toc142311037"/>
      <w:bookmarkStart w:id="444" w:name="_Toc305158803"/>
      <w:bookmarkStart w:id="445" w:name="_Toc151193633"/>
      <w:bookmarkStart w:id="446" w:name="_Toc151193705"/>
      <w:bookmarkStart w:id="447" w:name="_Toc164351629"/>
      <w:bookmarkStart w:id="448" w:name="_Toc226309779"/>
      <w:bookmarkStart w:id="449" w:name="_Toc150509286"/>
      <w:bookmarkStart w:id="450" w:name="_Toc305158877"/>
      <w:bookmarkStart w:id="451" w:name="_Toc150774635"/>
      <w:bookmarkStart w:id="452" w:name="_Toc151193923"/>
      <w:bookmarkStart w:id="453" w:name="_Toc226337231"/>
      <w:bookmarkStart w:id="454" w:name="_Toc164608804"/>
      <w:bookmarkStart w:id="455" w:name="_Toc164229230"/>
      <w:bookmarkStart w:id="456" w:name="_Toc150774740"/>
      <w:bookmarkStart w:id="457" w:name="_Toc226965725"/>
      <w:bookmarkStart w:id="458" w:name="_Toc127151535"/>
      <w:bookmarkStart w:id="459" w:name="_Toc151190162"/>
      <w:bookmarkStart w:id="460" w:name="_Toc149720828"/>
      <w:bookmarkStart w:id="461" w:name="_Toc164229376"/>
      <w:r>
        <w:rPr>
          <w:rFonts w:ascii="宋体" w:hAnsi="宋体"/>
          <w:b/>
          <w:bCs/>
          <w:sz w:val="24"/>
        </w:rPr>
        <w:t>投标文件的</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ascii="宋体" w:hAnsi="宋体"/>
          <w:b/>
          <w:bCs/>
          <w:sz w:val="24"/>
        </w:rPr>
        <w:t>提交</w:t>
      </w:r>
    </w:p>
    <w:p w14:paraId="7C65644F"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投标文件是否分册不做要求，但装订不应采用活页方式。因活页装订导致投标文件散乱或资料缺失引起的后果由投标人承担。</w:t>
      </w:r>
    </w:p>
    <w:p w14:paraId="58C621AF"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投标文件的正本、副本、电子文件均须密封提交，封袋密封口加盖密封章或单位公章，并写明：</w:t>
      </w:r>
    </w:p>
    <w:p w14:paraId="4407217F" w14:textId="77777777" w:rsidR="00CD2971" w:rsidRDefault="00000000">
      <w:pPr>
        <w:tabs>
          <w:tab w:val="left" w:pos="1080"/>
          <w:tab w:val="left" w:pos="2014"/>
        </w:tabs>
        <w:snapToGrid w:val="0"/>
        <w:spacing w:line="360" w:lineRule="auto"/>
        <w:ind w:left="568" w:firstLineChars="177" w:firstLine="425"/>
        <w:rPr>
          <w:rFonts w:ascii="宋体" w:hAnsi="宋体"/>
          <w:sz w:val="24"/>
        </w:rPr>
      </w:pPr>
      <w:r>
        <w:rPr>
          <w:rFonts w:ascii="宋体" w:hAnsi="宋体" w:hint="eastAsia"/>
          <w:sz w:val="24"/>
        </w:rPr>
        <w:t>（1）采购人名称；</w:t>
      </w:r>
    </w:p>
    <w:p w14:paraId="609CE6B1" w14:textId="77777777" w:rsidR="00CD2971" w:rsidRDefault="00000000">
      <w:pPr>
        <w:tabs>
          <w:tab w:val="left" w:pos="1080"/>
          <w:tab w:val="left" w:pos="2014"/>
        </w:tabs>
        <w:snapToGrid w:val="0"/>
        <w:spacing w:line="360" w:lineRule="auto"/>
        <w:ind w:left="568" w:firstLineChars="177" w:firstLine="425"/>
        <w:rPr>
          <w:rFonts w:ascii="宋体" w:hAnsi="宋体"/>
          <w:sz w:val="24"/>
        </w:rPr>
      </w:pPr>
      <w:r>
        <w:rPr>
          <w:rFonts w:ascii="宋体" w:hAnsi="宋体" w:hint="eastAsia"/>
          <w:sz w:val="24"/>
        </w:rPr>
        <w:t>（2）项目名称：</w:t>
      </w:r>
    </w:p>
    <w:p w14:paraId="7E4B012B" w14:textId="77777777" w:rsidR="00CD2971" w:rsidRDefault="00000000">
      <w:pPr>
        <w:tabs>
          <w:tab w:val="left" w:pos="1080"/>
          <w:tab w:val="left" w:pos="2014"/>
        </w:tabs>
        <w:snapToGrid w:val="0"/>
        <w:spacing w:line="360" w:lineRule="auto"/>
        <w:ind w:left="568" w:firstLineChars="177" w:firstLine="425"/>
        <w:rPr>
          <w:rFonts w:ascii="宋体" w:hAnsi="宋体"/>
          <w:sz w:val="24"/>
        </w:rPr>
      </w:pPr>
      <w:r>
        <w:rPr>
          <w:rFonts w:ascii="宋体" w:hAnsi="宋体" w:hint="eastAsia"/>
          <w:sz w:val="24"/>
        </w:rPr>
        <w:t>（3）项目编号/包号；</w:t>
      </w:r>
    </w:p>
    <w:p w14:paraId="1E78CBE7" w14:textId="77777777" w:rsidR="00CD2971" w:rsidRDefault="00000000">
      <w:pPr>
        <w:tabs>
          <w:tab w:val="left" w:pos="1080"/>
          <w:tab w:val="left" w:pos="2014"/>
        </w:tabs>
        <w:snapToGrid w:val="0"/>
        <w:spacing w:line="360" w:lineRule="auto"/>
        <w:ind w:left="568" w:firstLineChars="177" w:firstLine="425"/>
        <w:rPr>
          <w:rFonts w:ascii="宋体" w:hAnsi="宋体"/>
          <w:sz w:val="24"/>
        </w:rPr>
      </w:pPr>
      <w:r>
        <w:rPr>
          <w:rFonts w:ascii="宋体" w:hAnsi="宋体" w:hint="eastAsia"/>
          <w:sz w:val="24"/>
        </w:rPr>
        <w:t>（</w:t>
      </w:r>
      <w:r>
        <w:rPr>
          <w:rFonts w:ascii="宋体" w:hAnsi="宋体"/>
          <w:sz w:val="24"/>
        </w:rPr>
        <w:t>4</w:t>
      </w:r>
      <w:r>
        <w:rPr>
          <w:rFonts w:ascii="宋体" w:hAnsi="宋体" w:hint="eastAsia"/>
          <w:sz w:val="24"/>
        </w:rPr>
        <w:t>）在   年   月   日   时（投标截止时间）前不准启封</w:t>
      </w:r>
    </w:p>
    <w:p w14:paraId="1B332B5F" w14:textId="77777777" w:rsidR="00CD2971" w:rsidRDefault="00000000">
      <w:pPr>
        <w:tabs>
          <w:tab w:val="left" w:pos="900"/>
          <w:tab w:val="left" w:pos="1080"/>
          <w:tab w:val="left" w:pos="1589"/>
          <w:tab w:val="left" w:pos="2014"/>
        </w:tabs>
        <w:snapToGrid w:val="0"/>
        <w:spacing w:line="360" w:lineRule="auto"/>
        <w:ind w:left="568" w:firstLineChars="177" w:firstLine="425"/>
        <w:rPr>
          <w:rFonts w:ascii="宋体" w:hAnsi="宋体"/>
          <w:sz w:val="24"/>
        </w:rPr>
      </w:pPr>
      <w:r>
        <w:rPr>
          <w:rFonts w:ascii="宋体" w:hAnsi="宋体" w:hint="eastAsia"/>
          <w:sz w:val="24"/>
        </w:rPr>
        <w:t>（</w:t>
      </w:r>
      <w:r>
        <w:rPr>
          <w:rFonts w:ascii="宋体" w:hAnsi="宋体"/>
          <w:sz w:val="24"/>
        </w:rPr>
        <w:t>5</w:t>
      </w:r>
      <w:r>
        <w:rPr>
          <w:rFonts w:ascii="宋体" w:hAnsi="宋体" w:hint="eastAsia"/>
          <w:sz w:val="24"/>
        </w:rPr>
        <w:t>）投标人名称：</w:t>
      </w:r>
    </w:p>
    <w:p w14:paraId="151395CF" w14:textId="77777777" w:rsidR="00CD2971" w:rsidRDefault="00000000">
      <w:pPr>
        <w:tabs>
          <w:tab w:val="left" w:pos="900"/>
          <w:tab w:val="left" w:pos="1080"/>
          <w:tab w:val="left" w:pos="1589"/>
          <w:tab w:val="left" w:pos="2014"/>
        </w:tabs>
        <w:snapToGrid w:val="0"/>
        <w:spacing w:line="360" w:lineRule="auto"/>
        <w:ind w:left="568" w:firstLineChars="177" w:firstLine="425"/>
        <w:rPr>
          <w:rFonts w:ascii="宋体" w:hAnsi="宋体"/>
          <w:sz w:val="24"/>
        </w:rPr>
      </w:pPr>
      <w:r>
        <w:rPr>
          <w:rFonts w:ascii="宋体" w:hAnsi="宋体" w:hint="eastAsia"/>
          <w:sz w:val="24"/>
        </w:rPr>
        <w:t>（6）投标人地址：</w:t>
      </w:r>
    </w:p>
    <w:p w14:paraId="2B66E5D1" w14:textId="77777777" w:rsidR="00CD2971" w:rsidRDefault="00000000">
      <w:pPr>
        <w:tabs>
          <w:tab w:val="left" w:pos="900"/>
          <w:tab w:val="left" w:pos="1080"/>
          <w:tab w:val="left" w:pos="1589"/>
          <w:tab w:val="left" w:pos="2014"/>
        </w:tabs>
        <w:snapToGrid w:val="0"/>
        <w:spacing w:line="360" w:lineRule="auto"/>
        <w:ind w:left="568" w:firstLineChars="177" w:firstLine="425"/>
        <w:rPr>
          <w:rFonts w:ascii="宋体" w:hAnsi="宋体"/>
          <w:sz w:val="24"/>
        </w:rPr>
      </w:pPr>
      <w:r>
        <w:rPr>
          <w:rFonts w:ascii="宋体" w:hAnsi="宋体" w:hint="eastAsia"/>
          <w:sz w:val="24"/>
        </w:rPr>
        <w:t>（7）投标人联系方式：</w:t>
      </w:r>
    </w:p>
    <w:p w14:paraId="258B3E92"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对封装材料及样式不作特别规定，但投标人应当保证其封装的可靠性，不致因搬运、堆放等原因散开。投标文件未按上述规定进行密封或标识的，采购人（采购代理机构）有权拒收其投标文件，并不承担与此有关的责任</w:t>
      </w:r>
      <w:r>
        <w:rPr>
          <w:rFonts w:ascii="宋体" w:hAnsi="宋体" w:cs="宋体"/>
          <w:color w:val="000000"/>
          <w:sz w:val="24"/>
        </w:rPr>
        <w:t>。</w:t>
      </w:r>
    </w:p>
    <w:p w14:paraId="69EC30FE"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462" w:name="_Toc195842901"/>
      <w:bookmarkStart w:id="463" w:name="_Toc226965809"/>
      <w:bookmarkStart w:id="464" w:name="_Toc127161450"/>
      <w:bookmarkStart w:id="465" w:name="_Toc226337232"/>
      <w:bookmarkStart w:id="466" w:name="_Toc127151536"/>
      <w:bookmarkStart w:id="467" w:name="_Toc149720829"/>
      <w:bookmarkStart w:id="468" w:name="_Toc151190163"/>
      <w:bookmarkStart w:id="469" w:name="_Toc150480774"/>
      <w:bookmarkStart w:id="470" w:name="_Toc164229231"/>
      <w:bookmarkStart w:id="471" w:name="_Toc226309780"/>
      <w:bookmarkStart w:id="472" w:name="_Toc226965726"/>
      <w:bookmarkStart w:id="473" w:name="_Toc151193634"/>
      <w:bookmarkStart w:id="474" w:name="_Toc151193778"/>
      <w:bookmarkStart w:id="475" w:name="_Toc164351630"/>
      <w:bookmarkStart w:id="476" w:name="_Toc305158878"/>
      <w:bookmarkStart w:id="477" w:name="_Toc164229377"/>
      <w:bookmarkStart w:id="478" w:name="_Toc142311038"/>
      <w:bookmarkStart w:id="479" w:name="_Toc150509287"/>
      <w:bookmarkStart w:id="480" w:name="_Toc164608805"/>
      <w:bookmarkStart w:id="481" w:name="_Toc264969226"/>
      <w:bookmarkStart w:id="482" w:name="_Toc520356161"/>
      <w:bookmarkStart w:id="483" w:name="_Toc151193924"/>
      <w:bookmarkStart w:id="484" w:name="_Toc265228374"/>
      <w:bookmarkStart w:id="485" w:name="_Toc164608650"/>
      <w:bookmarkStart w:id="486" w:name="_Toc150774741"/>
      <w:bookmarkStart w:id="487" w:name="_Toc151193850"/>
      <w:bookmarkStart w:id="488" w:name="_Toc150774636"/>
      <w:bookmarkStart w:id="489" w:name="_Toc151193706"/>
      <w:bookmarkStart w:id="490" w:name="_Toc305158804"/>
      <w:bookmarkStart w:id="491" w:name="_Toc127151737"/>
      <w:r>
        <w:rPr>
          <w:rFonts w:ascii="宋体" w:hAnsi="宋体"/>
          <w:b/>
          <w:bCs/>
          <w:sz w:val="24"/>
        </w:rPr>
        <w:t>投标截止</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Pr>
          <w:rFonts w:ascii="宋体" w:hAnsi="宋体"/>
          <w:b/>
          <w:bCs/>
          <w:sz w:val="24"/>
        </w:rPr>
        <w:t>时间</w:t>
      </w:r>
    </w:p>
    <w:p w14:paraId="252064D4"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投标截止时间及投标文件递交地点见第一章《投标邀请》。投标人应当在招标文件要求提交投标文件的截止时间前，将投标文件密封送达投标地点。采购人或者采购代理机构收到投标文件后，如实记载投标文件的送达时间和密封情况，签收保存，并向投标人出具签收回执。任何单位和个人不得在开标前开启投标文件。</w:t>
      </w:r>
    </w:p>
    <w:p w14:paraId="66C8E9B6"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采购人认为有必要时将发出通知，酌情延长投标截止时间，在此情况下，招标文件规定的采购人和投标人与投标截止时间有关的义务和权利也将适用至延长后的投标截止时间。</w:t>
      </w:r>
    </w:p>
    <w:p w14:paraId="44BADD02"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492" w:name="_Toc226337233"/>
      <w:bookmarkStart w:id="493" w:name="_Toc226965727"/>
      <w:bookmarkStart w:id="494" w:name="_Toc127151537"/>
      <w:bookmarkStart w:id="495" w:name="_Toc264969227"/>
      <w:bookmarkStart w:id="496" w:name="_Toc305158805"/>
      <w:bookmarkStart w:id="497" w:name="_Toc151193851"/>
      <w:bookmarkStart w:id="498" w:name="_Toc164351631"/>
      <w:bookmarkStart w:id="499" w:name="_Toc150774637"/>
      <w:bookmarkStart w:id="500" w:name="_Toc164229378"/>
      <w:bookmarkStart w:id="501" w:name="_Toc150480775"/>
      <w:bookmarkStart w:id="502" w:name="_Toc150774742"/>
      <w:bookmarkStart w:id="503" w:name="_Toc164608806"/>
      <w:bookmarkStart w:id="504" w:name="_Toc149720830"/>
      <w:bookmarkStart w:id="505" w:name="_Toc520356162"/>
      <w:bookmarkStart w:id="506" w:name="_Toc305158879"/>
      <w:bookmarkStart w:id="507" w:name="_Toc164229232"/>
      <w:bookmarkStart w:id="508" w:name="_Toc226965810"/>
      <w:bookmarkStart w:id="509" w:name="_Toc151193707"/>
      <w:bookmarkStart w:id="510" w:name="_Toc151193779"/>
      <w:bookmarkStart w:id="511" w:name="_Toc226309781"/>
      <w:bookmarkStart w:id="512" w:name="_Toc195842902"/>
      <w:bookmarkStart w:id="513" w:name="_Toc142311039"/>
      <w:bookmarkStart w:id="514" w:name="_Toc151193635"/>
      <w:bookmarkStart w:id="515" w:name="_Toc127151738"/>
      <w:bookmarkStart w:id="516" w:name="_Toc265228375"/>
      <w:bookmarkStart w:id="517" w:name="_Toc151193925"/>
      <w:bookmarkStart w:id="518" w:name="_Toc164608651"/>
      <w:bookmarkStart w:id="519" w:name="_Toc150509288"/>
      <w:bookmarkStart w:id="520" w:name="_Toc151190164"/>
      <w:bookmarkStart w:id="521" w:name="_Toc127161451"/>
      <w:r>
        <w:rPr>
          <w:rFonts w:ascii="宋体" w:hAnsi="宋体"/>
          <w:b/>
          <w:bCs/>
          <w:sz w:val="24"/>
        </w:rPr>
        <w:lastRenderedPageBreak/>
        <w:t>投标文件的修改与撤回</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14:paraId="4FBD7329"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在招标文件规定的投标截止时间（或延长后的投标截止时间）前，投标人可以修改或撤回已递交的投标文件，但应以书面形式通知采购人。</w:t>
      </w:r>
    </w:p>
    <w:p w14:paraId="31F7D924"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投标人对投标文件的修改或撤回的内容应当按照招标文件要求由法定代表人或其授权的委托代理人签署并加盖单位公章，作为投标文件的组成部分。</w:t>
      </w:r>
    </w:p>
    <w:p w14:paraId="0C520D7A"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投标人对投标文件的修改或撤回通知应按照招标文件对投标文件的要求密封和递交，信封的封面加注“投标文件修改”或“投标文件撤回”字样。</w:t>
      </w:r>
    </w:p>
    <w:p w14:paraId="42DBBB2A" w14:textId="77777777" w:rsidR="00CD2971" w:rsidRDefault="00CD2971">
      <w:pPr>
        <w:spacing w:line="360" w:lineRule="auto"/>
        <w:rPr>
          <w:rFonts w:ascii="宋体" w:hAnsi="宋体"/>
          <w:sz w:val="24"/>
        </w:rPr>
      </w:pPr>
    </w:p>
    <w:p w14:paraId="02A81CCB" w14:textId="77777777" w:rsidR="00CD2971" w:rsidRDefault="00000000">
      <w:pPr>
        <w:pStyle w:val="23"/>
        <w:tabs>
          <w:tab w:val="center" w:pos="4592"/>
          <w:tab w:val="left" w:pos="7860"/>
        </w:tabs>
        <w:spacing w:before="0" w:line="360" w:lineRule="auto"/>
        <w:rPr>
          <w:rFonts w:ascii="宋体" w:eastAsia="宋体" w:hAnsi="宋体"/>
          <w:szCs w:val="30"/>
        </w:rPr>
      </w:pPr>
      <w:bookmarkStart w:id="522" w:name="_Toc151193708"/>
      <w:bookmarkStart w:id="523" w:name="_Toc151193926"/>
      <w:bookmarkStart w:id="524" w:name="_Toc226309782"/>
      <w:bookmarkStart w:id="525" w:name="_Toc142311040"/>
      <w:bookmarkStart w:id="526" w:name="_Toc265228376"/>
      <w:bookmarkStart w:id="527" w:name="_Toc264969228"/>
      <w:bookmarkStart w:id="528" w:name="_Toc305158880"/>
      <w:bookmarkStart w:id="529" w:name="_Toc226337234"/>
      <w:bookmarkStart w:id="530" w:name="_Toc226965728"/>
      <w:bookmarkStart w:id="531" w:name="_Toc150774743"/>
      <w:bookmarkStart w:id="532" w:name="_Toc226965811"/>
      <w:bookmarkStart w:id="533" w:name="_Toc127151538"/>
      <w:bookmarkStart w:id="534" w:name="_Toc520356163"/>
      <w:bookmarkStart w:id="535" w:name="_Toc151190165"/>
      <w:bookmarkStart w:id="536" w:name="_Toc305158806"/>
      <w:bookmarkStart w:id="537" w:name="_Toc150480776"/>
      <w:bookmarkStart w:id="538" w:name="_Toc195842903"/>
      <w:bookmarkStart w:id="539" w:name="_Toc150774638"/>
      <w:bookmarkStart w:id="540" w:name="_Toc151193636"/>
      <w:bookmarkStart w:id="541" w:name="_Toc151193852"/>
      <w:bookmarkStart w:id="542" w:name="_Toc151193780"/>
      <w:bookmarkStart w:id="543" w:name="_Toc150509289"/>
      <w:r>
        <w:rPr>
          <w:rFonts w:ascii="宋体" w:eastAsia="宋体" w:hAnsi="宋体"/>
          <w:szCs w:val="30"/>
        </w:rPr>
        <w:t>五</w:t>
      </w:r>
      <w:r>
        <w:rPr>
          <w:rFonts w:ascii="宋体" w:eastAsia="宋体" w:hAnsi="宋体" w:hint="eastAsia"/>
          <w:szCs w:val="30"/>
        </w:rPr>
        <w:t>、</w:t>
      </w:r>
      <w:r>
        <w:rPr>
          <w:rFonts w:ascii="宋体" w:eastAsia="宋体" w:hAnsi="宋体"/>
          <w:szCs w:val="30"/>
        </w:rPr>
        <w:t>开标、资格审查及评标</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066545C2"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544" w:name="_Toc151193781"/>
      <w:bookmarkStart w:id="545" w:name="_Toc264969229"/>
      <w:bookmarkStart w:id="546" w:name="_Toc164351633"/>
      <w:bookmarkStart w:id="547" w:name="_Toc226309783"/>
      <w:bookmarkStart w:id="548" w:name="_Toc226965812"/>
      <w:bookmarkStart w:id="549" w:name="_Toc142311041"/>
      <w:bookmarkStart w:id="550" w:name="_Toc164608653"/>
      <w:bookmarkStart w:id="551" w:name="_Toc127151539"/>
      <w:bookmarkStart w:id="552" w:name="_Toc150774744"/>
      <w:bookmarkStart w:id="553" w:name="_Toc151193709"/>
      <w:bookmarkStart w:id="554" w:name="_Toc226337235"/>
      <w:bookmarkStart w:id="555" w:name="_Toc164229234"/>
      <w:bookmarkStart w:id="556" w:name="_Toc164229380"/>
      <w:bookmarkStart w:id="557" w:name="_Toc305158881"/>
      <w:bookmarkStart w:id="558" w:name="_Toc150774639"/>
      <w:bookmarkStart w:id="559" w:name="_Toc305158807"/>
      <w:bookmarkStart w:id="560" w:name="_Toc520356164"/>
      <w:bookmarkStart w:id="561" w:name="_Toc195842904"/>
      <w:bookmarkStart w:id="562" w:name="_Toc150480777"/>
      <w:bookmarkStart w:id="563" w:name="_Toc151190166"/>
      <w:bookmarkStart w:id="564" w:name="_Toc151193927"/>
      <w:bookmarkStart w:id="565" w:name="_Toc127151740"/>
      <w:bookmarkStart w:id="566" w:name="_Toc151193637"/>
      <w:bookmarkStart w:id="567" w:name="_Toc149720832"/>
      <w:bookmarkStart w:id="568" w:name="_Toc151193853"/>
      <w:bookmarkStart w:id="569" w:name="_Toc127161453"/>
      <w:bookmarkStart w:id="570" w:name="_Toc226965729"/>
      <w:bookmarkStart w:id="571" w:name="_Toc150509290"/>
      <w:bookmarkStart w:id="572" w:name="_Toc265228377"/>
      <w:bookmarkStart w:id="573" w:name="_Toc164608808"/>
      <w:r>
        <w:rPr>
          <w:rFonts w:ascii="宋体" w:hAnsi="宋体"/>
          <w:b/>
          <w:bCs/>
          <w:sz w:val="24"/>
        </w:rPr>
        <w:t>开标</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7631C4D2"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color w:val="000000"/>
          <w:sz w:val="24"/>
        </w:rPr>
        <w:t>采购人或采购代理机构将按招标文件的规定，在投标截止时间的同一时间和招标文件预先确定的地点组织开标。</w:t>
      </w:r>
    </w:p>
    <w:p w14:paraId="6E58969A"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本项目开标采用线下开标。采购人或者采购代理机构将按规定的开标时间和地点组织公开开标，所有投标人代表均有权参加。</w:t>
      </w:r>
    </w:p>
    <w:p w14:paraId="57967945"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bookmarkStart w:id="574" w:name="_Toc520356165"/>
      <w:r>
        <w:rPr>
          <w:rFonts w:ascii="宋体" w:hAnsi="宋体" w:cs="宋体" w:hint="eastAsia"/>
          <w:color w:val="000000"/>
          <w:sz w:val="24"/>
        </w:rPr>
        <w:t>投标人参加开标的，其法定代表人或授权的委托代理人须签名报到；投标人未参加开标的，视同认可开标结果</w:t>
      </w:r>
      <w:r>
        <w:rPr>
          <w:rFonts w:ascii="宋体" w:hAnsi="宋体" w:cs="宋体"/>
          <w:color w:val="000000"/>
          <w:sz w:val="24"/>
        </w:rPr>
        <w:t>。</w:t>
      </w:r>
      <w:r>
        <w:rPr>
          <w:rFonts w:ascii="宋体" w:hAnsi="宋体" w:cs="宋体" w:hint="eastAsia"/>
          <w:color w:val="000000"/>
          <w:sz w:val="24"/>
        </w:rPr>
        <w:t>投标人未在规定时间内提出疑义或确认一览表的，视同认可开标结果。</w:t>
      </w:r>
    </w:p>
    <w:p w14:paraId="42B7387D"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开标过程将宣布投标人名称、投标价格和招标文件规定的需要宣布的其他内容并进行记录，并由参加开标的各投标人代表确认</w:t>
      </w:r>
      <w:r>
        <w:rPr>
          <w:rFonts w:ascii="宋体" w:hAnsi="宋体" w:cs="宋体"/>
          <w:color w:val="000000"/>
          <w:sz w:val="24"/>
        </w:rPr>
        <w:t>。</w:t>
      </w:r>
    </w:p>
    <w:p w14:paraId="09FEE6E2" w14:textId="77777777" w:rsidR="00CD2971" w:rsidRDefault="00000000">
      <w:pPr>
        <w:numPr>
          <w:ilvl w:val="1"/>
          <w:numId w:val="21"/>
        </w:numPr>
        <w:tabs>
          <w:tab w:val="left" w:pos="1080"/>
          <w:tab w:val="left" w:pos="2014"/>
        </w:tabs>
        <w:snapToGrid w:val="0"/>
        <w:spacing w:line="360" w:lineRule="auto"/>
        <w:ind w:left="1077" w:hanging="720"/>
        <w:rPr>
          <w:rFonts w:ascii="宋体" w:hAnsi="宋体" w:cs="宋体"/>
          <w:color w:val="000000"/>
          <w:sz w:val="24"/>
        </w:rPr>
      </w:pPr>
      <w:r>
        <w:rPr>
          <w:rFonts w:ascii="宋体" w:hAnsi="宋体" w:cs="宋体" w:hint="eastAsia"/>
          <w:color w:val="000000"/>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2EC2CEB"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投标人不足3家的，不予开标。</w:t>
      </w:r>
    </w:p>
    <w:p w14:paraId="0983EB6C"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资格审查</w:t>
      </w:r>
    </w:p>
    <w:p w14:paraId="24EB3C9E"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见第三章《资格审查》。</w:t>
      </w:r>
    </w:p>
    <w:p w14:paraId="6F813D95"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575" w:name="_Toc150480778"/>
      <w:bookmarkStart w:id="576" w:name="_Toc265228378"/>
      <w:bookmarkStart w:id="577" w:name="_Toc142311042"/>
      <w:bookmarkStart w:id="578" w:name="_Toc149720833"/>
      <w:bookmarkStart w:id="579" w:name="_Toc150774745"/>
      <w:bookmarkStart w:id="580" w:name="_Toc164608809"/>
      <w:bookmarkStart w:id="581" w:name="_Toc150509291"/>
      <w:bookmarkStart w:id="582" w:name="_Toc151193928"/>
      <w:bookmarkStart w:id="583" w:name="_Toc164229381"/>
      <w:bookmarkStart w:id="584" w:name="_Toc164351634"/>
      <w:bookmarkStart w:id="585" w:name="_Toc151193854"/>
      <w:bookmarkStart w:id="586" w:name="_Toc151193638"/>
      <w:bookmarkStart w:id="587" w:name="_Toc195842905"/>
      <w:bookmarkStart w:id="588" w:name="_Toc164608654"/>
      <w:bookmarkStart w:id="589" w:name="_Toc127151741"/>
      <w:bookmarkStart w:id="590" w:name="_Toc127151540"/>
      <w:bookmarkStart w:id="591" w:name="_Toc151193782"/>
      <w:bookmarkStart w:id="592" w:name="_Toc151190167"/>
      <w:bookmarkStart w:id="593" w:name="_Toc150774640"/>
      <w:bookmarkStart w:id="594" w:name="_Toc226337236"/>
      <w:bookmarkStart w:id="595" w:name="_Toc305158882"/>
      <w:bookmarkStart w:id="596" w:name="_Toc164229235"/>
      <w:bookmarkStart w:id="597" w:name="_Toc226965730"/>
      <w:bookmarkStart w:id="598" w:name="_Toc226309784"/>
      <w:bookmarkStart w:id="599" w:name="_Toc226965813"/>
      <w:bookmarkStart w:id="600" w:name="_Toc264969230"/>
      <w:bookmarkStart w:id="601" w:name="_Toc127161454"/>
      <w:bookmarkStart w:id="602" w:name="_Toc151193710"/>
      <w:bookmarkStart w:id="603" w:name="_Toc305158808"/>
      <w:bookmarkEnd w:id="574"/>
      <w:r>
        <w:rPr>
          <w:rFonts w:ascii="宋体" w:hAnsi="宋体"/>
          <w:b/>
          <w:bCs/>
          <w:sz w:val="24"/>
        </w:rPr>
        <w:t>评标委员会</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4C246235"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评标委员会根据政府采购有关规定和本次招标采购项目的特点进行组建，并负责具体评标事务，独立履行职责。</w:t>
      </w:r>
      <w:bookmarkStart w:id="604" w:name="_Toc520356166"/>
    </w:p>
    <w:p w14:paraId="2AD86671"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评审专家须符合《财政部关于在政府采购活动中查询及使用信用记录有关问题的通知》（财库〔2016〕125号）的规定。依法自行选定评审专家的，采购</w:t>
      </w:r>
      <w:r>
        <w:rPr>
          <w:rFonts w:ascii="宋体" w:hAnsi="宋体"/>
          <w:sz w:val="24"/>
        </w:rPr>
        <w:lastRenderedPageBreak/>
        <w:t>人和采购代理机构将查询有关信用记录，对具有行贿、受贿、欺诈等不良信用记录的人员，拒绝其参与政府采购活动。</w:t>
      </w:r>
      <w:bookmarkStart w:id="605" w:name="_Toc520356169"/>
      <w:bookmarkEnd w:id="604"/>
    </w:p>
    <w:p w14:paraId="4ADED910"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评标程序、评标方法和评标标准</w:t>
      </w:r>
    </w:p>
    <w:p w14:paraId="623A16BF"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见第四章《评标程序、评标方法和评标标准》。</w:t>
      </w:r>
    </w:p>
    <w:p w14:paraId="698798B7" w14:textId="77777777" w:rsidR="00CD2971" w:rsidRDefault="00CD2971">
      <w:pPr>
        <w:tabs>
          <w:tab w:val="left" w:pos="360"/>
          <w:tab w:val="left" w:pos="1080"/>
        </w:tabs>
        <w:snapToGrid w:val="0"/>
        <w:spacing w:line="360" w:lineRule="auto"/>
        <w:ind w:left="1080"/>
        <w:rPr>
          <w:rFonts w:ascii="宋体" w:hAnsi="宋体"/>
          <w:sz w:val="24"/>
        </w:rPr>
      </w:pPr>
    </w:p>
    <w:p w14:paraId="11FAA3F0" w14:textId="77777777" w:rsidR="00CD2971" w:rsidRDefault="00000000">
      <w:pPr>
        <w:pStyle w:val="23"/>
        <w:tabs>
          <w:tab w:val="center" w:pos="4592"/>
          <w:tab w:val="left" w:pos="7860"/>
        </w:tabs>
        <w:spacing w:before="0" w:line="360" w:lineRule="auto"/>
        <w:rPr>
          <w:rFonts w:ascii="宋体" w:eastAsia="宋体" w:hAnsi="宋体"/>
          <w:szCs w:val="30"/>
        </w:rPr>
      </w:pPr>
      <w:bookmarkStart w:id="606" w:name="_Toc151193643"/>
      <w:bookmarkStart w:id="607" w:name="_Toc226965735"/>
      <w:bookmarkStart w:id="608" w:name="_Toc150774645"/>
      <w:bookmarkStart w:id="609" w:name="_Toc127151545"/>
      <w:bookmarkStart w:id="610" w:name="_Toc305158887"/>
      <w:bookmarkStart w:id="611" w:name="_Toc150480783"/>
      <w:bookmarkStart w:id="612" w:name="_Toc151193933"/>
      <w:bookmarkStart w:id="613" w:name="_Toc195842910"/>
      <w:bookmarkStart w:id="614" w:name="_Toc226309789"/>
      <w:bookmarkStart w:id="615" w:name="_Toc264969235"/>
      <w:bookmarkStart w:id="616" w:name="_Toc265228383"/>
      <w:bookmarkStart w:id="617" w:name="_Toc226337241"/>
      <w:bookmarkStart w:id="618" w:name="_Toc151193715"/>
      <w:bookmarkStart w:id="619" w:name="_Toc150509296"/>
      <w:bookmarkStart w:id="620" w:name="_Toc305158813"/>
      <w:bookmarkStart w:id="621" w:name="_Toc151190172"/>
      <w:bookmarkStart w:id="622" w:name="_Toc142311047"/>
      <w:bookmarkStart w:id="623" w:name="_Toc150774750"/>
      <w:bookmarkStart w:id="624" w:name="_Toc151193787"/>
      <w:bookmarkStart w:id="625" w:name="_Toc151193859"/>
      <w:bookmarkStart w:id="626" w:name="_Toc226965818"/>
      <w:r>
        <w:rPr>
          <w:rFonts w:ascii="宋体" w:eastAsia="宋体" w:hAnsi="宋体"/>
          <w:szCs w:val="30"/>
        </w:rPr>
        <w:t>六</w:t>
      </w:r>
      <w:bookmarkEnd w:id="605"/>
      <w:r>
        <w:rPr>
          <w:rFonts w:ascii="宋体" w:eastAsia="宋体" w:hAnsi="宋体" w:hint="eastAsia"/>
          <w:szCs w:val="30"/>
        </w:rPr>
        <w:t>、</w:t>
      </w:r>
      <w:r>
        <w:rPr>
          <w:rFonts w:ascii="宋体" w:eastAsia="宋体" w:hAnsi="宋体"/>
          <w:szCs w:val="30"/>
        </w:rPr>
        <w:t>确定中标</w:t>
      </w:r>
      <w:bookmarkStart w:id="627" w:name="_Toc151190174"/>
      <w:bookmarkStart w:id="628" w:name="_Toc164608816"/>
      <w:bookmarkStart w:id="629" w:name="_Toc226965737"/>
      <w:bookmarkStart w:id="630" w:name="_Toc151193789"/>
      <w:bookmarkStart w:id="631" w:name="_Toc142311049"/>
      <w:bookmarkStart w:id="632" w:name="_Toc226337243"/>
      <w:bookmarkStart w:id="633" w:name="_Toc150774752"/>
      <w:bookmarkStart w:id="634" w:name="_Toc151193645"/>
      <w:bookmarkStart w:id="635" w:name="_Toc151193717"/>
      <w:bookmarkStart w:id="636" w:name="_Toc226309791"/>
      <w:bookmarkStart w:id="637" w:name="_Toc127161461"/>
      <w:bookmarkStart w:id="638" w:name="_Toc305158815"/>
      <w:bookmarkStart w:id="639" w:name="_Toc150774647"/>
      <w:bookmarkStart w:id="640" w:name="_Toc164229242"/>
      <w:bookmarkStart w:id="641" w:name="_Toc264969237"/>
      <w:bookmarkStart w:id="642" w:name="_Toc164229388"/>
      <w:bookmarkStart w:id="643" w:name="_Toc164608661"/>
      <w:bookmarkStart w:id="644" w:name="_Toc151193861"/>
      <w:bookmarkStart w:id="645" w:name="_Toc127151748"/>
      <w:bookmarkStart w:id="646" w:name="_Toc151193935"/>
      <w:bookmarkStart w:id="647" w:name="_Toc226965820"/>
      <w:bookmarkStart w:id="648" w:name="_Toc150480785"/>
      <w:bookmarkStart w:id="649" w:name="_Toc149720840"/>
      <w:bookmarkStart w:id="650" w:name="_Toc265228385"/>
      <w:bookmarkStart w:id="651" w:name="_Toc164351641"/>
      <w:bookmarkStart w:id="652" w:name="_Toc195842912"/>
      <w:bookmarkStart w:id="653" w:name="_Toc305158889"/>
      <w:bookmarkStart w:id="654" w:name="_Toc127151547"/>
      <w:bookmarkStart w:id="655" w:name="_Toc150509298"/>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576FE08A"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确定中标人</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14:paraId="7A05EA5E"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采购人或者采购人委托评标委员会在评标报告确定的中标候选人名单中按顺序确定中标人</w:t>
      </w:r>
      <w:r>
        <w:rPr>
          <w:rFonts w:ascii="宋体" w:hAnsi="宋体" w:hint="eastAsia"/>
          <w:sz w:val="24"/>
        </w:rPr>
        <w:t>。</w:t>
      </w:r>
      <w:r>
        <w:rPr>
          <w:rFonts w:ascii="宋体" w:hAnsi="宋体"/>
          <w:sz w:val="24"/>
        </w:rPr>
        <w:t>中标候选人并列的，按照招标文件规定的方式确定中标人；招标文件未规定的，采取随机抽取的方式确定</w:t>
      </w:r>
      <w:r>
        <w:rPr>
          <w:rFonts w:ascii="宋体" w:hAnsi="宋体" w:hint="eastAsia"/>
          <w:sz w:val="24"/>
        </w:rPr>
        <w:t>。</w:t>
      </w:r>
      <w:r>
        <w:rPr>
          <w:rFonts w:ascii="宋体" w:hAnsi="宋体"/>
          <w:sz w:val="24"/>
        </w:rPr>
        <w:t>采购人是否委托评标委员会直接确定</w:t>
      </w:r>
      <w:r>
        <w:rPr>
          <w:rFonts w:ascii="宋体" w:hAnsi="宋体" w:hint="eastAsia"/>
          <w:sz w:val="24"/>
        </w:rPr>
        <w:t>中标人</w:t>
      </w:r>
      <w:r>
        <w:rPr>
          <w:rFonts w:ascii="宋体" w:hAnsi="宋体"/>
          <w:sz w:val="24"/>
        </w:rPr>
        <w:t>，见《</w:t>
      </w:r>
      <w:r>
        <w:rPr>
          <w:rFonts w:ascii="宋体" w:hAnsi="宋体" w:hint="eastAsia"/>
          <w:sz w:val="24"/>
        </w:rPr>
        <w:t>投标人</w:t>
      </w:r>
      <w:r>
        <w:rPr>
          <w:rFonts w:ascii="宋体" w:hAnsi="宋体"/>
          <w:sz w:val="24"/>
        </w:rPr>
        <w:t>须知资料表》。</w:t>
      </w:r>
      <w:r>
        <w:rPr>
          <w:rFonts w:ascii="宋体" w:hAnsi="宋体" w:hint="eastAsia"/>
          <w:sz w:val="24"/>
        </w:rPr>
        <w:t>中标</w:t>
      </w:r>
      <w:r>
        <w:rPr>
          <w:rFonts w:ascii="宋体" w:hAnsi="宋体"/>
          <w:sz w:val="24"/>
        </w:rPr>
        <w:t>候选人并列的，按照《</w:t>
      </w:r>
      <w:r>
        <w:rPr>
          <w:rFonts w:ascii="宋体" w:hAnsi="宋体" w:hint="eastAsia"/>
          <w:sz w:val="24"/>
        </w:rPr>
        <w:t>投标人</w:t>
      </w:r>
      <w:r>
        <w:rPr>
          <w:rFonts w:ascii="宋体" w:hAnsi="宋体"/>
          <w:sz w:val="24"/>
        </w:rPr>
        <w:t>须知资料表》要求确定</w:t>
      </w:r>
      <w:r>
        <w:rPr>
          <w:rFonts w:ascii="宋体" w:hAnsi="宋体" w:hint="eastAsia"/>
          <w:sz w:val="24"/>
        </w:rPr>
        <w:t>中标人</w:t>
      </w:r>
      <w:r>
        <w:rPr>
          <w:rFonts w:ascii="宋体" w:hAnsi="宋体"/>
          <w:sz w:val="24"/>
        </w:rPr>
        <w:t>。</w:t>
      </w:r>
    </w:p>
    <w:p w14:paraId="4FFD08FD"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656" w:name="_Toc305158817"/>
      <w:bookmarkStart w:id="657" w:name="_Toc305158891"/>
      <w:bookmarkStart w:id="658" w:name="_Toc264969239"/>
      <w:bookmarkStart w:id="659" w:name="_Toc150509300"/>
      <w:bookmarkStart w:id="660" w:name="_Toc151193863"/>
      <w:bookmarkStart w:id="661" w:name="_Toc127151750"/>
      <w:bookmarkStart w:id="662" w:name="_Toc151193937"/>
      <w:bookmarkStart w:id="663" w:name="_Toc127161463"/>
      <w:bookmarkStart w:id="664" w:name="_Toc164229390"/>
      <w:bookmarkStart w:id="665" w:name="_Toc164608663"/>
      <w:bookmarkStart w:id="666" w:name="_Toc226337245"/>
      <w:bookmarkStart w:id="667" w:name="_Toc150774649"/>
      <w:bookmarkStart w:id="668" w:name="_Toc164351643"/>
      <w:bookmarkStart w:id="669" w:name="_Toc151193791"/>
      <w:bookmarkStart w:id="670" w:name="_Toc226965822"/>
      <w:bookmarkStart w:id="671" w:name="_Toc226965739"/>
      <w:bookmarkStart w:id="672" w:name="_Toc150774754"/>
      <w:bookmarkStart w:id="673" w:name="_Toc151193719"/>
      <w:bookmarkStart w:id="674" w:name="_Toc164229244"/>
      <w:bookmarkStart w:id="675" w:name="_Toc150480787"/>
      <w:bookmarkStart w:id="676" w:name="_Toc265228387"/>
      <w:bookmarkStart w:id="677" w:name="_Toc226309793"/>
      <w:bookmarkStart w:id="678" w:name="_Toc151190176"/>
      <w:bookmarkStart w:id="679" w:name="_Toc195842914"/>
      <w:bookmarkStart w:id="680" w:name="_Toc127151549"/>
      <w:bookmarkStart w:id="681" w:name="_Toc142311051"/>
      <w:bookmarkStart w:id="682" w:name="_Toc151193647"/>
      <w:bookmarkStart w:id="683" w:name="_Toc149720842"/>
      <w:bookmarkStart w:id="684" w:name="_Toc164608818"/>
      <w:bookmarkStart w:id="685" w:name="_Ref467307090"/>
      <w:bookmarkStart w:id="686" w:name="_Ref467306425"/>
      <w:bookmarkStart w:id="687" w:name="_Toc520356176"/>
      <w:r>
        <w:rPr>
          <w:rFonts w:ascii="宋体" w:hAnsi="宋体"/>
          <w:b/>
          <w:bCs/>
          <w:sz w:val="24"/>
        </w:rPr>
        <w:t>中标公告与中标通知书</w:t>
      </w:r>
      <w:bookmarkEnd w:id="656"/>
      <w:bookmarkEnd w:id="657"/>
    </w:p>
    <w:p w14:paraId="394EC108"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采购人或采购代理机构自中标人确定之日起2个工作日内，</w:t>
      </w:r>
      <w:r>
        <w:rPr>
          <w:rFonts w:ascii="宋体" w:hAnsi="宋体"/>
          <w:color w:val="000000"/>
          <w:kern w:val="0"/>
          <w:sz w:val="24"/>
        </w:rPr>
        <w:t>在</w:t>
      </w:r>
      <w:r>
        <w:rPr>
          <w:rFonts w:ascii="宋体" w:hAnsi="宋体" w:hint="eastAsia"/>
          <w:color w:val="000000"/>
          <w:kern w:val="0"/>
          <w:sz w:val="24"/>
        </w:rPr>
        <w:t>北京市政府采购网</w:t>
      </w:r>
      <w:r>
        <w:rPr>
          <w:rFonts w:ascii="宋体" w:hAnsi="宋体"/>
          <w:color w:val="000000"/>
          <w:kern w:val="0"/>
          <w:sz w:val="24"/>
        </w:rPr>
        <w:t>公告中标结果</w:t>
      </w:r>
      <w:r>
        <w:rPr>
          <w:rFonts w:ascii="宋体" w:hAnsi="宋体"/>
          <w:sz w:val="24"/>
        </w:rPr>
        <w:t>，</w:t>
      </w:r>
      <w:r>
        <w:rPr>
          <w:rFonts w:ascii="宋体" w:hAnsi="宋体" w:hint="eastAsia"/>
          <w:sz w:val="24"/>
        </w:rPr>
        <w:t>同时向中标人发出中标通知书，</w:t>
      </w:r>
      <w:r>
        <w:rPr>
          <w:rFonts w:ascii="宋体" w:hAnsi="宋体"/>
          <w:sz w:val="24"/>
        </w:rPr>
        <w:t>中标公告期限为1个工作日。</w:t>
      </w:r>
    </w:p>
    <w:p w14:paraId="1D5011B2"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中标通知书对采购人和中标</w:t>
      </w:r>
      <w:r>
        <w:rPr>
          <w:rFonts w:ascii="宋体" w:hAnsi="宋体" w:hint="eastAsia"/>
          <w:sz w:val="24"/>
        </w:rPr>
        <w:t>人</w:t>
      </w:r>
      <w:r>
        <w:rPr>
          <w:rFonts w:ascii="宋体" w:hAnsi="宋体"/>
          <w:sz w:val="24"/>
        </w:rPr>
        <w:t>均具有法律效力。中标通知书发出后，采购人改变中标结果的，或者中标</w:t>
      </w:r>
      <w:r>
        <w:rPr>
          <w:rFonts w:ascii="宋体" w:hAnsi="宋体" w:hint="eastAsia"/>
          <w:sz w:val="24"/>
        </w:rPr>
        <w:t>人</w:t>
      </w:r>
      <w:r>
        <w:rPr>
          <w:rFonts w:ascii="宋体" w:hAnsi="宋体"/>
          <w:sz w:val="24"/>
        </w:rPr>
        <w:t>放弃中标项目的，应当依法承担法律责任。</w:t>
      </w:r>
    </w:p>
    <w:p w14:paraId="23C39F93"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废标</w:t>
      </w:r>
    </w:p>
    <w:p w14:paraId="22CD8FF0"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在招标采购中，出现下列情形之一的，应予废标：</w:t>
      </w:r>
    </w:p>
    <w:p w14:paraId="4317B33E" w14:textId="77777777" w:rsidR="00CD2971" w:rsidRDefault="00000000">
      <w:pPr>
        <w:numPr>
          <w:ilvl w:val="2"/>
          <w:numId w:val="21"/>
        </w:numPr>
        <w:snapToGrid w:val="0"/>
        <w:spacing w:line="360" w:lineRule="auto"/>
        <w:rPr>
          <w:rFonts w:ascii="宋体" w:hAnsi="宋体"/>
          <w:sz w:val="24"/>
        </w:rPr>
      </w:pPr>
      <w:r>
        <w:rPr>
          <w:rFonts w:ascii="宋体" w:hAnsi="宋体"/>
          <w:sz w:val="24"/>
        </w:rPr>
        <w:t>符合专业条件的投标人或者对招标文件作实质响应的投标人不足三家的；</w:t>
      </w:r>
    </w:p>
    <w:p w14:paraId="7F442F2E" w14:textId="77777777" w:rsidR="00CD2971" w:rsidRDefault="00000000">
      <w:pPr>
        <w:numPr>
          <w:ilvl w:val="2"/>
          <w:numId w:val="21"/>
        </w:numPr>
        <w:snapToGrid w:val="0"/>
        <w:spacing w:line="360" w:lineRule="auto"/>
        <w:rPr>
          <w:rFonts w:ascii="宋体" w:hAnsi="宋体"/>
          <w:sz w:val="24"/>
        </w:rPr>
      </w:pPr>
      <w:r>
        <w:rPr>
          <w:rFonts w:ascii="宋体" w:hAnsi="宋体"/>
          <w:sz w:val="24"/>
        </w:rPr>
        <w:t>出现影响采购公正的违法、违规行为的；</w:t>
      </w:r>
    </w:p>
    <w:p w14:paraId="75D2F9DC" w14:textId="77777777" w:rsidR="00CD2971" w:rsidRDefault="00000000">
      <w:pPr>
        <w:numPr>
          <w:ilvl w:val="2"/>
          <w:numId w:val="21"/>
        </w:numPr>
        <w:snapToGrid w:val="0"/>
        <w:spacing w:line="360" w:lineRule="auto"/>
        <w:rPr>
          <w:rFonts w:ascii="宋体" w:hAnsi="宋体"/>
          <w:sz w:val="24"/>
        </w:rPr>
      </w:pPr>
      <w:r>
        <w:rPr>
          <w:rFonts w:ascii="宋体" w:hAnsi="宋体"/>
          <w:sz w:val="24"/>
        </w:rPr>
        <w:t>投标人的报价均超过了采购预算，采购人不能支付的；</w:t>
      </w:r>
    </w:p>
    <w:p w14:paraId="39C85A65" w14:textId="77777777" w:rsidR="00CD2971" w:rsidRDefault="00000000">
      <w:pPr>
        <w:numPr>
          <w:ilvl w:val="2"/>
          <w:numId w:val="21"/>
        </w:numPr>
        <w:snapToGrid w:val="0"/>
        <w:spacing w:line="360" w:lineRule="auto"/>
        <w:rPr>
          <w:rFonts w:ascii="宋体" w:hAnsi="宋体"/>
          <w:sz w:val="24"/>
        </w:rPr>
      </w:pPr>
      <w:r>
        <w:rPr>
          <w:rFonts w:ascii="宋体" w:hAnsi="宋体"/>
          <w:sz w:val="24"/>
        </w:rPr>
        <w:t>因重大变故，采购任务取消的。</w:t>
      </w:r>
    </w:p>
    <w:p w14:paraId="564096B4"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proofErr w:type="gramStart"/>
      <w:r>
        <w:rPr>
          <w:rFonts w:ascii="宋体" w:hAnsi="宋体"/>
          <w:sz w:val="24"/>
        </w:rPr>
        <w:t>废标后</w:t>
      </w:r>
      <w:proofErr w:type="gramEnd"/>
      <w:r>
        <w:rPr>
          <w:rFonts w:ascii="宋体" w:hAnsi="宋体"/>
          <w:sz w:val="24"/>
        </w:rPr>
        <w:t>，采购人将</w:t>
      </w:r>
      <w:proofErr w:type="gramStart"/>
      <w:r>
        <w:rPr>
          <w:rFonts w:ascii="宋体" w:hAnsi="宋体"/>
          <w:sz w:val="24"/>
        </w:rPr>
        <w:t>废标理由</w:t>
      </w:r>
      <w:proofErr w:type="gramEnd"/>
      <w:r>
        <w:rPr>
          <w:rFonts w:ascii="宋体" w:hAnsi="宋体" w:hint="eastAsia"/>
          <w:sz w:val="24"/>
        </w:rPr>
        <w:t>书面</w:t>
      </w:r>
      <w:r>
        <w:rPr>
          <w:rFonts w:ascii="宋体" w:hAnsi="宋体"/>
          <w:sz w:val="24"/>
        </w:rPr>
        <w:t>通知所有投标人。</w:t>
      </w:r>
    </w:p>
    <w:p w14:paraId="06E25235"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bookmarkStart w:id="688" w:name="_Toc164229245"/>
      <w:bookmarkStart w:id="689" w:name="_Toc226309794"/>
      <w:bookmarkStart w:id="690" w:name="_Toc226965740"/>
      <w:bookmarkStart w:id="691" w:name="_Toc305158892"/>
      <w:bookmarkStart w:id="692" w:name="_Toc150480788"/>
      <w:bookmarkStart w:id="693" w:name="_Toc150509301"/>
      <w:bookmarkStart w:id="694" w:name="_Toc127161464"/>
      <w:bookmarkStart w:id="695" w:name="_Toc127151550"/>
      <w:bookmarkStart w:id="696" w:name="_Ref467306377"/>
      <w:bookmarkStart w:id="697" w:name="_Toc151190177"/>
      <w:bookmarkStart w:id="698" w:name="_Toc149720843"/>
      <w:bookmarkStart w:id="699" w:name="_Toc195842915"/>
      <w:bookmarkStart w:id="700" w:name="_Toc142311052"/>
      <w:bookmarkStart w:id="701" w:name="_Ref467307062"/>
      <w:bookmarkStart w:id="702" w:name="_Toc151193792"/>
      <w:bookmarkStart w:id="703" w:name="_Toc151193938"/>
      <w:bookmarkStart w:id="704" w:name="_Toc520356175"/>
      <w:bookmarkStart w:id="705" w:name="_Toc151193864"/>
      <w:bookmarkStart w:id="706" w:name="_Toc305158818"/>
      <w:bookmarkStart w:id="707" w:name="_Toc151193648"/>
      <w:bookmarkStart w:id="708" w:name="_Ref467306978"/>
      <w:bookmarkStart w:id="709" w:name="_Toc264969240"/>
      <w:bookmarkStart w:id="710" w:name="_Toc150774755"/>
      <w:bookmarkStart w:id="711" w:name="_Toc226337246"/>
      <w:bookmarkStart w:id="712" w:name="_Toc127151751"/>
      <w:bookmarkStart w:id="713" w:name="_Toc265228388"/>
      <w:bookmarkStart w:id="714" w:name="_Toc150774650"/>
      <w:bookmarkStart w:id="715" w:name="_Ref467307204"/>
      <w:bookmarkStart w:id="716" w:name="_Toc151193720"/>
      <w:bookmarkStart w:id="717" w:name="_Toc164229391"/>
      <w:bookmarkStart w:id="718" w:name="_Toc226965823"/>
      <w:bookmarkStart w:id="719" w:name="_Toc164608664"/>
      <w:bookmarkStart w:id="720" w:name="_Toc164351644"/>
      <w:bookmarkStart w:id="721" w:name="_Toc164608819"/>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rPr>
          <w:rFonts w:ascii="宋体" w:hAnsi="宋体"/>
          <w:b/>
          <w:bCs/>
          <w:sz w:val="24"/>
        </w:rPr>
        <w:t>签订合同</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14:paraId="3378746D"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中标人、采购人应当自中标通知书发出之日起30日内，按照招标文件和中标人投标文件的规定签订书面合同。所签订的合同不得对招标文件确定的事项和中标人投标文件作实质性修改。</w:t>
      </w:r>
    </w:p>
    <w:p w14:paraId="2F1743C7"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lastRenderedPageBreak/>
        <w:t>中标人</w:t>
      </w:r>
      <w:r>
        <w:rPr>
          <w:rFonts w:ascii="宋体" w:hAnsi="宋体" w:hint="eastAsia"/>
          <w:sz w:val="24"/>
        </w:rPr>
        <w:t>拒绝</w:t>
      </w:r>
      <w:r>
        <w:rPr>
          <w:rFonts w:ascii="宋体" w:hAnsi="宋体"/>
          <w:sz w:val="24"/>
        </w:rPr>
        <w:t>与采购人签订合同的，采购人</w:t>
      </w:r>
      <w:r>
        <w:rPr>
          <w:rFonts w:ascii="宋体" w:hAnsi="宋体" w:hint="eastAsia"/>
          <w:sz w:val="24"/>
        </w:rPr>
        <w:t>可以</w:t>
      </w:r>
      <w:r>
        <w:rPr>
          <w:rFonts w:ascii="宋体" w:hAnsi="宋体"/>
          <w:sz w:val="24"/>
        </w:rPr>
        <w:t>按照评</w:t>
      </w:r>
      <w:r>
        <w:rPr>
          <w:rFonts w:ascii="宋体" w:hAnsi="宋体" w:hint="eastAsia"/>
          <w:sz w:val="24"/>
        </w:rPr>
        <w:t>标</w:t>
      </w:r>
      <w:r>
        <w:rPr>
          <w:rFonts w:ascii="宋体" w:hAnsi="宋体"/>
          <w:sz w:val="24"/>
        </w:rPr>
        <w:t>报告推荐的中标候选人名单排序，确定下一候选人为中标人，</w:t>
      </w:r>
      <w:r>
        <w:rPr>
          <w:rFonts w:ascii="宋体" w:hAnsi="宋体" w:hint="eastAsia"/>
          <w:sz w:val="24"/>
        </w:rPr>
        <w:t>也可以</w:t>
      </w:r>
      <w:r>
        <w:rPr>
          <w:rFonts w:ascii="宋体" w:hAnsi="宋体"/>
          <w:sz w:val="24"/>
        </w:rPr>
        <w:t>重新开展政府采购活动。</w:t>
      </w:r>
    </w:p>
    <w:p w14:paraId="2A8FFC64"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联合体中标的，联合体各方应当共同与采购人签订合同，就</w:t>
      </w:r>
      <w:r>
        <w:rPr>
          <w:rFonts w:ascii="宋体" w:hAnsi="宋体" w:hint="eastAsia"/>
          <w:sz w:val="24"/>
        </w:rPr>
        <w:t>采购合同约定的事项</w:t>
      </w:r>
      <w:r>
        <w:rPr>
          <w:rFonts w:ascii="宋体" w:hAnsi="宋体"/>
          <w:sz w:val="24"/>
        </w:rPr>
        <w:t>向采购人承担连带责任。</w:t>
      </w:r>
    </w:p>
    <w:p w14:paraId="70D24CA9"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政府采购合同不能转包。</w:t>
      </w:r>
    </w:p>
    <w:p w14:paraId="4ED3E269"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w:t>
      </w:r>
      <w:r>
        <w:rPr>
          <w:rFonts w:ascii="宋体" w:hAnsi="宋体"/>
          <w:sz w:val="24"/>
        </w:rPr>
        <w:t>否则</w:t>
      </w:r>
      <w:r>
        <w:rPr>
          <w:rFonts w:ascii="宋体" w:hAnsi="宋体"/>
          <w:b/>
          <w:sz w:val="24"/>
        </w:rPr>
        <w:t>投标无效</w:t>
      </w:r>
      <w:r>
        <w:rPr>
          <w:rFonts w:ascii="宋体" w:hAnsi="宋体"/>
          <w:sz w:val="24"/>
        </w:rPr>
        <w:t>。中标人就采购项目和分包项目向采购人负责，分包供应商就分包项目承担责任。</w:t>
      </w:r>
    </w:p>
    <w:p w14:paraId="31A1A917"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hint="eastAsia"/>
          <w:sz w:val="24"/>
        </w:rPr>
        <w:t>在签订合同前，中标人应按《投标人须知资料表》规定的金额向采购人提交履约保证金。履约保证金形式可采用支票、汇票、本票或者金融机构、担保机构出具的保函等非现金形式。</w:t>
      </w:r>
    </w:p>
    <w:bookmarkEnd w:id="685"/>
    <w:bookmarkEnd w:id="686"/>
    <w:bookmarkEnd w:id="687"/>
    <w:p w14:paraId="21E0B41E"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询问与质疑</w:t>
      </w:r>
    </w:p>
    <w:p w14:paraId="446AB7CB"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询问</w:t>
      </w:r>
    </w:p>
    <w:p w14:paraId="4D19B8DE" w14:textId="77777777" w:rsidR="00CD2971" w:rsidRDefault="00000000">
      <w:pPr>
        <w:numPr>
          <w:ilvl w:val="2"/>
          <w:numId w:val="21"/>
        </w:numPr>
        <w:snapToGrid w:val="0"/>
        <w:spacing w:line="360" w:lineRule="auto"/>
        <w:rPr>
          <w:rFonts w:ascii="宋体" w:hAnsi="宋体"/>
          <w:sz w:val="24"/>
        </w:rPr>
      </w:pPr>
      <w:r>
        <w:rPr>
          <w:rFonts w:ascii="宋体" w:hAnsi="宋体"/>
          <w:sz w:val="24"/>
        </w:rPr>
        <w:t>投标人对政府采购活动事项有疑问的，可依法提出询问，并按《投标人须知资料表》载明的形式送达采购人或采购代理机构。</w:t>
      </w:r>
    </w:p>
    <w:p w14:paraId="6ED5F97B" w14:textId="77777777" w:rsidR="00CD2971" w:rsidRDefault="00000000">
      <w:pPr>
        <w:numPr>
          <w:ilvl w:val="2"/>
          <w:numId w:val="21"/>
        </w:numPr>
        <w:snapToGrid w:val="0"/>
        <w:spacing w:line="360" w:lineRule="auto"/>
        <w:rPr>
          <w:rFonts w:ascii="宋体" w:hAnsi="宋体"/>
          <w:sz w:val="24"/>
        </w:rPr>
      </w:pPr>
      <w:r>
        <w:rPr>
          <w:rFonts w:ascii="宋体" w:hAnsi="宋体"/>
          <w:sz w:val="24"/>
        </w:rPr>
        <w:t>采购人或采购代理机构对投标人依法提出的询问，在3个工作日内</w:t>
      </w:r>
      <w:proofErr w:type="gramStart"/>
      <w:r>
        <w:rPr>
          <w:rFonts w:ascii="宋体" w:hAnsi="宋体"/>
          <w:sz w:val="24"/>
        </w:rPr>
        <w:t>作出</w:t>
      </w:r>
      <w:proofErr w:type="gramEnd"/>
      <w:r>
        <w:rPr>
          <w:rFonts w:ascii="宋体" w:hAnsi="宋体"/>
          <w:sz w:val="24"/>
        </w:rPr>
        <w:t>答复，但答复的内容不得涉及商业秘密。</w:t>
      </w:r>
    </w:p>
    <w:p w14:paraId="21D0E5E9"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质疑</w:t>
      </w:r>
    </w:p>
    <w:p w14:paraId="6610E9CB" w14:textId="77777777" w:rsidR="00CD2971" w:rsidRDefault="00000000">
      <w:pPr>
        <w:numPr>
          <w:ilvl w:val="2"/>
          <w:numId w:val="21"/>
        </w:numPr>
        <w:snapToGrid w:val="0"/>
        <w:spacing w:line="360" w:lineRule="auto"/>
        <w:rPr>
          <w:rFonts w:ascii="宋体" w:hAnsi="宋体"/>
          <w:sz w:val="24"/>
        </w:rPr>
      </w:pPr>
      <w:r>
        <w:rPr>
          <w:rFonts w:ascii="宋体" w:hAnsi="宋体" w:hint="eastAsia"/>
          <w:sz w:val="24"/>
        </w:rPr>
        <w:t xml:space="preserve">投标人认为采购文件、采购过程、中标结果使自己的权益受到损害的，可以在知道或者应知其权益受到损害之日起 7 </w:t>
      </w:r>
      <w:proofErr w:type="gramStart"/>
      <w:r>
        <w:rPr>
          <w:rFonts w:ascii="宋体" w:hAnsi="宋体" w:hint="eastAsia"/>
          <w:sz w:val="24"/>
        </w:rPr>
        <w:t>个</w:t>
      </w:r>
      <w:proofErr w:type="gramEnd"/>
      <w:r>
        <w:rPr>
          <w:rFonts w:ascii="宋体" w:hAnsi="宋体" w:hint="eastAsia"/>
          <w:sz w:val="24"/>
        </w:rPr>
        <w:t xml:space="preserve">工作日内，以书面形式向采购人、采购代理机构提出质疑。采购人、采购代理机构在收到质疑函后 7 </w:t>
      </w:r>
      <w:proofErr w:type="gramStart"/>
      <w:r>
        <w:rPr>
          <w:rFonts w:ascii="宋体" w:hAnsi="宋体" w:hint="eastAsia"/>
          <w:sz w:val="24"/>
        </w:rPr>
        <w:t>个</w:t>
      </w:r>
      <w:proofErr w:type="gramEnd"/>
      <w:r>
        <w:rPr>
          <w:rFonts w:ascii="宋体" w:hAnsi="宋体" w:hint="eastAsia"/>
          <w:sz w:val="24"/>
        </w:rPr>
        <w:t>工作日内</w:t>
      </w:r>
      <w:proofErr w:type="gramStart"/>
      <w:r>
        <w:rPr>
          <w:rFonts w:ascii="宋体" w:hAnsi="宋体" w:hint="eastAsia"/>
          <w:sz w:val="24"/>
        </w:rPr>
        <w:t>作出</w:t>
      </w:r>
      <w:proofErr w:type="gramEnd"/>
      <w:r>
        <w:rPr>
          <w:rFonts w:ascii="宋体" w:hAnsi="宋体" w:hint="eastAsia"/>
          <w:sz w:val="24"/>
        </w:rPr>
        <w:t>答复。</w:t>
      </w:r>
    </w:p>
    <w:p w14:paraId="31E5FBE5" w14:textId="77777777" w:rsidR="00CD2971" w:rsidRDefault="00000000">
      <w:pPr>
        <w:numPr>
          <w:ilvl w:val="2"/>
          <w:numId w:val="21"/>
        </w:numPr>
        <w:snapToGrid w:val="0"/>
        <w:spacing w:line="360" w:lineRule="auto"/>
        <w:rPr>
          <w:rFonts w:ascii="宋体" w:hAnsi="宋体"/>
          <w:sz w:val="24"/>
        </w:rPr>
      </w:pPr>
      <w:proofErr w:type="gramStart"/>
      <w:r>
        <w:rPr>
          <w:rFonts w:ascii="宋体" w:hAnsi="宋体" w:hint="eastAsia"/>
          <w:sz w:val="24"/>
        </w:rPr>
        <w:t>质疑函须使用</w:t>
      </w:r>
      <w:proofErr w:type="gramEnd"/>
      <w:r>
        <w:rPr>
          <w:rFonts w:ascii="宋体" w:hAnsi="宋体" w:hint="eastAsia"/>
          <w:sz w:val="24"/>
        </w:rPr>
        <w:t>财政部制定的范本文件。投标人为自然人的，质疑</w:t>
      </w:r>
      <w:proofErr w:type="gramStart"/>
      <w:r>
        <w:rPr>
          <w:rFonts w:ascii="宋体" w:hAnsi="宋体" w:hint="eastAsia"/>
          <w:sz w:val="24"/>
        </w:rPr>
        <w:t>函应当</w:t>
      </w:r>
      <w:proofErr w:type="gramEnd"/>
      <w:r>
        <w:rPr>
          <w:rFonts w:ascii="宋体" w:hAnsi="宋体" w:hint="eastAsia"/>
          <w:sz w:val="24"/>
        </w:rPr>
        <w:t>由本人签字；投标人为法人或者其他组织的，质疑</w:t>
      </w:r>
      <w:proofErr w:type="gramStart"/>
      <w:r>
        <w:rPr>
          <w:rFonts w:ascii="宋体" w:hAnsi="宋体" w:hint="eastAsia"/>
          <w:sz w:val="24"/>
        </w:rPr>
        <w:t>函应当</w:t>
      </w:r>
      <w:proofErr w:type="gramEnd"/>
      <w:r>
        <w:rPr>
          <w:rFonts w:ascii="宋体" w:hAnsi="宋体" w:hint="eastAsia"/>
          <w:sz w:val="24"/>
        </w:rPr>
        <w:t>由法定代表人、主要负责人，或者其授权代表签字或者盖章，并加盖公章。</w:t>
      </w:r>
    </w:p>
    <w:p w14:paraId="5EFD504A" w14:textId="77777777" w:rsidR="00CD2971" w:rsidRDefault="00000000">
      <w:pPr>
        <w:numPr>
          <w:ilvl w:val="2"/>
          <w:numId w:val="21"/>
        </w:numPr>
        <w:snapToGrid w:val="0"/>
        <w:spacing w:line="360" w:lineRule="auto"/>
        <w:rPr>
          <w:rFonts w:ascii="宋体" w:hAnsi="宋体"/>
          <w:sz w:val="24"/>
        </w:rPr>
      </w:pPr>
      <w:r>
        <w:rPr>
          <w:rFonts w:ascii="宋体" w:hAnsi="宋体" w:hint="eastAsia"/>
          <w:sz w:val="24"/>
        </w:rPr>
        <w:t>投标人委托代理人进行质疑的，应当随质疑函同时提交投标人签署的授权委托书。授权委托书应当载明代理人的姓名或者名称、代理事项、</w:t>
      </w:r>
      <w:r>
        <w:rPr>
          <w:rFonts w:ascii="宋体" w:hAnsi="宋体" w:hint="eastAsia"/>
          <w:sz w:val="24"/>
        </w:rPr>
        <w:lastRenderedPageBreak/>
        <w:t>具体权限、期限和相关事项。投标人为自然人的，应当由本人签字；投标人为法人或者其他组织的，应当由法定代表人、主要负责人签字或者盖章，并加盖公章。</w:t>
      </w:r>
    </w:p>
    <w:p w14:paraId="36FE0764" w14:textId="77777777" w:rsidR="00CD2971" w:rsidRDefault="00000000">
      <w:pPr>
        <w:numPr>
          <w:ilvl w:val="2"/>
          <w:numId w:val="21"/>
        </w:numPr>
        <w:snapToGrid w:val="0"/>
        <w:spacing w:line="360" w:lineRule="auto"/>
        <w:rPr>
          <w:rFonts w:ascii="宋体" w:hAnsi="宋体"/>
          <w:sz w:val="24"/>
        </w:rPr>
      </w:pPr>
      <w:r>
        <w:rPr>
          <w:rFonts w:ascii="宋体" w:hAnsi="宋体" w:hint="eastAsia"/>
          <w:sz w:val="24"/>
        </w:rPr>
        <w:t>投标人应在法定质疑期内一次性提出针对同一采购程序环节的质疑，法定质疑期内针对同一采购程序环节再次提出的质疑，采购人、采购代理机构有权不予答复。</w:t>
      </w:r>
    </w:p>
    <w:p w14:paraId="4A6E5F5E"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hint="eastAsia"/>
          <w:sz w:val="24"/>
        </w:rPr>
        <w:t>接收询问和质疑的联系部门、联系电话和通讯地址见《投标人须知资料表》。</w:t>
      </w:r>
    </w:p>
    <w:p w14:paraId="074D8367" w14:textId="77777777" w:rsidR="00CD2971" w:rsidRDefault="00000000">
      <w:pPr>
        <w:numPr>
          <w:ilvl w:val="0"/>
          <w:numId w:val="21"/>
        </w:numPr>
        <w:tabs>
          <w:tab w:val="clear" w:pos="900"/>
          <w:tab w:val="left" w:pos="360"/>
        </w:tabs>
        <w:snapToGrid w:val="0"/>
        <w:spacing w:line="360" w:lineRule="auto"/>
        <w:ind w:left="357" w:hanging="357"/>
        <w:outlineLvl w:val="1"/>
        <w:rPr>
          <w:rFonts w:ascii="宋体" w:hAnsi="宋体"/>
          <w:b/>
          <w:bCs/>
          <w:sz w:val="24"/>
        </w:rPr>
      </w:pPr>
      <w:r>
        <w:rPr>
          <w:rFonts w:ascii="宋体" w:hAnsi="宋体"/>
          <w:b/>
          <w:bCs/>
          <w:sz w:val="24"/>
        </w:rPr>
        <w:t>代理费</w:t>
      </w:r>
    </w:p>
    <w:p w14:paraId="43B6A942" w14:textId="77777777" w:rsidR="00CD2971" w:rsidRDefault="00000000">
      <w:pPr>
        <w:numPr>
          <w:ilvl w:val="1"/>
          <w:numId w:val="21"/>
        </w:numPr>
        <w:tabs>
          <w:tab w:val="left" w:pos="1080"/>
          <w:tab w:val="left" w:pos="2014"/>
        </w:tabs>
        <w:snapToGrid w:val="0"/>
        <w:spacing w:line="360" w:lineRule="auto"/>
        <w:ind w:left="1077" w:hanging="720"/>
        <w:rPr>
          <w:rFonts w:ascii="宋体" w:hAnsi="宋体"/>
          <w:sz w:val="24"/>
        </w:rPr>
      </w:pPr>
      <w:r>
        <w:rPr>
          <w:rFonts w:ascii="宋体" w:hAnsi="宋体"/>
          <w:sz w:val="24"/>
        </w:rPr>
        <w:t>收费对象、收费标准及缴纳时间见《投标人须知资料表》。由中标人支付的，中标人须一次性向采购代理机构缴纳代理费，投标报价应包含代理费用。</w:t>
      </w:r>
    </w:p>
    <w:p w14:paraId="51883493" w14:textId="77777777" w:rsidR="00CD2971" w:rsidRDefault="00CD2971">
      <w:pPr>
        <w:tabs>
          <w:tab w:val="left" w:pos="900"/>
          <w:tab w:val="left" w:pos="1080"/>
          <w:tab w:val="left" w:pos="1589"/>
        </w:tabs>
        <w:snapToGrid w:val="0"/>
        <w:spacing w:line="360" w:lineRule="auto"/>
        <w:rPr>
          <w:rFonts w:ascii="宋体" w:hAnsi="宋体"/>
          <w:sz w:val="24"/>
        </w:rPr>
      </w:pPr>
    </w:p>
    <w:p w14:paraId="7155BEF2" w14:textId="77777777" w:rsidR="00CD2971" w:rsidRDefault="00CD2971">
      <w:pPr>
        <w:tabs>
          <w:tab w:val="left" w:pos="360"/>
          <w:tab w:val="left" w:pos="1080"/>
        </w:tabs>
        <w:snapToGrid w:val="0"/>
        <w:spacing w:line="360" w:lineRule="auto"/>
        <w:ind w:left="360"/>
        <w:rPr>
          <w:rFonts w:ascii="宋体" w:hAnsi="宋体"/>
          <w:sz w:val="24"/>
        </w:rPr>
      </w:pPr>
    </w:p>
    <w:p w14:paraId="018B3810" w14:textId="77777777" w:rsidR="00CD2971" w:rsidRDefault="00000000">
      <w:pPr>
        <w:spacing w:line="360" w:lineRule="auto"/>
        <w:jc w:val="center"/>
        <w:outlineLvl w:val="0"/>
        <w:rPr>
          <w:rFonts w:ascii="宋体" w:hAnsi="宋体"/>
          <w:b/>
          <w:sz w:val="36"/>
          <w:szCs w:val="36"/>
        </w:rPr>
      </w:pPr>
      <w:bookmarkStart w:id="722" w:name="_Toc150774759"/>
      <w:bookmarkStart w:id="723" w:name="_Toc265228392"/>
      <w:bookmarkStart w:id="724" w:name="_Toc353873934"/>
      <w:bookmarkStart w:id="725" w:name="_Toc353873664"/>
      <w:bookmarkStart w:id="726" w:name="_Toc142311056"/>
      <w:bookmarkStart w:id="727" w:name="_Toc226337250"/>
      <w:bookmarkStart w:id="728" w:name="_Toc264969244"/>
      <w:bookmarkStart w:id="729" w:name="_Toc150480792"/>
      <w:bookmarkStart w:id="730" w:name="_Toc127151554"/>
      <w:bookmarkStart w:id="731" w:name="_Toc305158822"/>
      <w:bookmarkStart w:id="732" w:name="_Toc353825544"/>
      <w:bookmarkStart w:id="733" w:name="_Toc305158896"/>
      <w:bookmarkStart w:id="734" w:name="_Toc226965827"/>
      <w:r>
        <w:rPr>
          <w:rFonts w:ascii="宋体" w:hAnsi="宋体"/>
          <w:sz w:val="24"/>
        </w:rPr>
        <w:br w:type="page"/>
      </w:r>
      <w:bookmarkStart w:id="735" w:name="_Toc155547113"/>
      <w:r>
        <w:rPr>
          <w:rFonts w:ascii="宋体" w:hAnsi="宋体"/>
          <w:b/>
          <w:sz w:val="36"/>
          <w:szCs w:val="36"/>
        </w:rPr>
        <w:lastRenderedPageBreak/>
        <w:t xml:space="preserve">第三章   </w:t>
      </w:r>
      <w:bookmarkEnd w:id="722"/>
      <w:bookmarkEnd w:id="723"/>
      <w:bookmarkEnd w:id="724"/>
      <w:bookmarkEnd w:id="725"/>
      <w:bookmarkEnd w:id="726"/>
      <w:bookmarkEnd w:id="727"/>
      <w:bookmarkEnd w:id="728"/>
      <w:bookmarkEnd w:id="729"/>
      <w:bookmarkEnd w:id="730"/>
      <w:bookmarkEnd w:id="731"/>
      <w:bookmarkEnd w:id="732"/>
      <w:bookmarkEnd w:id="733"/>
      <w:bookmarkEnd w:id="734"/>
      <w:r>
        <w:rPr>
          <w:rFonts w:ascii="宋体" w:hAnsi="宋体"/>
          <w:b/>
          <w:sz w:val="36"/>
          <w:szCs w:val="36"/>
        </w:rPr>
        <w:t>资格审查</w:t>
      </w:r>
      <w:bookmarkStart w:id="736" w:name="_Toc487900382"/>
      <w:bookmarkEnd w:id="735"/>
    </w:p>
    <w:p w14:paraId="54F271E3" w14:textId="77777777" w:rsidR="00CD2971" w:rsidRDefault="00000000">
      <w:pPr>
        <w:pStyle w:val="23"/>
        <w:tabs>
          <w:tab w:val="center" w:pos="4592"/>
          <w:tab w:val="left" w:pos="7860"/>
        </w:tabs>
        <w:spacing w:before="0" w:line="360" w:lineRule="auto"/>
        <w:rPr>
          <w:rFonts w:ascii="宋体" w:eastAsia="宋体" w:hAnsi="宋体"/>
          <w:szCs w:val="30"/>
        </w:rPr>
      </w:pPr>
      <w:bookmarkStart w:id="737" w:name="_Toc99301422"/>
      <w:r>
        <w:rPr>
          <w:rFonts w:ascii="宋体" w:eastAsia="宋体" w:hAnsi="宋体"/>
          <w:szCs w:val="30"/>
        </w:rPr>
        <w:t>一、资格审查程序</w:t>
      </w:r>
      <w:bookmarkEnd w:id="737"/>
    </w:p>
    <w:p w14:paraId="7407F485" w14:textId="77777777" w:rsidR="00CD2971" w:rsidRDefault="00000000">
      <w:pPr>
        <w:numPr>
          <w:ilvl w:val="0"/>
          <w:numId w:val="24"/>
        </w:numPr>
        <w:tabs>
          <w:tab w:val="clear" w:pos="900"/>
          <w:tab w:val="left" w:pos="426"/>
          <w:tab w:val="left" w:pos="851"/>
        </w:tabs>
        <w:snapToGrid w:val="0"/>
        <w:spacing w:line="360" w:lineRule="auto"/>
        <w:ind w:left="426" w:hanging="426"/>
        <w:outlineLvl w:val="1"/>
        <w:rPr>
          <w:rFonts w:ascii="宋体" w:hAnsi="宋体"/>
          <w:sz w:val="24"/>
        </w:rPr>
      </w:pPr>
      <w:r>
        <w:rPr>
          <w:rFonts w:ascii="宋体" w:hAnsi="宋体"/>
          <w:sz w:val="24"/>
        </w:rPr>
        <w:t>开标结束后，采购人或采购代理机构将根据《资格审查要求》中的规定，对投标人进行资格审查，并形成资格审查结果。</w:t>
      </w:r>
    </w:p>
    <w:p w14:paraId="703C7C90" w14:textId="77777777" w:rsidR="00CD2971" w:rsidRDefault="00000000">
      <w:pPr>
        <w:numPr>
          <w:ilvl w:val="0"/>
          <w:numId w:val="24"/>
        </w:numPr>
        <w:tabs>
          <w:tab w:val="clear" w:pos="900"/>
          <w:tab w:val="left" w:pos="426"/>
          <w:tab w:val="left" w:pos="851"/>
        </w:tabs>
        <w:snapToGrid w:val="0"/>
        <w:spacing w:line="360" w:lineRule="auto"/>
        <w:ind w:left="426" w:hanging="426"/>
        <w:outlineLvl w:val="1"/>
        <w:rPr>
          <w:rFonts w:ascii="宋体" w:hAnsi="宋体"/>
          <w:sz w:val="24"/>
        </w:rPr>
      </w:pPr>
      <w:r>
        <w:rPr>
          <w:rFonts w:ascii="宋体" w:hAnsi="宋体"/>
          <w:sz w:val="24"/>
        </w:rPr>
        <w:t>《资格审查要求》中对格式有要求的，除招标文件另有规定外，均为“实质性格式”文件。</w:t>
      </w:r>
    </w:p>
    <w:p w14:paraId="5B839007" w14:textId="77777777" w:rsidR="00CD2971" w:rsidRDefault="00000000">
      <w:pPr>
        <w:numPr>
          <w:ilvl w:val="0"/>
          <w:numId w:val="24"/>
        </w:numPr>
        <w:tabs>
          <w:tab w:val="clear" w:pos="900"/>
          <w:tab w:val="left" w:pos="426"/>
          <w:tab w:val="left" w:pos="851"/>
        </w:tabs>
        <w:snapToGrid w:val="0"/>
        <w:spacing w:line="360" w:lineRule="auto"/>
        <w:ind w:left="426" w:hanging="426"/>
        <w:outlineLvl w:val="1"/>
        <w:rPr>
          <w:rFonts w:ascii="宋体" w:hAnsi="宋体"/>
          <w:sz w:val="24"/>
        </w:rPr>
      </w:pPr>
      <w:r>
        <w:rPr>
          <w:rFonts w:ascii="宋体" w:hAnsi="宋体"/>
          <w:sz w:val="24"/>
        </w:rPr>
        <w:t>投标人《资格证明文件》有任何一项不符合《资格审查要求》的，资格审查不合格，其</w:t>
      </w:r>
      <w:r>
        <w:rPr>
          <w:rFonts w:ascii="宋体" w:hAnsi="宋体"/>
          <w:b/>
          <w:sz w:val="24"/>
        </w:rPr>
        <w:t>投标无效</w:t>
      </w:r>
      <w:r>
        <w:rPr>
          <w:rFonts w:ascii="宋体" w:hAnsi="宋体"/>
          <w:sz w:val="24"/>
        </w:rPr>
        <w:t>。</w:t>
      </w:r>
    </w:p>
    <w:p w14:paraId="61395626" w14:textId="77777777" w:rsidR="00CD2971" w:rsidRDefault="00000000">
      <w:pPr>
        <w:numPr>
          <w:ilvl w:val="0"/>
          <w:numId w:val="24"/>
        </w:numPr>
        <w:tabs>
          <w:tab w:val="clear" w:pos="900"/>
          <w:tab w:val="left" w:pos="426"/>
          <w:tab w:val="left" w:pos="851"/>
        </w:tabs>
        <w:snapToGrid w:val="0"/>
        <w:spacing w:line="360" w:lineRule="auto"/>
        <w:ind w:left="426" w:hanging="426"/>
        <w:outlineLvl w:val="1"/>
        <w:rPr>
          <w:rFonts w:ascii="宋体" w:hAnsi="宋体"/>
          <w:sz w:val="24"/>
        </w:rPr>
      </w:pPr>
      <w:r>
        <w:rPr>
          <w:rFonts w:ascii="宋体" w:hAnsi="宋体"/>
          <w:sz w:val="24"/>
        </w:rPr>
        <w:t>资格审查合格的投标人不足3家的，不进行评标。</w:t>
      </w:r>
    </w:p>
    <w:p w14:paraId="6FAAE870" w14:textId="77777777" w:rsidR="00CD2971" w:rsidRDefault="00CD2971">
      <w:pPr>
        <w:widowControl/>
        <w:jc w:val="left"/>
        <w:rPr>
          <w:rFonts w:ascii="宋体" w:hAnsi="宋体"/>
          <w:sz w:val="24"/>
        </w:rPr>
      </w:pPr>
    </w:p>
    <w:p w14:paraId="0AA3FB77" w14:textId="77777777" w:rsidR="00CD2971" w:rsidRDefault="00000000">
      <w:pPr>
        <w:pStyle w:val="23"/>
        <w:tabs>
          <w:tab w:val="center" w:pos="4592"/>
          <w:tab w:val="left" w:pos="7860"/>
        </w:tabs>
        <w:spacing w:before="0" w:line="360" w:lineRule="auto"/>
        <w:rPr>
          <w:rFonts w:ascii="宋体" w:eastAsia="宋体" w:hAnsi="宋体"/>
          <w:szCs w:val="30"/>
        </w:rPr>
      </w:pPr>
      <w:r>
        <w:rPr>
          <w:rFonts w:ascii="宋体" w:eastAsia="宋体" w:hAnsi="宋体"/>
          <w:szCs w:val="30"/>
        </w:rPr>
        <w:t>二、资格审查要求</w:t>
      </w:r>
    </w:p>
    <w:tbl>
      <w:tblPr>
        <w:tblW w:w="9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3"/>
        <w:gridCol w:w="1674"/>
        <w:gridCol w:w="5529"/>
        <w:gridCol w:w="1241"/>
      </w:tblGrid>
      <w:tr w:rsidR="00CD2971" w14:paraId="37012036" w14:textId="77777777">
        <w:trPr>
          <w:cantSplit/>
          <w:trHeight w:val="468"/>
          <w:tblHeader/>
        </w:trPr>
        <w:tc>
          <w:tcPr>
            <w:tcW w:w="843" w:type="dxa"/>
            <w:vAlign w:val="center"/>
          </w:tcPr>
          <w:p w14:paraId="4FF2B190" w14:textId="77777777" w:rsidR="00CD2971" w:rsidRDefault="00000000">
            <w:pPr>
              <w:tabs>
                <w:tab w:val="left" w:pos="1080"/>
              </w:tabs>
              <w:snapToGrid w:val="0"/>
              <w:jc w:val="center"/>
              <w:rPr>
                <w:rFonts w:ascii="宋体" w:hAnsi="宋体"/>
                <w:b/>
                <w:sz w:val="24"/>
              </w:rPr>
            </w:pPr>
            <w:bookmarkStart w:id="738" w:name="_Hlt487972895"/>
            <w:bookmarkStart w:id="739" w:name="_Hlk160575514"/>
            <w:bookmarkEnd w:id="738"/>
            <w:r>
              <w:rPr>
                <w:rFonts w:ascii="宋体" w:hAnsi="宋体"/>
                <w:b/>
                <w:sz w:val="24"/>
              </w:rPr>
              <w:t>序号</w:t>
            </w:r>
          </w:p>
        </w:tc>
        <w:tc>
          <w:tcPr>
            <w:tcW w:w="1674" w:type="dxa"/>
            <w:vAlign w:val="center"/>
          </w:tcPr>
          <w:p w14:paraId="2C92B708" w14:textId="77777777" w:rsidR="00CD2971" w:rsidRDefault="00000000">
            <w:pPr>
              <w:tabs>
                <w:tab w:val="left" w:pos="1080"/>
              </w:tabs>
              <w:snapToGrid w:val="0"/>
              <w:jc w:val="center"/>
              <w:rPr>
                <w:rFonts w:ascii="宋体" w:hAnsi="宋体"/>
                <w:b/>
                <w:sz w:val="24"/>
              </w:rPr>
            </w:pPr>
            <w:r>
              <w:rPr>
                <w:rFonts w:ascii="宋体" w:hAnsi="宋体"/>
                <w:b/>
                <w:sz w:val="24"/>
              </w:rPr>
              <w:t>审查因素</w:t>
            </w:r>
          </w:p>
        </w:tc>
        <w:tc>
          <w:tcPr>
            <w:tcW w:w="5529" w:type="dxa"/>
            <w:vAlign w:val="center"/>
          </w:tcPr>
          <w:p w14:paraId="13847FF5" w14:textId="77777777" w:rsidR="00CD2971" w:rsidRDefault="00000000">
            <w:pPr>
              <w:tabs>
                <w:tab w:val="left" w:pos="1080"/>
              </w:tabs>
              <w:snapToGrid w:val="0"/>
              <w:jc w:val="center"/>
              <w:rPr>
                <w:rFonts w:ascii="宋体" w:hAnsi="宋体"/>
                <w:b/>
                <w:sz w:val="24"/>
              </w:rPr>
            </w:pPr>
            <w:r>
              <w:rPr>
                <w:rFonts w:ascii="宋体" w:hAnsi="宋体"/>
                <w:b/>
                <w:sz w:val="24"/>
              </w:rPr>
              <w:t>审查内容</w:t>
            </w:r>
          </w:p>
        </w:tc>
        <w:tc>
          <w:tcPr>
            <w:tcW w:w="1241" w:type="dxa"/>
            <w:vAlign w:val="center"/>
          </w:tcPr>
          <w:p w14:paraId="5D2D8982" w14:textId="77777777" w:rsidR="00CD2971" w:rsidRDefault="00000000">
            <w:pPr>
              <w:tabs>
                <w:tab w:val="left" w:pos="1080"/>
              </w:tabs>
              <w:snapToGrid w:val="0"/>
              <w:jc w:val="center"/>
              <w:rPr>
                <w:rFonts w:ascii="宋体" w:hAnsi="宋体"/>
                <w:b/>
                <w:sz w:val="24"/>
              </w:rPr>
            </w:pPr>
            <w:r>
              <w:rPr>
                <w:rFonts w:ascii="宋体" w:hAnsi="宋体"/>
                <w:b/>
                <w:sz w:val="24"/>
              </w:rPr>
              <w:t>格式要求</w:t>
            </w:r>
          </w:p>
        </w:tc>
      </w:tr>
      <w:tr w:rsidR="00CD2971" w14:paraId="51DAC0D0" w14:textId="77777777">
        <w:trPr>
          <w:cantSplit/>
          <w:trHeight w:val="468"/>
        </w:trPr>
        <w:tc>
          <w:tcPr>
            <w:tcW w:w="843" w:type="dxa"/>
            <w:vAlign w:val="center"/>
          </w:tcPr>
          <w:p w14:paraId="413D853E" w14:textId="77777777" w:rsidR="00CD2971" w:rsidRDefault="00000000">
            <w:pPr>
              <w:tabs>
                <w:tab w:val="left" w:pos="1080"/>
              </w:tabs>
              <w:snapToGrid w:val="0"/>
              <w:jc w:val="center"/>
              <w:rPr>
                <w:rFonts w:ascii="宋体" w:hAnsi="宋体"/>
                <w:sz w:val="24"/>
              </w:rPr>
            </w:pPr>
            <w:r>
              <w:rPr>
                <w:rFonts w:ascii="宋体" w:hAnsi="宋体"/>
                <w:sz w:val="24"/>
              </w:rPr>
              <w:t>1</w:t>
            </w:r>
          </w:p>
        </w:tc>
        <w:tc>
          <w:tcPr>
            <w:tcW w:w="1674" w:type="dxa"/>
            <w:vAlign w:val="center"/>
          </w:tcPr>
          <w:p w14:paraId="702D7C41" w14:textId="77777777" w:rsidR="00CD2971" w:rsidRDefault="00000000">
            <w:pPr>
              <w:tabs>
                <w:tab w:val="left" w:pos="1080"/>
              </w:tabs>
              <w:snapToGrid w:val="0"/>
              <w:rPr>
                <w:rFonts w:ascii="宋体" w:hAnsi="宋体"/>
                <w:sz w:val="24"/>
              </w:rPr>
            </w:pPr>
            <w:r>
              <w:rPr>
                <w:rFonts w:ascii="宋体" w:hAnsi="宋体"/>
                <w:sz w:val="24"/>
              </w:rPr>
              <w:t>满足《中华人民共和国政府采购法》第二十二条规定</w:t>
            </w:r>
          </w:p>
        </w:tc>
        <w:tc>
          <w:tcPr>
            <w:tcW w:w="5529" w:type="dxa"/>
            <w:vAlign w:val="center"/>
          </w:tcPr>
          <w:p w14:paraId="1C04B690" w14:textId="77777777" w:rsidR="00CD2971" w:rsidRDefault="00000000">
            <w:pPr>
              <w:tabs>
                <w:tab w:val="left" w:pos="1080"/>
              </w:tabs>
              <w:snapToGrid w:val="0"/>
              <w:rPr>
                <w:rFonts w:ascii="宋体" w:hAnsi="宋体"/>
                <w:sz w:val="24"/>
              </w:rPr>
            </w:pPr>
            <w:r>
              <w:rPr>
                <w:rFonts w:ascii="宋体" w:hAnsi="宋体"/>
                <w:sz w:val="24"/>
              </w:rPr>
              <w:t>具体规定见第一章《投标邀请》</w:t>
            </w:r>
          </w:p>
        </w:tc>
        <w:tc>
          <w:tcPr>
            <w:tcW w:w="1241" w:type="dxa"/>
            <w:vAlign w:val="center"/>
          </w:tcPr>
          <w:p w14:paraId="7BDC69FB" w14:textId="77777777" w:rsidR="00CD2971" w:rsidRDefault="00CD2971">
            <w:pPr>
              <w:tabs>
                <w:tab w:val="left" w:pos="1080"/>
              </w:tabs>
              <w:snapToGrid w:val="0"/>
              <w:rPr>
                <w:rFonts w:ascii="宋体" w:hAnsi="宋体"/>
                <w:sz w:val="24"/>
              </w:rPr>
            </w:pPr>
          </w:p>
        </w:tc>
      </w:tr>
      <w:tr w:rsidR="00CD2971" w14:paraId="562A4A43" w14:textId="77777777">
        <w:trPr>
          <w:cantSplit/>
          <w:trHeight w:val="468"/>
        </w:trPr>
        <w:tc>
          <w:tcPr>
            <w:tcW w:w="843" w:type="dxa"/>
            <w:vAlign w:val="center"/>
          </w:tcPr>
          <w:p w14:paraId="5023C480" w14:textId="77777777" w:rsidR="00CD2971" w:rsidRDefault="00000000">
            <w:pPr>
              <w:tabs>
                <w:tab w:val="left" w:pos="1080"/>
              </w:tabs>
              <w:snapToGrid w:val="0"/>
              <w:jc w:val="center"/>
              <w:rPr>
                <w:rFonts w:ascii="宋体" w:hAnsi="宋体"/>
                <w:sz w:val="24"/>
              </w:rPr>
            </w:pPr>
            <w:r>
              <w:rPr>
                <w:rFonts w:ascii="宋体" w:hAnsi="宋体"/>
                <w:sz w:val="24"/>
              </w:rPr>
              <w:t>1-1</w:t>
            </w:r>
          </w:p>
        </w:tc>
        <w:tc>
          <w:tcPr>
            <w:tcW w:w="1674" w:type="dxa"/>
            <w:vAlign w:val="center"/>
          </w:tcPr>
          <w:p w14:paraId="073653A5" w14:textId="77777777" w:rsidR="00CD2971" w:rsidRDefault="00000000">
            <w:pPr>
              <w:tabs>
                <w:tab w:val="left" w:pos="1080"/>
              </w:tabs>
              <w:snapToGrid w:val="0"/>
              <w:rPr>
                <w:rFonts w:ascii="宋体" w:hAnsi="宋体"/>
                <w:sz w:val="24"/>
              </w:rPr>
            </w:pPr>
            <w:r>
              <w:rPr>
                <w:rFonts w:ascii="宋体" w:hAnsi="宋体"/>
                <w:sz w:val="24"/>
              </w:rPr>
              <w:t>营业执照等证明文件</w:t>
            </w:r>
          </w:p>
        </w:tc>
        <w:tc>
          <w:tcPr>
            <w:tcW w:w="5529" w:type="dxa"/>
            <w:vAlign w:val="center"/>
          </w:tcPr>
          <w:p w14:paraId="4A339F0F" w14:textId="77777777" w:rsidR="00CD2971" w:rsidRDefault="00000000">
            <w:pPr>
              <w:tabs>
                <w:tab w:val="left" w:pos="1080"/>
              </w:tabs>
              <w:snapToGrid w:val="0"/>
              <w:rPr>
                <w:rFonts w:ascii="宋体" w:hAnsi="宋体"/>
                <w:sz w:val="24"/>
              </w:rPr>
            </w:pPr>
            <w:r>
              <w:rPr>
                <w:rFonts w:ascii="宋体" w:hAnsi="宋体"/>
                <w:sz w:val="24"/>
              </w:rPr>
              <w:t>投标人为企业（包括合伙企业）的，应提供有效的“营业执照”；</w:t>
            </w:r>
          </w:p>
          <w:p w14:paraId="3969CC2E" w14:textId="77777777" w:rsidR="00CD2971" w:rsidRDefault="00000000">
            <w:pPr>
              <w:tabs>
                <w:tab w:val="left" w:pos="1080"/>
              </w:tabs>
              <w:snapToGrid w:val="0"/>
              <w:rPr>
                <w:rFonts w:ascii="宋体" w:hAnsi="宋体"/>
                <w:sz w:val="24"/>
              </w:rPr>
            </w:pPr>
            <w:r>
              <w:rPr>
                <w:rFonts w:ascii="宋体" w:hAnsi="宋体"/>
                <w:sz w:val="24"/>
              </w:rPr>
              <w:t>投标人为事业单位的，应提供有效的“事业单位法人证书”；</w:t>
            </w:r>
          </w:p>
          <w:p w14:paraId="2ACAD05D" w14:textId="77777777" w:rsidR="00CD2971" w:rsidRDefault="00000000">
            <w:pPr>
              <w:tabs>
                <w:tab w:val="left" w:pos="1080"/>
              </w:tabs>
              <w:snapToGrid w:val="0"/>
              <w:rPr>
                <w:rFonts w:ascii="宋体" w:hAnsi="宋体"/>
                <w:sz w:val="24"/>
              </w:rPr>
            </w:pPr>
            <w:r>
              <w:rPr>
                <w:rFonts w:ascii="宋体" w:hAnsi="宋体" w:hint="eastAsia"/>
                <w:sz w:val="24"/>
              </w:rPr>
              <w:t>投标人是非企业机构的，应提供有效的“执业许可证”、“登记证书”等证明文件；</w:t>
            </w:r>
          </w:p>
          <w:p w14:paraId="41A8367C" w14:textId="77777777" w:rsidR="00CD2971" w:rsidRDefault="00000000">
            <w:pPr>
              <w:tabs>
                <w:tab w:val="left" w:pos="1080"/>
              </w:tabs>
              <w:snapToGrid w:val="0"/>
              <w:rPr>
                <w:rFonts w:ascii="宋体" w:hAnsi="宋体"/>
                <w:sz w:val="24"/>
              </w:rPr>
            </w:pPr>
            <w:r>
              <w:rPr>
                <w:rFonts w:ascii="宋体" w:hAnsi="宋体"/>
                <w:sz w:val="24"/>
              </w:rPr>
              <w:t>投标人是个体工商户的，应提供有效的“个体工商户营业执照”；</w:t>
            </w:r>
          </w:p>
          <w:p w14:paraId="6D3EFD73" w14:textId="77777777" w:rsidR="00CD2971" w:rsidRDefault="00000000">
            <w:pPr>
              <w:tabs>
                <w:tab w:val="left" w:pos="1080"/>
              </w:tabs>
              <w:snapToGrid w:val="0"/>
              <w:rPr>
                <w:rFonts w:ascii="宋体" w:hAnsi="宋体"/>
                <w:sz w:val="24"/>
              </w:rPr>
            </w:pPr>
            <w:r>
              <w:rPr>
                <w:rFonts w:ascii="宋体" w:hAnsi="宋体"/>
                <w:sz w:val="24"/>
              </w:rPr>
              <w:t>投标人是自然人的，应提供有效的自然人身份证明。</w:t>
            </w:r>
          </w:p>
          <w:p w14:paraId="248E0CC8" w14:textId="77777777" w:rsidR="00CD2971" w:rsidRDefault="00000000">
            <w:pPr>
              <w:tabs>
                <w:tab w:val="left" w:pos="1080"/>
              </w:tabs>
              <w:snapToGrid w:val="0"/>
              <w:rPr>
                <w:rFonts w:ascii="宋体" w:hAnsi="宋体"/>
                <w:color w:val="000000"/>
                <w:sz w:val="24"/>
              </w:rPr>
            </w:pPr>
            <w:r>
              <w:rPr>
                <w:rFonts w:ascii="宋体" w:hAnsi="宋体" w:hint="eastAsia"/>
                <w:color w:val="000000"/>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241" w:type="dxa"/>
            <w:vAlign w:val="center"/>
          </w:tcPr>
          <w:p w14:paraId="788D0CA0" w14:textId="77777777" w:rsidR="00CD2971" w:rsidRDefault="00000000">
            <w:pPr>
              <w:tabs>
                <w:tab w:val="left" w:pos="1080"/>
              </w:tabs>
              <w:snapToGrid w:val="0"/>
              <w:rPr>
                <w:rFonts w:ascii="宋体" w:hAnsi="宋体"/>
                <w:sz w:val="24"/>
              </w:rPr>
            </w:pPr>
            <w:r>
              <w:rPr>
                <w:rFonts w:ascii="宋体" w:hAnsi="宋体"/>
                <w:sz w:val="24"/>
              </w:rPr>
              <w:t>提供证明文件</w:t>
            </w:r>
            <w:r>
              <w:rPr>
                <w:rFonts w:ascii="宋体" w:hAnsi="宋体" w:hint="eastAsia"/>
                <w:sz w:val="24"/>
              </w:rPr>
              <w:t>（复印件或扫描件）</w:t>
            </w:r>
          </w:p>
        </w:tc>
      </w:tr>
      <w:tr w:rsidR="00CD2971" w14:paraId="5CC6AD27" w14:textId="77777777">
        <w:trPr>
          <w:cantSplit/>
          <w:trHeight w:val="468"/>
        </w:trPr>
        <w:tc>
          <w:tcPr>
            <w:tcW w:w="843" w:type="dxa"/>
            <w:vAlign w:val="center"/>
          </w:tcPr>
          <w:p w14:paraId="2F6FDB29" w14:textId="77777777" w:rsidR="00CD2971" w:rsidRDefault="00000000">
            <w:pPr>
              <w:tabs>
                <w:tab w:val="left" w:pos="1080"/>
              </w:tabs>
              <w:snapToGrid w:val="0"/>
              <w:jc w:val="center"/>
              <w:rPr>
                <w:rFonts w:ascii="宋体" w:hAnsi="宋体"/>
                <w:sz w:val="24"/>
              </w:rPr>
            </w:pPr>
            <w:r>
              <w:rPr>
                <w:rFonts w:ascii="宋体" w:hAnsi="宋体"/>
                <w:sz w:val="24"/>
              </w:rPr>
              <w:t>1-2</w:t>
            </w:r>
          </w:p>
        </w:tc>
        <w:tc>
          <w:tcPr>
            <w:tcW w:w="1674" w:type="dxa"/>
            <w:vAlign w:val="center"/>
          </w:tcPr>
          <w:p w14:paraId="7137802B" w14:textId="77777777" w:rsidR="00CD2971" w:rsidRDefault="00000000">
            <w:pPr>
              <w:tabs>
                <w:tab w:val="left" w:pos="1080"/>
              </w:tabs>
              <w:snapToGrid w:val="0"/>
              <w:rPr>
                <w:rFonts w:ascii="宋体" w:hAnsi="宋体"/>
                <w:sz w:val="24"/>
              </w:rPr>
            </w:pPr>
            <w:r>
              <w:rPr>
                <w:rFonts w:ascii="宋体" w:hAnsi="宋体"/>
                <w:sz w:val="24"/>
              </w:rPr>
              <w:t>投标人资格声明书</w:t>
            </w:r>
          </w:p>
        </w:tc>
        <w:tc>
          <w:tcPr>
            <w:tcW w:w="5529" w:type="dxa"/>
            <w:vAlign w:val="center"/>
          </w:tcPr>
          <w:p w14:paraId="793CEE60" w14:textId="77777777" w:rsidR="00CD2971" w:rsidRDefault="00000000">
            <w:pPr>
              <w:tabs>
                <w:tab w:val="left" w:pos="1080"/>
              </w:tabs>
              <w:snapToGrid w:val="0"/>
              <w:rPr>
                <w:rFonts w:ascii="宋体" w:hAnsi="宋体"/>
                <w:sz w:val="24"/>
              </w:rPr>
            </w:pPr>
            <w:r>
              <w:rPr>
                <w:rFonts w:ascii="宋体" w:hAnsi="宋体"/>
                <w:sz w:val="24"/>
              </w:rPr>
              <w:t>提供了符合招标文件要求的《投标人资格声明书》。</w:t>
            </w:r>
          </w:p>
          <w:p w14:paraId="3191C359" w14:textId="77777777" w:rsidR="00CD2971" w:rsidRDefault="00000000">
            <w:pPr>
              <w:tabs>
                <w:tab w:val="left" w:pos="1080"/>
              </w:tabs>
              <w:snapToGrid w:val="0"/>
              <w:rPr>
                <w:rFonts w:ascii="宋体" w:hAnsi="宋体"/>
                <w:sz w:val="24"/>
              </w:rPr>
            </w:pPr>
            <w:r>
              <w:rPr>
                <w:rFonts w:ascii="宋体" w:hAnsi="宋体" w:hint="eastAsia"/>
                <w:sz w:val="24"/>
              </w:rPr>
              <w:t>不存在“单位负责人为同一人或者存在直接控股、管理关系的不同供应商同时参加本项目的投标”的情形。</w:t>
            </w:r>
          </w:p>
        </w:tc>
        <w:tc>
          <w:tcPr>
            <w:tcW w:w="1241" w:type="dxa"/>
            <w:vAlign w:val="center"/>
          </w:tcPr>
          <w:p w14:paraId="40000B84" w14:textId="77777777" w:rsidR="00CD2971" w:rsidRDefault="00000000">
            <w:pPr>
              <w:tabs>
                <w:tab w:val="left" w:pos="1080"/>
              </w:tabs>
              <w:snapToGrid w:val="0"/>
              <w:rPr>
                <w:rFonts w:ascii="宋体" w:hAnsi="宋体"/>
                <w:sz w:val="24"/>
              </w:rPr>
            </w:pPr>
            <w:r>
              <w:rPr>
                <w:rFonts w:ascii="宋体" w:hAnsi="宋体"/>
                <w:sz w:val="24"/>
              </w:rPr>
              <w:t>格式见《投标文件格式》</w:t>
            </w:r>
          </w:p>
        </w:tc>
      </w:tr>
      <w:tr w:rsidR="00CD2971" w14:paraId="0E1448BD" w14:textId="77777777">
        <w:trPr>
          <w:cantSplit/>
          <w:trHeight w:val="468"/>
        </w:trPr>
        <w:tc>
          <w:tcPr>
            <w:tcW w:w="843" w:type="dxa"/>
            <w:vAlign w:val="center"/>
          </w:tcPr>
          <w:p w14:paraId="4CEDA814" w14:textId="77777777" w:rsidR="00CD2971" w:rsidRDefault="00000000">
            <w:pPr>
              <w:tabs>
                <w:tab w:val="left" w:pos="1080"/>
              </w:tabs>
              <w:snapToGrid w:val="0"/>
              <w:jc w:val="center"/>
              <w:rPr>
                <w:rFonts w:ascii="宋体" w:hAnsi="宋体"/>
                <w:sz w:val="24"/>
              </w:rPr>
            </w:pPr>
            <w:r>
              <w:rPr>
                <w:rFonts w:ascii="宋体" w:hAnsi="宋体" w:hint="eastAsia"/>
                <w:sz w:val="24"/>
              </w:rPr>
              <w:lastRenderedPageBreak/>
              <w:t>1-</w:t>
            </w:r>
            <w:r>
              <w:rPr>
                <w:rFonts w:ascii="宋体" w:hAnsi="宋体"/>
                <w:sz w:val="24"/>
              </w:rPr>
              <w:t>3</w:t>
            </w:r>
          </w:p>
        </w:tc>
        <w:tc>
          <w:tcPr>
            <w:tcW w:w="1674" w:type="dxa"/>
            <w:vAlign w:val="center"/>
          </w:tcPr>
          <w:p w14:paraId="5455EB38" w14:textId="77777777" w:rsidR="00CD2971" w:rsidRDefault="00000000">
            <w:pPr>
              <w:tabs>
                <w:tab w:val="left" w:pos="1080"/>
              </w:tabs>
              <w:snapToGrid w:val="0"/>
              <w:rPr>
                <w:rFonts w:ascii="宋体" w:hAnsi="宋体"/>
                <w:sz w:val="24"/>
              </w:rPr>
            </w:pPr>
            <w:r>
              <w:rPr>
                <w:rFonts w:ascii="宋体" w:hAnsi="宋体"/>
                <w:sz w:val="24"/>
              </w:rPr>
              <w:t>投标人信用记录</w:t>
            </w:r>
          </w:p>
        </w:tc>
        <w:tc>
          <w:tcPr>
            <w:tcW w:w="5529" w:type="dxa"/>
            <w:vAlign w:val="center"/>
          </w:tcPr>
          <w:p w14:paraId="7F2DA905" w14:textId="77777777" w:rsidR="00CD2971" w:rsidRDefault="00000000">
            <w:pPr>
              <w:tabs>
                <w:tab w:val="left" w:pos="1080"/>
              </w:tabs>
              <w:snapToGrid w:val="0"/>
              <w:rPr>
                <w:rFonts w:ascii="宋体" w:hAnsi="宋体"/>
                <w:sz w:val="24"/>
              </w:rPr>
            </w:pPr>
            <w:r>
              <w:rPr>
                <w:rFonts w:ascii="宋体" w:hAnsi="宋体"/>
                <w:sz w:val="24"/>
              </w:rPr>
              <w:t>查询渠道：信用中国网站（</w:t>
            </w:r>
            <w:r>
              <w:rPr>
                <w:rFonts w:ascii="宋体" w:hAnsi="宋体"/>
              </w:rPr>
              <w:t>www.creditchina.gov.cn</w:t>
            </w:r>
            <w:r>
              <w:rPr>
                <w:rFonts w:ascii="宋体" w:hAnsi="宋体"/>
                <w:sz w:val="24"/>
              </w:rPr>
              <w:t>）和中国政府采购网（</w:t>
            </w:r>
            <w:r>
              <w:rPr>
                <w:rFonts w:ascii="宋体" w:hAnsi="宋体"/>
              </w:rPr>
              <w:t>www.ccgp.gov.cn</w:t>
            </w:r>
            <w:r>
              <w:rPr>
                <w:rFonts w:ascii="宋体" w:hAnsi="宋体"/>
                <w:sz w:val="24"/>
              </w:rPr>
              <w:t>）；</w:t>
            </w:r>
          </w:p>
          <w:p w14:paraId="15BA1151" w14:textId="77777777" w:rsidR="00CD2971" w:rsidRDefault="00000000">
            <w:pPr>
              <w:tabs>
                <w:tab w:val="left" w:pos="900"/>
                <w:tab w:val="left" w:pos="1980"/>
              </w:tabs>
              <w:snapToGrid w:val="0"/>
              <w:rPr>
                <w:rFonts w:ascii="宋体" w:hAnsi="宋体"/>
                <w:sz w:val="24"/>
              </w:rPr>
            </w:pPr>
            <w:r>
              <w:rPr>
                <w:rFonts w:ascii="宋体" w:hAnsi="宋体"/>
                <w:sz w:val="24"/>
              </w:rPr>
              <w:t>截止时点：</w:t>
            </w:r>
            <w:r>
              <w:rPr>
                <w:rFonts w:ascii="宋体" w:hAnsi="宋体" w:hint="eastAsia"/>
                <w:sz w:val="24"/>
              </w:rPr>
              <w:t>投标截止时间以后、资格审查阶段采购人或采购代理机构的实际查询时间；</w:t>
            </w:r>
          </w:p>
          <w:p w14:paraId="1E370481" w14:textId="77777777" w:rsidR="00CD2971" w:rsidRDefault="00000000">
            <w:pPr>
              <w:tabs>
                <w:tab w:val="left" w:pos="900"/>
                <w:tab w:val="left" w:pos="1980"/>
              </w:tabs>
              <w:snapToGrid w:val="0"/>
              <w:rPr>
                <w:rFonts w:ascii="宋体" w:hAnsi="宋体"/>
                <w:sz w:val="24"/>
              </w:rPr>
            </w:pPr>
            <w:r>
              <w:rPr>
                <w:rFonts w:ascii="宋体" w:hAnsi="宋体"/>
                <w:sz w:val="24"/>
              </w:rPr>
              <w:t>信用信息查询记录和证据留存具体方式：查询结果网页打印页作为查询记录和证据，与其他采购文件一并保存；</w:t>
            </w:r>
          </w:p>
          <w:p w14:paraId="3FB4858E" w14:textId="77777777" w:rsidR="00CD2971" w:rsidRDefault="00000000">
            <w:pPr>
              <w:tabs>
                <w:tab w:val="left" w:pos="1080"/>
              </w:tabs>
              <w:snapToGrid w:val="0"/>
              <w:rPr>
                <w:rFonts w:ascii="宋体" w:hAnsi="宋体"/>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1241" w:type="dxa"/>
            <w:vAlign w:val="center"/>
          </w:tcPr>
          <w:p w14:paraId="0B747760" w14:textId="77777777" w:rsidR="00CD2971" w:rsidRDefault="00000000">
            <w:pPr>
              <w:tabs>
                <w:tab w:val="left" w:pos="1080"/>
              </w:tabs>
              <w:snapToGrid w:val="0"/>
              <w:rPr>
                <w:rFonts w:ascii="宋体" w:hAnsi="宋体"/>
                <w:sz w:val="24"/>
              </w:rPr>
            </w:pPr>
            <w:r>
              <w:rPr>
                <w:rFonts w:ascii="宋体" w:hAnsi="宋体"/>
                <w:sz w:val="24"/>
              </w:rPr>
              <w:t>无须投标人提供，由采购人或采购代理机构查询。</w:t>
            </w:r>
          </w:p>
        </w:tc>
      </w:tr>
      <w:tr w:rsidR="00CD2971" w14:paraId="71254F15" w14:textId="77777777">
        <w:trPr>
          <w:cantSplit/>
          <w:trHeight w:val="468"/>
        </w:trPr>
        <w:tc>
          <w:tcPr>
            <w:tcW w:w="843" w:type="dxa"/>
            <w:vAlign w:val="center"/>
          </w:tcPr>
          <w:p w14:paraId="3B372A3E" w14:textId="77777777" w:rsidR="00CD2971" w:rsidRDefault="00000000">
            <w:pPr>
              <w:tabs>
                <w:tab w:val="left" w:pos="1080"/>
              </w:tabs>
              <w:snapToGrid w:val="0"/>
              <w:jc w:val="center"/>
              <w:rPr>
                <w:rFonts w:ascii="宋体" w:hAnsi="宋体"/>
                <w:sz w:val="24"/>
              </w:rPr>
            </w:pPr>
            <w:r>
              <w:rPr>
                <w:rFonts w:ascii="宋体" w:hAnsi="宋体" w:hint="eastAsia"/>
                <w:sz w:val="24"/>
              </w:rPr>
              <w:t>1-</w:t>
            </w:r>
            <w:r>
              <w:rPr>
                <w:rFonts w:ascii="宋体" w:hAnsi="宋体"/>
                <w:sz w:val="24"/>
              </w:rPr>
              <w:t>4</w:t>
            </w:r>
          </w:p>
        </w:tc>
        <w:tc>
          <w:tcPr>
            <w:tcW w:w="1674" w:type="dxa"/>
            <w:vAlign w:val="center"/>
          </w:tcPr>
          <w:p w14:paraId="4E5C4D1C" w14:textId="77777777" w:rsidR="00CD2971" w:rsidRDefault="00000000">
            <w:pPr>
              <w:tabs>
                <w:tab w:val="left" w:pos="1080"/>
              </w:tabs>
              <w:snapToGrid w:val="0"/>
              <w:rPr>
                <w:rFonts w:ascii="宋体" w:hAnsi="宋体"/>
                <w:sz w:val="24"/>
              </w:rPr>
            </w:pPr>
            <w:r>
              <w:rPr>
                <w:rFonts w:ascii="宋体" w:hAnsi="宋体" w:hint="eastAsia"/>
                <w:sz w:val="24"/>
              </w:rPr>
              <w:t>法律、行政法规规定的其他条件</w:t>
            </w:r>
          </w:p>
        </w:tc>
        <w:tc>
          <w:tcPr>
            <w:tcW w:w="5529" w:type="dxa"/>
            <w:vAlign w:val="center"/>
          </w:tcPr>
          <w:p w14:paraId="46071B0A" w14:textId="77777777" w:rsidR="00CD2971" w:rsidRDefault="00000000">
            <w:pPr>
              <w:tabs>
                <w:tab w:val="left" w:pos="1080"/>
              </w:tabs>
              <w:snapToGrid w:val="0"/>
              <w:rPr>
                <w:rFonts w:ascii="宋体" w:hAnsi="宋体"/>
                <w:sz w:val="24"/>
              </w:rPr>
            </w:pPr>
            <w:r>
              <w:rPr>
                <w:rFonts w:ascii="宋体" w:hAnsi="宋体" w:hint="eastAsia"/>
                <w:sz w:val="24"/>
              </w:rPr>
              <w:t>法律、行政法规规定的其他条件</w:t>
            </w:r>
          </w:p>
        </w:tc>
        <w:tc>
          <w:tcPr>
            <w:tcW w:w="1241" w:type="dxa"/>
            <w:vAlign w:val="center"/>
          </w:tcPr>
          <w:p w14:paraId="19A52FBE" w14:textId="77777777" w:rsidR="00CD2971" w:rsidRDefault="00CD2971">
            <w:pPr>
              <w:tabs>
                <w:tab w:val="left" w:pos="1080"/>
              </w:tabs>
              <w:snapToGrid w:val="0"/>
              <w:rPr>
                <w:rFonts w:ascii="宋体" w:hAnsi="宋体"/>
                <w:sz w:val="24"/>
              </w:rPr>
            </w:pPr>
          </w:p>
        </w:tc>
      </w:tr>
      <w:tr w:rsidR="00CD2971" w14:paraId="7A28BB72" w14:textId="77777777">
        <w:trPr>
          <w:cantSplit/>
          <w:trHeight w:val="468"/>
        </w:trPr>
        <w:tc>
          <w:tcPr>
            <w:tcW w:w="843" w:type="dxa"/>
            <w:vAlign w:val="center"/>
          </w:tcPr>
          <w:p w14:paraId="3F57C846" w14:textId="77777777" w:rsidR="00CD2971" w:rsidRDefault="00000000">
            <w:pPr>
              <w:tabs>
                <w:tab w:val="left" w:pos="1080"/>
              </w:tabs>
              <w:snapToGrid w:val="0"/>
              <w:jc w:val="center"/>
              <w:rPr>
                <w:rFonts w:ascii="宋体" w:hAnsi="宋体"/>
                <w:sz w:val="24"/>
              </w:rPr>
            </w:pPr>
            <w:r>
              <w:rPr>
                <w:rFonts w:ascii="宋体" w:hAnsi="宋体"/>
                <w:sz w:val="24"/>
              </w:rPr>
              <w:t>2</w:t>
            </w:r>
          </w:p>
        </w:tc>
        <w:tc>
          <w:tcPr>
            <w:tcW w:w="1674" w:type="dxa"/>
            <w:vAlign w:val="center"/>
          </w:tcPr>
          <w:p w14:paraId="25AAF1C9" w14:textId="77777777" w:rsidR="00CD2971" w:rsidRDefault="00000000">
            <w:pPr>
              <w:tabs>
                <w:tab w:val="left" w:pos="1080"/>
              </w:tabs>
              <w:snapToGrid w:val="0"/>
              <w:rPr>
                <w:rFonts w:ascii="宋体" w:hAnsi="宋体"/>
                <w:sz w:val="24"/>
              </w:rPr>
            </w:pPr>
            <w:r>
              <w:rPr>
                <w:rFonts w:ascii="宋体" w:hAnsi="宋体"/>
                <w:sz w:val="24"/>
              </w:rPr>
              <w:t>落实政府采购政策需满足的资格要求</w:t>
            </w:r>
          </w:p>
        </w:tc>
        <w:tc>
          <w:tcPr>
            <w:tcW w:w="5529" w:type="dxa"/>
            <w:vAlign w:val="center"/>
          </w:tcPr>
          <w:p w14:paraId="2A0A6305" w14:textId="77777777" w:rsidR="00CD2971" w:rsidRDefault="00000000">
            <w:pPr>
              <w:tabs>
                <w:tab w:val="left" w:pos="1080"/>
              </w:tabs>
              <w:snapToGrid w:val="0"/>
              <w:rPr>
                <w:rFonts w:ascii="宋体" w:hAnsi="宋体"/>
                <w:sz w:val="24"/>
              </w:rPr>
            </w:pPr>
            <w:r>
              <w:rPr>
                <w:rFonts w:ascii="宋体" w:hAnsi="宋体"/>
                <w:sz w:val="24"/>
              </w:rPr>
              <w:t>具体要求见第一章《投标邀请》</w:t>
            </w:r>
          </w:p>
        </w:tc>
        <w:tc>
          <w:tcPr>
            <w:tcW w:w="1241" w:type="dxa"/>
            <w:vAlign w:val="center"/>
          </w:tcPr>
          <w:p w14:paraId="6B8576BA" w14:textId="77777777" w:rsidR="00CD2971" w:rsidRDefault="00CD2971">
            <w:pPr>
              <w:tabs>
                <w:tab w:val="left" w:pos="1080"/>
              </w:tabs>
              <w:snapToGrid w:val="0"/>
              <w:rPr>
                <w:rFonts w:ascii="宋体" w:hAnsi="宋体"/>
                <w:sz w:val="24"/>
              </w:rPr>
            </w:pPr>
          </w:p>
        </w:tc>
      </w:tr>
      <w:tr w:rsidR="00CD2971" w14:paraId="61F50327" w14:textId="77777777">
        <w:trPr>
          <w:cantSplit/>
          <w:trHeight w:val="468"/>
        </w:trPr>
        <w:tc>
          <w:tcPr>
            <w:tcW w:w="843" w:type="dxa"/>
            <w:vAlign w:val="center"/>
          </w:tcPr>
          <w:p w14:paraId="07AC0A9D" w14:textId="77777777" w:rsidR="00CD2971" w:rsidRDefault="00000000">
            <w:pPr>
              <w:tabs>
                <w:tab w:val="left" w:pos="1080"/>
              </w:tabs>
              <w:snapToGrid w:val="0"/>
              <w:jc w:val="center"/>
              <w:rPr>
                <w:rFonts w:ascii="宋体" w:hAnsi="宋体"/>
                <w:sz w:val="24"/>
              </w:rPr>
            </w:pPr>
            <w:r>
              <w:rPr>
                <w:rFonts w:ascii="宋体" w:hAnsi="宋体"/>
                <w:sz w:val="24"/>
              </w:rPr>
              <w:t>2-1</w:t>
            </w:r>
          </w:p>
        </w:tc>
        <w:tc>
          <w:tcPr>
            <w:tcW w:w="1674" w:type="dxa"/>
            <w:vAlign w:val="center"/>
          </w:tcPr>
          <w:p w14:paraId="6E1FE8CC" w14:textId="77777777" w:rsidR="00CD2971" w:rsidRDefault="00000000">
            <w:pPr>
              <w:tabs>
                <w:tab w:val="left" w:pos="1080"/>
              </w:tabs>
              <w:snapToGrid w:val="0"/>
              <w:rPr>
                <w:rFonts w:ascii="宋体" w:hAnsi="宋体"/>
                <w:sz w:val="24"/>
              </w:rPr>
            </w:pPr>
            <w:r>
              <w:rPr>
                <w:rFonts w:ascii="宋体" w:hAnsi="宋体"/>
                <w:sz w:val="24"/>
              </w:rPr>
              <w:t>中小企业声明函</w:t>
            </w:r>
          </w:p>
        </w:tc>
        <w:tc>
          <w:tcPr>
            <w:tcW w:w="5529" w:type="dxa"/>
            <w:vAlign w:val="center"/>
          </w:tcPr>
          <w:p w14:paraId="5932CA0D" w14:textId="77777777" w:rsidR="00CD2971" w:rsidRDefault="00000000">
            <w:pPr>
              <w:tabs>
                <w:tab w:val="left" w:pos="1080"/>
              </w:tabs>
              <w:snapToGrid w:val="0"/>
              <w:rPr>
                <w:rFonts w:ascii="宋体" w:hAnsi="宋体"/>
                <w:sz w:val="24"/>
              </w:rPr>
            </w:pPr>
            <w:r>
              <w:rPr>
                <w:rFonts w:ascii="宋体" w:hAnsi="宋体"/>
                <w:sz w:val="24"/>
              </w:rPr>
              <w:t>本项目（包）涉及预留份额专门面向</w:t>
            </w:r>
            <w:r>
              <w:rPr>
                <w:rFonts w:ascii="宋体" w:hAnsi="宋体" w:hint="eastAsia"/>
                <w:sz w:val="24"/>
              </w:rPr>
              <w:t>小</w:t>
            </w:r>
            <w:proofErr w:type="gramStart"/>
            <w:r>
              <w:rPr>
                <w:rFonts w:ascii="宋体" w:hAnsi="宋体" w:hint="eastAsia"/>
                <w:sz w:val="24"/>
              </w:rPr>
              <w:t>微企业</w:t>
            </w:r>
            <w:proofErr w:type="gramEnd"/>
            <w:r>
              <w:rPr>
                <w:rFonts w:ascii="宋体" w:hAnsi="宋体"/>
                <w:sz w:val="24"/>
              </w:rPr>
              <w:t>采购</w:t>
            </w:r>
            <w:r>
              <w:rPr>
                <w:rFonts w:ascii="宋体" w:hAnsi="宋体" w:hint="eastAsia"/>
                <w:sz w:val="24"/>
              </w:rPr>
              <w:t>，</w:t>
            </w:r>
            <w:r>
              <w:rPr>
                <w:rFonts w:ascii="宋体" w:hAnsi="宋体"/>
                <w:sz w:val="24"/>
              </w:rPr>
              <w:t>此时</w:t>
            </w:r>
            <w:r>
              <w:rPr>
                <w:rFonts w:ascii="宋体" w:hAnsi="宋体" w:hint="eastAsia"/>
                <w:sz w:val="24"/>
              </w:rPr>
              <w:t>应</w:t>
            </w:r>
            <w:r>
              <w:rPr>
                <w:rFonts w:ascii="宋体" w:hAnsi="宋体"/>
                <w:sz w:val="24"/>
              </w:rPr>
              <w:t>在《资格证明文件》中</w:t>
            </w:r>
            <w:r>
              <w:rPr>
                <w:rFonts w:ascii="宋体" w:hAnsi="宋体" w:hint="eastAsia"/>
                <w:sz w:val="24"/>
              </w:rPr>
              <w:t>提供《中小企业声明函》或《残疾人福利性单位声明函》或由省级以上监狱管理局、戒毒管理局（含新疆生产建设兵团）出具的属于监狱企业的证明文件。</w:t>
            </w:r>
          </w:p>
        </w:tc>
        <w:tc>
          <w:tcPr>
            <w:tcW w:w="1241" w:type="dxa"/>
            <w:vAlign w:val="center"/>
          </w:tcPr>
          <w:p w14:paraId="0C7E3CF4" w14:textId="77777777" w:rsidR="00CD2971" w:rsidRDefault="00000000">
            <w:pPr>
              <w:tabs>
                <w:tab w:val="left" w:pos="1080"/>
              </w:tabs>
              <w:snapToGrid w:val="0"/>
              <w:rPr>
                <w:rFonts w:ascii="宋体" w:hAnsi="宋体"/>
                <w:sz w:val="24"/>
              </w:rPr>
            </w:pPr>
            <w:r>
              <w:rPr>
                <w:rFonts w:ascii="宋体" w:hAnsi="宋体"/>
                <w:sz w:val="24"/>
              </w:rPr>
              <w:t>格式见《投标文件格式》</w:t>
            </w:r>
          </w:p>
        </w:tc>
      </w:tr>
      <w:tr w:rsidR="00CD2971" w14:paraId="2A5AB1F7" w14:textId="77777777">
        <w:trPr>
          <w:cantSplit/>
          <w:trHeight w:val="468"/>
        </w:trPr>
        <w:tc>
          <w:tcPr>
            <w:tcW w:w="843" w:type="dxa"/>
            <w:vAlign w:val="center"/>
          </w:tcPr>
          <w:p w14:paraId="0F86D6F2" w14:textId="77777777" w:rsidR="00CD2971" w:rsidRDefault="00000000">
            <w:pPr>
              <w:tabs>
                <w:tab w:val="left" w:pos="1080"/>
              </w:tabs>
              <w:snapToGrid w:val="0"/>
              <w:jc w:val="center"/>
              <w:rPr>
                <w:rFonts w:ascii="宋体" w:hAnsi="宋体"/>
                <w:sz w:val="24"/>
              </w:rPr>
            </w:pPr>
            <w:r>
              <w:rPr>
                <w:rFonts w:ascii="宋体" w:hAnsi="宋体" w:hint="eastAsia"/>
                <w:sz w:val="24"/>
              </w:rPr>
              <w:t>2-</w:t>
            </w:r>
            <w:r>
              <w:rPr>
                <w:rFonts w:ascii="宋体" w:hAnsi="宋体"/>
                <w:sz w:val="24"/>
              </w:rPr>
              <w:t>2</w:t>
            </w:r>
          </w:p>
        </w:tc>
        <w:tc>
          <w:tcPr>
            <w:tcW w:w="1674" w:type="dxa"/>
            <w:vAlign w:val="center"/>
          </w:tcPr>
          <w:p w14:paraId="42F0CB58" w14:textId="77777777" w:rsidR="00CD2971" w:rsidRDefault="00000000">
            <w:pPr>
              <w:tabs>
                <w:tab w:val="left" w:pos="1080"/>
              </w:tabs>
              <w:snapToGrid w:val="0"/>
              <w:rPr>
                <w:rFonts w:ascii="宋体" w:hAnsi="宋体"/>
                <w:sz w:val="24"/>
              </w:rPr>
            </w:pPr>
            <w:r>
              <w:rPr>
                <w:rFonts w:ascii="宋体" w:hAnsi="宋体" w:hint="eastAsia"/>
                <w:sz w:val="24"/>
              </w:rPr>
              <w:t>其它落实政府采购政策的资格要求</w:t>
            </w:r>
          </w:p>
        </w:tc>
        <w:tc>
          <w:tcPr>
            <w:tcW w:w="5529" w:type="dxa"/>
            <w:vAlign w:val="center"/>
          </w:tcPr>
          <w:p w14:paraId="2AB5C91C" w14:textId="77777777" w:rsidR="00CD2971" w:rsidRDefault="00000000">
            <w:pPr>
              <w:tabs>
                <w:tab w:val="left" w:pos="1080"/>
              </w:tabs>
              <w:snapToGrid w:val="0"/>
              <w:rPr>
                <w:rFonts w:ascii="宋体" w:hAnsi="宋体"/>
                <w:sz w:val="24"/>
              </w:rPr>
            </w:pPr>
            <w:r>
              <w:rPr>
                <w:rFonts w:hint="eastAsia"/>
                <w:spacing w:val="-1"/>
                <w:sz w:val="24"/>
              </w:rPr>
              <w:t>无</w:t>
            </w:r>
          </w:p>
        </w:tc>
        <w:tc>
          <w:tcPr>
            <w:tcW w:w="1241" w:type="dxa"/>
            <w:vAlign w:val="center"/>
          </w:tcPr>
          <w:p w14:paraId="1AF0FE5B" w14:textId="77777777" w:rsidR="00CD2971" w:rsidRDefault="00CD2971">
            <w:pPr>
              <w:tabs>
                <w:tab w:val="left" w:pos="1080"/>
              </w:tabs>
              <w:snapToGrid w:val="0"/>
              <w:rPr>
                <w:rFonts w:ascii="宋体" w:hAnsi="宋体"/>
                <w:sz w:val="24"/>
              </w:rPr>
            </w:pPr>
          </w:p>
        </w:tc>
      </w:tr>
      <w:tr w:rsidR="00CD2971" w14:paraId="1CD6A4F9" w14:textId="77777777">
        <w:trPr>
          <w:cantSplit/>
          <w:trHeight w:val="468"/>
        </w:trPr>
        <w:tc>
          <w:tcPr>
            <w:tcW w:w="843" w:type="dxa"/>
            <w:vAlign w:val="center"/>
          </w:tcPr>
          <w:p w14:paraId="746A2074" w14:textId="77777777" w:rsidR="00CD2971" w:rsidRDefault="00000000">
            <w:pPr>
              <w:tabs>
                <w:tab w:val="left" w:pos="1080"/>
              </w:tabs>
              <w:snapToGrid w:val="0"/>
              <w:jc w:val="center"/>
              <w:rPr>
                <w:rFonts w:ascii="宋体" w:hAnsi="宋体"/>
                <w:sz w:val="24"/>
              </w:rPr>
            </w:pPr>
            <w:r>
              <w:rPr>
                <w:rFonts w:ascii="宋体" w:hAnsi="宋体"/>
                <w:sz w:val="24"/>
              </w:rPr>
              <w:t>3</w:t>
            </w:r>
          </w:p>
        </w:tc>
        <w:tc>
          <w:tcPr>
            <w:tcW w:w="1674" w:type="dxa"/>
            <w:vAlign w:val="center"/>
          </w:tcPr>
          <w:p w14:paraId="266BE62C" w14:textId="77777777" w:rsidR="00CD2971" w:rsidRDefault="00000000">
            <w:pPr>
              <w:tabs>
                <w:tab w:val="left" w:pos="1080"/>
              </w:tabs>
              <w:snapToGrid w:val="0"/>
              <w:rPr>
                <w:rFonts w:ascii="宋体" w:hAnsi="宋体"/>
                <w:sz w:val="24"/>
              </w:rPr>
            </w:pPr>
            <w:r>
              <w:rPr>
                <w:rFonts w:ascii="宋体" w:hAnsi="宋体"/>
                <w:sz w:val="24"/>
              </w:rPr>
              <w:t>本项目的特定资格要求</w:t>
            </w:r>
          </w:p>
        </w:tc>
        <w:tc>
          <w:tcPr>
            <w:tcW w:w="5529" w:type="dxa"/>
            <w:vAlign w:val="center"/>
          </w:tcPr>
          <w:p w14:paraId="1469EC58" w14:textId="77777777" w:rsidR="00CD2971" w:rsidRDefault="00000000">
            <w:pPr>
              <w:tabs>
                <w:tab w:val="left" w:pos="1080"/>
              </w:tabs>
              <w:snapToGrid w:val="0"/>
              <w:rPr>
                <w:rFonts w:ascii="宋体" w:hAnsi="宋体"/>
                <w:sz w:val="24"/>
              </w:rPr>
            </w:pPr>
            <w:r>
              <w:rPr>
                <w:rFonts w:ascii="宋体" w:hAnsi="宋体"/>
                <w:sz w:val="24"/>
              </w:rPr>
              <w:t>如有，见第一章《投标邀请》</w:t>
            </w:r>
          </w:p>
        </w:tc>
        <w:tc>
          <w:tcPr>
            <w:tcW w:w="1241" w:type="dxa"/>
            <w:vAlign w:val="center"/>
          </w:tcPr>
          <w:p w14:paraId="3E9CB4F3" w14:textId="77777777" w:rsidR="00CD2971" w:rsidRDefault="00CD2971">
            <w:pPr>
              <w:tabs>
                <w:tab w:val="left" w:pos="1080"/>
              </w:tabs>
              <w:snapToGrid w:val="0"/>
              <w:rPr>
                <w:rFonts w:ascii="宋体" w:hAnsi="宋体"/>
                <w:sz w:val="24"/>
              </w:rPr>
            </w:pPr>
          </w:p>
        </w:tc>
      </w:tr>
      <w:tr w:rsidR="00CD2971" w14:paraId="236F109A" w14:textId="77777777">
        <w:trPr>
          <w:cantSplit/>
          <w:trHeight w:val="896"/>
        </w:trPr>
        <w:tc>
          <w:tcPr>
            <w:tcW w:w="843" w:type="dxa"/>
            <w:vAlign w:val="center"/>
          </w:tcPr>
          <w:p w14:paraId="71839E00" w14:textId="77777777" w:rsidR="00CD2971" w:rsidRDefault="00000000">
            <w:pPr>
              <w:tabs>
                <w:tab w:val="left" w:pos="1080"/>
              </w:tabs>
              <w:snapToGrid w:val="0"/>
              <w:jc w:val="center"/>
              <w:rPr>
                <w:rFonts w:ascii="宋体" w:hAnsi="宋体"/>
                <w:sz w:val="24"/>
              </w:rPr>
            </w:pPr>
            <w:r>
              <w:rPr>
                <w:rFonts w:ascii="宋体" w:hAnsi="宋体"/>
                <w:sz w:val="24"/>
              </w:rPr>
              <w:t>3-1</w:t>
            </w:r>
          </w:p>
        </w:tc>
        <w:tc>
          <w:tcPr>
            <w:tcW w:w="1674" w:type="dxa"/>
            <w:vAlign w:val="center"/>
          </w:tcPr>
          <w:p w14:paraId="61515305" w14:textId="77777777" w:rsidR="00CD2971" w:rsidRDefault="00000000">
            <w:pPr>
              <w:tabs>
                <w:tab w:val="left" w:pos="1080"/>
              </w:tabs>
              <w:snapToGrid w:val="0"/>
              <w:rPr>
                <w:rFonts w:ascii="宋体" w:hAnsi="宋体"/>
                <w:sz w:val="24"/>
              </w:rPr>
            </w:pPr>
            <w:r>
              <w:rPr>
                <w:rFonts w:ascii="宋体" w:hAnsi="宋体" w:hint="eastAsia"/>
                <w:sz w:val="24"/>
              </w:rPr>
              <w:t>本项目对于联合体的要求</w:t>
            </w:r>
          </w:p>
        </w:tc>
        <w:tc>
          <w:tcPr>
            <w:tcW w:w="5529" w:type="dxa"/>
            <w:vAlign w:val="center"/>
          </w:tcPr>
          <w:p w14:paraId="07EACBC0" w14:textId="77777777" w:rsidR="00CD2971" w:rsidRDefault="00000000">
            <w:pPr>
              <w:tabs>
                <w:tab w:val="left" w:pos="1080"/>
              </w:tabs>
              <w:snapToGrid w:val="0"/>
              <w:rPr>
                <w:rFonts w:ascii="宋体" w:hAnsi="宋体"/>
                <w:sz w:val="24"/>
              </w:rPr>
            </w:pPr>
            <w:r>
              <w:rPr>
                <w:rFonts w:ascii="宋体" w:hAnsi="宋体"/>
                <w:sz w:val="24"/>
              </w:rPr>
              <w:t>本项目不接受联合体投标，</w:t>
            </w:r>
            <w:r>
              <w:rPr>
                <w:rFonts w:ascii="宋体" w:hAnsi="宋体" w:hint="eastAsia"/>
                <w:sz w:val="24"/>
              </w:rPr>
              <w:t>投标人不得为联合体</w:t>
            </w:r>
            <w:r>
              <w:rPr>
                <w:rFonts w:ascii="宋体" w:hAnsi="宋体"/>
                <w:sz w:val="24"/>
              </w:rPr>
              <w:t>。</w:t>
            </w:r>
          </w:p>
        </w:tc>
        <w:tc>
          <w:tcPr>
            <w:tcW w:w="1241" w:type="dxa"/>
            <w:vAlign w:val="center"/>
          </w:tcPr>
          <w:p w14:paraId="55972B90" w14:textId="77777777" w:rsidR="00CD2971" w:rsidRDefault="00CD2971">
            <w:pPr>
              <w:tabs>
                <w:tab w:val="left" w:pos="1080"/>
              </w:tabs>
              <w:snapToGrid w:val="0"/>
              <w:rPr>
                <w:rFonts w:ascii="宋体" w:hAnsi="宋体"/>
                <w:sz w:val="24"/>
              </w:rPr>
            </w:pPr>
          </w:p>
        </w:tc>
      </w:tr>
      <w:tr w:rsidR="00CD2971" w14:paraId="00FC35B4" w14:textId="77777777">
        <w:trPr>
          <w:cantSplit/>
          <w:trHeight w:val="1083"/>
        </w:trPr>
        <w:tc>
          <w:tcPr>
            <w:tcW w:w="843" w:type="dxa"/>
            <w:vAlign w:val="center"/>
          </w:tcPr>
          <w:p w14:paraId="76DC9CE3" w14:textId="77777777" w:rsidR="00CD2971" w:rsidRDefault="00000000">
            <w:pPr>
              <w:tabs>
                <w:tab w:val="left" w:pos="1080"/>
              </w:tabs>
              <w:snapToGrid w:val="0"/>
              <w:jc w:val="center"/>
              <w:rPr>
                <w:rFonts w:ascii="宋体" w:hAnsi="宋体"/>
                <w:sz w:val="24"/>
              </w:rPr>
            </w:pPr>
            <w:r>
              <w:rPr>
                <w:rFonts w:ascii="宋体" w:hAnsi="宋体"/>
                <w:w w:val="110"/>
                <w:sz w:val="24"/>
              </w:rPr>
              <w:t>3-</w:t>
            </w:r>
            <w:r>
              <w:rPr>
                <w:rFonts w:ascii="宋体" w:hAnsi="宋体"/>
                <w:spacing w:val="-10"/>
                <w:w w:val="110"/>
                <w:sz w:val="24"/>
              </w:rPr>
              <w:t>2</w:t>
            </w:r>
          </w:p>
        </w:tc>
        <w:tc>
          <w:tcPr>
            <w:tcW w:w="1674" w:type="dxa"/>
            <w:vAlign w:val="center"/>
          </w:tcPr>
          <w:p w14:paraId="087BB278" w14:textId="77777777" w:rsidR="00CD2971" w:rsidRDefault="00000000">
            <w:pPr>
              <w:tabs>
                <w:tab w:val="left" w:pos="1080"/>
              </w:tabs>
              <w:snapToGrid w:val="0"/>
              <w:rPr>
                <w:rFonts w:ascii="宋体" w:hAnsi="宋体"/>
                <w:sz w:val="24"/>
              </w:rPr>
            </w:pPr>
            <w:r>
              <w:rPr>
                <w:rFonts w:ascii="宋体" w:hAnsi="宋体"/>
                <w:spacing w:val="10"/>
                <w:sz w:val="24"/>
              </w:rPr>
              <w:t>政府购买服务承</w:t>
            </w:r>
            <w:r>
              <w:rPr>
                <w:rFonts w:ascii="宋体" w:hAnsi="宋体"/>
                <w:spacing w:val="-2"/>
                <w:sz w:val="24"/>
              </w:rPr>
              <w:t>接主体的要求</w:t>
            </w:r>
          </w:p>
        </w:tc>
        <w:tc>
          <w:tcPr>
            <w:tcW w:w="5529" w:type="dxa"/>
            <w:vAlign w:val="center"/>
          </w:tcPr>
          <w:p w14:paraId="0C7A5EC4" w14:textId="77777777" w:rsidR="00CD2971" w:rsidRDefault="00000000">
            <w:pPr>
              <w:pStyle w:val="TableParagraph"/>
              <w:spacing w:before="2"/>
              <w:rPr>
                <w:spacing w:val="-2"/>
                <w:sz w:val="24"/>
                <w:lang w:eastAsia="zh-CN"/>
              </w:rPr>
            </w:pPr>
            <w:r>
              <w:rPr>
                <w:spacing w:val="-1"/>
                <w:sz w:val="24"/>
                <w:lang w:eastAsia="zh-CN"/>
              </w:rPr>
              <w:t>本项目</w:t>
            </w:r>
            <w:r>
              <w:rPr>
                <w:rFonts w:hint="eastAsia"/>
                <w:spacing w:val="-1"/>
                <w:sz w:val="24"/>
                <w:lang w:eastAsia="zh-CN"/>
              </w:rPr>
              <w:t>不</w:t>
            </w:r>
            <w:r>
              <w:rPr>
                <w:spacing w:val="-1"/>
                <w:sz w:val="24"/>
                <w:lang w:eastAsia="zh-CN"/>
              </w:rPr>
              <w:t>属于政府购买服务</w:t>
            </w:r>
            <w:r>
              <w:rPr>
                <w:spacing w:val="-2"/>
                <w:sz w:val="24"/>
                <w:lang w:eastAsia="zh-CN"/>
              </w:rPr>
              <w:t>。</w:t>
            </w:r>
          </w:p>
        </w:tc>
        <w:tc>
          <w:tcPr>
            <w:tcW w:w="1241" w:type="dxa"/>
            <w:vAlign w:val="center"/>
          </w:tcPr>
          <w:p w14:paraId="4D924F62" w14:textId="77777777" w:rsidR="00CD2971" w:rsidRDefault="00CD2971">
            <w:pPr>
              <w:tabs>
                <w:tab w:val="left" w:pos="1080"/>
              </w:tabs>
              <w:snapToGrid w:val="0"/>
              <w:rPr>
                <w:rFonts w:ascii="宋体" w:hAnsi="宋体"/>
                <w:sz w:val="24"/>
              </w:rPr>
            </w:pPr>
          </w:p>
        </w:tc>
      </w:tr>
      <w:tr w:rsidR="00CD2971" w14:paraId="3D32A94F" w14:textId="77777777">
        <w:trPr>
          <w:cantSplit/>
          <w:trHeight w:val="882"/>
        </w:trPr>
        <w:tc>
          <w:tcPr>
            <w:tcW w:w="843" w:type="dxa"/>
            <w:vAlign w:val="center"/>
          </w:tcPr>
          <w:p w14:paraId="66A4D85C" w14:textId="77777777" w:rsidR="00CD2971" w:rsidRDefault="00000000">
            <w:pPr>
              <w:tabs>
                <w:tab w:val="left" w:pos="1080"/>
              </w:tabs>
              <w:snapToGrid w:val="0"/>
              <w:jc w:val="center"/>
              <w:rPr>
                <w:rFonts w:ascii="宋体" w:hAnsi="宋体"/>
                <w:sz w:val="24"/>
              </w:rPr>
            </w:pPr>
            <w:r>
              <w:rPr>
                <w:rFonts w:ascii="宋体" w:hAnsi="宋体"/>
                <w:sz w:val="24"/>
              </w:rPr>
              <w:t>3-3</w:t>
            </w:r>
          </w:p>
        </w:tc>
        <w:tc>
          <w:tcPr>
            <w:tcW w:w="1674" w:type="dxa"/>
            <w:vAlign w:val="center"/>
          </w:tcPr>
          <w:p w14:paraId="5D0D3470" w14:textId="77777777" w:rsidR="00CD2971" w:rsidRDefault="00000000">
            <w:pPr>
              <w:tabs>
                <w:tab w:val="left" w:pos="1080"/>
              </w:tabs>
              <w:snapToGrid w:val="0"/>
              <w:rPr>
                <w:rFonts w:ascii="宋体" w:hAnsi="宋体"/>
                <w:sz w:val="24"/>
              </w:rPr>
            </w:pPr>
            <w:r>
              <w:rPr>
                <w:rFonts w:ascii="宋体" w:hAnsi="宋体"/>
                <w:sz w:val="24"/>
              </w:rPr>
              <w:t>其他特定资格要求</w:t>
            </w:r>
          </w:p>
        </w:tc>
        <w:tc>
          <w:tcPr>
            <w:tcW w:w="5529" w:type="dxa"/>
            <w:vAlign w:val="center"/>
          </w:tcPr>
          <w:p w14:paraId="5EA18B05" w14:textId="77777777" w:rsidR="00CD2971" w:rsidRDefault="00000000">
            <w:pPr>
              <w:tabs>
                <w:tab w:val="left" w:pos="1080"/>
              </w:tabs>
              <w:snapToGrid w:val="0"/>
              <w:rPr>
                <w:rFonts w:ascii="宋体" w:hAnsi="宋体"/>
                <w:sz w:val="24"/>
              </w:rPr>
            </w:pPr>
            <w:r>
              <w:rPr>
                <w:rFonts w:ascii="宋体" w:hAnsi="宋体" w:hint="eastAsia"/>
                <w:sz w:val="24"/>
              </w:rPr>
              <w:t>无</w:t>
            </w:r>
          </w:p>
        </w:tc>
        <w:tc>
          <w:tcPr>
            <w:tcW w:w="1241" w:type="dxa"/>
            <w:vAlign w:val="center"/>
          </w:tcPr>
          <w:p w14:paraId="765F32F4" w14:textId="77777777" w:rsidR="00CD2971" w:rsidRDefault="00CD2971">
            <w:pPr>
              <w:tabs>
                <w:tab w:val="left" w:pos="1080"/>
              </w:tabs>
              <w:snapToGrid w:val="0"/>
              <w:rPr>
                <w:rFonts w:ascii="宋体" w:hAnsi="宋体"/>
                <w:sz w:val="24"/>
              </w:rPr>
            </w:pPr>
          </w:p>
        </w:tc>
      </w:tr>
      <w:tr w:rsidR="00CD2971" w14:paraId="76813E3B" w14:textId="77777777">
        <w:trPr>
          <w:cantSplit/>
          <w:trHeight w:val="468"/>
        </w:trPr>
        <w:tc>
          <w:tcPr>
            <w:tcW w:w="843" w:type="dxa"/>
            <w:vAlign w:val="center"/>
          </w:tcPr>
          <w:p w14:paraId="5B96207A" w14:textId="77777777" w:rsidR="00CD2971" w:rsidRDefault="00000000">
            <w:pPr>
              <w:tabs>
                <w:tab w:val="left" w:pos="1080"/>
              </w:tabs>
              <w:snapToGrid w:val="0"/>
              <w:jc w:val="center"/>
              <w:rPr>
                <w:rFonts w:ascii="宋体" w:hAnsi="宋体"/>
                <w:sz w:val="24"/>
              </w:rPr>
            </w:pPr>
            <w:r>
              <w:rPr>
                <w:rFonts w:ascii="宋体" w:hAnsi="宋体"/>
                <w:sz w:val="24"/>
              </w:rPr>
              <w:t>4</w:t>
            </w:r>
          </w:p>
        </w:tc>
        <w:tc>
          <w:tcPr>
            <w:tcW w:w="1674" w:type="dxa"/>
            <w:vAlign w:val="center"/>
          </w:tcPr>
          <w:p w14:paraId="2968CDED" w14:textId="77777777" w:rsidR="00CD2971" w:rsidRDefault="00000000">
            <w:pPr>
              <w:tabs>
                <w:tab w:val="left" w:pos="1080"/>
              </w:tabs>
              <w:snapToGrid w:val="0"/>
              <w:rPr>
                <w:rFonts w:ascii="宋体" w:hAnsi="宋体"/>
                <w:sz w:val="24"/>
              </w:rPr>
            </w:pPr>
            <w:r>
              <w:rPr>
                <w:rFonts w:ascii="宋体" w:hAnsi="宋体" w:hint="eastAsia"/>
                <w:sz w:val="24"/>
              </w:rPr>
              <w:t>投标保证金</w:t>
            </w:r>
          </w:p>
        </w:tc>
        <w:tc>
          <w:tcPr>
            <w:tcW w:w="5529" w:type="dxa"/>
            <w:vAlign w:val="center"/>
          </w:tcPr>
          <w:p w14:paraId="34B0BC43" w14:textId="77777777" w:rsidR="00CD2971" w:rsidRDefault="00000000">
            <w:pPr>
              <w:tabs>
                <w:tab w:val="left" w:pos="1080"/>
              </w:tabs>
              <w:snapToGrid w:val="0"/>
              <w:rPr>
                <w:rFonts w:ascii="宋体" w:hAnsi="宋体"/>
                <w:sz w:val="24"/>
              </w:rPr>
            </w:pPr>
            <w:r>
              <w:rPr>
                <w:rFonts w:ascii="宋体" w:hAnsi="宋体"/>
                <w:color w:val="000000"/>
                <w:kern w:val="0"/>
                <w:sz w:val="24"/>
              </w:rPr>
              <w:t>按照招标文件的规定提交投标保证金</w:t>
            </w:r>
            <w:r>
              <w:rPr>
                <w:rFonts w:ascii="宋体" w:hAnsi="宋体" w:hint="eastAsia"/>
                <w:color w:val="000000"/>
                <w:kern w:val="0"/>
                <w:sz w:val="24"/>
              </w:rPr>
              <w:t>。</w:t>
            </w:r>
          </w:p>
        </w:tc>
        <w:tc>
          <w:tcPr>
            <w:tcW w:w="1241" w:type="dxa"/>
            <w:vAlign w:val="center"/>
          </w:tcPr>
          <w:p w14:paraId="7B3334E5" w14:textId="77777777" w:rsidR="00CD2971" w:rsidRDefault="00CD2971">
            <w:pPr>
              <w:tabs>
                <w:tab w:val="left" w:pos="1080"/>
              </w:tabs>
              <w:snapToGrid w:val="0"/>
              <w:rPr>
                <w:rFonts w:ascii="宋体" w:hAnsi="宋体"/>
                <w:sz w:val="24"/>
              </w:rPr>
            </w:pPr>
          </w:p>
        </w:tc>
      </w:tr>
    </w:tbl>
    <w:p w14:paraId="573D662D" w14:textId="77777777" w:rsidR="00CD2971" w:rsidRDefault="00000000">
      <w:pPr>
        <w:widowControl/>
        <w:jc w:val="left"/>
        <w:rPr>
          <w:rFonts w:ascii="宋体" w:hAnsi="宋体"/>
          <w:sz w:val="24"/>
        </w:rPr>
      </w:pPr>
      <w:bookmarkStart w:id="740" w:name="_Hlt487900425"/>
      <w:bookmarkStart w:id="741" w:name="_Hlt522424701"/>
      <w:bookmarkStart w:id="742" w:name="_Toc226965858"/>
      <w:bookmarkStart w:id="743" w:name="_Toc127151779"/>
      <w:bookmarkStart w:id="744" w:name="_Toc353825550"/>
      <w:bookmarkStart w:id="745" w:name="_Toc353873940"/>
      <w:bookmarkStart w:id="746" w:name="_Toc12716149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736"/>
      <w:bookmarkEnd w:id="739"/>
      <w:bookmarkEnd w:id="740"/>
      <w:bookmarkEnd w:id="741"/>
      <w:r>
        <w:rPr>
          <w:rFonts w:ascii="宋体" w:hAnsi="宋体"/>
          <w:sz w:val="24"/>
        </w:rPr>
        <w:br w:type="page"/>
      </w:r>
    </w:p>
    <w:p w14:paraId="6985B937" w14:textId="77777777" w:rsidR="00CD2971" w:rsidRDefault="00000000">
      <w:pPr>
        <w:spacing w:line="360" w:lineRule="auto"/>
        <w:jc w:val="center"/>
        <w:outlineLvl w:val="0"/>
        <w:rPr>
          <w:rFonts w:ascii="宋体" w:hAnsi="宋体"/>
          <w:b/>
          <w:sz w:val="36"/>
          <w:szCs w:val="36"/>
        </w:rPr>
      </w:pPr>
      <w:bookmarkStart w:id="747" w:name="_Toc155547114"/>
      <w:r>
        <w:rPr>
          <w:rFonts w:ascii="宋体" w:hAnsi="宋体"/>
          <w:b/>
          <w:sz w:val="36"/>
          <w:szCs w:val="36"/>
        </w:rPr>
        <w:lastRenderedPageBreak/>
        <w:t xml:space="preserve">第四章   </w:t>
      </w:r>
      <w:bookmarkStart w:id="748" w:name="_Hlt164229061"/>
      <w:bookmarkEnd w:id="742"/>
      <w:bookmarkEnd w:id="743"/>
      <w:bookmarkEnd w:id="744"/>
      <w:bookmarkEnd w:id="745"/>
      <w:bookmarkEnd w:id="746"/>
      <w:bookmarkEnd w:id="748"/>
      <w:r>
        <w:rPr>
          <w:rFonts w:ascii="宋体" w:hAnsi="宋体"/>
          <w:b/>
          <w:sz w:val="36"/>
          <w:szCs w:val="36"/>
        </w:rPr>
        <w:t>评标程序、评标方法和评标标准</w:t>
      </w:r>
      <w:bookmarkEnd w:id="747"/>
    </w:p>
    <w:p w14:paraId="4A1F7043" w14:textId="77777777" w:rsidR="00CD2971" w:rsidRDefault="00000000">
      <w:pPr>
        <w:pStyle w:val="23"/>
        <w:tabs>
          <w:tab w:val="center" w:pos="4592"/>
          <w:tab w:val="left" w:pos="7860"/>
        </w:tabs>
        <w:spacing w:before="0" w:line="360" w:lineRule="auto"/>
        <w:rPr>
          <w:rFonts w:ascii="宋体" w:eastAsia="宋体" w:hAnsi="宋体"/>
          <w:szCs w:val="30"/>
        </w:rPr>
      </w:pPr>
      <w:r>
        <w:rPr>
          <w:rFonts w:ascii="宋体" w:eastAsia="宋体" w:hAnsi="宋体"/>
          <w:szCs w:val="30"/>
        </w:rPr>
        <w:t>一、评标方法</w:t>
      </w:r>
    </w:p>
    <w:p w14:paraId="332288CA" w14:textId="77777777" w:rsidR="00CD2971" w:rsidRDefault="00000000">
      <w:pPr>
        <w:numPr>
          <w:ilvl w:val="0"/>
          <w:numId w:val="25"/>
        </w:numPr>
        <w:tabs>
          <w:tab w:val="left" w:pos="360"/>
        </w:tabs>
        <w:snapToGrid w:val="0"/>
        <w:spacing w:line="360" w:lineRule="auto"/>
        <w:outlineLvl w:val="1"/>
        <w:rPr>
          <w:rFonts w:ascii="宋体" w:hAnsi="宋体"/>
          <w:b/>
          <w:bCs/>
          <w:sz w:val="24"/>
        </w:rPr>
      </w:pPr>
      <w:bookmarkStart w:id="749" w:name="_Toc127151541"/>
      <w:bookmarkStart w:id="750" w:name="_Toc150509292"/>
      <w:bookmarkStart w:id="751" w:name="_Toc265228379"/>
      <w:bookmarkStart w:id="752" w:name="_Toc151193929"/>
      <w:bookmarkStart w:id="753" w:name="_Toc226965814"/>
      <w:bookmarkStart w:id="754" w:name="_Toc149720834"/>
      <w:bookmarkStart w:id="755" w:name="_Toc305158883"/>
      <w:bookmarkStart w:id="756" w:name="_Toc226965731"/>
      <w:bookmarkStart w:id="757" w:name="_Toc264969231"/>
      <w:bookmarkStart w:id="758" w:name="_Toc305158809"/>
      <w:bookmarkStart w:id="759" w:name="_Toc142311043"/>
      <w:bookmarkStart w:id="760" w:name="_Toc151193855"/>
      <w:bookmarkStart w:id="761" w:name="_Toc164608810"/>
      <w:bookmarkStart w:id="762" w:name="_Toc127151742"/>
      <w:bookmarkStart w:id="763" w:name="_Toc151193639"/>
      <w:bookmarkStart w:id="764" w:name="_Toc164351635"/>
      <w:bookmarkStart w:id="765" w:name="_Toc195842906"/>
      <w:bookmarkStart w:id="766" w:name="_Toc151193783"/>
      <w:bookmarkStart w:id="767" w:name="_Toc150480779"/>
      <w:bookmarkStart w:id="768" w:name="_Toc127161455"/>
      <w:bookmarkStart w:id="769" w:name="_Toc150774641"/>
      <w:bookmarkStart w:id="770" w:name="_Toc164229382"/>
      <w:bookmarkStart w:id="771" w:name="_Toc164229236"/>
      <w:bookmarkStart w:id="772" w:name="_Toc151190168"/>
      <w:bookmarkStart w:id="773" w:name="_Toc226337237"/>
      <w:bookmarkStart w:id="774" w:name="_Toc226309785"/>
      <w:bookmarkStart w:id="775" w:name="_Toc150774746"/>
      <w:bookmarkStart w:id="776" w:name="_Toc151193711"/>
      <w:bookmarkStart w:id="777" w:name="_Toc164608655"/>
      <w:bookmarkStart w:id="778" w:name="_Toc353825551"/>
      <w:bookmarkStart w:id="779" w:name="_Toc353873941"/>
      <w:bookmarkStart w:id="780" w:name="_Toc305158897"/>
      <w:bookmarkStart w:id="781" w:name="_Toc150774760"/>
      <w:bookmarkStart w:id="782" w:name="_Toc150480793"/>
      <w:bookmarkStart w:id="783" w:name="_Toc353825545"/>
      <w:bookmarkStart w:id="784" w:name="_Toc226337251"/>
      <w:bookmarkStart w:id="785" w:name="_Toc226965828"/>
      <w:bookmarkStart w:id="786" w:name="_Toc305158823"/>
      <w:bookmarkStart w:id="787" w:name="_Toc142311057"/>
      <w:bookmarkStart w:id="788" w:name="_Toc195842920"/>
      <w:bookmarkStart w:id="789" w:name="_Toc265228393"/>
      <w:bookmarkStart w:id="790" w:name="_Toc353873665"/>
      <w:bookmarkStart w:id="791" w:name="_Toc127151555"/>
      <w:bookmarkStart w:id="792" w:name="_Toc264969245"/>
      <w:bookmarkStart w:id="793" w:name="_Toc353873935"/>
      <w:r>
        <w:rPr>
          <w:rFonts w:ascii="宋体" w:hAnsi="宋体"/>
          <w:b/>
          <w:bCs/>
          <w:sz w:val="24"/>
        </w:rPr>
        <w:t>投标文件的符合性审查</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14:paraId="4EE68E0A"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评标委员会对资格审查合格的投标人的投标文件进行符合性审查，以确定其是否满足招标文件的实质性要求。</w:t>
      </w:r>
      <w:bookmarkStart w:id="794" w:name="_Toc520356167"/>
    </w:p>
    <w:p w14:paraId="7DE3FB9B"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评标委员会根据《符合性审查</w:t>
      </w:r>
      <w:r>
        <w:rPr>
          <w:rFonts w:ascii="宋体" w:hAnsi="宋体" w:hint="eastAsia"/>
          <w:sz w:val="24"/>
        </w:rPr>
        <w:t>要求</w:t>
      </w:r>
      <w:r>
        <w:rPr>
          <w:rFonts w:ascii="宋体" w:hAnsi="宋体"/>
          <w:sz w:val="24"/>
        </w:rPr>
        <w:t>》中规定的审查因素和审查内容，对投标人的投标文件是否实质上响应招标文件进行符合性审查，并形成符合性审查评审结果。</w:t>
      </w:r>
      <w:r>
        <w:rPr>
          <w:rFonts w:ascii="宋体" w:hAnsi="宋体" w:hint="eastAsia"/>
          <w:sz w:val="24"/>
        </w:rPr>
        <w:t>投标人《商务文件》、《技术文件》有任何一项不符合</w:t>
      </w:r>
      <w:r>
        <w:rPr>
          <w:rFonts w:ascii="宋体" w:hAnsi="宋体"/>
          <w:sz w:val="24"/>
        </w:rPr>
        <w:t>《符合性审查</w:t>
      </w:r>
      <w:r>
        <w:rPr>
          <w:rFonts w:ascii="宋体" w:hAnsi="宋体" w:hint="eastAsia"/>
          <w:sz w:val="24"/>
        </w:rPr>
        <w:t>要求</w:t>
      </w:r>
      <w:r>
        <w:rPr>
          <w:rFonts w:ascii="宋体" w:hAnsi="宋体"/>
          <w:sz w:val="24"/>
        </w:rPr>
        <w:t>》</w:t>
      </w:r>
      <w:bookmarkEnd w:id="794"/>
      <w:r>
        <w:rPr>
          <w:rFonts w:ascii="宋体" w:hAnsi="宋体" w:hint="eastAsia"/>
          <w:sz w:val="24"/>
        </w:rPr>
        <w:t>要求的，</w:t>
      </w:r>
      <w:r>
        <w:rPr>
          <w:rFonts w:ascii="宋体" w:hAnsi="宋体" w:hint="eastAsia"/>
          <w:b/>
          <w:sz w:val="24"/>
        </w:rPr>
        <w:t>投标无效</w:t>
      </w:r>
      <w:r>
        <w:rPr>
          <w:rFonts w:ascii="宋体" w:hAnsi="宋体" w:hint="eastAsia"/>
          <w:sz w:val="24"/>
        </w:rPr>
        <w:t>。</w:t>
      </w:r>
    </w:p>
    <w:p w14:paraId="2E3871AE" w14:textId="77777777" w:rsidR="00CD2971" w:rsidRDefault="00000000">
      <w:pPr>
        <w:tabs>
          <w:tab w:val="left" w:pos="900"/>
          <w:tab w:val="left" w:pos="1080"/>
          <w:tab w:val="left" w:pos="1589"/>
        </w:tabs>
        <w:snapToGrid w:val="0"/>
        <w:spacing w:line="360" w:lineRule="auto"/>
        <w:ind w:leftChars="-170" w:hangingChars="148" w:hanging="357"/>
        <w:jc w:val="center"/>
        <w:rPr>
          <w:rFonts w:ascii="宋体" w:hAnsi="宋体"/>
          <w:b/>
          <w:color w:val="000000" w:themeColor="text1"/>
          <w:sz w:val="24"/>
        </w:rPr>
      </w:pPr>
      <w:r>
        <w:rPr>
          <w:rFonts w:ascii="宋体" w:hAnsi="宋体"/>
          <w:b/>
          <w:sz w:val="24"/>
        </w:rPr>
        <w:t>符合性审查</w:t>
      </w:r>
      <w:r>
        <w:rPr>
          <w:rFonts w:ascii="宋体" w:hAnsi="宋体" w:hint="eastAsia"/>
          <w:b/>
          <w:sz w:val="24"/>
        </w:rPr>
        <w:t>要求</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813"/>
        <w:gridCol w:w="6724"/>
      </w:tblGrid>
      <w:tr w:rsidR="00CD2971" w14:paraId="1B31DADF" w14:textId="77777777">
        <w:trPr>
          <w:trHeight w:val="300"/>
          <w:jc w:val="center"/>
        </w:trPr>
        <w:tc>
          <w:tcPr>
            <w:tcW w:w="750" w:type="dxa"/>
            <w:shd w:val="clear" w:color="auto" w:fill="auto"/>
            <w:vAlign w:val="center"/>
          </w:tcPr>
          <w:p w14:paraId="466DEA2A" w14:textId="77777777" w:rsidR="00CD2971" w:rsidRDefault="00000000">
            <w:pPr>
              <w:widowControl/>
              <w:jc w:val="center"/>
              <w:rPr>
                <w:rFonts w:ascii="宋体" w:hAnsi="宋体"/>
                <w:b/>
                <w:color w:val="000000"/>
                <w:kern w:val="0"/>
                <w:sz w:val="24"/>
              </w:rPr>
            </w:pPr>
            <w:bookmarkStart w:id="795" w:name="_Hlk160562797"/>
            <w:r>
              <w:rPr>
                <w:rFonts w:ascii="宋体" w:hAnsi="宋体"/>
                <w:b/>
                <w:color w:val="000000"/>
                <w:kern w:val="0"/>
                <w:sz w:val="24"/>
              </w:rPr>
              <w:t>序号</w:t>
            </w:r>
          </w:p>
        </w:tc>
        <w:tc>
          <w:tcPr>
            <w:tcW w:w="1813" w:type="dxa"/>
            <w:shd w:val="clear" w:color="auto" w:fill="auto"/>
            <w:vAlign w:val="center"/>
          </w:tcPr>
          <w:p w14:paraId="01BD31D1" w14:textId="77777777" w:rsidR="00CD2971" w:rsidRDefault="00000000">
            <w:pPr>
              <w:widowControl/>
              <w:jc w:val="center"/>
              <w:rPr>
                <w:rFonts w:ascii="宋体" w:hAnsi="宋体"/>
                <w:b/>
                <w:color w:val="000000"/>
                <w:kern w:val="0"/>
                <w:sz w:val="24"/>
              </w:rPr>
            </w:pPr>
            <w:r>
              <w:rPr>
                <w:rFonts w:ascii="宋体" w:hAnsi="宋体"/>
                <w:b/>
                <w:color w:val="000000"/>
                <w:kern w:val="0"/>
                <w:sz w:val="24"/>
              </w:rPr>
              <w:t>审查因素</w:t>
            </w:r>
          </w:p>
        </w:tc>
        <w:tc>
          <w:tcPr>
            <w:tcW w:w="6724" w:type="dxa"/>
            <w:shd w:val="clear" w:color="auto" w:fill="auto"/>
            <w:vAlign w:val="center"/>
          </w:tcPr>
          <w:p w14:paraId="522CC942" w14:textId="77777777" w:rsidR="00CD2971" w:rsidRDefault="00000000">
            <w:pPr>
              <w:widowControl/>
              <w:jc w:val="center"/>
              <w:rPr>
                <w:rFonts w:ascii="宋体" w:hAnsi="宋体"/>
                <w:b/>
                <w:color w:val="000000"/>
                <w:kern w:val="0"/>
                <w:sz w:val="24"/>
              </w:rPr>
            </w:pPr>
            <w:r>
              <w:rPr>
                <w:rFonts w:ascii="宋体" w:hAnsi="宋体"/>
                <w:b/>
                <w:color w:val="000000"/>
                <w:kern w:val="0"/>
                <w:sz w:val="24"/>
              </w:rPr>
              <w:t>审查内容</w:t>
            </w:r>
          </w:p>
        </w:tc>
      </w:tr>
      <w:tr w:rsidR="00CD2971" w14:paraId="7828AE05" w14:textId="77777777">
        <w:trPr>
          <w:trHeight w:val="685"/>
          <w:jc w:val="center"/>
        </w:trPr>
        <w:tc>
          <w:tcPr>
            <w:tcW w:w="750" w:type="dxa"/>
            <w:shd w:val="clear" w:color="auto" w:fill="auto"/>
            <w:vAlign w:val="center"/>
          </w:tcPr>
          <w:p w14:paraId="62A66B16"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25670F2C" w14:textId="77777777" w:rsidR="00CD2971" w:rsidRDefault="00000000">
            <w:pPr>
              <w:widowControl/>
              <w:jc w:val="left"/>
              <w:rPr>
                <w:rFonts w:ascii="宋体" w:hAnsi="宋体"/>
                <w:color w:val="000000"/>
                <w:kern w:val="0"/>
                <w:sz w:val="24"/>
              </w:rPr>
            </w:pPr>
            <w:r>
              <w:rPr>
                <w:rFonts w:ascii="宋体" w:hAnsi="宋体"/>
                <w:color w:val="000000"/>
                <w:kern w:val="0"/>
                <w:sz w:val="24"/>
              </w:rPr>
              <w:t>授权委托书</w:t>
            </w:r>
          </w:p>
        </w:tc>
        <w:tc>
          <w:tcPr>
            <w:tcW w:w="6724" w:type="dxa"/>
            <w:shd w:val="clear" w:color="auto" w:fill="auto"/>
            <w:vAlign w:val="center"/>
          </w:tcPr>
          <w:p w14:paraId="7DBDDF33" w14:textId="77777777" w:rsidR="00CD2971" w:rsidRDefault="00000000">
            <w:pPr>
              <w:widowControl/>
              <w:jc w:val="left"/>
              <w:rPr>
                <w:rFonts w:ascii="宋体" w:hAnsi="宋体"/>
                <w:color w:val="000000"/>
                <w:kern w:val="0"/>
                <w:sz w:val="24"/>
              </w:rPr>
            </w:pPr>
            <w:r>
              <w:rPr>
                <w:rFonts w:ascii="宋体" w:hAnsi="宋体"/>
                <w:color w:val="000000"/>
                <w:kern w:val="0"/>
                <w:sz w:val="24"/>
              </w:rPr>
              <w:t xml:space="preserve">按招标文件要求提供授权委托书； </w:t>
            </w:r>
          </w:p>
        </w:tc>
      </w:tr>
      <w:tr w:rsidR="00CD2971" w14:paraId="103AE075" w14:textId="77777777">
        <w:trPr>
          <w:trHeight w:val="685"/>
          <w:jc w:val="center"/>
        </w:trPr>
        <w:tc>
          <w:tcPr>
            <w:tcW w:w="750" w:type="dxa"/>
            <w:shd w:val="clear" w:color="auto" w:fill="auto"/>
            <w:vAlign w:val="center"/>
          </w:tcPr>
          <w:p w14:paraId="4BA8F7D1"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2C37EC76" w14:textId="77777777" w:rsidR="00CD2971" w:rsidRDefault="00000000">
            <w:pPr>
              <w:widowControl/>
              <w:jc w:val="left"/>
              <w:rPr>
                <w:rFonts w:ascii="宋体" w:hAnsi="宋体"/>
                <w:color w:val="000000"/>
                <w:kern w:val="0"/>
                <w:sz w:val="24"/>
              </w:rPr>
            </w:pPr>
            <w:r>
              <w:rPr>
                <w:rFonts w:ascii="宋体" w:hAnsi="宋体"/>
                <w:color w:val="000000"/>
                <w:kern w:val="0"/>
                <w:sz w:val="24"/>
              </w:rPr>
              <w:t>投标完整性</w:t>
            </w:r>
          </w:p>
        </w:tc>
        <w:tc>
          <w:tcPr>
            <w:tcW w:w="6724" w:type="dxa"/>
            <w:shd w:val="clear" w:color="auto" w:fill="auto"/>
            <w:vAlign w:val="center"/>
          </w:tcPr>
          <w:p w14:paraId="7877350B" w14:textId="77777777" w:rsidR="00CD2971" w:rsidRDefault="00000000">
            <w:pPr>
              <w:widowControl/>
              <w:jc w:val="left"/>
              <w:rPr>
                <w:rFonts w:ascii="宋体" w:hAnsi="宋体"/>
                <w:color w:val="000000"/>
                <w:kern w:val="0"/>
                <w:sz w:val="24"/>
              </w:rPr>
            </w:pPr>
            <w:r>
              <w:rPr>
                <w:rFonts w:ascii="宋体" w:hAnsi="宋体" w:hint="eastAsia"/>
                <w:sz w:val="24"/>
              </w:rPr>
              <w:t>未</w:t>
            </w:r>
            <w:r>
              <w:rPr>
                <w:rFonts w:ascii="宋体" w:hAnsi="宋体"/>
                <w:sz w:val="24"/>
              </w:rPr>
              <w:t>将一个采购包中的内容拆</w:t>
            </w:r>
            <w:r>
              <w:rPr>
                <w:rFonts w:ascii="宋体" w:hAnsi="宋体" w:hint="eastAsia"/>
                <w:sz w:val="24"/>
              </w:rPr>
              <w:t>分</w:t>
            </w:r>
            <w:r>
              <w:rPr>
                <w:rFonts w:ascii="宋体" w:hAnsi="宋体"/>
                <w:sz w:val="24"/>
              </w:rPr>
              <w:t>投标；</w:t>
            </w:r>
          </w:p>
        </w:tc>
      </w:tr>
      <w:tr w:rsidR="00CD2971" w14:paraId="0A112D55" w14:textId="77777777">
        <w:trPr>
          <w:trHeight w:val="685"/>
          <w:jc w:val="center"/>
        </w:trPr>
        <w:tc>
          <w:tcPr>
            <w:tcW w:w="750" w:type="dxa"/>
            <w:shd w:val="clear" w:color="auto" w:fill="auto"/>
            <w:vAlign w:val="center"/>
          </w:tcPr>
          <w:p w14:paraId="3DC1ACEA"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4A1360A1" w14:textId="77777777" w:rsidR="00CD2971" w:rsidRDefault="00000000">
            <w:pPr>
              <w:widowControl/>
              <w:jc w:val="left"/>
              <w:rPr>
                <w:rFonts w:ascii="宋体" w:hAnsi="宋体"/>
                <w:color w:val="000000"/>
                <w:kern w:val="0"/>
                <w:sz w:val="24"/>
              </w:rPr>
            </w:pPr>
            <w:r>
              <w:rPr>
                <w:rFonts w:ascii="宋体" w:hAnsi="宋体"/>
                <w:color w:val="000000"/>
                <w:kern w:val="0"/>
                <w:sz w:val="24"/>
              </w:rPr>
              <w:t>投标报价</w:t>
            </w:r>
          </w:p>
        </w:tc>
        <w:tc>
          <w:tcPr>
            <w:tcW w:w="6724" w:type="dxa"/>
            <w:shd w:val="clear" w:color="auto" w:fill="auto"/>
            <w:vAlign w:val="center"/>
          </w:tcPr>
          <w:p w14:paraId="646ECF3C" w14:textId="77777777" w:rsidR="00CD2971" w:rsidRDefault="00000000">
            <w:pPr>
              <w:widowControl/>
              <w:jc w:val="left"/>
              <w:rPr>
                <w:rFonts w:ascii="宋体" w:hAnsi="宋体"/>
                <w:color w:val="000000"/>
                <w:kern w:val="0"/>
                <w:sz w:val="24"/>
              </w:rPr>
            </w:pPr>
            <w:r>
              <w:rPr>
                <w:rFonts w:ascii="宋体" w:hAnsi="宋体"/>
                <w:color w:val="000000"/>
                <w:kern w:val="0"/>
                <w:sz w:val="24"/>
              </w:rPr>
              <w:t>投标报价</w:t>
            </w:r>
            <w:r>
              <w:rPr>
                <w:rFonts w:ascii="宋体" w:hAnsi="宋体" w:hint="eastAsia"/>
                <w:color w:val="000000"/>
                <w:kern w:val="0"/>
                <w:sz w:val="24"/>
              </w:rPr>
              <w:t>未</w:t>
            </w:r>
            <w:r>
              <w:rPr>
                <w:rFonts w:ascii="宋体" w:hAnsi="宋体"/>
                <w:color w:val="000000" w:themeColor="text1"/>
                <w:sz w:val="24"/>
              </w:rPr>
              <w:t>超过招标文件中规定的项目/采购</w:t>
            </w:r>
            <w:proofErr w:type="gramStart"/>
            <w:r>
              <w:rPr>
                <w:rFonts w:ascii="宋体" w:hAnsi="宋体"/>
                <w:color w:val="000000" w:themeColor="text1"/>
                <w:sz w:val="24"/>
              </w:rPr>
              <w:t>包预算</w:t>
            </w:r>
            <w:proofErr w:type="gramEnd"/>
            <w:r>
              <w:rPr>
                <w:rFonts w:ascii="宋体" w:hAnsi="宋体"/>
                <w:color w:val="000000" w:themeColor="text1"/>
                <w:sz w:val="24"/>
              </w:rPr>
              <w:t>金额或者项目/采购</w:t>
            </w:r>
            <w:proofErr w:type="gramStart"/>
            <w:r>
              <w:rPr>
                <w:rFonts w:ascii="宋体" w:hAnsi="宋体"/>
                <w:color w:val="000000" w:themeColor="text1"/>
                <w:sz w:val="24"/>
              </w:rPr>
              <w:t>包最高</w:t>
            </w:r>
            <w:proofErr w:type="gramEnd"/>
            <w:r>
              <w:rPr>
                <w:rFonts w:ascii="宋体" w:hAnsi="宋体"/>
                <w:color w:val="000000" w:themeColor="text1"/>
                <w:sz w:val="24"/>
              </w:rPr>
              <w:t>限价</w:t>
            </w:r>
            <w:r>
              <w:rPr>
                <w:rFonts w:ascii="宋体" w:hAnsi="宋体"/>
                <w:color w:val="000000"/>
                <w:kern w:val="0"/>
                <w:sz w:val="24"/>
              </w:rPr>
              <w:t>；</w:t>
            </w:r>
          </w:p>
        </w:tc>
      </w:tr>
      <w:tr w:rsidR="00CD2971" w14:paraId="1E4B169F" w14:textId="77777777">
        <w:trPr>
          <w:trHeight w:val="685"/>
          <w:jc w:val="center"/>
        </w:trPr>
        <w:tc>
          <w:tcPr>
            <w:tcW w:w="750" w:type="dxa"/>
            <w:shd w:val="clear" w:color="auto" w:fill="auto"/>
            <w:vAlign w:val="center"/>
          </w:tcPr>
          <w:p w14:paraId="5004C502"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6206C13B" w14:textId="77777777" w:rsidR="00CD2971" w:rsidRDefault="00000000">
            <w:pPr>
              <w:widowControl/>
              <w:jc w:val="left"/>
              <w:rPr>
                <w:rFonts w:ascii="宋体" w:hAnsi="宋体"/>
                <w:color w:val="000000"/>
                <w:kern w:val="0"/>
                <w:sz w:val="24"/>
              </w:rPr>
            </w:pPr>
            <w:r>
              <w:rPr>
                <w:rFonts w:ascii="宋体" w:hAnsi="宋体"/>
                <w:color w:val="000000"/>
                <w:kern w:val="0"/>
                <w:sz w:val="24"/>
              </w:rPr>
              <w:t>报价唯一性</w:t>
            </w:r>
          </w:p>
        </w:tc>
        <w:tc>
          <w:tcPr>
            <w:tcW w:w="6724" w:type="dxa"/>
            <w:shd w:val="clear" w:color="auto" w:fill="auto"/>
            <w:vAlign w:val="center"/>
          </w:tcPr>
          <w:p w14:paraId="382FD6AA" w14:textId="77777777" w:rsidR="00CD2971" w:rsidRDefault="00000000">
            <w:pPr>
              <w:widowControl/>
              <w:jc w:val="left"/>
              <w:rPr>
                <w:rFonts w:ascii="宋体" w:hAnsi="宋体"/>
                <w:color w:val="000000"/>
                <w:kern w:val="0"/>
                <w:sz w:val="24"/>
              </w:rPr>
            </w:pPr>
            <w:r>
              <w:rPr>
                <w:rFonts w:ascii="宋体" w:hAnsi="宋体"/>
                <w:color w:val="000000"/>
                <w:kern w:val="0"/>
                <w:sz w:val="24"/>
              </w:rPr>
              <w:t>投标文件</w:t>
            </w:r>
            <w:r>
              <w:rPr>
                <w:rFonts w:ascii="宋体" w:hAnsi="宋体" w:hint="eastAsia"/>
                <w:color w:val="000000"/>
                <w:kern w:val="0"/>
                <w:sz w:val="24"/>
              </w:rPr>
              <w:t>未</w:t>
            </w:r>
            <w:r>
              <w:rPr>
                <w:rFonts w:ascii="宋体" w:hAnsi="宋体" w:hint="eastAsia"/>
                <w:sz w:val="24"/>
              </w:rPr>
              <w:t>出现可选择性或可调整的报价（招标文件另有规定的除外）</w:t>
            </w:r>
            <w:r>
              <w:rPr>
                <w:rFonts w:ascii="宋体" w:hAnsi="宋体"/>
                <w:color w:val="000000"/>
                <w:kern w:val="0"/>
                <w:sz w:val="24"/>
              </w:rPr>
              <w:t>；</w:t>
            </w:r>
          </w:p>
        </w:tc>
      </w:tr>
      <w:tr w:rsidR="00CD2971" w14:paraId="236A9955" w14:textId="77777777">
        <w:trPr>
          <w:trHeight w:val="685"/>
          <w:jc w:val="center"/>
        </w:trPr>
        <w:tc>
          <w:tcPr>
            <w:tcW w:w="750" w:type="dxa"/>
            <w:shd w:val="clear" w:color="auto" w:fill="auto"/>
            <w:vAlign w:val="center"/>
          </w:tcPr>
          <w:p w14:paraId="41AF8397"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055809AE" w14:textId="77777777" w:rsidR="00CD2971" w:rsidRDefault="00000000">
            <w:pPr>
              <w:widowControl/>
              <w:jc w:val="left"/>
              <w:rPr>
                <w:rFonts w:ascii="宋体" w:hAnsi="宋体"/>
                <w:color w:val="000000"/>
                <w:kern w:val="0"/>
                <w:sz w:val="24"/>
              </w:rPr>
            </w:pPr>
            <w:r>
              <w:rPr>
                <w:rFonts w:ascii="宋体" w:hAnsi="宋体"/>
                <w:color w:val="000000"/>
                <w:kern w:val="0"/>
                <w:sz w:val="24"/>
              </w:rPr>
              <w:t>投标有效期</w:t>
            </w:r>
          </w:p>
        </w:tc>
        <w:tc>
          <w:tcPr>
            <w:tcW w:w="6724" w:type="dxa"/>
            <w:shd w:val="clear" w:color="auto" w:fill="auto"/>
            <w:vAlign w:val="center"/>
          </w:tcPr>
          <w:p w14:paraId="1D78192D" w14:textId="77777777" w:rsidR="00CD2971" w:rsidRDefault="00000000">
            <w:pPr>
              <w:widowControl/>
              <w:jc w:val="left"/>
              <w:rPr>
                <w:rFonts w:ascii="宋体" w:hAnsi="宋体"/>
                <w:color w:val="000000"/>
                <w:kern w:val="0"/>
                <w:sz w:val="24"/>
              </w:rPr>
            </w:pPr>
            <w:r>
              <w:rPr>
                <w:rFonts w:ascii="宋体" w:hAnsi="宋体"/>
                <w:color w:val="000000"/>
                <w:kern w:val="0"/>
                <w:sz w:val="24"/>
              </w:rPr>
              <w:t>投标文件中承诺的投标有效期</w:t>
            </w:r>
            <w:r>
              <w:rPr>
                <w:rFonts w:ascii="宋体" w:hAnsi="宋体" w:hint="eastAsia"/>
                <w:color w:val="000000"/>
                <w:kern w:val="0"/>
                <w:sz w:val="24"/>
              </w:rPr>
              <w:t>满足</w:t>
            </w:r>
            <w:r>
              <w:rPr>
                <w:rFonts w:ascii="宋体" w:hAnsi="宋体"/>
                <w:color w:val="000000"/>
                <w:kern w:val="0"/>
                <w:sz w:val="24"/>
              </w:rPr>
              <w:t>招标文件中载明的投标有效期的；</w:t>
            </w:r>
          </w:p>
        </w:tc>
      </w:tr>
      <w:tr w:rsidR="00CD2971" w14:paraId="579B121A" w14:textId="77777777">
        <w:trPr>
          <w:trHeight w:val="685"/>
          <w:jc w:val="center"/>
        </w:trPr>
        <w:tc>
          <w:tcPr>
            <w:tcW w:w="750" w:type="dxa"/>
            <w:shd w:val="clear" w:color="auto" w:fill="auto"/>
            <w:vAlign w:val="center"/>
          </w:tcPr>
          <w:p w14:paraId="4B891E61"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665F5A89" w14:textId="77777777" w:rsidR="00CD2971" w:rsidRDefault="00000000">
            <w:pPr>
              <w:widowControl/>
              <w:jc w:val="left"/>
              <w:rPr>
                <w:rFonts w:ascii="宋体" w:hAnsi="宋体"/>
                <w:color w:val="000000"/>
                <w:kern w:val="0"/>
                <w:sz w:val="24"/>
              </w:rPr>
            </w:pPr>
            <w:r>
              <w:rPr>
                <w:rFonts w:ascii="宋体" w:hAnsi="宋体"/>
                <w:color w:val="000000"/>
                <w:kern w:val="0"/>
                <w:sz w:val="24"/>
              </w:rPr>
              <w:t>签署、盖章</w:t>
            </w:r>
          </w:p>
        </w:tc>
        <w:tc>
          <w:tcPr>
            <w:tcW w:w="6724" w:type="dxa"/>
            <w:shd w:val="clear" w:color="auto" w:fill="auto"/>
            <w:vAlign w:val="center"/>
          </w:tcPr>
          <w:p w14:paraId="732117CD" w14:textId="77777777" w:rsidR="00CD2971" w:rsidRDefault="00000000">
            <w:pPr>
              <w:widowControl/>
              <w:jc w:val="left"/>
              <w:rPr>
                <w:rFonts w:ascii="宋体" w:hAnsi="宋体"/>
                <w:color w:val="000000"/>
                <w:kern w:val="0"/>
                <w:sz w:val="24"/>
              </w:rPr>
            </w:pPr>
            <w:r>
              <w:rPr>
                <w:rFonts w:ascii="宋体" w:hAnsi="宋体"/>
                <w:color w:val="000000"/>
                <w:kern w:val="0"/>
                <w:sz w:val="24"/>
              </w:rPr>
              <w:t>按照招标文件要求签署、盖章的；</w:t>
            </w:r>
          </w:p>
        </w:tc>
      </w:tr>
      <w:tr w:rsidR="00CD2971" w14:paraId="0A66AF56" w14:textId="77777777">
        <w:trPr>
          <w:trHeight w:val="685"/>
          <w:jc w:val="center"/>
        </w:trPr>
        <w:tc>
          <w:tcPr>
            <w:tcW w:w="750" w:type="dxa"/>
            <w:shd w:val="clear" w:color="auto" w:fill="auto"/>
            <w:vAlign w:val="center"/>
          </w:tcPr>
          <w:p w14:paraId="73124862"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1F6FC8BF" w14:textId="77777777" w:rsidR="00CD2971" w:rsidRDefault="00000000">
            <w:pPr>
              <w:widowControl/>
              <w:jc w:val="left"/>
              <w:rPr>
                <w:rFonts w:ascii="宋体" w:hAnsi="宋体"/>
                <w:color w:val="000000"/>
                <w:kern w:val="0"/>
                <w:sz w:val="24"/>
              </w:rPr>
            </w:pPr>
            <w:r>
              <w:rPr>
                <w:rFonts w:ascii="宋体" w:hAnsi="宋体" w:hint="eastAsia"/>
                <w:color w:val="000000"/>
                <w:kern w:val="0"/>
                <w:sz w:val="24"/>
              </w:rPr>
              <w:t>实质性格式</w:t>
            </w:r>
          </w:p>
        </w:tc>
        <w:tc>
          <w:tcPr>
            <w:tcW w:w="6724" w:type="dxa"/>
            <w:shd w:val="clear" w:color="auto" w:fill="auto"/>
            <w:vAlign w:val="center"/>
          </w:tcPr>
          <w:p w14:paraId="1E7505A8" w14:textId="77777777" w:rsidR="00CD2971" w:rsidRDefault="00000000">
            <w:pPr>
              <w:widowControl/>
              <w:jc w:val="left"/>
              <w:rPr>
                <w:rFonts w:ascii="宋体" w:hAnsi="宋体"/>
                <w:color w:val="000000"/>
                <w:kern w:val="0"/>
                <w:sz w:val="24"/>
              </w:rPr>
            </w:pPr>
            <w:r>
              <w:rPr>
                <w:rFonts w:ascii="宋体" w:hAnsi="宋体" w:hint="eastAsia"/>
                <w:kern w:val="0"/>
                <w:sz w:val="24"/>
              </w:rPr>
              <w:t>标记为“实质性格式”的文件均按招标文件要求提供；</w:t>
            </w:r>
          </w:p>
        </w:tc>
      </w:tr>
      <w:tr w:rsidR="00CD2971" w14:paraId="509E2221" w14:textId="77777777">
        <w:trPr>
          <w:trHeight w:val="685"/>
          <w:jc w:val="center"/>
        </w:trPr>
        <w:tc>
          <w:tcPr>
            <w:tcW w:w="750" w:type="dxa"/>
            <w:shd w:val="clear" w:color="auto" w:fill="auto"/>
            <w:vAlign w:val="center"/>
          </w:tcPr>
          <w:p w14:paraId="20613DA7"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4D86E71D" w14:textId="77777777" w:rsidR="00CD2971" w:rsidRDefault="00000000">
            <w:pPr>
              <w:widowControl/>
              <w:jc w:val="left"/>
              <w:rPr>
                <w:rFonts w:ascii="宋体" w:hAnsi="宋体"/>
                <w:color w:val="000000"/>
                <w:kern w:val="0"/>
                <w:sz w:val="24"/>
              </w:rPr>
            </w:pPr>
            <w:bookmarkStart w:id="796" w:name="_Hlk126850020"/>
            <w:r>
              <w:rPr>
                <w:rFonts w:ascii="宋体" w:hAnsi="宋体" w:cs="Segoe UI Symbol"/>
                <w:color w:val="000000"/>
                <w:kern w:val="0"/>
                <w:sz w:val="24"/>
              </w:rPr>
              <w:t>★</w:t>
            </w:r>
            <w:r>
              <w:rPr>
                <w:rFonts w:ascii="宋体" w:hAnsi="宋体"/>
                <w:color w:val="000000"/>
                <w:kern w:val="0"/>
                <w:sz w:val="24"/>
              </w:rPr>
              <w:t>号条款</w:t>
            </w:r>
            <w:bookmarkEnd w:id="796"/>
            <w:r>
              <w:rPr>
                <w:rFonts w:ascii="宋体" w:hAnsi="宋体"/>
                <w:color w:val="000000"/>
                <w:kern w:val="0"/>
                <w:sz w:val="24"/>
              </w:rPr>
              <w:t>响应</w:t>
            </w:r>
          </w:p>
        </w:tc>
        <w:tc>
          <w:tcPr>
            <w:tcW w:w="6724" w:type="dxa"/>
            <w:shd w:val="clear" w:color="auto" w:fill="auto"/>
            <w:vAlign w:val="center"/>
          </w:tcPr>
          <w:p w14:paraId="4B5D2D42" w14:textId="77777777" w:rsidR="00CD2971" w:rsidRDefault="00000000">
            <w:pPr>
              <w:widowControl/>
              <w:jc w:val="left"/>
              <w:rPr>
                <w:rFonts w:ascii="宋体" w:hAnsi="宋体"/>
                <w:color w:val="000000"/>
                <w:kern w:val="0"/>
                <w:sz w:val="24"/>
              </w:rPr>
            </w:pPr>
            <w:r>
              <w:rPr>
                <w:rFonts w:ascii="宋体" w:hAnsi="宋体"/>
                <w:color w:val="000000"/>
                <w:kern w:val="0"/>
                <w:sz w:val="24"/>
              </w:rPr>
              <w:t>投标文件满足招标文件</w:t>
            </w:r>
            <w:r>
              <w:rPr>
                <w:rFonts w:ascii="宋体" w:hAnsi="宋体"/>
                <w:sz w:val="24"/>
              </w:rPr>
              <w:t>第五章《采购需求》</w:t>
            </w:r>
            <w:r>
              <w:rPr>
                <w:rFonts w:ascii="宋体" w:hAnsi="宋体"/>
                <w:color w:val="000000"/>
                <w:kern w:val="0"/>
                <w:sz w:val="24"/>
              </w:rPr>
              <w:t>中</w:t>
            </w:r>
            <w:r>
              <w:rPr>
                <w:rFonts w:ascii="宋体" w:hAnsi="宋体" w:cs="Segoe UI Symbol"/>
                <w:color w:val="000000"/>
                <w:kern w:val="0"/>
                <w:sz w:val="24"/>
              </w:rPr>
              <w:t>★</w:t>
            </w:r>
            <w:r>
              <w:rPr>
                <w:rFonts w:ascii="宋体" w:hAnsi="宋体"/>
                <w:color w:val="000000"/>
                <w:kern w:val="0"/>
                <w:sz w:val="24"/>
              </w:rPr>
              <w:t>号条款要求的</w:t>
            </w:r>
            <w:r>
              <w:rPr>
                <w:rFonts w:ascii="宋体" w:hAnsi="宋体" w:hint="eastAsia"/>
                <w:color w:val="000000"/>
                <w:kern w:val="0"/>
                <w:sz w:val="24"/>
              </w:rPr>
              <w:t>（以偏离</w:t>
            </w:r>
            <w:proofErr w:type="gramStart"/>
            <w:r>
              <w:rPr>
                <w:rFonts w:ascii="宋体" w:hAnsi="宋体" w:hint="eastAsia"/>
                <w:color w:val="000000"/>
                <w:kern w:val="0"/>
                <w:sz w:val="24"/>
              </w:rPr>
              <w:t>表承诺</w:t>
            </w:r>
            <w:proofErr w:type="gramEnd"/>
            <w:r>
              <w:rPr>
                <w:rFonts w:ascii="宋体" w:hAnsi="宋体" w:hint="eastAsia"/>
                <w:color w:val="000000"/>
                <w:kern w:val="0"/>
                <w:sz w:val="24"/>
              </w:rPr>
              <w:t>为准）</w:t>
            </w:r>
            <w:r>
              <w:rPr>
                <w:rFonts w:ascii="宋体" w:hAnsi="宋体"/>
                <w:color w:val="000000"/>
                <w:kern w:val="0"/>
                <w:sz w:val="24"/>
              </w:rPr>
              <w:t>；</w:t>
            </w:r>
          </w:p>
        </w:tc>
      </w:tr>
      <w:tr w:rsidR="00CD2971" w14:paraId="50120F1F" w14:textId="77777777">
        <w:trPr>
          <w:trHeight w:val="685"/>
          <w:jc w:val="center"/>
        </w:trPr>
        <w:tc>
          <w:tcPr>
            <w:tcW w:w="750" w:type="dxa"/>
            <w:shd w:val="clear" w:color="auto" w:fill="auto"/>
            <w:vAlign w:val="center"/>
          </w:tcPr>
          <w:p w14:paraId="5D902E11"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7F443975" w14:textId="77777777" w:rsidR="00CD2971" w:rsidRDefault="00000000">
            <w:pPr>
              <w:widowControl/>
              <w:jc w:val="left"/>
              <w:rPr>
                <w:rFonts w:ascii="宋体" w:hAnsi="宋体"/>
                <w:color w:val="000000"/>
                <w:kern w:val="0"/>
                <w:sz w:val="24"/>
              </w:rPr>
            </w:pPr>
            <w:r>
              <w:rPr>
                <w:rFonts w:ascii="宋体" w:hAnsi="宋体"/>
                <w:color w:val="000000"/>
                <w:kern w:val="0"/>
                <w:sz w:val="24"/>
              </w:rPr>
              <w:t>报价的修正（如有）</w:t>
            </w:r>
          </w:p>
        </w:tc>
        <w:tc>
          <w:tcPr>
            <w:tcW w:w="6724" w:type="dxa"/>
            <w:shd w:val="clear" w:color="auto" w:fill="auto"/>
            <w:vAlign w:val="center"/>
          </w:tcPr>
          <w:p w14:paraId="775D444C" w14:textId="77777777" w:rsidR="00CD2971" w:rsidRDefault="00000000">
            <w:pPr>
              <w:widowControl/>
              <w:jc w:val="left"/>
              <w:rPr>
                <w:rFonts w:ascii="宋体" w:hAnsi="宋体"/>
                <w:color w:val="000000"/>
                <w:kern w:val="0"/>
                <w:sz w:val="24"/>
              </w:rPr>
            </w:pPr>
            <w:r>
              <w:rPr>
                <w:rFonts w:ascii="宋体" w:hAnsi="宋体" w:hint="eastAsia"/>
                <w:color w:val="000000"/>
                <w:kern w:val="0"/>
                <w:sz w:val="24"/>
              </w:rPr>
              <w:t>不涉及报价修正</w:t>
            </w:r>
            <w:r>
              <w:rPr>
                <w:rFonts w:ascii="宋体" w:hAnsi="宋体"/>
                <w:color w:val="000000"/>
                <w:kern w:val="0"/>
                <w:sz w:val="24"/>
              </w:rPr>
              <w:t>，或投标文件报价出现前后不一致</w:t>
            </w:r>
            <w:r>
              <w:rPr>
                <w:rFonts w:ascii="宋体" w:hAnsi="宋体" w:hint="eastAsia"/>
                <w:color w:val="000000"/>
                <w:kern w:val="0"/>
                <w:sz w:val="24"/>
              </w:rPr>
              <w:t>时</w:t>
            </w:r>
            <w:r>
              <w:rPr>
                <w:rFonts w:ascii="宋体" w:hAnsi="宋体"/>
                <w:color w:val="000000"/>
                <w:kern w:val="0"/>
                <w:sz w:val="24"/>
              </w:rPr>
              <w:t>，投标人对修正后的报价予</w:t>
            </w:r>
            <w:r>
              <w:rPr>
                <w:rFonts w:ascii="宋体" w:hAnsi="宋体" w:hint="eastAsia"/>
                <w:color w:val="000000"/>
                <w:kern w:val="0"/>
                <w:sz w:val="24"/>
              </w:rPr>
              <w:t>以</w:t>
            </w:r>
            <w:r>
              <w:rPr>
                <w:rFonts w:ascii="宋体" w:hAnsi="宋体"/>
                <w:color w:val="000000"/>
                <w:kern w:val="0"/>
                <w:sz w:val="24"/>
              </w:rPr>
              <w:t xml:space="preserve">确认（如有）； </w:t>
            </w:r>
          </w:p>
        </w:tc>
      </w:tr>
      <w:tr w:rsidR="00CD2971" w14:paraId="2B1928FC" w14:textId="77777777">
        <w:trPr>
          <w:trHeight w:val="685"/>
          <w:jc w:val="center"/>
        </w:trPr>
        <w:tc>
          <w:tcPr>
            <w:tcW w:w="750" w:type="dxa"/>
            <w:shd w:val="clear" w:color="auto" w:fill="auto"/>
            <w:vAlign w:val="center"/>
          </w:tcPr>
          <w:p w14:paraId="5FDAE74F"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6BE8B3BD" w14:textId="77777777" w:rsidR="00CD2971" w:rsidRDefault="00000000">
            <w:pPr>
              <w:widowControl/>
              <w:jc w:val="left"/>
              <w:rPr>
                <w:rFonts w:ascii="宋体" w:hAnsi="宋体"/>
                <w:color w:val="000000"/>
                <w:kern w:val="0"/>
                <w:sz w:val="24"/>
              </w:rPr>
            </w:pPr>
            <w:r>
              <w:rPr>
                <w:rFonts w:ascii="宋体" w:hAnsi="宋体"/>
                <w:color w:val="000000"/>
                <w:kern w:val="0"/>
                <w:sz w:val="24"/>
              </w:rPr>
              <w:t>报价合理性</w:t>
            </w:r>
          </w:p>
        </w:tc>
        <w:tc>
          <w:tcPr>
            <w:tcW w:w="6724" w:type="dxa"/>
            <w:shd w:val="clear" w:color="auto" w:fill="auto"/>
            <w:vAlign w:val="center"/>
          </w:tcPr>
          <w:p w14:paraId="59444508" w14:textId="77777777" w:rsidR="00CD2971" w:rsidRDefault="00000000">
            <w:pPr>
              <w:widowControl/>
              <w:jc w:val="left"/>
              <w:rPr>
                <w:rFonts w:ascii="宋体" w:hAnsi="宋体"/>
                <w:color w:val="000000"/>
                <w:kern w:val="0"/>
                <w:sz w:val="24"/>
              </w:rPr>
            </w:pPr>
            <w:r>
              <w:rPr>
                <w:rFonts w:ascii="宋体" w:hAnsi="宋体"/>
                <w:color w:val="000000"/>
                <w:kern w:val="0"/>
                <w:sz w:val="24"/>
              </w:rPr>
              <w:t>报价合理，或</w:t>
            </w:r>
            <w:r>
              <w:rPr>
                <w:rFonts w:ascii="宋体" w:hAnsi="宋体" w:hint="eastAsia"/>
                <w:sz w:val="24"/>
              </w:rPr>
              <w:t>投标人的报价明显低于其他通过符合性审查投标人的报价，</w:t>
            </w:r>
            <w:r>
              <w:rPr>
                <w:rFonts w:ascii="宋体" w:hAnsi="宋体"/>
                <w:sz w:val="24"/>
              </w:rPr>
              <w:t>有可能影响产品质量或者不能诚信履约的</w:t>
            </w:r>
            <w:r>
              <w:rPr>
                <w:rFonts w:ascii="宋体" w:hAnsi="宋体" w:hint="eastAsia"/>
                <w:sz w:val="24"/>
              </w:rPr>
              <w:t>，能够应评标委员会要求在规定时间内证明其报价合理性的</w:t>
            </w:r>
            <w:r>
              <w:rPr>
                <w:rFonts w:ascii="宋体" w:hAnsi="宋体"/>
                <w:color w:val="000000"/>
                <w:kern w:val="0"/>
                <w:sz w:val="24"/>
              </w:rPr>
              <w:t>；</w:t>
            </w:r>
          </w:p>
        </w:tc>
      </w:tr>
      <w:tr w:rsidR="00CD2971" w14:paraId="4C6E81DA" w14:textId="77777777">
        <w:trPr>
          <w:trHeight w:val="685"/>
          <w:jc w:val="center"/>
        </w:trPr>
        <w:tc>
          <w:tcPr>
            <w:tcW w:w="750" w:type="dxa"/>
            <w:shd w:val="clear" w:color="auto" w:fill="auto"/>
            <w:vAlign w:val="center"/>
          </w:tcPr>
          <w:p w14:paraId="7F4626A8"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4145F670" w14:textId="77777777" w:rsidR="00CD2971" w:rsidRDefault="00000000">
            <w:pPr>
              <w:widowControl/>
              <w:jc w:val="left"/>
              <w:rPr>
                <w:rFonts w:ascii="宋体" w:hAnsi="宋体"/>
                <w:color w:val="000000"/>
                <w:kern w:val="0"/>
                <w:sz w:val="24"/>
              </w:rPr>
            </w:pPr>
            <w:r>
              <w:rPr>
                <w:rFonts w:ascii="宋体" w:hAnsi="宋体"/>
                <w:color w:val="000000"/>
                <w:kern w:val="0"/>
                <w:sz w:val="24"/>
              </w:rPr>
              <w:t>进口产品</w:t>
            </w:r>
          </w:p>
        </w:tc>
        <w:tc>
          <w:tcPr>
            <w:tcW w:w="6724" w:type="dxa"/>
            <w:shd w:val="clear" w:color="auto" w:fill="auto"/>
            <w:vAlign w:val="center"/>
          </w:tcPr>
          <w:p w14:paraId="340C06D2" w14:textId="77777777" w:rsidR="00CD2971" w:rsidRDefault="00000000">
            <w:pPr>
              <w:widowControl/>
              <w:jc w:val="left"/>
              <w:rPr>
                <w:rFonts w:ascii="宋体" w:hAnsi="宋体"/>
                <w:color w:val="000000"/>
                <w:kern w:val="0"/>
                <w:sz w:val="24"/>
              </w:rPr>
            </w:pPr>
            <w:r>
              <w:rPr>
                <w:rFonts w:ascii="宋体" w:hAnsi="宋体" w:hint="eastAsia"/>
                <w:sz w:val="24"/>
              </w:rPr>
              <w:t>招标文件</w:t>
            </w:r>
            <w:r>
              <w:rPr>
                <w:rFonts w:ascii="宋体" w:hAnsi="宋体"/>
                <w:sz w:val="24"/>
              </w:rPr>
              <w:t>不接受进口产品投标</w:t>
            </w:r>
            <w:r>
              <w:rPr>
                <w:rFonts w:ascii="宋体" w:hAnsi="宋体" w:hint="eastAsia"/>
                <w:sz w:val="24"/>
              </w:rPr>
              <w:t>的内容时</w:t>
            </w:r>
            <w:r>
              <w:rPr>
                <w:rFonts w:ascii="宋体" w:hAnsi="宋体"/>
                <w:sz w:val="24"/>
              </w:rPr>
              <w:t>，</w:t>
            </w:r>
            <w:r>
              <w:rPr>
                <w:rFonts w:ascii="宋体" w:hAnsi="宋体" w:hint="eastAsia"/>
                <w:sz w:val="24"/>
              </w:rPr>
              <w:t>投标人所</w:t>
            </w:r>
            <w:proofErr w:type="gramStart"/>
            <w:r>
              <w:rPr>
                <w:rFonts w:ascii="宋体" w:hAnsi="宋体" w:hint="eastAsia"/>
                <w:sz w:val="24"/>
              </w:rPr>
              <w:t>投产品非进口</w:t>
            </w:r>
            <w:proofErr w:type="gramEnd"/>
            <w:r>
              <w:rPr>
                <w:rFonts w:ascii="宋体" w:hAnsi="宋体" w:hint="eastAsia"/>
                <w:sz w:val="24"/>
              </w:rPr>
              <w:t>产品的（以提供的无进口产品承诺为准）；</w:t>
            </w:r>
          </w:p>
        </w:tc>
      </w:tr>
      <w:tr w:rsidR="00CD2971" w14:paraId="412B8A20" w14:textId="77777777">
        <w:trPr>
          <w:trHeight w:val="685"/>
          <w:jc w:val="center"/>
        </w:trPr>
        <w:tc>
          <w:tcPr>
            <w:tcW w:w="750" w:type="dxa"/>
            <w:shd w:val="clear" w:color="auto" w:fill="auto"/>
            <w:vAlign w:val="center"/>
          </w:tcPr>
          <w:p w14:paraId="467860B0"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13220746" w14:textId="77777777" w:rsidR="00CD2971" w:rsidRDefault="00000000">
            <w:pPr>
              <w:widowControl/>
              <w:jc w:val="left"/>
              <w:rPr>
                <w:rFonts w:ascii="宋体" w:hAnsi="宋体"/>
                <w:color w:val="000000"/>
                <w:kern w:val="0"/>
                <w:sz w:val="24"/>
              </w:rPr>
            </w:pPr>
            <w:r>
              <w:rPr>
                <w:rFonts w:ascii="宋体" w:hAnsi="宋体"/>
                <w:color w:val="000000"/>
                <w:kern w:val="0"/>
                <w:sz w:val="24"/>
              </w:rPr>
              <w:t>公平竞争</w:t>
            </w:r>
          </w:p>
        </w:tc>
        <w:tc>
          <w:tcPr>
            <w:tcW w:w="6724" w:type="dxa"/>
            <w:shd w:val="clear" w:color="auto" w:fill="auto"/>
            <w:vAlign w:val="center"/>
          </w:tcPr>
          <w:p w14:paraId="1B7DB8E9" w14:textId="77777777" w:rsidR="00CD2971" w:rsidRDefault="00000000">
            <w:pPr>
              <w:widowControl/>
              <w:jc w:val="left"/>
              <w:rPr>
                <w:rFonts w:ascii="宋体" w:hAnsi="宋体"/>
                <w:color w:val="000000"/>
                <w:kern w:val="0"/>
                <w:sz w:val="24"/>
              </w:rPr>
            </w:pPr>
            <w:r>
              <w:rPr>
                <w:rFonts w:ascii="宋体" w:hAnsi="宋体"/>
                <w:color w:val="000000" w:themeColor="text1"/>
                <w:sz w:val="24"/>
              </w:rPr>
              <w:t>投标人遵循公平竞争的原则，不存在恶意串通，妨碍其他投标人的竞争行为，不存在损害采购人或者其他投标人的合法权益</w:t>
            </w:r>
            <w:r>
              <w:rPr>
                <w:rFonts w:ascii="宋体" w:hAnsi="宋体"/>
                <w:color w:val="000000" w:themeColor="text1"/>
                <w:sz w:val="24"/>
              </w:rPr>
              <w:lastRenderedPageBreak/>
              <w:t>情形的；</w:t>
            </w:r>
          </w:p>
        </w:tc>
      </w:tr>
      <w:tr w:rsidR="00CD2971" w14:paraId="7676D686" w14:textId="77777777">
        <w:trPr>
          <w:trHeight w:val="685"/>
          <w:jc w:val="center"/>
        </w:trPr>
        <w:tc>
          <w:tcPr>
            <w:tcW w:w="750" w:type="dxa"/>
            <w:shd w:val="clear" w:color="auto" w:fill="auto"/>
            <w:vAlign w:val="center"/>
          </w:tcPr>
          <w:p w14:paraId="3E5ED267"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56BA9F05" w14:textId="77777777" w:rsidR="00CD2971" w:rsidRDefault="00000000">
            <w:pPr>
              <w:widowControl/>
              <w:jc w:val="left"/>
              <w:rPr>
                <w:rFonts w:ascii="宋体" w:hAnsi="宋体"/>
                <w:color w:val="000000"/>
                <w:kern w:val="0"/>
                <w:sz w:val="24"/>
              </w:rPr>
            </w:pPr>
            <w:r>
              <w:rPr>
                <w:rFonts w:ascii="宋体" w:hAnsi="宋体"/>
                <w:color w:val="000000"/>
                <w:kern w:val="0"/>
                <w:sz w:val="24"/>
              </w:rPr>
              <w:t>串通投标</w:t>
            </w:r>
          </w:p>
        </w:tc>
        <w:tc>
          <w:tcPr>
            <w:tcW w:w="6724" w:type="dxa"/>
            <w:shd w:val="clear" w:color="auto" w:fill="auto"/>
            <w:vAlign w:val="center"/>
          </w:tcPr>
          <w:p w14:paraId="50736858" w14:textId="77777777" w:rsidR="00CD2971" w:rsidRDefault="00000000">
            <w:pPr>
              <w:widowControl/>
              <w:jc w:val="left"/>
              <w:rPr>
                <w:rFonts w:ascii="宋体" w:hAnsi="宋体"/>
                <w:color w:val="000000"/>
                <w:kern w:val="0"/>
                <w:sz w:val="24"/>
              </w:rPr>
            </w:pPr>
            <w:r>
              <w:rPr>
                <w:rFonts w:ascii="宋体" w:hAnsi="宋体" w:hint="eastAsia"/>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w:t>
            </w:r>
            <w:proofErr w:type="gramStart"/>
            <w:r>
              <w:rPr>
                <w:rFonts w:ascii="宋体" w:hAnsi="宋体" w:hint="eastAsia"/>
                <w:color w:val="000000" w:themeColor="text1"/>
                <w:sz w:val="24"/>
              </w:rPr>
              <w:t>呈规律</w:t>
            </w:r>
            <w:proofErr w:type="gramEnd"/>
            <w:r>
              <w:rPr>
                <w:rFonts w:ascii="宋体" w:hAnsi="宋体" w:hint="eastAsia"/>
                <w:color w:val="000000" w:themeColor="text1"/>
                <w:sz w:val="24"/>
              </w:rPr>
              <w:t xml:space="preserve"> 性差异；（五）不同投标人的投标文件相互混装；（六）不同投标人的投标保证金从同一单位或者个人的账户转出</w:t>
            </w:r>
            <w:r>
              <w:rPr>
                <w:rFonts w:ascii="宋体" w:hAnsi="宋体"/>
                <w:color w:val="000000" w:themeColor="text1"/>
                <w:sz w:val="24"/>
              </w:rPr>
              <w:t>；</w:t>
            </w:r>
          </w:p>
        </w:tc>
      </w:tr>
      <w:tr w:rsidR="00CD2971" w14:paraId="3EFB4BD5" w14:textId="77777777">
        <w:trPr>
          <w:trHeight w:val="685"/>
          <w:jc w:val="center"/>
        </w:trPr>
        <w:tc>
          <w:tcPr>
            <w:tcW w:w="750" w:type="dxa"/>
            <w:shd w:val="clear" w:color="auto" w:fill="auto"/>
            <w:vAlign w:val="center"/>
          </w:tcPr>
          <w:p w14:paraId="4810DBB9"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49CA2A96" w14:textId="77777777" w:rsidR="00CD2971" w:rsidRDefault="00000000">
            <w:pPr>
              <w:widowControl/>
              <w:jc w:val="left"/>
              <w:rPr>
                <w:rFonts w:ascii="宋体" w:hAnsi="宋体"/>
                <w:color w:val="000000"/>
                <w:kern w:val="0"/>
                <w:sz w:val="24"/>
              </w:rPr>
            </w:pPr>
            <w:r>
              <w:rPr>
                <w:rFonts w:ascii="宋体" w:hAnsi="宋体"/>
                <w:color w:val="000000"/>
                <w:kern w:val="0"/>
                <w:sz w:val="24"/>
              </w:rPr>
              <w:t>附加条件</w:t>
            </w:r>
          </w:p>
        </w:tc>
        <w:tc>
          <w:tcPr>
            <w:tcW w:w="6724" w:type="dxa"/>
            <w:shd w:val="clear" w:color="auto" w:fill="auto"/>
            <w:vAlign w:val="center"/>
          </w:tcPr>
          <w:p w14:paraId="6BD0A949" w14:textId="77777777" w:rsidR="00CD2971" w:rsidRDefault="00000000">
            <w:pPr>
              <w:widowControl/>
              <w:jc w:val="left"/>
              <w:rPr>
                <w:rFonts w:ascii="宋体" w:hAnsi="宋体"/>
                <w:color w:val="000000"/>
                <w:kern w:val="0"/>
                <w:sz w:val="24"/>
              </w:rPr>
            </w:pPr>
            <w:r>
              <w:rPr>
                <w:rFonts w:ascii="宋体" w:hAnsi="宋体"/>
                <w:color w:val="000000"/>
                <w:kern w:val="0"/>
                <w:sz w:val="24"/>
              </w:rPr>
              <w:t>投标文件</w:t>
            </w:r>
            <w:r>
              <w:rPr>
                <w:rFonts w:ascii="宋体" w:hAnsi="宋体" w:hint="eastAsia"/>
                <w:color w:val="000000"/>
                <w:kern w:val="0"/>
                <w:sz w:val="24"/>
              </w:rPr>
              <w:t>未</w:t>
            </w:r>
            <w:r>
              <w:rPr>
                <w:rFonts w:ascii="宋体" w:hAnsi="宋体"/>
                <w:color w:val="000000"/>
                <w:kern w:val="0"/>
                <w:sz w:val="24"/>
              </w:rPr>
              <w:t>含有采购人不能接受的附加条件的；</w:t>
            </w:r>
          </w:p>
        </w:tc>
      </w:tr>
      <w:tr w:rsidR="00CD2971" w14:paraId="2EFFFD3B" w14:textId="77777777">
        <w:trPr>
          <w:trHeight w:val="685"/>
          <w:jc w:val="center"/>
        </w:trPr>
        <w:tc>
          <w:tcPr>
            <w:tcW w:w="750" w:type="dxa"/>
            <w:shd w:val="clear" w:color="auto" w:fill="auto"/>
            <w:vAlign w:val="center"/>
          </w:tcPr>
          <w:p w14:paraId="4998FD06" w14:textId="77777777" w:rsidR="00CD2971" w:rsidRDefault="00CD2971">
            <w:pPr>
              <w:pStyle w:val="affffb"/>
              <w:widowControl/>
              <w:numPr>
                <w:ilvl w:val="0"/>
                <w:numId w:val="26"/>
              </w:numPr>
              <w:ind w:firstLineChars="0"/>
              <w:jc w:val="center"/>
              <w:rPr>
                <w:rFonts w:ascii="宋体" w:hAnsi="宋体"/>
                <w:color w:val="000000"/>
                <w:kern w:val="0"/>
                <w:sz w:val="24"/>
              </w:rPr>
            </w:pPr>
          </w:p>
        </w:tc>
        <w:tc>
          <w:tcPr>
            <w:tcW w:w="1813" w:type="dxa"/>
            <w:shd w:val="clear" w:color="auto" w:fill="auto"/>
            <w:vAlign w:val="center"/>
          </w:tcPr>
          <w:p w14:paraId="0D2FB66F" w14:textId="77777777" w:rsidR="00CD2971" w:rsidRDefault="00000000">
            <w:pPr>
              <w:widowControl/>
              <w:jc w:val="left"/>
              <w:rPr>
                <w:rFonts w:ascii="宋体" w:hAnsi="宋体"/>
                <w:color w:val="000000"/>
                <w:kern w:val="0"/>
                <w:sz w:val="24"/>
              </w:rPr>
            </w:pPr>
            <w:r>
              <w:rPr>
                <w:rFonts w:ascii="宋体" w:hAnsi="宋体"/>
                <w:color w:val="000000"/>
                <w:kern w:val="0"/>
                <w:sz w:val="24"/>
              </w:rPr>
              <w:t>其他无效情形</w:t>
            </w:r>
          </w:p>
        </w:tc>
        <w:tc>
          <w:tcPr>
            <w:tcW w:w="6724" w:type="dxa"/>
            <w:shd w:val="clear" w:color="auto" w:fill="auto"/>
            <w:vAlign w:val="center"/>
          </w:tcPr>
          <w:p w14:paraId="7A767F56" w14:textId="77777777" w:rsidR="00CD2971" w:rsidRDefault="00000000">
            <w:pPr>
              <w:widowControl/>
              <w:jc w:val="left"/>
              <w:rPr>
                <w:rFonts w:ascii="宋体" w:hAnsi="宋体"/>
                <w:color w:val="000000"/>
                <w:kern w:val="0"/>
                <w:sz w:val="24"/>
              </w:rPr>
            </w:pPr>
            <w:r>
              <w:rPr>
                <w:rFonts w:ascii="宋体" w:hAnsi="宋体"/>
                <w:color w:val="000000" w:themeColor="text1"/>
                <w:sz w:val="24"/>
              </w:rPr>
              <w:t>投标人、投标文件</w:t>
            </w:r>
            <w:r>
              <w:rPr>
                <w:rFonts w:ascii="宋体" w:hAnsi="宋体" w:hint="eastAsia"/>
                <w:color w:val="000000" w:themeColor="text1"/>
                <w:sz w:val="24"/>
              </w:rPr>
              <w:t>不存在</w:t>
            </w:r>
            <w:r>
              <w:rPr>
                <w:rFonts w:ascii="宋体" w:hAnsi="宋体"/>
                <w:color w:val="000000" w:themeColor="text1"/>
                <w:sz w:val="24"/>
              </w:rPr>
              <w:t>不符合法律、法规和招标文件规定的其他无效情形。</w:t>
            </w:r>
          </w:p>
        </w:tc>
      </w:tr>
      <w:bookmarkEnd w:id="795"/>
    </w:tbl>
    <w:p w14:paraId="2DA284FF" w14:textId="77777777" w:rsidR="00CD2971" w:rsidRDefault="00CD2971">
      <w:pPr>
        <w:rPr>
          <w:rFonts w:ascii="宋体" w:hAnsi="宋体"/>
        </w:rPr>
      </w:pPr>
    </w:p>
    <w:p w14:paraId="4ED4E5D4" w14:textId="77777777" w:rsidR="00CD2971" w:rsidRDefault="00000000">
      <w:pPr>
        <w:numPr>
          <w:ilvl w:val="0"/>
          <w:numId w:val="25"/>
        </w:numPr>
        <w:tabs>
          <w:tab w:val="left" w:pos="360"/>
        </w:tabs>
        <w:snapToGrid w:val="0"/>
        <w:spacing w:line="360" w:lineRule="auto"/>
        <w:outlineLvl w:val="1"/>
        <w:rPr>
          <w:rFonts w:ascii="宋体" w:hAnsi="宋体"/>
          <w:b/>
          <w:bCs/>
          <w:sz w:val="24"/>
        </w:rPr>
      </w:pPr>
      <w:r>
        <w:rPr>
          <w:rFonts w:ascii="宋体" w:hAnsi="宋体"/>
          <w:b/>
          <w:bCs/>
          <w:sz w:val="24"/>
        </w:rPr>
        <w:t>投标文件有关事项的澄清或者说明</w:t>
      </w:r>
    </w:p>
    <w:p w14:paraId="5881E2E3"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评标过程中，评标委员会将以书面形式要求投标人对其投标文件中含义不明确、同类问题表述不一致或者有明显文字和计算错误的内容，</w:t>
      </w:r>
      <w:proofErr w:type="gramStart"/>
      <w:r>
        <w:rPr>
          <w:rFonts w:ascii="宋体" w:hAnsi="宋体"/>
          <w:sz w:val="24"/>
        </w:rPr>
        <w:t>作出</w:t>
      </w:r>
      <w:proofErr w:type="gramEnd"/>
      <w:r>
        <w:rPr>
          <w:rFonts w:ascii="宋体" w:hAnsi="宋体"/>
          <w:sz w:val="24"/>
        </w:rPr>
        <w:t>必要的澄清、说明或者补正。投标人的澄清、说明或者补正应当采用书面形式，并加盖公章，或者由法定代表人</w:t>
      </w:r>
      <w:r>
        <w:rPr>
          <w:rFonts w:ascii="宋体" w:hAnsi="宋体"/>
          <w:spacing w:val="-2"/>
          <w:sz w:val="24"/>
        </w:rPr>
        <w:t>（若投标人为事业单位或其他组织或分支机构，可为单位负责人）</w:t>
      </w:r>
      <w:r>
        <w:rPr>
          <w:rFonts w:ascii="宋体" w:hAnsi="宋体"/>
          <w:sz w:val="24"/>
        </w:rPr>
        <w:t>或其授权的代表签字。投标人的澄清、说明或者补正不得超出投标文件的范围或者改变投标文件的实质性内容。澄清文件将作为投标文件内容的一部分。</w:t>
      </w:r>
    </w:p>
    <w:p w14:paraId="09E9F563"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宋体" w:hAnsi="宋体"/>
          <w:b/>
          <w:sz w:val="24"/>
        </w:rPr>
        <w:t>无效投标处理</w:t>
      </w:r>
      <w:r>
        <w:rPr>
          <w:rFonts w:ascii="宋体" w:hAnsi="宋体"/>
          <w:sz w:val="24"/>
        </w:rPr>
        <w:t>。</w:t>
      </w:r>
    </w:p>
    <w:p w14:paraId="6F777F0D"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w:t>
      </w:r>
      <w:r>
        <w:rPr>
          <w:rFonts w:ascii="宋体" w:hAnsi="宋体" w:hint="eastAsia"/>
          <w:sz w:val="24"/>
        </w:rPr>
        <w:t>分</w:t>
      </w:r>
      <w:r>
        <w:rPr>
          <w:rFonts w:ascii="宋体" w:hAnsi="宋体"/>
          <w:sz w:val="24"/>
        </w:rPr>
        <w:t>投标，其</w:t>
      </w:r>
      <w:r>
        <w:rPr>
          <w:rFonts w:ascii="宋体" w:hAnsi="宋体"/>
          <w:b/>
          <w:sz w:val="24"/>
        </w:rPr>
        <w:t>投标无效</w:t>
      </w:r>
      <w:r>
        <w:rPr>
          <w:rFonts w:ascii="宋体" w:hAnsi="宋体"/>
          <w:sz w:val="24"/>
        </w:rPr>
        <w:t>。</w:t>
      </w:r>
    </w:p>
    <w:p w14:paraId="5651F661"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投标文件报价出现前后不一致的，按照下列规定修正：</w:t>
      </w:r>
    </w:p>
    <w:p w14:paraId="2165CD5E" w14:textId="77777777" w:rsidR="00CD2971" w:rsidRDefault="00000000">
      <w:pPr>
        <w:numPr>
          <w:ilvl w:val="2"/>
          <w:numId w:val="25"/>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sz w:val="24"/>
        </w:rPr>
        <w:t>招标文件对于报价修正是否另有规定：</w:t>
      </w:r>
    </w:p>
    <w:p w14:paraId="598458BA" w14:textId="77777777" w:rsidR="00CD2971" w:rsidRDefault="00000000">
      <w:pPr>
        <w:tabs>
          <w:tab w:val="left" w:pos="1080"/>
          <w:tab w:val="left" w:pos="1589"/>
          <w:tab w:val="left" w:pos="2035"/>
          <w:tab w:val="left" w:pos="2114"/>
        </w:tabs>
        <w:snapToGrid w:val="0"/>
        <w:spacing w:line="360" w:lineRule="auto"/>
        <w:ind w:left="2035"/>
        <w:rPr>
          <w:rFonts w:ascii="宋体" w:hAnsi="宋体"/>
          <w:sz w:val="24"/>
          <w:u w:val="single"/>
        </w:rPr>
      </w:pPr>
      <w:r>
        <w:rPr>
          <w:rFonts w:ascii="宋体" w:hAnsi="宋体"/>
          <w:sz w:val="24"/>
        </w:rPr>
        <w:t>□有，具体规定为：______________</w:t>
      </w:r>
    </w:p>
    <w:p w14:paraId="454CBFA5" w14:textId="77777777" w:rsidR="00CD2971" w:rsidRDefault="00000000">
      <w:pPr>
        <w:tabs>
          <w:tab w:val="left" w:pos="1080"/>
          <w:tab w:val="left" w:pos="1589"/>
          <w:tab w:val="left" w:pos="2035"/>
          <w:tab w:val="left" w:pos="2114"/>
        </w:tabs>
        <w:snapToGrid w:val="0"/>
        <w:spacing w:line="360" w:lineRule="auto"/>
        <w:ind w:left="2035"/>
        <w:rPr>
          <w:rFonts w:ascii="宋体" w:hAnsi="宋体"/>
          <w:sz w:val="24"/>
        </w:rPr>
      </w:pPr>
      <w:r>
        <w:rPr>
          <w:rFonts w:ascii="宋体" w:hAnsi="宋体" w:cs="宋体" w:hint="eastAsia"/>
          <w:color w:val="000000"/>
          <w:sz w:val="24"/>
        </w:rPr>
        <w:lastRenderedPageBreak/>
        <w:t>■</w:t>
      </w:r>
      <w:r>
        <w:rPr>
          <w:rFonts w:ascii="宋体" w:hAnsi="宋体"/>
          <w:sz w:val="24"/>
        </w:rPr>
        <w:t>无，按下述2.4.2-2.4.7项规定修正。</w:t>
      </w:r>
    </w:p>
    <w:p w14:paraId="2C61023F" w14:textId="77777777" w:rsidR="00CD2971" w:rsidRDefault="00000000">
      <w:pPr>
        <w:numPr>
          <w:ilvl w:val="2"/>
          <w:numId w:val="25"/>
        </w:numPr>
        <w:tabs>
          <w:tab w:val="left" w:pos="2035"/>
          <w:tab w:val="left" w:pos="2114"/>
          <w:tab w:val="left" w:pos="2977"/>
        </w:tabs>
        <w:snapToGrid w:val="0"/>
        <w:spacing w:line="360" w:lineRule="auto"/>
        <w:ind w:left="2035"/>
        <w:rPr>
          <w:rFonts w:ascii="宋体" w:hAnsi="宋体"/>
          <w:color w:val="000000" w:themeColor="text1"/>
          <w:sz w:val="24"/>
        </w:rPr>
      </w:pPr>
      <w:r>
        <w:rPr>
          <w:rFonts w:ascii="宋体" w:hAnsi="宋体"/>
          <w:color w:val="000000" w:themeColor="text1"/>
          <w:sz w:val="24"/>
        </w:rPr>
        <w:t>单独递交的开标一览表（报价表）与投标文件中开标一览表（报价表）内容不一致的，以单独递交的开标一览表（报价表）为准；</w:t>
      </w:r>
    </w:p>
    <w:p w14:paraId="209FF48B" w14:textId="77777777" w:rsidR="00CD2971" w:rsidRDefault="00000000">
      <w:pPr>
        <w:numPr>
          <w:ilvl w:val="2"/>
          <w:numId w:val="25"/>
        </w:numPr>
        <w:tabs>
          <w:tab w:val="left" w:pos="2035"/>
          <w:tab w:val="left" w:pos="2114"/>
          <w:tab w:val="left" w:pos="2977"/>
        </w:tabs>
        <w:snapToGrid w:val="0"/>
        <w:spacing w:line="360" w:lineRule="auto"/>
        <w:ind w:left="2035"/>
        <w:rPr>
          <w:rFonts w:ascii="宋体" w:hAnsi="宋体"/>
          <w:color w:val="000000" w:themeColor="text1"/>
          <w:sz w:val="24"/>
        </w:rPr>
      </w:pPr>
      <w:r>
        <w:rPr>
          <w:rFonts w:ascii="宋体" w:hAnsi="宋体"/>
          <w:color w:val="000000" w:themeColor="text1"/>
          <w:sz w:val="24"/>
        </w:rPr>
        <w:t>投标文件中开标一览表（报价表）内容与投标文件中相应内容不一致的，以开标一览表（报价表）为准；</w:t>
      </w:r>
    </w:p>
    <w:p w14:paraId="3375412D" w14:textId="77777777" w:rsidR="00CD2971" w:rsidRDefault="00000000">
      <w:pPr>
        <w:numPr>
          <w:ilvl w:val="2"/>
          <w:numId w:val="25"/>
        </w:numPr>
        <w:tabs>
          <w:tab w:val="left" w:pos="2035"/>
          <w:tab w:val="left" w:pos="2114"/>
          <w:tab w:val="left" w:pos="2977"/>
        </w:tabs>
        <w:snapToGrid w:val="0"/>
        <w:spacing w:line="360" w:lineRule="auto"/>
        <w:ind w:left="2035"/>
        <w:rPr>
          <w:rFonts w:ascii="宋体" w:hAnsi="宋体"/>
          <w:color w:val="000000" w:themeColor="text1"/>
          <w:sz w:val="24"/>
        </w:rPr>
      </w:pPr>
      <w:r>
        <w:rPr>
          <w:rFonts w:ascii="宋体" w:hAnsi="宋体"/>
          <w:color w:val="000000" w:themeColor="text1"/>
          <w:sz w:val="24"/>
        </w:rPr>
        <w:t>大写金额和小写金额不一致的，以大写金额为准；</w:t>
      </w:r>
    </w:p>
    <w:p w14:paraId="34523C88" w14:textId="77777777" w:rsidR="00CD2971" w:rsidRDefault="00000000">
      <w:pPr>
        <w:numPr>
          <w:ilvl w:val="2"/>
          <w:numId w:val="25"/>
        </w:numPr>
        <w:tabs>
          <w:tab w:val="left" w:pos="2035"/>
          <w:tab w:val="left" w:pos="2114"/>
          <w:tab w:val="left" w:pos="2977"/>
        </w:tabs>
        <w:snapToGrid w:val="0"/>
        <w:spacing w:line="360" w:lineRule="auto"/>
        <w:ind w:left="2035"/>
        <w:rPr>
          <w:rFonts w:ascii="宋体" w:hAnsi="宋体"/>
          <w:color w:val="000000" w:themeColor="text1"/>
          <w:sz w:val="24"/>
        </w:rPr>
      </w:pPr>
      <w:r>
        <w:rPr>
          <w:rFonts w:ascii="宋体" w:hAnsi="宋体"/>
          <w:color w:val="000000" w:themeColor="text1"/>
          <w:sz w:val="24"/>
        </w:rPr>
        <w:t>单价金额小数点或者百分比有明显错位的，以开标一览表的总价为准，并修改单价；</w:t>
      </w:r>
    </w:p>
    <w:p w14:paraId="51E8F76F" w14:textId="77777777" w:rsidR="00CD2971" w:rsidRDefault="00000000">
      <w:pPr>
        <w:numPr>
          <w:ilvl w:val="2"/>
          <w:numId w:val="25"/>
        </w:numPr>
        <w:tabs>
          <w:tab w:val="left" w:pos="2035"/>
          <w:tab w:val="left" w:pos="2114"/>
          <w:tab w:val="left" w:pos="2977"/>
        </w:tabs>
        <w:snapToGrid w:val="0"/>
        <w:spacing w:line="360" w:lineRule="auto"/>
        <w:ind w:left="2035"/>
        <w:rPr>
          <w:rFonts w:ascii="宋体" w:hAnsi="宋体"/>
          <w:color w:val="000000" w:themeColor="text1"/>
          <w:sz w:val="24"/>
        </w:rPr>
      </w:pPr>
      <w:r>
        <w:rPr>
          <w:rFonts w:ascii="宋体" w:hAnsi="宋体"/>
          <w:color w:val="000000" w:themeColor="text1"/>
          <w:sz w:val="24"/>
        </w:rPr>
        <w:t>总价金额与按单价汇总金额不一致的，以单价金额计算结果为准。</w:t>
      </w:r>
    </w:p>
    <w:p w14:paraId="716948D8" w14:textId="77777777" w:rsidR="00CD2971" w:rsidRDefault="00000000">
      <w:pPr>
        <w:numPr>
          <w:ilvl w:val="2"/>
          <w:numId w:val="25"/>
        </w:numPr>
        <w:tabs>
          <w:tab w:val="left" w:pos="1080"/>
          <w:tab w:val="left" w:pos="1589"/>
          <w:tab w:val="left" w:pos="2035"/>
          <w:tab w:val="left" w:pos="2114"/>
        </w:tabs>
        <w:snapToGrid w:val="0"/>
        <w:spacing w:line="360" w:lineRule="auto"/>
        <w:ind w:left="2035"/>
        <w:rPr>
          <w:rFonts w:ascii="宋体" w:hAnsi="宋体"/>
          <w:sz w:val="24"/>
        </w:rPr>
      </w:pPr>
      <w:r>
        <w:rPr>
          <w:rFonts w:ascii="宋体" w:hAnsi="宋体"/>
          <w:sz w:val="24"/>
        </w:rPr>
        <w:t>同时出现两种以上不一致的，按照前款规定的顺序修正。修正后的报价经投标人书面确认后产生约束力，投标人不确认的，其</w:t>
      </w:r>
      <w:r>
        <w:rPr>
          <w:rFonts w:ascii="宋体" w:hAnsi="宋体"/>
          <w:b/>
          <w:sz w:val="24"/>
        </w:rPr>
        <w:t>投标无效</w:t>
      </w:r>
      <w:r>
        <w:rPr>
          <w:rFonts w:ascii="宋体" w:hAnsi="宋体"/>
          <w:sz w:val="24"/>
        </w:rPr>
        <w:t>。</w:t>
      </w:r>
    </w:p>
    <w:p w14:paraId="6F1C7968"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落实政府采购政策的价格调整：只有符合第二章《投标人须知》5.2条规定情形的，可以享受中小企业扶持政策，用扣除后的价格参加评审；否则，评标时价格不予扣除。</w:t>
      </w:r>
    </w:p>
    <w:p w14:paraId="326A7D33"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对于未预留份额专门面向中小企业采购的采购项目，以及预留份额项目中的非预留部分采购包，对小</w:t>
      </w:r>
      <w:proofErr w:type="gramStart"/>
      <w:r>
        <w:rPr>
          <w:rFonts w:ascii="宋体" w:hAnsi="宋体"/>
          <w:sz w:val="24"/>
        </w:rPr>
        <w:t>微企业</w:t>
      </w:r>
      <w:proofErr w:type="gramEnd"/>
      <w:r>
        <w:rPr>
          <w:rFonts w:ascii="宋体" w:hAnsi="宋体"/>
          <w:sz w:val="24"/>
        </w:rPr>
        <w:t>报价给予</w:t>
      </w:r>
      <w:r>
        <w:rPr>
          <w:rFonts w:ascii="宋体" w:hAnsi="宋体"/>
          <w:sz w:val="24"/>
          <w:u w:val="single"/>
        </w:rPr>
        <w:t xml:space="preserve"> %</w:t>
      </w:r>
      <w:r>
        <w:rPr>
          <w:rFonts w:ascii="宋体" w:hAnsi="宋体"/>
          <w:sz w:val="24"/>
        </w:rPr>
        <w:t>的扣除，用扣除后的价格参加评审。</w:t>
      </w:r>
    </w:p>
    <w:p w14:paraId="3A51CF17"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对于未预留份额专门面向中小企业采购的采购项目，以及预留份额项目中的非预留部分采购包，且接受大中型企业与小</w:t>
      </w:r>
      <w:proofErr w:type="gramStart"/>
      <w:r>
        <w:rPr>
          <w:rFonts w:ascii="宋体" w:hAnsi="宋体"/>
          <w:sz w:val="24"/>
        </w:rPr>
        <w:t>微企业</w:t>
      </w:r>
      <w:proofErr w:type="gramEnd"/>
      <w:r>
        <w:rPr>
          <w:rFonts w:ascii="宋体" w:hAnsi="宋体"/>
          <w:sz w:val="24"/>
        </w:rPr>
        <w:t>组成联合体或者允许大中型企业向一家或者多家小</w:t>
      </w:r>
      <w:proofErr w:type="gramStart"/>
      <w:r>
        <w:rPr>
          <w:rFonts w:ascii="宋体" w:hAnsi="宋体"/>
          <w:sz w:val="24"/>
        </w:rPr>
        <w:t>微企业</w:t>
      </w:r>
      <w:proofErr w:type="gramEnd"/>
      <w:r>
        <w:rPr>
          <w:rFonts w:ascii="宋体" w:hAnsi="宋体"/>
          <w:sz w:val="24"/>
        </w:rPr>
        <w:t>分包的采购项目，对于联合协议或者分包意向协议约定小</w:t>
      </w:r>
      <w:proofErr w:type="gramStart"/>
      <w:r>
        <w:rPr>
          <w:rFonts w:ascii="宋体" w:hAnsi="宋体"/>
          <w:sz w:val="24"/>
        </w:rPr>
        <w:t>微企业</w:t>
      </w:r>
      <w:proofErr w:type="gramEnd"/>
      <w:r>
        <w:rPr>
          <w:rFonts w:ascii="宋体" w:hAnsi="宋体"/>
          <w:sz w:val="24"/>
        </w:rPr>
        <w:t>的合同份额占到合同总金额 30%以上的联合体或者大中型企业的报价给予</w:t>
      </w:r>
      <w:r>
        <w:rPr>
          <w:rFonts w:ascii="宋体" w:hAnsi="宋体"/>
          <w:sz w:val="24"/>
          <w:u w:val="single"/>
        </w:rPr>
        <w:t xml:space="preserve"> %</w:t>
      </w:r>
      <w:r>
        <w:rPr>
          <w:rFonts w:ascii="宋体" w:hAnsi="宋体"/>
          <w:sz w:val="24"/>
        </w:rPr>
        <w:t>的扣除，用扣除后的价格参加评审。</w:t>
      </w:r>
    </w:p>
    <w:p w14:paraId="6F827CB8"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组成联合体或者接受分包的小</w:t>
      </w:r>
      <w:proofErr w:type="gramStart"/>
      <w:r>
        <w:rPr>
          <w:rFonts w:ascii="宋体" w:hAnsi="宋体"/>
          <w:sz w:val="24"/>
        </w:rPr>
        <w:t>微企业</w:t>
      </w:r>
      <w:proofErr w:type="gramEnd"/>
      <w:r>
        <w:rPr>
          <w:rFonts w:ascii="宋体" w:hAnsi="宋体"/>
          <w:sz w:val="24"/>
        </w:rPr>
        <w:t>与联合体内其他企业、分包企业之间存在直接控股、管理关系的，不享受价格扣除优惠政策。</w:t>
      </w:r>
    </w:p>
    <w:p w14:paraId="7BF7971A"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价格扣除比例对小型企业和微型企业同等对待，不作区分。</w:t>
      </w:r>
    </w:p>
    <w:p w14:paraId="646CAED0"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hint="eastAsia"/>
          <w:sz w:val="24"/>
        </w:rPr>
        <w:t>专门面向中小企业的采购项目（采购包），评标时小</w:t>
      </w:r>
      <w:proofErr w:type="gramStart"/>
      <w:r>
        <w:rPr>
          <w:rFonts w:ascii="宋体" w:hAnsi="宋体" w:hint="eastAsia"/>
          <w:sz w:val="24"/>
        </w:rPr>
        <w:t>微企业</w:t>
      </w:r>
      <w:proofErr w:type="gramEnd"/>
      <w:r>
        <w:rPr>
          <w:rFonts w:ascii="宋体" w:hAnsi="宋体" w:hint="eastAsia"/>
          <w:sz w:val="24"/>
        </w:rPr>
        <w:t>价格不予扣除。</w:t>
      </w:r>
    </w:p>
    <w:p w14:paraId="387B50D5"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color w:val="000000" w:themeColor="text1"/>
          <w:sz w:val="24"/>
        </w:rPr>
        <w:t>中小企业参加政府采购活动，应当按照招标文件给定的格式出具《中小企业声明函》，否则不得享受相关中小企业扶持政策。</w:t>
      </w:r>
    </w:p>
    <w:p w14:paraId="6DD8CB1A"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lastRenderedPageBreak/>
        <w:t>监狱企业提供了由省级以上监狱管理局、戒毒管理局（含新疆生产建设兵团）出具的属于监狱企业的证明文件的，视同小微企业。</w:t>
      </w:r>
    </w:p>
    <w:p w14:paraId="30F4887A"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残疾人福利性单位按招标文件要求提供了《残疾人福利性单位声明函》的，视同小微企业。</w:t>
      </w:r>
    </w:p>
    <w:p w14:paraId="302476AE" w14:textId="77777777" w:rsidR="00CD2971" w:rsidRDefault="00000000">
      <w:pPr>
        <w:numPr>
          <w:ilvl w:val="2"/>
          <w:numId w:val="25"/>
        </w:numPr>
        <w:tabs>
          <w:tab w:val="clear" w:pos="1980"/>
          <w:tab w:val="left" w:pos="1080"/>
          <w:tab w:val="left" w:pos="1589"/>
          <w:tab w:val="left" w:pos="2014"/>
        </w:tabs>
        <w:snapToGrid w:val="0"/>
        <w:spacing w:line="360" w:lineRule="auto"/>
        <w:ind w:left="2035"/>
        <w:rPr>
          <w:rFonts w:ascii="宋体" w:hAnsi="宋体"/>
          <w:sz w:val="24"/>
        </w:rPr>
      </w:pPr>
      <w:r>
        <w:rPr>
          <w:rFonts w:ascii="宋体" w:hAnsi="宋体"/>
          <w:sz w:val="24"/>
        </w:rPr>
        <w:t>若投标人同时属于小型或微型企业、监狱企业、残疾人福利性单位中的两种及以上，将不重复享受小</w:t>
      </w:r>
      <w:proofErr w:type="gramStart"/>
      <w:r>
        <w:rPr>
          <w:rFonts w:ascii="宋体" w:hAnsi="宋体"/>
          <w:sz w:val="24"/>
        </w:rPr>
        <w:t>微企业</w:t>
      </w:r>
      <w:proofErr w:type="gramEnd"/>
      <w:r>
        <w:rPr>
          <w:rFonts w:ascii="宋体" w:hAnsi="宋体"/>
          <w:sz w:val="24"/>
        </w:rPr>
        <w:t>价格扣减的优惠政策。</w:t>
      </w:r>
    </w:p>
    <w:p w14:paraId="01E9BA32" w14:textId="77777777" w:rsidR="00CD2971" w:rsidRDefault="00000000">
      <w:pPr>
        <w:numPr>
          <w:ilvl w:val="0"/>
          <w:numId w:val="25"/>
        </w:numPr>
        <w:tabs>
          <w:tab w:val="left" w:pos="360"/>
        </w:tabs>
        <w:snapToGrid w:val="0"/>
        <w:spacing w:line="360" w:lineRule="auto"/>
        <w:outlineLvl w:val="1"/>
        <w:rPr>
          <w:rFonts w:ascii="宋体" w:hAnsi="宋体"/>
          <w:b/>
          <w:bCs/>
          <w:sz w:val="24"/>
        </w:rPr>
      </w:pPr>
      <w:r>
        <w:rPr>
          <w:rFonts w:ascii="宋体" w:hAnsi="宋体"/>
          <w:b/>
          <w:bCs/>
          <w:sz w:val="24"/>
        </w:rPr>
        <w:t>投标文件的比较和评价</w:t>
      </w:r>
      <w:bookmarkEnd w:id="778"/>
      <w:bookmarkEnd w:id="779"/>
    </w:p>
    <w:p w14:paraId="7E98C07D"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评标委员会将按照招标文件中规定的评标方法和标准，对符合性审查合格的投标文件进行商务和技术评估，综合比较与评价；未通过符合性审查的投标文件不得进入比较与评价。</w:t>
      </w:r>
    </w:p>
    <w:p w14:paraId="451D81AF"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评标方法和评标标准</w:t>
      </w:r>
    </w:p>
    <w:p w14:paraId="1804F450"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本项目采用的评标方法为：</w:t>
      </w:r>
    </w:p>
    <w:p w14:paraId="111D5D75" w14:textId="77777777" w:rsidR="00CD2971" w:rsidRDefault="00000000">
      <w:pPr>
        <w:tabs>
          <w:tab w:val="left" w:pos="900"/>
          <w:tab w:val="left" w:pos="1589"/>
          <w:tab w:val="left" w:pos="1701"/>
        </w:tabs>
        <w:snapToGrid w:val="0"/>
        <w:spacing w:line="360" w:lineRule="auto"/>
        <w:ind w:left="1985"/>
        <w:rPr>
          <w:rFonts w:ascii="宋体" w:hAnsi="宋体"/>
          <w:sz w:val="24"/>
        </w:rPr>
      </w:pPr>
      <w:r>
        <w:rPr>
          <w:rFonts w:ascii="宋体" w:hAnsi="宋体" w:cs="宋体" w:hint="eastAsia"/>
          <w:color w:val="000000"/>
          <w:sz w:val="24"/>
        </w:rPr>
        <w:t>■</w:t>
      </w:r>
      <w:r>
        <w:rPr>
          <w:rFonts w:ascii="宋体" w:hAnsi="宋体"/>
          <w:sz w:val="24"/>
        </w:rPr>
        <w:t>综合评分法，指投标文件满足招标文件全部实质性要求，</w:t>
      </w:r>
      <w:proofErr w:type="gramStart"/>
      <w:r>
        <w:rPr>
          <w:rFonts w:ascii="宋体" w:hAnsi="宋体"/>
          <w:sz w:val="24"/>
        </w:rPr>
        <w:t>且按照</w:t>
      </w:r>
      <w:proofErr w:type="gramEnd"/>
      <w:r>
        <w:rPr>
          <w:rFonts w:ascii="宋体" w:hAnsi="宋体"/>
          <w:sz w:val="24"/>
        </w:rPr>
        <w:t>评审因素的量化指标评审得分最高的投标人为中标候选人的评标方法，见《评标标准》</w:t>
      </w:r>
      <w:r>
        <w:rPr>
          <w:rFonts w:ascii="宋体" w:hAnsi="宋体" w:hint="eastAsia"/>
          <w:sz w:val="24"/>
        </w:rPr>
        <w:t>，招标文件中没有规定的评标标准不得作为评审的依据。</w:t>
      </w:r>
    </w:p>
    <w:p w14:paraId="2E97146B" w14:textId="77777777" w:rsidR="00CD2971" w:rsidRDefault="00000000">
      <w:pPr>
        <w:tabs>
          <w:tab w:val="left" w:pos="900"/>
          <w:tab w:val="left" w:pos="1589"/>
          <w:tab w:val="left" w:pos="1701"/>
        </w:tabs>
        <w:snapToGrid w:val="0"/>
        <w:spacing w:line="360" w:lineRule="auto"/>
        <w:ind w:left="1985"/>
        <w:rPr>
          <w:rFonts w:ascii="宋体" w:hAnsi="宋体"/>
          <w:sz w:val="24"/>
        </w:rPr>
      </w:pPr>
      <w:r>
        <w:rPr>
          <w:rFonts w:ascii="宋体" w:hAnsi="宋体"/>
          <w:sz w:val="24"/>
        </w:rPr>
        <w:t>□最低评标价法，指投标文件满足招标文件全部实质性要求，且投标报价最低的投标人为中标候选人的评标方法。</w:t>
      </w:r>
    </w:p>
    <w:p w14:paraId="74F70836"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宋体" w:hAnsi="宋体"/>
          <w:b/>
          <w:sz w:val="24"/>
        </w:rPr>
        <w:t>投标无效</w:t>
      </w:r>
      <w:r>
        <w:rPr>
          <w:rFonts w:ascii="宋体" w:hAnsi="宋体"/>
          <w:sz w:val="24"/>
        </w:rPr>
        <w:t>。</w:t>
      </w:r>
    </w:p>
    <w:p w14:paraId="4402FA6D" w14:textId="77777777" w:rsidR="00CD2971" w:rsidRDefault="00000000">
      <w:pPr>
        <w:tabs>
          <w:tab w:val="left" w:pos="1080"/>
          <w:tab w:val="left" w:pos="1589"/>
          <w:tab w:val="left" w:pos="2035"/>
        </w:tabs>
        <w:snapToGrid w:val="0"/>
        <w:spacing w:line="360" w:lineRule="auto"/>
        <w:ind w:left="2035"/>
        <w:rPr>
          <w:rFonts w:ascii="宋体" w:hAnsi="宋体"/>
          <w:sz w:val="24"/>
        </w:rPr>
      </w:pPr>
      <w:r>
        <w:rPr>
          <w:rFonts w:ascii="宋体" w:hAnsi="宋体"/>
          <w:sz w:val="24"/>
        </w:rPr>
        <w:t>□随机抽取</w:t>
      </w:r>
    </w:p>
    <w:p w14:paraId="414DF659" w14:textId="77777777" w:rsidR="00CD2971" w:rsidRDefault="00000000">
      <w:pPr>
        <w:tabs>
          <w:tab w:val="left" w:pos="1080"/>
          <w:tab w:val="left" w:pos="1589"/>
          <w:tab w:val="left" w:pos="2035"/>
        </w:tabs>
        <w:snapToGrid w:val="0"/>
        <w:spacing w:line="360" w:lineRule="auto"/>
        <w:ind w:left="2035"/>
        <w:rPr>
          <w:rFonts w:ascii="宋体" w:hAnsi="宋体"/>
          <w:sz w:val="24"/>
          <w:u w:val="single"/>
        </w:rPr>
      </w:pPr>
      <w:r>
        <w:rPr>
          <w:rFonts w:ascii="宋体" w:hAnsi="宋体"/>
          <w:sz w:val="24"/>
        </w:rPr>
        <w:t>□其他方式，具体要求：_____</w:t>
      </w:r>
    </w:p>
    <w:p w14:paraId="66F08A7F"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非政府强制采购的节能产品或环境标志产品，依据品目清单和认证证书实施政府优先采购。优先采购的具体规定（如涉及）</w:t>
      </w:r>
      <w:r>
        <w:rPr>
          <w:rFonts w:ascii="宋体" w:hAnsi="宋体" w:hint="eastAsia"/>
          <w:sz w:val="24"/>
          <w:u w:val="single"/>
        </w:rPr>
        <w:t>本项目不涉及</w:t>
      </w:r>
      <w:r>
        <w:rPr>
          <w:rFonts w:ascii="宋体" w:hAnsi="宋体"/>
          <w:sz w:val="24"/>
        </w:rPr>
        <w:t>。</w:t>
      </w:r>
    </w:p>
    <w:p w14:paraId="34FE25FF" w14:textId="77777777" w:rsidR="00CD2971" w:rsidRDefault="00000000">
      <w:pPr>
        <w:numPr>
          <w:ilvl w:val="2"/>
          <w:numId w:val="25"/>
        </w:numPr>
        <w:tabs>
          <w:tab w:val="left" w:pos="1080"/>
          <w:tab w:val="left" w:pos="1589"/>
          <w:tab w:val="left" w:pos="2035"/>
        </w:tabs>
        <w:snapToGrid w:val="0"/>
        <w:spacing w:line="360" w:lineRule="auto"/>
        <w:ind w:left="2035"/>
        <w:rPr>
          <w:rFonts w:ascii="宋体" w:hAnsi="宋体"/>
          <w:sz w:val="24"/>
        </w:rPr>
      </w:pPr>
      <w:r>
        <w:rPr>
          <w:rFonts w:ascii="宋体" w:hAnsi="宋体"/>
          <w:sz w:val="24"/>
        </w:rPr>
        <w:t>关于无线局域网认证产品政府采购清单中的产品，优先采购的具体规定（如涉及）</w:t>
      </w:r>
      <w:r>
        <w:rPr>
          <w:rFonts w:ascii="宋体" w:hAnsi="宋体" w:hint="eastAsia"/>
          <w:sz w:val="24"/>
          <w:u w:val="single"/>
        </w:rPr>
        <w:t>本项目不涉及</w:t>
      </w:r>
      <w:r>
        <w:rPr>
          <w:rFonts w:ascii="宋体" w:hAnsi="宋体"/>
          <w:sz w:val="24"/>
        </w:rPr>
        <w:t>。</w:t>
      </w:r>
    </w:p>
    <w:p w14:paraId="150464C8" w14:textId="77777777" w:rsidR="00CD2971" w:rsidRDefault="00000000">
      <w:pPr>
        <w:numPr>
          <w:ilvl w:val="0"/>
          <w:numId w:val="25"/>
        </w:numPr>
        <w:tabs>
          <w:tab w:val="left" w:pos="360"/>
        </w:tabs>
        <w:snapToGrid w:val="0"/>
        <w:spacing w:line="360" w:lineRule="auto"/>
        <w:outlineLvl w:val="1"/>
        <w:rPr>
          <w:rFonts w:ascii="宋体" w:hAnsi="宋体"/>
          <w:b/>
          <w:bCs/>
          <w:sz w:val="24"/>
        </w:rPr>
      </w:pPr>
      <w:r>
        <w:rPr>
          <w:rFonts w:ascii="宋体" w:hAnsi="宋体"/>
          <w:b/>
          <w:bCs/>
          <w:sz w:val="24"/>
        </w:rPr>
        <w:lastRenderedPageBreak/>
        <w:t>确定</w:t>
      </w:r>
      <w:bookmarkStart w:id="797" w:name="_Toc520356170"/>
      <w:bookmarkStart w:id="798" w:name="_Toc150774646"/>
      <w:bookmarkStart w:id="799" w:name="_Toc151193934"/>
      <w:bookmarkStart w:id="800" w:name="_Toc127151546"/>
      <w:bookmarkStart w:id="801" w:name="_Toc195842911"/>
      <w:bookmarkStart w:id="802" w:name="_Toc226337242"/>
      <w:bookmarkStart w:id="803" w:name="_Toc151193860"/>
      <w:bookmarkStart w:id="804" w:name="_Toc151193788"/>
      <w:bookmarkStart w:id="805" w:name="_Toc150774751"/>
      <w:bookmarkStart w:id="806" w:name="_Toc226309790"/>
      <w:bookmarkStart w:id="807" w:name="_Ref467307010"/>
      <w:bookmarkStart w:id="808" w:name="_Toc149720839"/>
      <w:bookmarkStart w:id="809" w:name="_Toc164351640"/>
      <w:bookmarkStart w:id="810" w:name="_Toc164608660"/>
      <w:bookmarkStart w:id="811" w:name="_Toc127151747"/>
      <w:bookmarkStart w:id="812" w:name="_Toc226965819"/>
      <w:bookmarkStart w:id="813" w:name="_Toc164608815"/>
      <w:bookmarkStart w:id="814" w:name="_Toc305158888"/>
      <w:bookmarkStart w:id="815" w:name="_Toc151193716"/>
      <w:bookmarkStart w:id="816" w:name="_Toc142311048"/>
      <w:bookmarkStart w:id="817" w:name="_Toc151193644"/>
      <w:bookmarkStart w:id="818" w:name="_Toc150509297"/>
      <w:bookmarkStart w:id="819" w:name="_Toc226965736"/>
      <w:bookmarkStart w:id="820" w:name="_Toc305158814"/>
      <w:bookmarkStart w:id="821" w:name="_Toc150480784"/>
      <w:bookmarkStart w:id="822" w:name="_Toc164229387"/>
      <w:bookmarkStart w:id="823" w:name="_Toc151190173"/>
      <w:bookmarkStart w:id="824" w:name="_Toc127161460"/>
      <w:bookmarkStart w:id="825" w:name="_Toc264969236"/>
      <w:bookmarkStart w:id="826" w:name="_Toc164229241"/>
      <w:bookmarkStart w:id="827" w:name="_Toc265228384"/>
      <w:r>
        <w:rPr>
          <w:rFonts w:ascii="宋体" w:hAnsi="宋体"/>
          <w:b/>
          <w:bCs/>
          <w:sz w:val="24"/>
        </w:rPr>
        <w:t>中标候选人名单</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649B0886"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2AA2DB8A" w14:textId="77777777" w:rsidR="00CD2971" w:rsidRDefault="00000000">
      <w:pPr>
        <w:pStyle w:val="aff8"/>
        <w:tabs>
          <w:tab w:val="left" w:pos="900"/>
          <w:tab w:val="left" w:pos="2127"/>
        </w:tabs>
        <w:adjustRightInd w:val="0"/>
        <w:snapToGrid w:val="0"/>
        <w:spacing w:line="360" w:lineRule="auto"/>
        <w:ind w:left="993" w:firstLineChars="57" w:firstLine="137"/>
        <w:rPr>
          <w:rFonts w:hAnsi="宋体" w:hint="default"/>
          <w:sz w:val="24"/>
          <w:szCs w:val="24"/>
        </w:rPr>
      </w:pPr>
      <w:r>
        <w:rPr>
          <w:rFonts w:hAnsi="宋体" w:hint="default"/>
          <w:sz w:val="24"/>
          <w:szCs w:val="24"/>
        </w:rPr>
        <w:t>□随机抽取</w:t>
      </w:r>
    </w:p>
    <w:p w14:paraId="44CD1553" w14:textId="77777777" w:rsidR="00CD2971" w:rsidRDefault="00000000">
      <w:pPr>
        <w:pStyle w:val="aff8"/>
        <w:tabs>
          <w:tab w:val="left" w:pos="900"/>
          <w:tab w:val="left" w:pos="2127"/>
        </w:tabs>
        <w:adjustRightInd w:val="0"/>
        <w:snapToGrid w:val="0"/>
        <w:spacing w:line="360" w:lineRule="auto"/>
        <w:ind w:left="993" w:firstLineChars="57" w:firstLine="137"/>
        <w:rPr>
          <w:rFonts w:hAnsi="宋体" w:hint="default"/>
          <w:sz w:val="24"/>
          <w:szCs w:val="24"/>
        </w:rPr>
      </w:pPr>
      <w:r>
        <w:rPr>
          <w:rFonts w:hAnsi="宋体"/>
          <w:sz w:val="24"/>
          <w:szCs w:val="24"/>
        </w:rPr>
        <w:t>■</w:t>
      </w:r>
      <w:r>
        <w:rPr>
          <w:rFonts w:hAnsi="宋体" w:hint="default"/>
          <w:sz w:val="24"/>
          <w:szCs w:val="24"/>
        </w:rPr>
        <w:t>其他方式，具体要求：</w:t>
      </w:r>
      <w:r>
        <w:rPr>
          <w:rFonts w:hAnsi="宋体"/>
          <w:sz w:val="24"/>
          <w:szCs w:val="24"/>
          <w:u w:val="single"/>
        </w:rPr>
        <w:t>投标报价低的投标人为中标候选人</w:t>
      </w:r>
      <w:r>
        <w:rPr>
          <w:rFonts w:hAnsi="宋体"/>
          <w:sz w:val="24"/>
          <w:szCs w:val="24"/>
        </w:rPr>
        <w:t>。</w:t>
      </w:r>
    </w:p>
    <w:p w14:paraId="0AB7E2FA"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采用综合评分法时，评标结果按评审后得分由高到低顺序排列。得分相同的，按投标报价由低到高顺序排列。得分且投标报价相同的并列。投标文件满足招标文件全部实质性要求，</w:t>
      </w:r>
      <w:proofErr w:type="gramStart"/>
      <w:r>
        <w:rPr>
          <w:rFonts w:ascii="宋体" w:hAnsi="宋体"/>
          <w:sz w:val="24"/>
        </w:rPr>
        <w:t>且按照</w:t>
      </w:r>
      <w:proofErr w:type="gramEnd"/>
      <w:r>
        <w:rPr>
          <w:rFonts w:ascii="宋体" w:hAnsi="宋体"/>
          <w:sz w:val="24"/>
        </w:rPr>
        <w:t>评审因素的量化指标评审得分最高的投标人为排名第一的中标候选人。评分分值计算保留小数点后两位，第三位四舍五入。</w:t>
      </w:r>
    </w:p>
    <w:p w14:paraId="4B8B51C8"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3ACD5201"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评标委员会要对评分汇总情况进行复核，特别是对排名第一的、报价最低的、投标或</w:t>
      </w:r>
      <w:r>
        <w:rPr>
          <w:rFonts w:ascii="宋体" w:hAnsi="宋体" w:hint="eastAsia"/>
          <w:sz w:val="24"/>
        </w:rPr>
        <w:t>响应</w:t>
      </w:r>
      <w:r>
        <w:rPr>
          <w:rFonts w:ascii="宋体" w:hAnsi="宋体"/>
          <w:sz w:val="24"/>
        </w:rPr>
        <w:t>文件被认定为无效的情形进行重点复核。</w:t>
      </w:r>
    </w:p>
    <w:p w14:paraId="71CFBCDD"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评标委员会将根据各投标人的评标排序，依次推荐本项目（</w:t>
      </w:r>
      <w:r>
        <w:rPr>
          <w:rFonts w:ascii="宋体" w:hAnsi="宋体" w:hint="eastAsia"/>
          <w:sz w:val="24"/>
        </w:rPr>
        <w:t>各</w:t>
      </w:r>
      <w:r>
        <w:rPr>
          <w:rFonts w:ascii="宋体" w:hAnsi="宋体"/>
          <w:sz w:val="24"/>
        </w:rPr>
        <w:t>采购包）的中标候选人，起草并签署评标报告。本项目（</w:t>
      </w:r>
      <w:r>
        <w:rPr>
          <w:rFonts w:ascii="宋体" w:hAnsi="宋体" w:hint="eastAsia"/>
          <w:sz w:val="24"/>
        </w:rPr>
        <w:t>各</w:t>
      </w:r>
      <w:r>
        <w:rPr>
          <w:rFonts w:ascii="宋体" w:hAnsi="宋体"/>
          <w:sz w:val="24"/>
        </w:rPr>
        <w:t>采购包）评标委员会共（各）推荐</w:t>
      </w:r>
      <w:r>
        <w:rPr>
          <w:rFonts w:ascii="宋体" w:hAnsi="宋体" w:hint="eastAsia"/>
          <w:sz w:val="24"/>
        </w:rPr>
        <w:t>3</w:t>
      </w:r>
      <w:r>
        <w:rPr>
          <w:rFonts w:ascii="宋体" w:hAnsi="宋体"/>
          <w:sz w:val="24"/>
        </w:rPr>
        <w:t>名中标候选人。</w:t>
      </w:r>
    </w:p>
    <w:p w14:paraId="498D5595" w14:textId="77777777" w:rsidR="00CD2971" w:rsidRDefault="00000000">
      <w:pPr>
        <w:numPr>
          <w:ilvl w:val="0"/>
          <w:numId w:val="25"/>
        </w:numPr>
        <w:tabs>
          <w:tab w:val="left" w:pos="360"/>
        </w:tabs>
        <w:snapToGrid w:val="0"/>
        <w:spacing w:line="360" w:lineRule="auto"/>
        <w:outlineLvl w:val="1"/>
        <w:rPr>
          <w:rFonts w:ascii="宋体" w:hAnsi="宋体"/>
          <w:b/>
          <w:bCs/>
          <w:sz w:val="24"/>
        </w:rPr>
      </w:pPr>
      <w:r>
        <w:rPr>
          <w:rFonts w:ascii="宋体" w:hAnsi="宋体"/>
          <w:b/>
          <w:bCs/>
          <w:sz w:val="24"/>
        </w:rPr>
        <w:t>报告违法行为</w:t>
      </w:r>
    </w:p>
    <w:p w14:paraId="4E19132A" w14:textId="77777777" w:rsidR="00CD2971" w:rsidRDefault="00000000">
      <w:pPr>
        <w:numPr>
          <w:ilvl w:val="1"/>
          <w:numId w:val="25"/>
        </w:numPr>
        <w:tabs>
          <w:tab w:val="left" w:pos="1080"/>
        </w:tabs>
        <w:snapToGrid w:val="0"/>
        <w:spacing w:line="360" w:lineRule="auto"/>
        <w:ind w:left="1077" w:hanging="720"/>
        <w:rPr>
          <w:rFonts w:ascii="宋体" w:hAnsi="宋体"/>
          <w:sz w:val="24"/>
        </w:rPr>
      </w:pPr>
      <w:r>
        <w:rPr>
          <w:rFonts w:ascii="宋体" w:hAnsi="宋体"/>
          <w:sz w:val="24"/>
        </w:rPr>
        <w:t>评标委员会在评标过程中发现投标人有行贿、提供虚假材料或者串通等违法行为时，有向采购人、采购代理机构或者有关部门报告的职责。</w:t>
      </w:r>
    </w:p>
    <w:p w14:paraId="33010A86" w14:textId="77777777" w:rsidR="00CD2971" w:rsidRDefault="00000000">
      <w:pPr>
        <w:widowControl/>
        <w:jc w:val="left"/>
        <w:rPr>
          <w:rFonts w:ascii="宋体" w:hAnsi="宋体"/>
          <w:b/>
          <w:sz w:val="24"/>
        </w:rPr>
      </w:pPr>
      <w:r>
        <w:rPr>
          <w:rFonts w:ascii="宋体" w:hAnsi="宋体"/>
          <w:b/>
          <w:sz w:val="24"/>
        </w:rPr>
        <w:br w:type="page"/>
      </w:r>
    </w:p>
    <w:p w14:paraId="49FD8F78" w14:textId="77777777" w:rsidR="00CD2971" w:rsidRDefault="00000000">
      <w:pPr>
        <w:pStyle w:val="23"/>
        <w:tabs>
          <w:tab w:val="center" w:pos="4592"/>
          <w:tab w:val="left" w:pos="7860"/>
        </w:tabs>
        <w:spacing w:before="0" w:line="360" w:lineRule="auto"/>
        <w:rPr>
          <w:rFonts w:ascii="宋体" w:eastAsia="宋体" w:hAnsi="宋体"/>
          <w:szCs w:val="30"/>
        </w:rPr>
      </w:pPr>
      <w:r>
        <w:rPr>
          <w:rFonts w:ascii="宋体" w:eastAsia="宋体" w:hAnsi="宋体"/>
          <w:szCs w:val="30"/>
        </w:rPr>
        <w:lastRenderedPageBreak/>
        <w:t>二、评标标准</w:t>
      </w:r>
    </w:p>
    <w:p w14:paraId="1F75D1CD" w14:textId="77777777" w:rsidR="00CD2971" w:rsidRDefault="00000000">
      <w:pPr>
        <w:numPr>
          <w:ilvl w:val="0"/>
          <w:numId w:val="27"/>
        </w:numPr>
        <w:tabs>
          <w:tab w:val="left" w:pos="360"/>
        </w:tabs>
        <w:snapToGrid w:val="0"/>
        <w:spacing w:line="360" w:lineRule="auto"/>
        <w:outlineLvl w:val="1"/>
        <w:rPr>
          <w:rFonts w:ascii="宋体" w:hAnsi="宋体"/>
          <w:b/>
          <w:bCs/>
          <w:sz w:val="24"/>
        </w:rPr>
      </w:pPr>
      <w:bookmarkStart w:id="828" w:name="_Toc118127192"/>
      <w:bookmarkStart w:id="829" w:name="_Hlk31231753"/>
      <w:bookmarkStart w:id="830" w:name="_Toc414446034"/>
      <w:bookmarkStart w:id="831" w:name="_Toc15146"/>
      <w:bookmarkStart w:id="832" w:name="_Toc410631198"/>
      <w:bookmarkStart w:id="833" w:name="_Hlk29822063"/>
      <w:r>
        <w:rPr>
          <w:rFonts w:ascii="宋体" w:hAnsi="宋体"/>
          <w:b/>
          <w:bCs/>
          <w:sz w:val="24"/>
        </w:rPr>
        <w:t>技术评审因素</w:t>
      </w:r>
      <w:bookmarkEnd w:id="828"/>
      <w:r>
        <w:rPr>
          <w:rFonts w:ascii="宋体" w:hAnsi="宋体" w:hint="eastAsia"/>
          <w:b/>
          <w:bCs/>
          <w:sz w:val="24"/>
        </w:rPr>
        <w:t>评标标准</w:t>
      </w:r>
    </w:p>
    <w:p w14:paraId="05FE6BD6" w14:textId="77777777" w:rsidR="00CD2971" w:rsidRDefault="00000000">
      <w:pPr>
        <w:tabs>
          <w:tab w:val="left" w:pos="-94"/>
          <w:tab w:val="left" w:pos="428"/>
        </w:tabs>
        <w:adjustRightInd w:val="0"/>
        <w:spacing w:line="360" w:lineRule="auto"/>
        <w:ind w:leftChars="11" w:left="23"/>
        <w:jc w:val="center"/>
        <w:textAlignment w:val="baseline"/>
        <w:rPr>
          <w:rFonts w:ascii="宋体" w:hAnsi="宋体"/>
          <w:b/>
          <w:sz w:val="30"/>
          <w:szCs w:val="30"/>
        </w:rPr>
      </w:pPr>
      <w:r>
        <w:rPr>
          <w:rFonts w:ascii="宋体" w:hAnsi="宋体"/>
          <w:b/>
          <w:sz w:val="30"/>
          <w:szCs w:val="30"/>
        </w:rPr>
        <w:t>技术评审因素及分值分配表</w:t>
      </w:r>
      <w:bookmarkEnd w:id="829"/>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1792"/>
        <w:gridCol w:w="719"/>
        <w:gridCol w:w="5918"/>
      </w:tblGrid>
      <w:tr w:rsidR="00CD2971" w14:paraId="1FFA9E65" w14:textId="77777777">
        <w:trPr>
          <w:trHeight w:val="340"/>
        </w:trPr>
        <w:tc>
          <w:tcPr>
            <w:tcW w:w="858" w:type="dxa"/>
            <w:vAlign w:val="center"/>
          </w:tcPr>
          <w:p w14:paraId="0C7B935D" w14:textId="77777777" w:rsidR="00CD2971" w:rsidRDefault="00000000">
            <w:pPr>
              <w:jc w:val="center"/>
              <w:textAlignment w:val="baseline"/>
              <w:rPr>
                <w:rFonts w:ascii="宋体" w:hAnsi="宋体"/>
                <w:b/>
                <w:bCs/>
                <w:sz w:val="24"/>
              </w:rPr>
            </w:pPr>
            <w:bookmarkStart w:id="834" w:name="_Hlk127995016"/>
            <w:r>
              <w:rPr>
                <w:rFonts w:ascii="宋体" w:hAnsi="宋体"/>
                <w:b/>
                <w:bCs/>
                <w:sz w:val="24"/>
              </w:rPr>
              <w:t>序号</w:t>
            </w:r>
          </w:p>
        </w:tc>
        <w:tc>
          <w:tcPr>
            <w:tcW w:w="1792" w:type="dxa"/>
            <w:vAlign w:val="center"/>
          </w:tcPr>
          <w:p w14:paraId="7BD1071C" w14:textId="77777777" w:rsidR="00CD2971" w:rsidRDefault="00000000">
            <w:pPr>
              <w:jc w:val="center"/>
              <w:textAlignment w:val="baseline"/>
              <w:rPr>
                <w:rFonts w:ascii="宋体" w:hAnsi="宋体"/>
                <w:b/>
                <w:bCs/>
                <w:sz w:val="24"/>
              </w:rPr>
            </w:pPr>
            <w:r>
              <w:rPr>
                <w:rFonts w:ascii="宋体" w:hAnsi="宋体"/>
                <w:b/>
                <w:bCs/>
                <w:sz w:val="24"/>
              </w:rPr>
              <w:t>评审因素</w:t>
            </w:r>
          </w:p>
        </w:tc>
        <w:tc>
          <w:tcPr>
            <w:tcW w:w="719" w:type="dxa"/>
            <w:vAlign w:val="center"/>
          </w:tcPr>
          <w:p w14:paraId="1D0AC372" w14:textId="77777777" w:rsidR="00CD2971" w:rsidRDefault="00000000">
            <w:pPr>
              <w:jc w:val="center"/>
              <w:textAlignment w:val="baseline"/>
              <w:rPr>
                <w:rFonts w:ascii="宋体" w:hAnsi="宋体"/>
                <w:b/>
                <w:bCs/>
                <w:sz w:val="24"/>
              </w:rPr>
            </w:pPr>
            <w:r>
              <w:rPr>
                <w:rFonts w:ascii="宋体" w:hAnsi="宋体"/>
                <w:b/>
                <w:bCs/>
                <w:sz w:val="24"/>
              </w:rPr>
              <w:t>分值</w:t>
            </w:r>
          </w:p>
        </w:tc>
        <w:tc>
          <w:tcPr>
            <w:tcW w:w="5918" w:type="dxa"/>
            <w:vAlign w:val="center"/>
          </w:tcPr>
          <w:p w14:paraId="40F8B312" w14:textId="77777777" w:rsidR="00CD2971" w:rsidRDefault="00000000">
            <w:pPr>
              <w:jc w:val="center"/>
              <w:textAlignment w:val="baseline"/>
              <w:rPr>
                <w:rFonts w:ascii="宋体" w:hAnsi="宋体"/>
                <w:b/>
                <w:bCs/>
                <w:sz w:val="24"/>
              </w:rPr>
            </w:pPr>
            <w:r>
              <w:rPr>
                <w:rFonts w:ascii="宋体" w:hAnsi="宋体"/>
                <w:b/>
                <w:bCs/>
                <w:sz w:val="24"/>
              </w:rPr>
              <w:t>评审标准</w:t>
            </w:r>
          </w:p>
        </w:tc>
      </w:tr>
      <w:tr w:rsidR="00CD2971" w14:paraId="700C40C8" w14:textId="77777777">
        <w:trPr>
          <w:trHeight w:val="340"/>
        </w:trPr>
        <w:tc>
          <w:tcPr>
            <w:tcW w:w="858" w:type="dxa"/>
            <w:vAlign w:val="center"/>
          </w:tcPr>
          <w:p w14:paraId="6C9B4EE6" w14:textId="77777777" w:rsidR="00CD2971" w:rsidRDefault="00CD2971">
            <w:pPr>
              <w:numPr>
                <w:ilvl w:val="0"/>
                <w:numId w:val="28"/>
              </w:numPr>
              <w:jc w:val="center"/>
              <w:textAlignment w:val="baseline"/>
              <w:rPr>
                <w:rFonts w:ascii="宋体" w:hAnsi="宋体"/>
                <w:b/>
                <w:bCs/>
                <w:sz w:val="24"/>
              </w:rPr>
            </w:pPr>
          </w:p>
        </w:tc>
        <w:tc>
          <w:tcPr>
            <w:tcW w:w="1792" w:type="dxa"/>
            <w:vAlign w:val="center"/>
          </w:tcPr>
          <w:p w14:paraId="1D2EAEF7" w14:textId="77777777" w:rsidR="00CD2971" w:rsidRDefault="00000000">
            <w:pPr>
              <w:jc w:val="center"/>
              <w:textAlignment w:val="baseline"/>
              <w:rPr>
                <w:rFonts w:ascii="宋体" w:hAnsi="宋体"/>
                <w:b/>
                <w:bCs/>
                <w:sz w:val="24"/>
              </w:rPr>
            </w:pPr>
            <w:del w:id="835" w:author="DELL" w:date="2024-03-21T15:02:00Z">
              <w:r>
                <w:rPr>
                  <w:rFonts w:ascii="宋体" w:hAnsi="宋体"/>
                  <w:b/>
                  <w:bCs/>
                  <w:sz w:val="24"/>
                </w:rPr>
                <w:delText>白河主坝</w:delText>
              </w:r>
            </w:del>
            <w:r>
              <w:rPr>
                <w:rFonts w:ascii="宋体" w:hAnsi="宋体"/>
                <w:b/>
                <w:bCs/>
                <w:sz w:val="24"/>
              </w:rPr>
              <w:t>绿地养护管理</w:t>
            </w:r>
          </w:p>
        </w:tc>
        <w:tc>
          <w:tcPr>
            <w:tcW w:w="719" w:type="dxa"/>
            <w:vAlign w:val="center"/>
          </w:tcPr>
          <w:p w14:paraId="22FAF24E" w14:textId="77777777" w:rsidR="00CD2971" w:rsidRDefault="00000000">
            <w:pPr>
              <w:adjustRightInd w:val="0"/>
              <w:snapToGrid w:val="0"/>
              <w:jc w:val="center"/>
              <w:textAlignment w:val="baseline"/>
              <w:rPr>
                <w:rFonts w:ascii="宋体" w:hAnsi="宋体"/>
                <w:b/>
                <w:bCs/>
                <w:sz w:val="24"/>
              </w:rPr>
            </w:pPr>
            <w:r>
              <w:rPr>
                <w:rFonts w:ascii="宋体" w:hAnsi="宋体"/>
                <w:b/>
                <w:bCs/>
                <w:sz w:val="24"/>
              </w:rPr>
              <w:t>18</w:t>
            </w:r>
          </w:p>
        </w:tc>
        <w:tc>
          <w:tcPr>
            <w:tcW w:w="5918" w:type="dxa"/>
            <w:vAlign w:val="center"/>
          </w:tcPr>
          <w:p w14:paraId="102E5323" w14:textId="77777777" w:rsidR="00CD2971" w:rsidRDefault="00000000">
            <w:pPr>
              <w:adjustRightInd w:val="0"/>
              <w:snapToGrid w:val="0"/>
              <w:textAlignment w:val="baseline"/>
              <w:rPr>
                <w:rFonts w:ascii="宋体" w:hAnsi="宋体"/>
                <w:sz w:val="24"/>
              </w:rPr>
            </w:pPr>
            <w:r>
              <w:rPr>
                <w:rFonts w:ascii="宋体" w:hAnsi="宋体"/>
                <w:sz w:val="24"/>
              </w:rPr>
              <w:t>第一等次：针对各项作业内容制定了具体的作业方法和流程；养护管理工作重点突出并有相应的保障措施；劳动力计划、工器具配备明确，且与管护工作相适应，有利于项目实施保障</w:t>
            </w:r>
            <w:r>
              <w:rPr>
                <w:rFonts w:ascii="宋体" w:hAnsi="宋体" w:hint="eastAsia"/>
                <w:sz w:val="24"/>
              </w:rPr>
              <w:t>。</w:t>
            </w:r>
            <w:r>
              <w:rPr>
                <w:rFonts w:ascii="宋体" w:hAnsi="宋体"/>
                <w:sz w:val="24"/>
              </w:rPr>
              <w:t>得18分</w:t>
            </w:r>
          </w:p>
          <w:p w14:paraId="5C380D0D" w14:textId="77777777" w:rsidR="00CD2971" w:rsidRDefault="00000000">
            <w:pPr>
              <w:adjustRightInd w:val="0"/>
              <w:snapToGrid w:val="0"/>
              <w:textAlignment w:val="baseline"/>
              <w:rPr>
                <w:rFonts w:ascii="宋体" w:hAnsi="宋体"/>
                <w:sz w:val="24"/>
              </w:rPr>
            </w:pPr>
            <w:r>
              <w:rPr>
                <w:rFonts w:ascii="宋体" w:hAnsi="宋体"/>
                <w:sz w:val="24"/>
              </w:rPr>
              <w:t>第二等次：针对各项作业内容制定了具体的作业方法和流程；养护管理工作重点突出并有相应的保障措施；劳动力计划、工器具配备不明确，或缺少针对性</w:t>
            </w:r>
            <w:r>
              <w:rPr>
                <w:rFonts w:ascii="宋体" w:hAnsi="宋体" w:hint="eastAsia"/>
                <w:sz w:val="24"/>
              </w:rPr>
              <w:t>。</w:t>
            </w:r>
            <w:r>
              <w:rPr>
                <w:rFonts w:ascii="宋体" w:hAnsi="宋体"/>
                <w:sz w:val="24"/>
              </w:rPr>
              <w:t>得15分</w:t>
            </w:r>
          </w:p>
          <w:p w14:paraId="6D59936C" w14:textId="77777777" w:rsidR="00CD2971" w:rsidRDefault="00000000">
            <w:pPr>
              <w:adjustRightInd w:val="0"/>
              <w:snapToGrid w:val="0"/>
              <w:textAlignment w:val="baseline"/>
              <w:rPr>
                <w:rFonts w:ascii="宋体" w:hAnsi="宋体"/>
                <w:sz w:val="24"/>
              </w:rPr>
            </w:pPr>
            <w:r>
              <w:rPr>
                <w:rFonts w:ascii="宋体" w:hAnsi="宋体"/>
                <w:sz w:val="24"/>
              </w:rPr>
              <w:t>第三等次：针对各项作业内容制定了具体的作业方法和流程；养护管理工作重点不明确或没有相应的保障措施</w:t>
            </w:r>
            <w:r>
              <w:rPr>
                <w:rFonts w:ascii="宋体" w:hAnsi="宋体" w:hint="eastAsia"/>
                <w:sz w:val="24"/>
              </w:rPr>
              <w:t>。</w:t>
            </w:r>
            <w:r>
              <w:rPr>
                <w:rFonts w:ascii="宋体" w:hAnsi="宋体"/>
                <w:sz w:val="24"/>
              </w:rPr>
              <w:t>得12分</w:t>
            </w:r>
          </w:p>
          <w:p w14:paraId="20797F10" w14:textId="77777777" w:rsidR="00CD2971" w:rsidRDefault="00000000">
            <w:pPr>
              <w:textAlignment w:val="baseline"/>
              <w:rPr>
                <w:rFonts w:ascii="宋体" w:hAnsi="宋体"/>
                <w:sz w:val="24"/>
              </w:rPr>
            </w:pPr>
            <w:r>
              <w:rPr>
                <w:rFonts w:ascii="宋体" w:hAnsi="宋体"/>
                <w:sz w:val="24"/>
              </w:rPr>
              <w:t>第四等次：没有制定具体的作业方法和流程，或针对作业内容有缺失</w:t>
            </w:r>
            <w:r>
              <w:rPr>
                <w:rFonts w:ascii="宋体" w:hAnsi="宋体" w:hint="eastAsia"/>
                <w:sz w:val="24"/>
              </w:rPr>
              <w:t>。</w:t>
            </w:r>
            <w:r>
              <w:rPr>
                <w:rFonts w:ascii="宋体" w:hAnsi="宋体"/>
                <w:sz w:val="24"/>
              </w:rPr>
              <w:t>得0分</w:t>
            </w:r>
          </w:p>
        </w:tc>
      </w:tr>
      <w:tr w:rsidR="00CD2971" w14:paraId="50447B24" w14:textId="77777777">
        <w:trPr>
          <w:trHeight w:val="340"/>
        </w:trPr>
        <w:tc>
          <w:tcPr>
            <w:tcW w:w="858" w:type="dxa"/>
            <w:vAlign w:val="center"/>
          </w:tcPr>
          <w:p w14:paraId="211E2CCC" w14:textId="77777777" w:rsidR="00CD2971" w:rsidRDefault="00CD2971">
            <w:pPr>
              <w:numPr>
                <w:ilvl w:val="0"/>
                <w:numId w:val="28"/>
              </w:numPr>
              <w:jc w:val="center"/>
              <w:textAlignment w:val="baseline"/>
              <w:rPr>
                <w:rFonts w:ascii="宋体" w:hAnsi="宋体"/>
                <w:b/>
                <w:bCs/>
                <w:sz w:val="24"/>
              </w:rPr>
            </w:pPr>
          </w:p>
        </w:tc>
        <w:tc>
          <w:tcPr>
            <w:tcW w:w="1792" w:type="dxa"/>
            <w:vAlign w:val="center"/>
          </w:tcPr>
          <w:p w14:paraId="1DA95691" w14:textId="77777777" w:rsidR="00CD2971" w:rsidRDefault="00000000">
            <w:pPr>
              <w:jc w:val="center"/>
              <w:textAlignment w:val="baseline"/>
              <w:rPr>
                <w:rFonts w:ascii="宋体" w:hAnsi="宋体"/>
                <w:b/>
                <w:bCs/>
                <w:sz w:val="24"/>
              </w:rPr>
            </w:pPr>
            <w:r>
              <w:rPr>
                <w:rFonts w:ascii="宋体" w:hAnsi="宋体"/>
                <w:b/>
                <w:bCs/>
                <w:sz w:val="24"/>
              </w:rPr>
              <w:t>苗圃养护管理</w:t>
            </w:r>
          </w:p>
        </w:tc>
        <w:tc>
          <w:tcPr>
            <w:tcW w:w="719" w:type="dxa"/>
            <w:vAlign w:val="center"/>
          </w:tcPr>
          <w:p w14:paraId="046AC4F5" w14:textId="77777777" w:rsidR="00CD2971" w:rsidRDefault="00000000">
            <w:pPr>
              <w:adjustRightInd w:val="0"/>
              <w:snapToGrid w:val="0"/>
              <w:jc w:val="center"/>
              <w:textAlignment w:val="baseline"/>
              <w:rPr>
                <w:rFonts w:ascii="宋体" w:hAnsi="宋体"/>
                <w:b/>
                <w:bCs/>
                <w:sz w:val="24"/>
              </w:rPr>
            </w:pPr>
            <w:r>
              <w:rPr>
                <w:rFonts w:ascii="宋体" w:hAnsi="宋体"/>
                <w:b/>
                <w:bCs/>
                <w:sz w:val="24"/>
              </w:rPr>
              <w:t>12</w:t>
            </w:r>
          </w:p>
        </w:tc>
        <w:tc>
          <w:tcPr>
            <w:tcW w:w="5918" w:type="dxa"/>
            <w:vAlign w:val="center"/>
          </w:tcPr>
          <w:p w14:paraId="0F129B09" w14:textId="77777777" w:rsidR="00CD2971" w:rsidRDefault="00000000">
            <w:pPr>
              <w:adjustRightInd w:val="0"/>
              <w:snapToGrid w:val="0"/>
              <w:textAlignment w:val="baseline"/>
              <w:rPr>
                <w:rFonts w:ascii="宋体" w:hAnsi="宋体"/>
                <w:sz w:val="24"/>
              </w:rPr>
            </w:pPr>
            <w:r>
              <w:rPr>
                <w:rFonts w:ascii="宋体" w:hAnsi="宋体"/>
                <w:sz w:val="24"/>
              </w:rPr>
              <w:t>第一等次：针对各项作业内容制定了具体的作业方法和流程；养护管理工作重点突出并有相应的保障措施；劳动力计划、工器具配备明确，且与管护工作相适应，有利于项目实施保障</w:t>
            </w:r>
            <w:r>
              <w:rPr>
                <w:rFonts w:ascii="宋体" w:hAnsi="宋体" w:hint="eastAsia"/>
                <w:sz w:val="24"/>
              </w:rPr>
              <w:t>。</w:t>
            </w:r>
            <w:r>
              <w:rPr>
                <w:rFonts w:ascii="宋体" w:hAnsi="宋体"/>
                <w:sz w:val="24"/>
              </w:rPr>
              <w:t>得12分</w:t>
            </w:r>
          </w:p>
          <w:p w14:paraId="57D26C4E" w14:textId="77777777" w:rsidR="00CD2971" w:rsidRDefault="00000000">
            <w:pPr>
              <w:adjustRightInd w:val="0"/>
              <w:snapToGrid w:val="0"/>
              <w:textAlignment w:val="baseline"/>
              <w:rPr>
                <w:rFonts w:ascii="宋体" w:hAnsi="宋体"/>
                <w:sz w:val="24"/>
              </w:rPr>
            </w:pPr>
            <w:r>
              <w:rPr>
                <w:rFonts w:ascii="宋体" w:hAnsi="宋体"/>
                <w:sz w:val="24"/>
              </w:rPr>
              <w:t>第二等次：针对各项作业内容制定了具体的作业方法和流程；养护管理工作重点突出并有相应的保障措施；劳动力计划、工器具配备不明确，或缺少针对性</w:t>
            </w:r>
            <w:r>
              <w:rPr>
                <w:rFonts w:ascii="宋体" w:hAnsi="宋体" w:hint="eastAsia"/>
                <w:sz w:val="24"/>
              </w:rPr>
              <w:t>。</w:t>
            </w:r>
            <w:r>
              <w:rPr>
                <w:rFonts w:ascii="宋体" w:hAnsi="宋体"/>
                <w:sz w:val="24"/>
              </w:rPr>
              <w:t>得9分</w:t>
            </w:r>
          </w:p>
          <w:p w14:paraId="3E91C37A" w14:textId="77777777" w:rsidR="00CD2971" w:rsidRDefault="00000000">
            <w:pPr>
              <w:adjustRightInd w:val="0"/>
              <w:snapToGrid w:val="0"/>
              <w:textAlignment w:val="baseline"/>
              <w:rPr>
                <w:rFonts w:ascii="宋体" w:hAnsi="宋体"/>
                <w:sz w:val="24"/>
              </w:rPr>
            </w:pPr>
            <w:r>
              <w:rPr>
                <w:rFonts w:ascii="宋体" w:hAnsi="宋体"/>
                <w:sz w:val="24"/>
              </w:rPr>
              <w:t>第三等次：针对各项作业内容制定了具体的作业方法和流程；养护管理工作重点不明确或没有相应的保障措施</w:t>
            </w:r>
            <w:r>
              <w:rPr>
                <w:rFonts w:ascii="宋体" w:hAnsi="宋体" w:hint="eastAsia"/>
                <w:sz w:val="24"/>
              </w:rPr>
              <w:t>。</w:t>
            </w:r>
            <w:r>
              <w:rPr>
                <w:rFonts w:ascii="宋体" w:hAnsi="宋体"/>
                <w:sz w:val="24"/>
              </w:rPr>
              <w:t>得6分</w:t>
            </w:r>
          </w:p>
          <w:p w14:paraId="790502AC" w14:textId="77777777" w:rsidR="00CD2971" w:rsidRDefault="00000000">
            <w:pPr>
              <w:textAlignment w:val="baseline"/>
              <w:rPr>
                <w:rFonts w:ascii="宋体" w:hAnsi="宋体"/>
                <w:sz w:val="24"/>
              </w:rPr>
            </w:pPr>
            <w:r>
              <w:rPr>
                <w:rFonts w:ascii="宋体" w:hAnsi="宋体"/>
                <w:sz w:val="24"/>
              </w:rPr>
              <w:t>第四等次：没有制定具体的作业方法和流程，或针对作业内容有缺失</w:t>
            </w:r>
            <w:r>
              <w:rPr>
                <w:rFonts w:ascii="宋体" w:hAnsi="宋体" w:hint="eastAsia"/>
                <w:sz w:val="24"/>
              </w:rPr>
              <w:t>。</w:t>
            </w:r>
            <w:r>
              <w:rPr>
                <w:rFonts w:ascii="宋体" w:hAnsi="宋体"/>
                <w:sz w:val="24"/>
              </w:rPr>
              <w:t>得0分</w:t>
            </w:r>
          </w:p>
        </w:tc>
      </w:tr>
      <w:tr w:rsidR="00CD2971" w14:paraId="7BB56204" w14:textId="77777777">
        <w:trPr>
          <w:trHeight w:val="340"/>
        </w:trPr>
        <w:tc>
          <w:tcPr>
            <w:tcW w:w="858" w:type="dxa"/>
            <w:vAlign w:val="center"/>
          </w:tcPr>
          <w:p w14:paraId="6E34FB40" w14:textId="77777777" w:rsidR="00CD2971" w:rsidRDefault="00CD2971">
            <w:pPr>
              <w:numPr>
                <w:ilvl w:val="0"/>
                <w:numId w:val="28"/>
              </w:numPr>
              <w:jc w:val="center"/>
              <w:textAlignment w:val="baseline"/>
              <w:rPr>
                <w:rFonts w:ascii="宋体" w:hAnsi="宋体"/>
                <w:b/>
                <w:bCs/>
                <w:sz w:val="24"/>
              </w:rPr>
            </w:pPr>
          </w:p>
        </w:tc>
        <w:tc>
          <w:tcPr>
            <w:tcW w:w="1792" w:type="dxa"/>
            <w:vAlign w:val="center"/>
          </w:tcPr>
          <w:p w14:paraId="0197CB07" w14:textId="77777777" w:rsidR="00CD2971" w:rsidRDefault="00000000">
            <w:pPr>
              <w:jc w:val="center"/>
              <w:textAlignment w:val="baseline"/>
              <w:rPr>
                <w:rFonts w:ascii="宋体" w:hAnsi="宋体"/>
                <w:b/>
                <w:bCs/>
                <w:sz w:val="24"/>
              </w:rPr>
            </w:pPr>
            <w:r>
              <w:rPr>
                <w:rFonts w:ascii="宋体" w:hAnsi="宋体" w:hint="eastAsia"/>
                <w:b/>
                <w:bCs/>
                <w:sz w:val="24"/>
              </w:rPr>
              <w:t>白河发电隧洞支洞尾水渠绿地管理</w:t>
            </w:r>
          </w:p>
        </w:tc>
        <w:tc>
          <w:tcPr>
            <w:tcW w:w="719" w:type="dxa"/>
            <w:vAlign w:val="center"/>
          </w:tcPr>
          <w:p w14:paraId="375479ED" w14:textId="77777777" w:rsidR="00CD2971" w:rsidRDefault="00000000">
            <w:pPr>
              <w:adjustRightInd w:val="0"/>
              <w:snapToGrid w:val="0"/>
              <w:jc w:val="center"/>
              <w:rPr>
                <w:rFonts w:ascii="宋体" w:hAnsi="宋体"/>
                <w:b/>
                <w:bCs/>
                <w:sz w:val="24"/>
              </w:rPr>
            </w:pPr>
            <w:r>
              <w:rPr>
                <w:rFonts w:ascii="宋体" w:hAnsi="宋体"/>
                <w:b/>
                <w:bCs/>
                <w:sz w:val="24"/>
              </w:rPr>
              <w:t>6</w:t>
            </w:r>
          </w:p>
        </w:tc>
        <w:tc>
          <w:tcPr>
            <w:tcW w:w="5918" w:type="dxa"/>
            <w:vAlign w:val="center"/>
          </w:tcPr>
          <w:p w14:paraId="3ED63D49" w14:textId="77777777" w:rsidR="00CD2971" w:rsidRDefault="00000000">
            <w:pPr>
              <w:adjustRightInd w:val="0"/>
              <w:snapToGrid w:val="0"/>
              <w:rPr>
                <w:rFonts w:ascii="宋体" w:hAnsi="宋体"/>
                <w:sz w:val="24"/>
              </w:rPr>
            </w:pPr>
            <w:r>
              <w:rPr>
                <w:rFonts w:ascii="宋体" w:hAnsi="宋体"/>
                <w:sz w:val="24"/>
              </w:rPr>
              <w:t>第一等次：针对各项作业内容制定了具体的作业方法和流程；养护管理工作重点突出并有相应的保障措施；劳动力计划、工器具配备明确，且与管护工作相适应，有利于项目实施保障</w:t>
            </w:r>
            <w:r>
              <w:rPr>
                <w:rFonts w:ascii="宋体" w:hAnsi="宋体" w:hint="eastAsia"/>
                <w:sz w:val="24"/>
              </w:rPr>
              <w:t>。</w:t>
            </w:r>
            <w:r>
              <w:rPr>
                <w:rFonts w:ascii="宋体" w:hAnsi="宋体"/>
                <w:sz w:val="24"/>
              </w:rPr>
              <w:t>得6分</w:t>
            </w:r>
          </w:p>
          <w:p w14:paraId="3BF9E3B3" w14:textId="77777777" w:rsidR="00CD2971" w:rsidRDefault="00000000">
            <w:pPr>
              <w:adjustRightInd w:val="0"/>
              <w:snapToGrid w:val="0"/>
              <w:rPr>
                <w:rFonts w:ascii="宋体" w:hAnsi="宋体"/>
                <w:sz w:val="24"/>
              </w:rPr>
            </w:pPr>
            <w:r>
              <w:rPr>
                <w:rFonts w:ascii="宋体" w:hAnsi="宋体"/>
                <w:sz w:val="24"/>
              </w:rPr>
              <w:t>第二等次：针对各项作业内容制定了具体的作业方法和流程；养护管理工作重点突出并有相应的保障措施；劳动力计划、工器具配备不明确，或缺少针对性</w:t>
            </w:r>
            <w:r>
              <w:rPr>
                <w:rFonts w:ascii="宋体" w:hAnsi="宋体" w:hint="eastAsia"/>
                <w:sz w:val="24"/>
              </w:rPr>
              <w:t>。</w:t>
            </w:r>
            <w:r>
              <w:rPr>
                <w:rFonts w:ascii="宋体" w:hAnsi="宋体"/>
                <w:sz w:val="24"/>
              </w:rPr>
              <w:t>得4分</w:t>
            </w:r>
          </w:p>
          <w:p w14:paraId="7CA11D1F" w14:textId="77777777" w:rsidR="00CD2971" w:rsidRDefault="00000000">
            <w:pPr>
              <w:adjustRightInd w:val="0"/>
              <w:snapToGrid w:val="0"/>
              <w:rPr>
                <w:rFonts w:ascii="宋体" w:hAnsi="宋体"/>
                <w:sz w:val="24"/>
              </w:rPr>
            </w:pPr>
            <w:r>
              <w:rPr>
                <w:rFonts w:ascii="宋体" w:hAnsi="宋体"/>
                <w:sz w:val="24"/>
              </w:rPr>
              <w:t>第三等次：针对各项作业内容制定了具体的作业方法和流程；养护管理工作重点不明确或没有相应的保障措施</w:t>
            </w:r>
            <w:r>
              <w:rPr>
                <w:rFonts w:ascii="宋体" w:hAnsi="宋体" w:hint="eastAsia"/>
                <w:sz w:val="24"/>
              </w:rPr>
              <w:t>。</w:t>
            </w:r>
            <w:r>
              <w:rPr>
                <w:rFonts w:ascii="宋体" w:hAnsi="宋体"/>
                <w:sz w:val="24"/>
              </w:rPr>
              <w:t>得2分</w:t>
            </w:r>
          </w:p>
          <w:p w14:paraId="4BE718F6" w14:textId="77777777" w:rsidR="00CD2971" w:rsidRDefault="00000000">
            <w:pPr>
              <w:textAlignment w:val="baseline"/>
              <w:rPr>
                <w:rFonts w:ascii="宋体" w:hAnsi="宋体"/>
                <w:sz w:val="24"/>
              </w:rPr>
            </w:pPr>
            <w:r>
              <w:rPr>
                <w:rFonts w:ascii="宋体" w:hAnsi="宋体"/>
                <w:sz w:val="24"/>
              </w:rPr>
              <w:t>第四等次：没有制定具体的作业方法和流程，或针对作业内容有缺失</w:t>
            </w:r>
            <w:r>
              <w:rPr>
                <w:rFonts w:ascii="宋体" w:hAnsi="宋体" w:hint="eastAsia"/>
                <w:sz w:val="24"/>
              </w:rPr>
              <w:t>。</w:t>
            </w:r>
            <w:r>
              <w:rPr>
                <w:rFonts w:ascii="宋体" w:hAnsi="宋体"/>
                <w:sz w:val="24"/>
              </w:rPr>
              <w:t>得0分</w:t>
            </w:r>
          </w:p>
        </w:tc>
      </w:tr>
      <w:tr w:rsidR="00CD2971" w14:paraId="6419338D" w14:textId="77777777">
        <w:trPr>
          <w:trHeight w:val="340"/>
        </w:trPr>
        <w:tc>
          <w:tcPr>
            <w:tcW w:w="858" w:type="dxa"/>
            <w:vAlign w:val="center"/>
          </w:tcPr>
          <w:p w14:paraId="787E2CAF" w14:textId="77777777" w:rsidR="00CD2971" w:rsidRDefault="00CD2971">
            <w:pPr>
              <w:widowControl/>
              <w:numPr>
                <w:ilvl w:val="0"/>
                <w:numId w:val="28"/>
              </w:numPr>
              <w:jc w:val="center"/>
              <w:rPr>
                <w:rFonts w:ascii="宋体" w:hAnsi="宋体"/>
                <w:b/>
                <w:bCs/>
                <w:kern w:val="0"/>
                <w:sz w:val="24"/>
              </w:rPr>
            </w:pPr>
          </w:p>
        </w:tc>
        <w:tc>
          <w:tcPr>
            <w:tcW w:w="1792" w:type="dxa"/>
            <w:vAlign w:val="center"/>
          </w:tcPr>
          <w:p w14:paraId="1B8531E2" w14:textId="77777777" w:rsidR="00CD2971" w:rsidRDefault="00000000">
            <w:pPr>
              <w:jc w:val="center"/>
              <w:textAlignment w:val="baseline"/>
              <w:rPr>
                <w:rFonts w:ascii="宋体" w:hAnsi="宋体"/>
                <w:b/>
                <w:bCs/>
                <w:sz w:val="24"/>
              </w:rPr>
            </w:pPr>
            <w:r>
              <w:rPr>
                <w:rFonts w:ascii="宋体" w:hAnsi="宋体"/>
                <w:b/>
                <w:bCs/>
                <w:sz w:val="24"/>
              </w:rPr>
              <w:t>白河</w:t>
            </w:r>
            <w:proofErr w:type="gramStart"/>
            <w:r>
              <w:rPr>
                <w:rFonts w:ascii="宋体" w:hAnsi="宋体"/>
                <w:b/>
                <w:bCs/>
                <w:sz w:val="24"/>
              </w:rPr>
              <w:t>泄</w:t>
            </w:r>
            <w:proofErr w:type="gramEnd"/>
            <w:r>
              <w:rPr>
                <w:rFonts w:ascii="宋体" w:hAnsi="宋体"/>
                <w:b/>
                <w:bCs/>
                <w:sz w:val="24"/>
              </w:rPr>
              <w:t>空洞工</w:t>
            </w:r>
            <w:r>
              <w:rPr>
                <w:rFonts w:ascii="宋体" w:hAnsi="宋体"/>
                <w:b/>
                <w:bCs/>
                <w:sz w:val="24"/>
              </w:rPr>
              <w:lastRenderedPageBreak/>
              <w:t>程区绿地及尾水渠水面保洁工作</w:t>
            </w:r>
          </w:p>
        </w:tc>
        <w:tc>
          <w:tcPr>
            <w:tcW w:w="719" w:type="dxa"/>
            <w:vAlign w:val="center"/>
          </w:tcPr>
          <w:p w14:paraId="5FD76BC3" w14:textId="77777777" w:rsidR="00CD2971" w:rsidRDefault="00000000">
            <w:pPr>
              <w:adjustRightInd w:val="0"/>
              <w:snapToGrid w:val="0"/>
              <w:jc w:val="center"/>
              <w:rPr>
                <w:rFonts w:ascii="宋体" w:hAnsi="宋体"/>
                <w:b/>
                <w:bCs/>
                <w:sz w:val="24"/>
              </w:rPr>
            </w:pPr>
            <w:r>
              <w:rPr>
                <w:rFonts w:ascii="宋体" w:hAnsi="宋体"/>
                <w:b/>
                <w:bCs/>
                <w:sz w:val="24"/>
              </w:rPr>
              <w:lastRenderedPageBreak/>
              <w:t>6</w:t>
            </w:r>
          </w:p>
        </w:tc>
        <w:tc>
          <w:tcPr>
            <w:tcW w:w="5918" w:type="dxa"/>
            <w:vAlign w:val="center"/>
          </w:tcPr>
          <w:p w14:paraId="664E0EAD" w14:textId="77777777" w:rsidR="00CD2971" w:rsidRDefault="00000000">
            <w:pPr>
              <w:adjustRightInd w:val="0"/>
              <w:snapToGrid w:val="0"/>
              <w:rPr>
                <w:rFonts w:ascii="宋体" w:hAnsi="宋体"/>
                <w:sz w:val="24"/>
              </w:rPr>
            </w:pPr>
            <w:r>
              <w:rPr>
                <w:rFonts w:ascii="宋体" w:hAnsi="宋体"/>
                <w:sz w:val="24"/>
              </w:rPr>
              <w:t>第一等次：针对各项作业内容制定了具体的作业方法和</w:t>
            </w:r>
            <w:r>
              <w:rPr>
                <w:rFonts w:ascii="宋体" w:hAnsi="宋体"/>
                <w:sz w:val="24"/>
              </w:rPr>
              <w:lastRenderedPageBreak/>
              <w:t>流程；养护管理工作重点突出并有相应的保障措施；劳动力计划、工器具配备明确，且与管护工作相适应，有利于项目实施保障</w:t>
            </w:r>
            <w:r>
              <w:rPr>
                <w:rFonts w:ascii="宋体" w:hAnsi="宋体" w:hint="eastAsia"/>
                <w:sz w:val="24"/>
              </w:rPr>
              <w:t>。</w:t>
            </w:r>
            <w:r>
              <w:rPr>
                <w:rFonts w:ascii="宋体" w:hAnsi="宋体"/>
                <w:sz w:val="24"/>
              </w:rPr>
              <w:t>得6分</w:t>
            </w:r>
          </w:p>
          <w:p w14:paraId="5B95DFD5" w14:textId="77777777" w:rsidR="00CD2971" w:rsidRDefault="00000000">
            <w:pPr>
              <w:adjustRightInd w:val="0"/>
              <w:snapToGrid w:val="0"/>
              <w:rPr>
                <w:rFonts w:ascii="宋体" w:hAnsi="宋体"/>
                <w:sz w:val="24"/>
              </w:rPr>
            </w:pPr>
            <w:r>
              <w:rPr>
                <w:rFonts w:ascii="宋体" w:hAnsi="宋体"/>
                <w:sz w:val="24"/>
              </w:rPr>
              <w:t>第二等次：针对各项作业内容制定了具体的作业方法和流程；养护管理工作重点突出并有相应的保障措施；劳动力计划、工器具配备不明确，或缺少针对性</w:t>
            </w:r>
            <w:r>
              <w:rPr>
                <w:rFonts w:ascii="宋体" w:hAnsi="宋体" w:hint="eastAsia"/>
                <w:sz w:val="24"/>
              </w:rPr>
              <w:t>。</w:t>
            </w:r>
            <w:r>
              <w:rPr>
                <w:rFonts w:ascii="宋体" w:hAnsi="宋体"/>
                <w:sz w:val="24"/>
              </w:rPr>
              <w:t>得4分</w:t>
            </w:r>
          </w:p>
          <w:p w14:paraId="1FB8D82E" w14:textId="77777777" w:rsidR="00CD2971" w:rsidRDefault="00000000">
            <w:pPr>
              <w:adjustRightInd w:val="0"/>
              <w:snapToGrid w:val="0"/>
              <w:rPr>
                <w:rFonts w:ascii="宋体" w:hAnsi="宋体"/>
                <w:sz w:val="24"/>
              </w:rPr>
            </w:pPr>
            <w:r>
              <w:rPr>
                <w:rFonts w:ascii="宋体" w:hAnsi="宋体"/>
                <w:sz w:val="24"/>
              </w:rPr>
              <w:t>第三等次：针对各项作业内容制定了具体的作业方法和流程；养护管理工作重点不明确或没有相应的保障措施</w:t>
            </w:r>
            <w:r>
              <w:rPr>
                <w:rFonts w:ascii="宋体" w:hAnsi="宋体" w:hint="eastAsia"/>
                <w:sz w:val="24"/>
              </w:rPr>
              <w:t>。</w:t>
            </w:r>
            <w:r>
              <w:rPr>
                <w:rFonts w:ascii="宋体" w:hAnsi="宋体"/>
                <w:sz w:val="24"/>
              </w:rPr>
              <w:t>得2分</w:t>
            </w:r>
          </w:p>
          <w:p w14:paraId="114A2279" w14:textId="77777777" w:rsidR="00CD2971" w:rsidRDefault="00000000">
            <w:pPr>
              <w:textAlignment w:val="baseline"/>
              <w:rPr>
                <w:rFonts w:ascii="宋体" w:hAnsi="宋体"/>
                <w:sz w:val="24"/>
              </w:rPr>
            </w:pPr>
            <w:r>
              <w:rPr>
                <w:rFonts w:ascii="宋体" w:hAnsi="宋体"/>
                <w:sz w:val="24"/>
              </w:rPr>
              <w:t>第四等次：没有制定具体的作业方法和流程，或针对作业内容有缺失</w:t>
            </w:r>
            <w:r>
              <w:rPr>
                <w:rFonts w:ascii="宋体" w:hAnsi="宋体" w:hint="eastAsia"/>
                <w:sz w:val="24"/>
              </w:rPr>
              <w:t>。</w:t>
            </w:r>
            <w:r>
              <w:rPr>
                <w:rFonts w:ascii="宋体" w:hAnsi="宋体"/>
                <w:sz w:val="24"/>
              </w:rPr>
              <w:t>得0分</w:t>
            </w:r>
          </w:p>
        </w:tc>
      </w:tr>
      <w:tr w:rsidR="00CD2971" w14:paraId="4152C17D" w14:textId="77777777">
        <w:trPr>
          <w:trHeight w:val="340"/>
        </w:trPr>
        <w:tc>
          <w:tcPr>
            <w:tcW w:w="858" w:type="dxa"/>
            <w:vAlign w:val="center"/>
          </w:tcPr>
          <w:p w14:paraId="35DB9FE2" w14:textId="77777777" w:rsidR="00CD2971" w:rsidRDefault="00CD2971">
            <w:pPr>
              <w:widowControl/>
              <w:numPr>
                <w:ilvl w:val="0"/>
                <w:numId w:val="28"/>
              </w:numPr>
              <w:jc w:val="center"/>
              <w:rPr>
                <w:rFonts w:ascii="宋体" w:hAnsi="宋体"/>
                <w:b/>
                <w:bCs/>
                <w:kern w:val="0"/>
                <w:sz w:val="24"/>
              </w:rPr>
            </w:pPr>
          </w:p>
        </w:tc>
        <w:tc>
          <w:tcPr>
            <w:tcW w:w="1792" w:type="dxa"/>
            <w:vAlign w:val="center"/>
          </w:tcPr>
          <w:p w14:paraId="45917E03" w14:textId="77777777" w:rsidR="00CD2971" w:rsidRDefault="00000000">
            <w:pPr>
              <w:jc w:val="center"/>
              <w:textAlignment w:val="baseline"/>
              <w:rPr>
                <w:rFonts w:ascii="宋体" w:hAnsi="宋体"/>
                <w:b/>
                <w:bCs/>
                <w:sz w:val="24"/>
              </w:rPr>
            </w:pPr>
            <w:r>
              <w:rPr>
                <w:rFonts w:ascii="宋体" w:hAnsi="宋体"/>
                <w:b/>
                <w:bCs/>
                <w:sz w:val="24"/>
              </w:rPr>
              <w:t>铁路沿线等绿地打草</w:t>
            </w:r>
          </w:p>
        </w:tc>
        <w:tc>
          <w:tcPr>
            <w:tcW w:w="719" w:type="dxa"/>
            <w:vAlign w:val="center"/>
          </w:tcPr>
          <w:p w14:paraId="799C1BEB" w14:textId="77777777" w:rsidR="00CD2971" w:rsidRDefault="00000000">
            <w:pPr>
              <w:adjustRightInd w:val="0"/>
              <w:snapToGrid w:val="0"/>
              <w:jc w:val="center"/>
              <w:rPr>
                <w:rFonts w:ascii="宋体" w:hAnsi="宋体"/>
                <w:b/>
                <w:bCs/>
                <w:sz w:val="24"/>
              </w:rPr>
            </w:pPr>
            <w:r>
              <w:rPr>
                <w:rFonts w:ascii="宋体" w:hAnsi="宋体"/>
                <w:b/>
                <w:bCs/>
                <w:sz w:val="24"/>
              </w:rPr>
              <w:t>3</w:t>
            </w:r>
          </w:p>
        </w:tc>
        <w:tc>
          <w:tcPr>
            <w:tcW w:w="5918" w:type="dxa"/>
            <w:vAlign w:val="center"/>
          </w:tcPr>
          <w:p w14:paraId="74E7F69C" w14:textId="77777777" w:rsidR="00CD2971" w:rsidRDefault="00000000">
            <w:pPr>
              <w:adjustRightInd w:val="0"/>
              <w:snapToGrid w:val="0"/>
              <w:rPr>
                <w:rFonts w:ascii="宋体" w:hAnsi="宋体"/>
                <w:sz w:val="24"/>
              </w:rPr>
            </w:pPr>
            <w:r>
              <w:rPr>
                <w:rFonts w:ascii="宋体" w:hAnsi="宋体"/>
                <w:sz w:val="24"/>
              </w:rPr>
              <w:t>第一等次：针对各项作业内容制定了具体的作业方法和流程；养护管理工作重点突出并有相应的保障措施；劳动力计划、工器具配备明确，且与管护工作相适应，有利于项目实施保障</w:t>
            </w:r>
            <w:r>
              <w:rPr>
                <w:rFonts w:ascii="宋体" w:hAnsi="宋体" w:hint="eastAsia"/>
                <w:sz w:val="24"/>
              </w:rPr>
              <w:t>。</w:t>
            </w:r>
            <w:r>
              <w:rPr>
                <w:rFonts w:ascii="宋体" w:hAnsi="宋体"/>
                <w:sz w:val="24"/>
              </w:rPr>
              <w:t>得3分</w:t>
            </w:r>
          </w:p>
          <w:p w14:paraId="01ECC2C6" w14:textId="77777777" w:rsidR="00CD2971" w:rsidRDefault="00000000">
            <w:pPr>
              <w:adjustRightInd w:val="0"/>
              <w:snapToGrid w:val="0"/>
              <w:rPr>
                <w:rFonts w:ascii="宋体" w:hAnsi="宋体"/>
                <w:sz w:val="24"/>
              </w:rPr>
            </w:pPr>
            <w:r>
              <w:rPr>
                <w:rFonts w:ascii="宋体" w:hAnsi="宋体"/>
                <w:sz w:val="24"/>
              </w:rPr>
              <w:t>第二等次：针对各项作业内容制定了具体的作业方法和流程；养护管理工作重点突出并有相应的保障措施；劳动力计划、工器具配备不明确，或缺少针对性</w:t>
            </w:r>
            <w:r>
              <w:rPr>
                <w:rFonts w:ascii="宋体" w:hAnsi="宋体" w:hint="eastAsia"/>
                <w:sz w:val="24"/>
              </w:rPr>
              <w:t>。</w:t>
            </w:r>
            <w:r>
              <w:rPr>
                <w:rFonts w:ascii="宋体" w:hAnsi="宋体"/>
                <w:sz w:val="24"/>
              </w:rPr>
              <w:t>得2分</w:t>
            </w:r>
          </w:p>
          <w:p w14:paraId="72F8E265" w14:textId="77777777" w:rsidR="00CD2971" w:rsidRDefault="00000000">
            <w:pPr>
              <w:adjustRightInd w:val="0"/>
              <w:snapToGrid w:val="0"/>
              <w:rPr>
                <w:rFonts w:ascii="宋体" w:hAnsi="宋体"/>
                <w:sz w:val="24"/>
              </w:rPr>
            </w:pPr>
            <w:r>
              <w:rPr>
                <w:rFonts w:ascii="宋体" w:hAnsi="宋体"/>
                <w:sz w:val="24"/>
              </w:rPr>
              <w:t>第三等次：针对各项作业内容制定了具体的作业方法和流程；养护管理工作重点不明确或没有相应的保障措施</w:t>
            </w:r>
            <w:r>
              <w:rPr>
                <w:rFonts w:ascii="宋体" w:hAnsi="宋体" w:hint="eastAsia"/>
                <w:sz w:val="24"/>
              </w:rPr>
              <w:t>。</w:t>
            </w:r>
            <w:r>
              <w:rPr>
                <w:rFonts w:ascii="宋体" w:hAnsi="宋体"/>
                <w:sz w:val="24"/>
              </w:rPr>
              <w:t>得1分</w:t>
            </w:r>
          </w:p>
          <w:p w14:paraId="51122CF0" w14:textId="77777777" w:rsidR="00CD2971" w:rsidRDefault="00000000">
            <w:pPr>
              <w:textAlignment w:val="baseline"/>
              <w:rPr>
                <w:rFonts w:ascii="宋体" w:hAnsi="宋体"/>
                <w:sz w:val="24"/>
              </w:rPr>
            </w:pPr>
            <w:r>
              <w:rPr>
                <w:rFonts w:ascii="宋体" w:hAnsi="宋体"/>
                <w:sz w:val="24"/>
              </w:rPr>
              <w:t>第四等次：没有制定具体的作业方法和流程，或针对作业内容有缺失</w:t>
            </w:r>
            <w:r>
              <w:rPr>
                <w:rFonts w:ascii="宋体" w:hAnsi="宋体" w:hint="eastAsia"/>
                <w:sz w:val="24"/>
              </w:rPr>
              <w:t>。</w:t>
            </w:r>
            <w:r>
              <w:rPr>
                <w:rFonts w:ascii="宋体" w:hAnsi="宋体"/>
                <w:sz w:val="24"/>
              </w:rPr>
              <w:t>得0分</w:t>
            </w:r>
          </w:p>
        </w:tc>
      </w:tr>
      <w:tr w:rsidR="00CD2971" w14:paraId="58A860F6" w14:textId="77777777">
        <w:trPr>
          <w:trHeight w:val="340"/>
        </w:trPr>
        <w:tc>
          <w:tcPr>
            <w:tcW w:w="858" w:type="dxa"/>
            <w:vAlign w:val="center"/>
          </w:tcPr>
          <w:p w14:paraId="1ED5AB22" w14:textId="77777777" w:rsidR="00CD2971" w:rsidRDefault="00CD2971">
            <w:pPr>
              <w:widowControl/>
              <w:numPr>
                <w:ilvl w:val="0"/>
                <w:numId w:val="28"/>
              </w:numPr>
              <w:jc w:val="center"/>
              <w:rPr>
                <w:rFonts w:ascii="宋体" w:hAnsi="宋体"/>
                <w:b/>
                <w:bCs/>
                <w:kern w:val="0"/>
                <w:sz w:val="24"/>
              </w:rPr>
            </w:pPr>
          </w:p>
        </w:tc>
        <w:tc>
          <w:tcPr>
            <w:tcW w:w="1792" w:type="dxa"/>
            <w:vAlign w:val="center"/>
          </w:tcPr>
          <w:p w14:paraId="0612FF36" w14:textId="77777777" w:rsidR="00CD2971" w:rsidRDefault="00000000">
            <w:pPr>
              <w:jc w:val="center"/>
              <w:textAlignment w:val="baseline"/>
              <w:rPr>
                <w:rFonts w:ascii="宋体" w:hAnsi="宋体"/>
                <w:b/>
                <w:bCs/>
                <w:sz w:val="24"/>
              </w:rPr>
            </w:pPr>
            <w:r>
              <w:rPr>
                <w:rFonts w:ascii="宋体" w:hAnsi="宋体"/>
                <w:b/>
                <w:bCs/>
                <w:sz w:val="24"/>
              </w:rPr>
              <w:t>柳絮防治</w:t>
            </w:r>
            <w:proofErr w:type="gramStart"/>
            <w:r>
              <w:rPr>
                <w:rFonts w:ascii="宋体" w:hAnsi="宋体"/>
                <w:b/>
                <w:bCs/>
                <w:sz w:val="24"/>
              </w:rPr>
              <w:t>及抑尘</w:t>
            </w:r>
            <w:proofErr w:type="gramEnd"/>
          </w:p>
        </w:tc>
        <w:tc>
          <w:tcPr>
            <w:tcW w:w="719" w:type="dxa"/>
            <w:vAlign w:val="center"/>
          </w:tcPr>
          <w:p w14:paraId="21D57583" w14:textId="77777777" w:rsidR="00CD2971" w:rsidRDefault="00000000">
            <w:pPr>
              <w:adjustRightInd w:val="0"/>
              <w:snapToGrid w:val="0"/>
              <w:jc w:val="center"/>
              <w:rPr>
                <w:rFonts w:ascii="宋体" w:hAnsi="宋体"/>
                <w:b/>
                <w:bCs/>
                <w:sz w:val="24"/>
              </w:rPr>
            </w:pPr>
            <w:r>
              <w:rPr>
                <w:rFonts w:ascii="宋体" w:hAnsi="宋体"/>
                <w:b/>
                <w:bCs/>
                <w:sz w:val="24"/>
              </w:rPr>
              <w:t>3</w:t>
            </w:r>
          </w:p>
        </w:tc>
        <w:tc>
          <w:tcPr>
            <w:tcW w:w="5918" w:type="dxa"/>
            <w:vAlign w:val="center"/>
          </w:tcPr>
          <w:p w14:paraId="1509F397" w14:textId="77777777" w:rsidR="00CD2971" w:rsidRDefault="00000000">
            <w:pPr>
              <w:adjustRightInd w:val="0"/>
              <w:snapToGrid w:val="0"/>
              <w:rPr>
                <w:rFonts w:ascii="宋体" w:hAnsi="宋体"/>
                <w:sz w:val="24"/>
              </w:rPr>
            </w:pPr>
            <w:r>
              <w:rPr>
                <w:rFonts w:ascii="宋体" w:hAnsi="宋体"/>
                <w:sz w:val="24"/>
              </w:rPr>
              <w:t>第一等次：针对作业内容制定了具体的作业方法和流程；</w:t>
            </w:r>
            <w:bookmarkStart w:id="836" w:name="_Hlk124258881"/>
            <w:r>
              <w:rPr>
                <w:rFonts w:ascii="宋体" w:hAnsi="宋体"/>
                <w:sz w:val="24"/>
              </w:rPr>
              <w:t>养护管理工作重点突出并有相应的保障措施；劳动力计划、工器具配备明确，且与管护工作相适应，有利于项目实施保障</w:t>
            </w:r>
            <w:r>
              <w:rPr>
                <w:rFonts w:ascii="宋体" w:hAnsi="宋体" w:hint="eastAsia"/>
                <w:sz w:val="24"/>
              </w:rPr>
              <w:t>。</w:t>
            </w:r>
            <w:r>
              <w:rPr>
                <w:rFonts w:ascii="宋体" w:hAnsi="宋体"/>
                <w:sz w:val="24"/>
              </w:rPr>
              <w:t>得3分</w:t>
            </w:r>
          </w:p>
          <w:bookmarkEnd w:id="836"/>
          <w:p w14:paraId="39D2A8E5" w14:textId="77777777" w:rsidR="00CD2971" w:rsidRDefault="00000000">
            <w:pPr>
              <w:adjustRightInd w:val="0"/>
              <w:snapToGrid w:val="0"/>
              <w:rPr>
                <w:rFonts w:ascii="宋体" w:hAnsi="宋体"/>
                <w:sz w:val="24"/>
              </w:rPr>
            </w:pPr>
            <w:r>
              <w:rPr>
                <w:rFonts w:ascii="宋体" w:hAnsi="宋体"/>
                <w:sz w:val="24"/>
              </w:rPr>
              <w:t>第二等次：针对作业内容制定了具体的作业方法和流程；</w:t>
            </w:r>
            <w:bookmarkStart w:id="837" w:name="_Hlk124258959"/>
            <w:r>
              <w:rPr>
                <w:rFonts w:ascii="宋体" w:hAnsi="宋体"/>
                <w:sz w:val="24"/>
              </w:rPr>
              <w:t>养护管理工作重点突出并有相应的保障措施；劳动力计划、工器具配备不明确，或缺少针对性</w:t>
            </w:r>
            <w:r>
              <w:rPr>
                <w:rFonts w:ascii="宋体" w:hAnsi="宋体" w:hint="eastAsia"/>
                <w:sz w:val="24"/>
              </w:rPr>
              <w:t>。</w:t>
            </w:r>
            <w:r>
              <w:rPr>
                <w:rFonts w:ascii="宋体" w:hAnsi="宋体"/>
                <w:sz w:val="24"/>
              </w:rPr>
              <w:t>得2分</w:t>
            </w:r>
          </w:p>
          <w:bookmarkEnd w:id="837"/>
          <w:p w14:paraId="61A62624" w14:textId="77777777" w:rsidR="00CD2971" w:rsidRDefault="00000000">
            <w:pPr>
              <w:adjustRightInd w:val="0"/>
              <w:snapToGrid w:val="0"/>
              <w:rPr>
                <w:rFonts w:ascii="宋体" w:hAnsi="宋体"/>
                <w:sz w:val="24"/>
              </w:rPr>
            </w:pPr>
            <w:r>
              <w:rPr>
                <w:rFonts w:ascii="宋体" w:hAnsi="宋体"/>
                <w:sz w:val="24"/>
              </w:rPr>
              <w:t>第三等次：针对作业内容制定了具体的作业方法和流程；</w:t>
            </w:r>
            <w:bookmarkStart w:id="838" w:name="_Hlk124258986"/>
            <w:r>
              <w:rPr>
                <w:rFonts w:ascii="宋体" w:hAnsi="宋体"/>
                <w:sz w:val="24"/>
              </w:rPr>
              <w:t>养护管理工作重点不明确或没有相应的保障措施</w:t>
            </w:r>
            <w:r>
              <w:rPr>
                <w:rFonts w:ascii="宋体" w:hAnsi="宋体" w:hint="eastAsia"/>
                <w:sz w:val="24"/>
              </w:rPr>
              <w:t>。</w:t>
            </w:r>
            <w:r>
              <w:rPr>
                <w:rFonts w:ascii="宋体" w:hAnsi="宋体"/>
                <w:sz w:val="24"/>
              </w:rPr>
              <w:t>得1分</w:t>
            </w:r>
            <w:bookmarkEnd w:id="838"/>
          </w:p>
          <w:p w14:paraId="3E1221D3" w14:textId="77777777" w:rsidR="00CD2971" w:rsidRDefault="00000000">
            <w:pPr>
              <w:textAlignment w:val="baseline"/>
              <w:rPr>
                <w:rFonts w:ascii="宋体" w:hAnsi="宋体"/>
                <w:sz w:val="24"/>
              </w:rPr>
            </w:pPr>
            <w:r>
              <w:rPr>
                <w:rFonts w:ascii="宋体" w:hAnsi="宋体"/>
                <w:sz w:val="24"/>
              </w:rPr>
              <w:t>第四等次：没有制定具体的作业方法和流程</w:t>
            </w:r>
            <w:r>
              <w:rPr>
                <w:rFonts w:ascii="宋体" w:hAnsi="宋体" w:hint="eastAsia"/>
                <w:sz w:val="24"/>
              </w:rPr>
              <w:t>。</w:t>
            </w:r>
            <w:r>
              <w:rPr>
                <w:rFonts w:ascii="宋体" w:hAnsi="宋体"/>
                <w:sz w:val="24"/>
              </w:rPr>
              <w:t>得0分</w:t>
            </w:r>
          </w:p>
        </w:tc>
      </w:tr>
      <w:tr w:rsidR="00CD2971" w14:paraId="5A7F040F" w14:textId="77777777">
        <w:trPr>
          <w:trHeight w:val="340"/>
        </w:trPr>
        <w:tc>
          <w:tcPr>
            <w:tcW w:w="858" w:type="dxa"/>
            <w:vAlign w:val="center"/>
          </w:tcPr>
          <w:p w14:paraId="4E9C97E1" w14:textId="77777777" w:rsidR="00CD2971" w:rsidRDefault="00CD2971">
            <w:pPr>
              <w:widowControl/>
              <w:numPr>
                <w:ilvl w:val="0"/>
                <w:numId w:val="28"/>
              </w:numPr>
              <w:jc w:val="center"/>
              <w:rPr>
                <w:rFonts w:ascii="宋体" w:hAnsi="宋体"/>
                <w:b/>
                <w:bCs/>
                <w:kern w:val="0"/>
                <w:sz w:val="24"/>
              </w:rPr>
            </w:pPr>
          </w:p>
        </w:tc>
        <w:tc>
          <w:tcPr>
            <w:tcW w:w="1792" w:type="dxa"/>
            <w:vAlign w:val="center"/>
          </w:tcPr>
          <w:p w14:paraId="687B7CC2" w14:textId="77777777" w:rsidR="00CD2971" w:rsidRDefault="00000000">
            <w:pPr>
              <w:jc w:val="center"/>
              <w:textAlignment w:val="baseline"/>
              <w:rPr>
                <w:rFonts w:ascii="宋体" w:hAnsi="宋体"/>
                <w:b/>
                <w:bCs/>
                <w:sz w:val="24"/>
              </w:rPr>
            </w:pPr>
            <w:r>
              <w:rPr>
                <w:rFonts w:ascii="宋体" w:hAnsi="宋体"/>
                <w:b/>
                <w:bCs/>
                <w:sz w:val="24"/>
              </w:rPr>
              <w:t>节日摆花</w:t>
            </w:r>
          </w:p>
        </w:tc>
        <w:tc>
          <w:tcPr>
            <w:tcW w:w="719" w:type="dxa"/>
            <w:vAlign w:val="center"/>
          </w:tcPr>
          <w:p w14:paraId="646E1F80" w14:textId="77777777" w:rsidR="00CD2971" w:rsidRDefault="00000000">
            <w:pPr>
              <w:adjustRightInd w:val="0"/>
              <w:snapToGrid w:val="0"/>
              <w:jc w:val="center"/>
              <w:rPr>
                <w:rFonts w:ascii="宋体" w:hAnsi="宋体"/>
                <w:b/>
                <w:bCs/>
                <w:sz w:val="24"/>
              </w:rPr>
            </w:pPr>
            <w:r>
              <w:rPr>
                <w:rFonts w:ascii="宋体" w:hAnsi="宋体"/>
                <w:b/>
                <w:bCs/>
                <w:sz w:val="24"/>
              </w:rPr>
              <w:t>3</w:t>
            </w:r>
          </w:p>
        </w:tc>
        <w:tc>
          <w:tcPr>
            <w:tcW w:w="5918" w:type="dxa"/>
            <w:vAlign w:val="center"/>
          </w:tcPr>
          <w:p w14:paraId="6FBB6975" w14:textId="77777777" w:rsidR="00CD2971" w:rsidRDefault="00000000">
            <w:pPr>
              <w:adjustRightInd w:val="0"/>
              <w:snapToGrid w:val="0"/>
              <w:rPr>
                <w:rFonts w:ascii="宋体" w:hAnsi="宋体"/>
                <w:sz w:val="24"/>
              </w:rPr>
            </w:pPr>
            <w:r>
              <w:rPr>
                <w:rFonts w:ascii="宋体" w:hAnsi="宋体"/>
                <w:sz w:val="24"/>
              </w:rPr>
              <w:t>第一等次：明确花卉、</w:t>
            </w:r>
            <w:proofErr w:type="gramStart"/>
            <w:r>
              <w:rPr>
                <w:rFonts w:ascii="宋体" w:hAnsi="宋体"/>
                <w:sz w:val="24"/>
              </w:rPr>
              <w:t>绿植摆放</w:t>
            </w:r>
            <w:proofErr w:type="gramEnd"/>
            <w:r>
              <w:rPr>
                <w:rFonts w:ascii="宋体" w:hAnsi="宋体"/>
                <w:sz w:val="24"/>
              </w:rPr>
              <w:t>方案，包括制定了摆放后的养护管理措施；劳动力计划、工器具配备明确，且与工作内容相适应，有利于项目实施保障</w:t>
            </w:r>
            <w:r>
              <w:rPr>
                <w:rFonts w:ascii="宋体" w:hAnsi="宋体" w:hint="eastAsia"/>
                <w:sz w:val="24"/>
              </w:rPr>
              <w:t>。</w:t>
            </w:r>
            <w:r>
              <w:rPr>
                <w:rFonts w:ascii="宋体" w:hAnsi="宋体"/>
                <w:sz w:val="24"/>
              </w:rPr>
              <w:t>得3分</w:t>
            </w:r>
          </w:p>
          <w:p w14:paraId="03C9A64B" w14:textId="77777777" w:rsidR="00CD2971" w:rsidRDefault="00000000">
            <w:pPr>
              <w:adjustRightInd w:val="0"/>
              <w:snapToGrid w:val="0"/>
              <w:rPr>
                <w:rFonts w:ascii="宋体" w:hAnsi="宋体"/>
                <w:sz w:val="24"/>
              </w:rPr>
            </w:pPr>
            <w:r>
              <w:rPr>
                <w:rFonts w:ascii="宋体" w:hAnsi="宋体"/>
                <w:sz w:val="24"/>
              </w:rPr>
              <w:t>第二等次：明确花卉、</w:t>
            </w:r>
            <w:proofErr w:type="gramStart"/>
            <w:r>
              <w:rPr>
                <w:rFonts w:ascii="宋体" w:hAnsi="宋体"/>
                <w:sz w:val="24"/>
              </w:rPr>
              <w:t>绿植摆放</w:t>
            </w:r>
            <w:proofErr w:type="gramEnd"/>
            <w:r>
              <w:rPr>
                <w:rFonts w:ascii="宋体" w:hAnsi="宋体"/>
                <w:sz w:val="24"/>
              </w:rPr>
              <w:t>方案，包括制定了摆放后的养护管理措施；劳动力计划、工器具配备不明确，或缺少针对性</w:t>
            </w:r>
            <w:r>
              <w:rPr>
                <w:rFonts w:ascii="宋体" w:hAnsi="宋体" w:hint="eastAsia"/>
                <w:sz w:val="24"/>
              </w:rPr>
              <w:t>。</w:t>
            </w:r>
            <w:r>
              <w:rPr>
                <w:rFonts w:ascii="宋体" w:hAnsi="宋体"/>
                <w:sz w:val="24"/>
              </w:rPr>
              <w:t>得2分</w:t>
            </w:r>
          </w:p>
          <w:p w14:paraId="69FD373A" w14:textId="77777777" w:rsidR="00CD2971" w:rsidRDefault="00000000">
            <w:pPr>
              <w:adjustRightInd w:val="0"/>
              <w:snapToGrid w:val="0"/>
              <w:rPr>
                <w:rFonts w:ascii="宋体" w:hAnsi="宋体"/>
                <w:sz w:val="24"/>
              </w:rPr>
            </w:pPr>
            <w:r>
              <w:rPr>
                <w:rFonts w:ascii="宋体" w:hAnsi="宋体"/>
                <w:sz w:val="24"/>
              </w:rPr>
              <w:t>第三等次：明确花卉、</w:t>
            </w:r>
            <w:proofErr w:type="gramStart"/>
            <w:r>
              <w:rPr>
                <w:rFonts w:ascii="宋体" w:hAnsi="宋体"/>
                <w:sz w:val="24"/>
              </w:rPr>
              <w:t>绿植摆放</w:t>
            </w:r>
            <w:proofErr w:type="gramEnd"/>
            <w:r>
              <w:rPr>
                <w:rFonts w:ascii="宋体" w:hAnsi="宋体"/>
                <w:sz w:val="24"/>
              </w:rPr>
              <w:t>方案，</w:t>
            </w:r>
            <w:r>
              <w:rPr>
                <w:rFonts w:ascii="宋体" w:hAnsi="宋体" w:hint="eastAsia"/>
                <w:sz w:val="24"/>
              </w:rPr>
              <w:t>但</w:t>
            </w:r>
            <w:r>
              <w:rPr>
                <w:rFonts w:ascii="宋体" w:hAnsi="宋体"/>
                <w:sz w:val="24"/>
              </w:rPr>
              <w:t>未制定摆放后的养护管理措施</w:t>
            </w:r>
            <w:r>
              <w:rPr>
                <w:rFonts w:ascii="宋体" w:hAnsi="宋体" w:hint="eastAsia"/>
                <w:sz w:val="24"/>
              </w:rPr>
              <w:t>。</w:t>
            </w:r>
            <w:r>
              <w:rPr>
                <w:rFonts w:ascii="宋体" w:hAnsi="宋体"/>
                <w:sz w:val="24"/>
              </w:rPr>
              <w:t>得1分</w:t>
            </w:r>
          </w:p>
          <w:p w14:paraId="323C9DD0" w14:textId="77777777" w:rsidR="00CD2971" w:rsidRDefault="00000000">
            <w:pPr>
              <w:textAlignment w:val="baseline"/>
              <w:rPr>
                <w:rFonts w:ascii="宋体" w:hAnsi="宋体"/>
                <w:sz w:val="24"/>
              </w:rPr>
            </w:pPr>
            <w:r>
              <w:rPr>
                <w:rFonts w:ascii="宋体" w:hAnsi="宋体"/>
                <w:sz w:val="24"/>
              </w:rPr>
              <w:t>第四等次：未明确花卉、</w:t>
            </w:r>
            <w:proofErr w:type="gramStart"/>
            <w:r>
              <w:rPr>
                <w:rFonts w:ascii="宋体" w:hAnsi="宋体"/>
                <w:sz w:val="24"/>
              </w:rPr>
              <w:t>绿植摆放</w:t>
            </w:r>
            <w:proofErr w:type="gramEnd"/>
            <w:r>
              <w:rPr>
                <w:rFonts w:ascii="宋体" w:hAnsi="宋体"/>
                <w:sz w:val="24"/>
              </w:rPr>
              <w:t>方案</w:t>
            </w:r>
            <w:r>
              <w:rPr>
                <w:rFonts w:ascii="宋体" w:hAnsi="宋体" w:hint="eastAsia"/>
                <w:sz w:val="24"/>
              </w:rPr>
              <w:t>。</w:t>
            </w:r>
            <w:r>
              <w:rPr>
                <w:rFonts w:ascii="宋体" w:hAnsi="宋体"/>
                <w:sz w:val="24"/>
              </w:rPr>
              <w:t>得0分</w:t>
            </w:r>
          </w:p>
        </w:tc>
      </w:tr>
      <w:tr w:rsidR="00CD2971" w14:paraId="5D70CA33" w14:textId="77777777">
        <w:trPr>
          <w:trHeight w:val="340"/>
        </w:trPr>
        <w:tc>
          <w:tcPr>
            <w:tcW w:w="858" w:type="dxa"/>
            <w:vAlign w:val="center"/>
          </w:tcPr>
          <w:p w14:paraId="55CBA8F0" w14:textId="77777777" w:rsidR="00CD2971" w:rsidRDefault="00CD2971">
            <w:pPr>
              <w:widowControl/>
              <w:numPr>
                <w:ilvl w:val="0"/>
                <w:numId w:val="28"/>
              </w:numPr>
              <w:jc w:val="center"/>
              <w:rPr>
                <w:rFonts w:ascii="宋体" w:hAnsi="宋体"/>
                <w:b/>
                <w:bCs/>
                <w:kern w:val="0"/>
                <w:sz w:val="24"/>
              </w:rPr>
            </w:pPr>
          </w:p>
        </w:tc>
        <w:tc>
          <w:tcPr>
            <w:tcW w:w="1792" w:type="dxa"/>
            <w:vAlign w:val="center"/>
          </w:tcPr>
          <w:p w14:paraId="011CD1D6" w14:textId="77777777" w:rsidR="00CD2971" w:rsidRDefault="00000000">
            <w:pPr>
              <w:jc w:val="center"/>
              <w:textAlignment w:val="baseline"/>
              <w:rPr>
                <w:rFonts w:ascii="宋体" w:hAnsi="宋体"/>
                <w:b/>
                <w:bCs/>
                <w:sz w:val="24"/>
              </w:rPr>
            </w:pPr>
            <w:r>
              <w:rPr>
                <w:rFonts w:ascii="宋体" w:hAnsi="宋体"/>
                <w:b/>
                <w:bCs/>
                <w:sz w:val="24"/>
              </w:rPr>
              <w:t>坝下绿地</w:t>
            </w:r>
            <w:del w:id="839" w:author="小彬" w:date="2024-03-21T17:12:00Z">
              <w:r>
                <w:rPr>
                  <w:rFonts w:ascii="宋体" w:hAnsi="宋体"/>
                  <w:b/>
                  <w:bCs/>
                  <w:sz w:val="24"/>
                </w:rPr>
                <w:delText>绿化</w:delText>
              </w:r>
              <w:r>
                <w:rPr>
                  <w:rFonts w:ascii="宋体" w:hAnsi="宋体"/>
                  <w:b/>
                  <w:bCs/>
                  <w:sz w:val="24"/>
                </w:rPr>
                <w:lastRenderedPageBreak/>
                <w:delText>整治</w:delText>
              </w:r>
            </w:del>
            <w:ins w:id="840" w:author="小彬" w:date="2024-03-21T17:12:00Z">
              <w:r>
                <w:rPr>
                  <w:rFonts w:ascii="宋体" w:hAnsi="宋体" w:hint="eastAsia"/>
                  <w:b/>
                  <w:bCs/>
                  <w:sz w:val="24"/>
                </w:rPr>
                <w:t>整体改造树木</w:t>
              </w:r>
            </w:ins>
          </w:p>
        </w:tc>
        <w:tc>
          <w:tcPr>
            <w:tcW w:w="719" w:type="dxa"/>
            <w:vAlign w:val="center"/>
          </w:tcPr>
          <w:p w14:paraId="49AABFA1" w14:textId="77777777" w:rsidR="00CD2971" w:rsidRDefault="00000000">
            <w:pPr>
              <w:adjustRightInd w:val="0"/>
              <w:snapToGrid w:val="0"/>
              <w:jc w:val="center"/>
              <w:rPr>
                <w:rFonts w:ascii="宋体" w:hAnsi="宋体"/>
                <w:b/>
                <w:bCs/>
                <w:sz w:val="24"/>
              </w:rPr>
            </w:pPr>
            <w:r>
              <w:rPr>
                <w:rFonts w:ascii="宋体" w:hAnsi="宋体"/>
                <w:b/>
                <w:bCs/>
                <w:sz w:val="24"/>
              </w:rPr>
              <w:lastRenderedPageBreak/>
              <w:t>7</w:t>
            </w:r>
          </w:p>
        </w:tc>
        <w:tc>
          <w:tcPr>
            <w:tcW w:w="5918" w:type="dxa"/>
            <w:vAlign w:val="center"/>
          </w:tcPr>
          <w:p w14:paraId="368668DE" w14:textId="77777777" w:rsidR="00CD2971" w:rsidRDefault="00000000">
            <w:pPr>
              <w:adjustRightInd w:val="0"/>
              <w:snapToGrid w:val="0"/>
              <w:rPr>
                <w:rFonts w:ascii="宋体" w:hAnsi="宋体"/>
                <w:sz w:val="24"/>
              </w:rPr>
            </w:pPr>
            <w:r>
              <w:rPr>
                <w:rFonts w:ascii="宋体" w:hAnsi="宋体"/>
                <w:sz w:val="24"/>
              </w:rPr>
              <w:t>第一等次：针对作业内容制定了具体的作业方法和流</w:t>
            </w:r>
            <w:r>
              <w:rPr>
                <w:rFonts w:ascii="宋体" w:hAnsi="宋体"/>
                <w:sz w:val="24"/>
              </w:rPr>
              <w:lastRenderedPageBreak/>
              <w:t>程；乔灌木栽植技术要点突出并有相应的保障措施；劳动力计划、工器具配备明确，且与工作内容相适应，有利于项目实施保障</w:t>
            </w:r>
            <w:r>
              <w:rPr>
                <w:rFonts w:ascii="宋体" w:hAnsi="宋体" w:hint="eastAsia"/>
                <w:sz w:val="24"/>
              </w:rPr>
              <w:t>。</w:t>
            </w:r>
            <w:r>
              <w:rPr>
                <w:rFonts w:ascii="宋体" w:hAnsi="宋体"/>
                <w:sz w:val="24"/>
              </w:rPr>
              <w:t>得7分</w:t>
            </w:r>
          </w:p>
          <w:p w14:paraId="5D71E8BC" w14:textId="77777777" w:rsidR="00CD2971" w:rsidRDefault="00000000">
            <w:pPr>
              <w:adjustRightInd w:val="0"/>
              <w:snapToGrid w:val="0"/>
              <w:rPr>
                <w:rFonts w:ascii="宋体" w:hAnsi="宋体"/>
                <w:sz w:val="24"/>
              </w:rPr>
            </w:pPr>
            <w:r>
              <w:rPr>
                <w:rFonts w:ascii="宋体" w:hAnsi="宋体"/>
                <w:sz w:val="24"/>
              </w:rPr>
              <w:t>第二等次：针对作业内容制定了具体的作业方法和流程；乔灌木栽植技术要点突出并有相应的保障措施；劳动力计划、工器具配备不明确，或缺少针对性</w:t>
            </w:r>
            <w:r>
              <w:rPr>
                <w:rFonts w:ascii="宋体" w:hAnsi="宋体" w:hint="eastAsia"/>
                <w:sz w:val="24"/>
              </w:rPr>
              <w:t>。</w:t>
            </w:r>
            <w:r>
              <w:rPr>
                <w:rFonts w:ascii="宋体" w:hAnsi="宋体"/>
                <w:sz w:val="24"/>
              </w:rPr>
              <w:t>得5分</w:t>
            </w:r>
          </w:p>
          <w:p w14:paraId="75FA5733" w14:textId="77777777" w:rsidR="00CD2971" w:rsidRDefault="00000000">
            <w:pPr>
              <w:adjustRightInd w:val="0"/>
              <w:snapToGrid w:val="0"/>
              <w:rPr>
                <w:rFonts w:ascii="宋体" w:hAnsi="宋体"/>
                <w:sz w:val="24"/>
              </w:rPr>
            </w:pPr>
            <w:r>
              <w:rPr>
                <w:rFonts w:ascii="宋体" w:hAnsi="宋体"/>
                <w:sz w:val="24"/>
              </w:rPr>
              <w:t>第三等次：针对作业内容制定了具体的作业方法和流程；乔灌木栽植技术要点不明确或没有相应的保障措施</w:t>
            </w:r>
            <w:r>
              <w:rPr>
                <w:rFonts w:ascii="宋体" w:hAnsi="宋体" w:hint="eastAsia"/>
                <w:sz w:val="24"/>
              </w:rPr>
              <w:t>。</w:t>
            </w:r>
            <w:r>
              <w:rPr>
                <w:rFonts w:ascii="宋体" w:hAnsi="宋体"/>
                <w:sz w:val="24"/>
              </w:rPr>
              <w:t>得3分</w:t>
            </w:r>
          </w:p>
          <w:p w14:paraId="1FF036BE" w14:textId="77777777" w:rsidR="00CD2971" w:rsidRDefault="00000000">
            <w:pPr>
              <w:textAlignment w:val="baseline"/>
              <w:rPr>
                <w:rFonts w:ascii="宋体" w:hAnsi="宋体"/>
                <w:sz w:val="24"/>
              </w:rPr>
            </w:pPr>
            <w:r>
              <w:rPr>
                <w:rFonts w:ascii="宋体" w:hAnsi="宋体"/>
                <w:sz w:val="24"/>
              </w:rPr>
              <w:t>第四等次：没有制定具体的作业方法和流程</w:t>
            </w:r>
            <w:r>
              <w:rPr>
                <w:rFonts w:ascii="宋体" w:hAnsi="宋体" w:hint="eastAsia"/>
                <w:sz w:val="24"/>
              </w:rPr>
              <w:t>。</w:t>
            </w:r>
            <w:r>
              <w:rPr>
                <w:rFonts w:ascii="宋体" w:hAnsi="宋体"/>
                <w:sz w:val="24"/>
              </w:rPr>
              <w:t>得0分</w:t>
            </w:r>
          </w:p>
        </w:tc>
      </w:tr>
      <w:tr w:rsidR="00CD2971" w14:paraId="34E461E1" w14:textId="77777777">
        <w:trPr>
          <w:trHeight w:val="340"/>
        </w:trPr>
        <w:tc>
          <w:tcPr>
            <w:tcW w:w="858" w:type="dxa"/>
            <w:vAlign w:val="center"/>
          </w:tcPr>
          <w:p w14:paraId="4B09E2B0" w14:textId="77777777" w:rsidR="00CD2971" w:rsidRDefault="00CD2971">
            <w:pPr>
              <w:widowControl/>
              <w:numPr>
                <w:ilvl w:val="0"/>
                <w:numId w:val="28"/>
              </w:numPr>
              <w:jc w:val="center"/>
              <w:rPr>
                <w:rFonts w:ascii="宋体" w:hAnsi="宋体"/>
                <w:b/>
                <w:bCs/>
                <w:kern w:val="0"/>
                <w:sz w:val="24"/>
              </w:rPr>
            </w:pPr>
          </w:p>
        </w:tc>
        <w:tc>
          <w:tcPr>
            <w:tcW w:w="1792" w:type="dxa"/>
            <w:vAlign w:val="center"/>
          </w:tcPr>
          <w:p w14:paraId="554A63CF" w14:textId="77777777" w:rsidR="00CD2971" w:rsidRDefault="00000000">
            <w:pPr>
              <w:jc w:val="center"/>
              <w:textAlignment w:val="baseline"/>
              <w:rPr>
                <w:rFonts w:ascii="宋体" w:hAnsi="宋体"/>
                <w:b/>
                <w:bCs/>
                <w:sz w:val="24"/>
              </w:rPr>
            </w:pPr>
            <w:r>
              <w:rPr>
                <w:rFonts w:ascii="宋体" w:hAnsi="宋体" w:hint="eastAsia"/>
                <w:b/>
                <w:bCs/>
                <w:sz w:val="24"/>
              </w:rPr>
              <w:t>人员配备</w:t>
            </w:r>
          </w:p>
        </w:tc>
        <w:tc>
          <w:tcPr>
            <w:tcW w:w="719" w:type="dxa"/>
            <w:vAlign w:val="center"/>
          </w:tcPr>
          <w:p w14:paraId="21E3EF4B" w14:textId="77777777" w:rsidR="00CD2971" w:rsidRDefault="00000000">
            <w:pPr>
              <w:jc w:val="center"/>
              <w:textAlignment w:val="baseline"/>
              <w:rPr>
                <w:rFonts w:ascii="宋体" w:hAnsi="宋体"/>
                <w:b/>
                <w:bCs/>
                <w:sz w:val="24"/>
              </w:rPr>
            </w:pPr>
            <w:r>
              <w:rPr>
                <w:rFonts w:ascii="宋体" w:hAnsi="宋体" w:hint="eastAsia"/>
                <w:b/>
                <w:bCs/>
                <w:sz w:val="24"/>
              </w:rPr>
              <w:t>8</w:t>
            </w:r>
          </w:p>
        </w:tc>
        <w:tc>
          <w:tcPr>
            <w:tcW w:w="5918" w:type="dxa"/>
          </w:tcPr>
          <w:p w14:paraId="405FC3B9" w14:textId="77777777" w:rsidR="00CD2971" w:rsidRDefault="00CD2971">
            <w:pPr>
              <w:textAlignment w:val="baseline"/>
              <w:rPr>
                <w:rFonts w:ascii="宋体" w:hAnsi="宋体"/>
                <w:sz w:val="24"/>
              </w:rPr>
            </w:pPr>
          </w:p>
        </w:tc>
      </w:tr>
      <w:tr w:rsidR="00CD2971" w14:paraId="2CB15295" w14:textId="77777777">
        <w:trPr>
          <w:trHeight w:val="340"/>
        </w:trPr>
        <w:tc>
          <w:tcPr>
            <w:tcW w:w="858" w:type="dxa"/>
            <w:vAlign w:val="center"/>
          </w:tcPr>
          <w:p w14:paraId="388BCE21" w14:textId="77777777" w:rsidR="00CD2971" w:rsidRDefault="00000000">
            <w:pPr>
              <w:jc w:val="center"/>
              <w:textAlignment w:val="baseline"/>
              <w:rPr>
                <w:rFonts w:ascii="宋体" w:hAnsi="宋体"/>
                <w:sz w:val="24"/>
              </w:rPr>
            </w:pPr>
            <w:r>
              <w:rPr>
                <w:rFonts w:ascii="宋体" w:hAnsi="宋体" w:hint="eastAsia"/>
                <w:sz w:val="24"/>
              </w:rPr>
              <w:t>（1）</w:t>
            </w:r>
          </w:p>
        </w:tc>
        <w:tc>
          <w:tcPr>
            <w:tcW w:w="1792" w:type="dxa"/>
            <w:vAlign w:val="center"/>
          </w:tcPr>
          <w:p w14:paraId="666F9636" w14:textId="77777777" w:rsidR="00CD2971" w:rsidRDefault="00000000">
            <w:pPr>
              <w:jc w:val="center"/>
              <w:textAlignment w:val="baseline"/>
              <w:rPr>
                <w:rFonts w:ascii="宋体" w:hAnsi="宋体"/>
                <w:sz w:val="24"/>
              </w:rPr>
            </w:pPr>
            <w:r>
              <w:rPr>
                <w:rFonts w:ascii="宋体" w:hAnsi="宋体" w:hint="eastAsia"/>
                <w:sz w:val="24"/>
              </w:rPr>
              <w:t>供应商拟派项目负责人能力</w:t>
            </w:r>
          </w:p>
        </w:tc>
        <w:tc>
          <w:tcPr>
            <w:tcW w:w="719" w:type="dxa"/>
            <w:vAlign w:val="center"/>
          </w:tcPr>
          <w:p w14:paraId="61E287BB" w14:textId="77777777" w:rsidR="00CD2971" w:rsidRDefault="00000000">
            <w:pPr>
              <w:jc w:val="center"/>
              <w:textAlignment w:val="baseline"/>
              <w:rPr>
                <w:rFonts w:ascii="宋体" w:hAnsi="宋体"/>
                <w:sz w:val="24"/>
              </w:rPr>
            </w:pPr>
            <w:r>
              <w:rPr>
                <w:rFonts w:ascii="宋体" w:hAnsi="宋体" w:hint="eastAsia"/>
                <w:sz w:val="24"/>
              </w:rPr>
              <w:t>2</w:t>
            </w:r>
          </w:p>
        </w:tc>
        <w:tc>
          <w:tcPr>
            <w:tcW w:w="5918" w:type="dxa"/>
          </w:tcPr>
          <w:p w14:paraId="4A7E0346" w14:textId="77777777" w:rsidR="00CD2971" w:rsidRDefault="00000000">
            <w:pPr>
              <w:textAlignment w:val="baseline"/>
              <w:rPr>
                <w:rFonts w:ascii="宋体" w:hAnsi="宋体"/>
                <w:sz w:val="24"/>
              </w:rPr>
            </w:pPr>
            <w:r>
              <w:rPr>
                <w:rFonts w:ascii="宋体" w:hAnsi="宋体" w:hint="eastAsia"/>
                <w:sz w:val="24"/>
              </w:rPr>
              <w:t>第一等次：拟派项目负责人具有园林绿化相关专业中级及以上职称。得</w:t>
            </w:r>
            <w:r>
              <w:rPr>
                <w:rFonts w:ascii="宋体" w:hAnsi="宋体"/>
                <w:sz w:val="24"/>
              </w:rPr>
              <w:t>2</w:t>
            </w:r>
            <w:r>
              <w:rPr>
                <w:rFonts w:ascii="宋体" w:hAnsi="宋体" w:hint="eastAsia"/>
                <w:sz w:val="24"/>
              </w:rPr>
              <w:t>分</w:t>
            </w:r>
          </w:p>
          <w:p w14:paraId="5F50754F" w14:textId="77777777" w:rsidR="00CD2971" w:rsidRDefault="00000000">
            <w:pPr>
              <w:textAlignment w:val="baseline"/>
              <w:rPr>
                <w:rFonts w:ascii="宋体" w:hAnsi="宋体"/>
                <w:sz w:val="24"/>
              </w:rPr>
            </w:pPr>
            <w:r>
              <w:rPr>
                <w:rFonts w:ascii="宋体" w:hAnsi="宋体" w:hint="eastAsia"/>
                <w:sz w:val="24"/>
              </w:rPr>
              <w:t>第二等次：拟派项目负责人无园林绿化相关专业中级及以上职称。得</w:t>
            </w:r>
            <w:r>
              <w:rPr>
                <w:rFonts w:ascii="宋体" w:hAnsi="宋体"/>
                <w:sz w:val="24"/>
              </w:rPr>
              <w:t>0</w:t>
            </w:r>
            <w:r>
              <w:rPr>
                <w:rFonts w:ascii="宋体" w:hAnsi="宋体" w:hint="eastAsia"/>
                <w:sz w:val="24"/>
              </w:rPr>
              <w:t>分</w:t>
            </w:r>
          </w:p>
        </w:tc>
      </w:tr>
      <w:tr w:rsidR="00CD2971" w14:paraId="5FC3B6D0" w14:textId="77777777">
        <w:trPr>
          <w:trHeight w:val="340"/>
        </w:trPr>
        <w:tc>
          <w:tcPr>
            <w:tcW w:w="858" w:type="dxa"/>
            <w:vAlign w:val="center"/>
          </w:tcPr>
          <w:p w14:paraId="29B9F3C6" w14:textId="77777777" w:rsidR="00CD2971" w:rsidRDefault="00000000">
            <w:pPr>
              <w:jc w:val="center"/>
              <w:textAlignment w:val="baseline"/>
              <w:rPr>
                <w:rFonts w:ascii="宋体" w:hAnsi="宋体"/>
                <w:sz w:val="24"/>
              </w:rPr>
            </w:pPr>
            <w:r>
              <w:rPr>
                <w:rFonts w:ascii="宋体" w:hAnsi="宋体" w:hint="eastAsia"/>
                <w:sz w:val="24"/>
              </w:rPr>
              <w:t>（2）</w:t>
            </w:r>
          </w:p>
        </w:tc>
        <w:tc>
          <w:tcPr>
            <w:tcW w:w="1792" w:type="dxa"/>
            <w:vAlign w:val="center"/>
          </w:tcPr>
          <w:p w14:paraId="5DC9BE02" w14:textId="77777777" w:rsidR="00CD2971" w:rsidRDefault="00000000">
            <w:pPr>
              <w:jc w:val="center"/>
              <w:textAlignment w:val="baseline"/>
              <w:rPr>
                <w:rFonts w:ascii="宋体" w:hAnsi="宋体"/>
                <w:sz w:val="24"/>
              </w:rPr>
            </w:pPr>
            <w:r>
              <w:rPr>
                <w:rFonts w:ascii="宋体" w:hAnsi="宋体" w:hint="eastAsia"/>
                <w:sz w:val="24"/>
              </w:rPr>
              <w:t>供应商拟派项目负责人经验</w:t>
            </w:r>
          </w:p>
        </w:tc>
        <w:tc>
          <w:tcPr>
            <w:tcW w:w="719" w:type="dxa"/>
            <w:vAlign w:val="center"/>
          </w:tcPr>
          <w:p w14:paraId="1F8B2CB8" w14:textId="77777777" w:rsidR="00CD2971" w:rsidRDefault="00000000">
            <w:pPr>
              <w:jc w:val="center"/>
              <w:textAlignment w:val="baseline"/>
              <w:rPr>
                <w:rFonts w:ascii="宋体" w:hAnsi="宋体"/>
                <w:sz w:val="24"/>
              </w:rPr>
            </w:pPr>
            <w:r>
              <w:rPr>
                <w:rFonts w:ascii="宋体" w:hAnsi="宋体" w:hint="eastAsia"/>
                <w:sz w:val="24"/>
              </w:rPr>
              <w:t>2</w:t>
            </w:r>
          </w:p>
        </w:tc>
        <w:tc>
          <w:tcPr>
            <w:tcW w:w="5918" w:type="dxa"/>
          </w:tcPr>
          <w:p w14:paraId="393F4817" w14:textId="77777777" w:rsidR="00CD2971" w:rsidRDefault="00000000">
            <w:pPr>
              <w:textAlignment w:val="baseline"/>
              <w:rPr>
                <w:rFonts w:ascii="宋体" w:hAnsi="宋体"/>
                <w:sz w:val="24"/>
              </w:rPr>
            </w:pPr>
            <w:r>
              <w:rPr>
                <w:rFonts w:ascii="宋体" w:hAnsi="宋体" w:hint="eastAsia"/>
                <w:sz w:val="24"/>
              </w:rPr>
              <w:t>第一等次：拟派项目负责人具有担任2项（含）以上绿化种植或养护项目负责人的业绩。得</w:t>
            </w:r>
            <w:r>
              <w:rPr>
                <w:rFonts w:ascii="宋体" w:hAnsi="宋体"/>
                <w:sz w:val="24"/>
              </w:rPr>
              <w:t>2</w:t>
            </w:r>
            <w:r>
              <w:rPr>
                <w:rFonts w:ascii="宋体" w:hAnsi="宋体" w:hint="eastAsia"/>
                <w:sz w:val="24"/>
              </w:rPr>
              <w:t>分</w:t>
            </w:r>
          </w:p>
          <w:p w14:paraId="4BBD6B81" w14:textId="77777777" w:rsidR="00CD2971" w:rsidRDefault="00000000">
            <w:pPr>
              <w:textAlignment w:val="baseline"/>
              <w:rPr>
                <w:rFonts w:ascii="宋体" w:hAnsi="宋体"/>
                <w:sz w:val="24"/>
              </w:rPr>
            </w:pPr>
            <w:r>
              <w:rPr>
                <w:rFonts w:ascii="宋体" w:hAnsi="宋体" w:hint="eastAsia"/>
                <w:sz w:val="24"/>
              </w:rPr>
              <w:t>第二等次：拟派项目负责人具有担任1项绿化种植或养护项目负责人的业绩。得</w:t>
            </w:r>
            <w:r>
              <w:rPr>
                <w:rFonts w:ascii="宋体" w:hAnsi="宋体"/>
                <w:sz w:val="24"/>
              </w:rPr>
              <w:t>1</w:t>
            </w:r>
            <w:r>
              <w:rPr>
                <w:rFonts w:ascii="宋体" w:hAnsi="宋体" w:hint="eastAsia"/>
                <w:sz w:val="24"/>
              </w:rPr>
              <w:t>分</w:t>
            </w:r>
          </w:p>
          <w:p w14:paraId="3CD202D7" w14:textId="77777777" w:rsidR="00CD2971" w:rsidRDefault="00000000">
            <w:pPr>
              <w:textAlignment w:val="baseline"/>
              <w:rPr>
                <w:rFonts w:ascii="宋体" w:hAnsi="宋体"/>
                <w:sz w:val="24"/>
              </w:rPr>
            </w:pPr>
            <w:r>
              <w:rPr>
                <w:rFonts w:ascii="宋体" w:hAnsi="宋体" w:hint="eastAsia"/>
                <w:sz w:val="24"/>
              </w:rPr>
              <w:t>第三等次：拟派项目负责人无相关业绩。得</w:t>
            </w:r>
            <w:r>
              <w:rPr>
                <w:rFonts w:ascii="宋体" w:hAnsi="宋体"/>
                <w:sz w:val="24"/>
              </w:rPr>
              <w:t>0</w:t>
            </w:r>
            <w:r>
              <w:rPr>
                <w:rFonts w:ascii="宋体" w:hAnsi="宋体" w:hint="eastAsia"/>
                <w:sz w:val="24"/>
              </w:rPr>
              <w:t>分</w:t>
            </w:r>
          </w:p>
        </w:tc>
      </w:tr>
      <w:tr w:rsidR="00CD2971" w14:paraId="24E18B47" w14:textId="77777777">
        <w:trPr>
          <w:trHeight w:val="340"/>
        </w:trPr>
        <w:tc>
          <w:tcPr>
            <w:tcW w:w="858" w:type="dxa"/>
            <w:vAlign w:val="center"/>
          </w:tcPr>
          <w:p w14:paraId="7249390E" w14:textId="77777777" w:rsidR="00CD2971" w:rsidRDefault="00000000">
            <w:pPr>
              <w:jc w:val="center"/>
              <w:textAlignment w:val="baseline"/>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w:t>
            </w:r>
          </w:p>
        </w:tc>
        <w:tc>
          <w:tcPr>
            <w:tcW w:w="1792" w:type="dxa"/>
            <w:vAlign w:val="center"/>
          </w:tcPr>
          <w:p w14:paraId="7E1EB2B6" w14:textId="77777777" w:rsidR="00CD2971" w:rsidRDefault="00000000">
            <w:pPr>
              <w:jc w:val="center"/>
              <w:textAlignment w:val="baseline"/>
              <w:rPr>
                <w:rFonts w:ascii="宋体" w:hAnsi="宋体"/>
                <w:sz w:val="24"/>
              </w:rPr>
            </w:pPr>
            <w:r>
              <w:rPr>
                <w:rFonts w:ascii="宋体" w:hAnsi="宋体" w:hint="eastAsia"/>
                <w:sz w:val="24"/>
              </w:rPr>
              <w:t>供应商拟投入本项目其他专业技术人员的能力</w:t>
            </w:r>
            <w:r>
              <w:rPr>
                <w:rFonts w:ascii="宋体" w:hAnsi="宋体" w:hint="eastAsia"/>
                <w:kern w:val="0"/>
                <w:sz w:val="24"/>
                <w:szCs w:val="20"/>
              </w:rPr>
              <w:t>（</w:t>
            </w:r>
            <w:proofErr w:type="gramStart"/>
            <w:r>
              <w:rPr>
                <w:rFonts w:ascii="宋体" w:hAnsi="宋体" w:hint="eastAsia"/>
                <w:kern w:val="0"/>
                <w:sz w:val="24"/>
                <w:szCs w:val="20"/>
              </w:rPr>
              <w:t>除项目</w:t>
            </w:r>
            <w:proofErr w:type="gramEnd"/>
            <w:r>
              <w:rPr>
                <w:rFonts w:ascii="宋体" w:hAnsi="宋体" w:hint="eastAsia"/>
                <w:kern w:val="0"/>
                <w:sz w:val="24"/>
                <w:szCs w:val="20"/>
              </w:rPr>
              <w:t>负责人）</w:t>
            </w:r>
          </w:p>
        </w:tc>
        <w:tc>
          <w:tcPr>
            <w:tcW w:w="719" w:type="dxa"/>
            <w:vAlign w:val="center"/>
          </w:tcPr>
          <w:p w14:paraId="7ABAEE38" w14:textId="77777777" w:rsidR="00CD2971" w:rsidRDefault="00000000">
            <w:pPr>
              <w:widowControl/>
              <w:jc w:val="center"/>
              <w:rPr>
                <w:rFonts w:ascii="宋体" w:hAnsi="宋体"/>
                <w:kern w:val="0"/>
                <w:sz w:val="24"/>
                <w:szCs w:val="20"/>
              </w:rPr>
            </w:pPr>
            <w:r>
              <w:rPr>
                <w:rFonts w:ascii="宋体" w:hAnsi="宋体" w:hint="eastAsia"/>
                <w:sz w:val="24"/>
              </w:rPr>
              <w:t>4</w:t>
            </w:r>
          </w:p>
        </w:tc>
        <w:tc>
          <w:tcPr>
            <w:tcW w:w="5918" w:type="dxa"/>
          </w:tcPr>
          <w:p w14:paraId="7051CF28" w14:textId="77777777" w:rsidR="00CD2971" w:rsidRDefault="00000000">
            <w:pPr>
              <w:widowControl/>
              <w:jc w:val="left"/>
              <w:rPr>
                <w:rFonts w:ascii="宋体" w:hAnsi="宋体"/>
                <w:kern w:val="0"/>
                <w:sz w:val="24"/>
                <w:szCs w:val="20"/>
              </w:rPr>
            </w:pPr>
            <w:r>
              <w:rPr>
                <w:rFonts w:ascii="宋体" w:hAnsi="宋体" w:hint="eastAsia"/>
                <w:kern w:val="0"/>
                <w:sz w:val="24"/>
                <w:szCs w:val="20"/>
              </w:rPr>
              <w:t>第一等次：拟投入园林绿化和果林相关专业中级及以上工程师各1人（含）以上。得4分</w:t>
            </w:r>
          </w:p>
          <w:p w14:paraId="0D851244" w14:textId="77777777" w:rsidR="00CD2971" w:rsidRDefault="00000000">
            <w:pPr>
              <w:widowControl/>
              <w:jc w:val="left"/>
              <w:rPr>
                <w:rFonts w:ascii="宋体" w:hAnsi="宋体"/>
                <w:kern w:val="0"/>
                <w:sz w:val="24"/>
                <w:szCs w:val="20"/>
              </w:rPr>
            </w:pPr>
            <w:r>
              <w:rPr>
                <w:rFonts w:ascii="宋体" w:hAnsi="宋体" w:hint="eastAsia"/>
                <w:kern w:val="0"/>
                <w:sz w:val="24"/>
                <w:szCs w:val="20"/>
              </w:rPr>
              <w:t>第二等次：拟投入园林绿化或果林相关专业中级及以上工程师1人（含）以上。得</w:t>
            </w:r>
            <w:r>
              <w:rPr>
                <w:rFonts w:ascii="宋体" w:hAnsi="宋体"/>
                <w:kern w:val="0"/>
                <w:sz w:val="24"/>
                <w:szCs w:val="20"/>
              </w:rPr>
              <w:t>2</w:t>
            </w:r>
            <w:r>
              <w:rPr>
                <w:rFonts w:ascii="宋体" w:hAnsi="宋体" w:hint="eastAsia"/>
                <w:kern w:val="0"/>
                <w:sz w:val="24"/>
                <w:szCs w:val="20"/>
              </w:rPr>
              <w:t>分</w:t>
            </w:r>
          </w:p>
          <w:p w14:paraId="451A815C" w14:textId="77777777" w:rsidR="00CD2971" w:rsidRDefault="00000000">
            <w:pPr>
              <w:widowControl/>
              <w:jc w:val="left"/>
              <w:rPr>
                <w:rFonts w:ascii="宋体" w:hAnsi="宋体"/>
                <w:kern w:val="0"/>
                <w:sz w:val="20"/>
                <w:szCs w:val="20"/>
              </w:rPr>
            </w:pPr>
            <w:r>
              <w:rPr>
                <w:rFonts w:ascii="宋体" w:hAnsi="宋体" w:hint="eastAsia"/>
                <w:kern w:val="0"/>
                <w:sz w:val="24"/>
                <w:szCs w:val="20"/>
              </w:rPr>
              <w:t>第三等次：其他。得</w:t>
            </w:r>
            <w:r>
              <w:rPr>
                <w:rFonts w:ascii="宋体" w:hAnsi="宋体"/>
                <w:kern w:val="0"/>
                <w:sz w:val="24"/>
                <w:szCs w:val="20"/>
              </w:rPr>
              <w:t>0</w:t>
            </w:r>
            <w:r>
              <w:rPr>
                <w:rFonts w:ascii="宋体" w:hAnsi="宋体" w:hint="eastAsia"/>
                <w:kern w:val="0"/>
                <w:sz w:val="24"/>
                <w:szCs w:val="20"/>
              </w:rPr>
              <w:t>分</w:t>
            </w:r>
          </w:p>
        </w:tc>
      </w:tr>
      <w:tr w:rsidR="00CD2971" w14:paraId="1C508B40" w14:textId="77777777">
        <w:trPr>
          <w:trHeight w:val="340"/>
        </w:trPr>
        <w:tc>
          <w:tcPr>
            <w:tcW w:w="858" w:type="dxa"/>
            <w:vAlign w:val="center"/>
          </w:tcPr>
          <w:p w14:paraId="7BA8E8FF" w14:textId="77777777" w:rsidR="00CD2971" w:rsidRDefault="00CD2971">
            <w:pPr>
              <w:pStyle w:val="affffb"/>
              <w:numPr>
                <w:ilvl w:val="0"/>
                <w:numId w:val="28"/>
              </w:numPr>
              <w:ind w:firstLineChars="0"/>
              <w:jc w:val="center"/>
              <w:textAlignment w:val="baseline"/>
              <w:rPr>
                <w:rFonts w:ascii="宋体" w:hAnsi="宋体"/>
                <w:b/>
                <w:bCs/>
                <w:sz w:val="24"/>
              </w:rPr>
            </w:pPr>
          </w:p>
        </w:tc>
        <w:tc>
          <w:tcPr>
            <w:tcW w:w="1792" w:type="dxa"/>
            <w:vAlign w:val="center"/>
          </w:tcPr>
          <w:p w14:paraId="19FF8669" w14:textId="77777777" w:rsidR="00CD2971" w:rsidRDefault="00000000">
            <w:pPr>
              <w:jc w:val="center"/>
              <w:textAlignment w:val="baseline"/>
              <w:rPr>
                <w:rFonts w:ascii="宋体" w:hAnsi="宋体"/>
                <w:b/>
                <w:bCs/>
                <w:sz w:val="24"/>
              </w:rPr>
            </w:pPr>
            <w:r>
              <w:rPr>
                <w:rFonts w:ascii="宋体" w:hAnsi="宋体"/>
                <w:b/>
                <w:bCs/>
                <w:sz w:val="24"/>
              </w:rPr>
              <w:t>质量管理体系与措施</w:t>
            </w:r>
          </w:p>
        </w:tc>
        <w:tc>
          <w:tcPr>
            <w:tcW w:w="719" w:type="dxa"/>
            <w:vAlign w:val="center"/>
          </w:tcPr>
          <w:p w14:paraId="7AD422B6" w14:textId="77777777" w:rsidR="00CD2971" w:rsidRDefault="00000000">
            <w:pPr>
              <w:widowControl/>
              <w:snapToGrid w:val="0"/>
              <w:jc w:val="center"/>
              <w:rPr>
                <w:rFonts w:ascii="宋体" w:hAnsi="宋体"/>
                <w:b/>
                <w:bCs/>
                <w:kern w:val="0"/>
                <w:sz w:val="24"/>
              </w:rPr>
            </w:pPr>
            <w:r>
              <w:rPr>
                <w:rFonts w:ascii="宋体" w:hAnsi="宋体"/>
                <w:b/>
                <w:bCs/>
                <w:sz w:val="24"/>
              </w:rPr>
              <w:t>5</w:t>
            </w:r>
          </w:p>
        </w:tc>
        <w:tc>
          <w:tcPr>
            <w:tcW w:w="5918" w:type="dxa"/>
            <w:vAlign w:val="center"/>
          </w:tcPr>
          <w:p w14:paraId="3744A5A4" w14:textId="77777777" w:rsidR="00CD2971" w:rsidRDefault="00000000">
            <w:pPr>
              <w:widowControl/>
              <w:snapToGrid w:val="0"/>
              <w:rPr>
                <w:rFonts w:ascii="宋体" w:hAnsi="宋体"/>
                <w:kern w:val="0"/>
                <w:sz w:val="24"/>
              </w:rPr>
            </w:pPr>
            <w:r>
              <w:rPr>
                <w:rFonts w:ascii="宋体" w:hAnsi="宋体"/>
                <w:kern w:val="0"/>
                <w:sz w:val="24"/>
              </w:rPr>
              <w:t>第一等次：质量目标明确，质量保证体系健全，质量控制关键点、重点明确，针对控制关键点、重点制定了针对性的保障措施</w:t>
            </w:r>
            <w:r>
              <w:rPr>
                <w:rFonts w:ascii="宋体" w:hAnsi="宋体" w:hint="eastAsia"/>
                <w:kern w:val="0"/>
                <w:sz w:val="24"/>
              </w:rPr>
              <w:t>。</w:t>
            </w:r>
            <w:r>
              <w:rPr>
                <w:rFonts w:ascii="宋体" w:hAnsi="宋体"/>
                <w:kern w:val="0"/>
                <w:sz w:val="24"/>
              </w:rPr>
              <w:t>得5分</w:t>
            </w:r>
          </w:p>
          <w:p w14:paraId="5F93526D" w14:textId="77777777" w:rsidR="00CD2971" w:rsidRDefault="00000000">
            <w:pPr>
              <w:widowControl/>
              <w:snapToGrid w:val="0"/>
              <w:rPr>
                <w:rFonts w:ascii="宋体" w:hAnsi="宋体"/>
                <w:kern w:val="0"/>
                <w:sz w:val="24"/>
              </w:rPr>
            </w:pPr>
            <w:r>
              <w:rPr>
                <w:rFonts w:ascii="宋体" w:hAnsi="宋体"/>
                <w:kern w:val="0"/>
                <w:sz w:val="24"/>
              </w:rPr>
              <w:t>第二等次：质量目标明确，质量保证体系健全，质量控制关键点、重点明确，但未制定针对性的保障措施</w:t>
            </w:r>
            <w:r>
              <w:rPr>
                <w:rFonts w:ascii="宋体" w:hAnsi="宋体" w:hint="eastAsia"/>
                <w:kern w:val="0"/>
                <w:sz w:val="24"/>
              </w:rPr>
              <w:t>。</w:t>
            </w:r>
            <w:r>
              <w:rPr>
                <w:rFonts w:ascii="宋体" w:hAnsi="宋体"/>
                <w:kern w:val="0"/>
                <w:sz w:val="24"/>
              </w:rPr>
              <w:t>得3分</w:t>
            </w:r>
          </w:p>
          <w:p w14:paraId="31CE153C" w14:textId="77777777" w:rsidR="00CD2971" w:rsidRDefault="00000000">
            <w:pPr>
              <w:widowControl/>
              <w:snapToGrid w:val="0"/>
              <w:rPr>
                <w:rFonts w:ascii="宋体" w:hAnsi="宋体"/>
                <w:kern w:val="0"/>
                <w:sz w:val="24"/>
              </w:rPr>
            </w:pPr>
            <w:r>
              <w:rPr>
                <w:rFonts w:ascii="宋体" w:hAnsi="宋体"/>
                <w:kern w:val="0"/>
                <w:sz w:val="24"/>
              </w:rPr>
              <w:t>第三等次：质量目标明确，质量保证体系健全，质量控制关键点、重点不明确</w:t>
            </w:r>
            <w:r>
              <w:rPr>
                <w:rFonts w:ascii="宋体" w:hAnsi="宋体" w:hint="eastAsia"/>
                <w:kern w:val="0"/>
                <w:sz w:val="24"/>
              </w:rPr>
              <w:t>。</w:t>
            </w:r>
            <w:r>
              <w:rPr>
                <w:rFonts w:ascii="宋体" w:hAnsi="宋体"/>
                <w:kern w:val="0"/>
                <w:sz w:val="24"/>
              </w:rPr>
              <w:t>得1分</w:t>
            </w:r>
          </w:p>
          <w:p w14:paraId="4A117F61" w14:textId="77777777" w:rsidR="00CD2971" w:rsidRDefault="00000000">
            <w:pPr>
              <w:textAlignment w:val="baseline"/>
              <w:rPr>
                <w:rFonts w:ascii="宋体" w:hAnsi="宋体"/>
                <w:sz w:val="24"/>
              </w:rPr>
            </w:pPr>
            <w:r>
              <w:rPr>
                <w:rFonts w:ascii="宋体" w:hAnsi="宋体"/>
                <w:sz w:val="24"/>
              </w:rPr>
              <w:t>第四等次：质量目标不明确或者质量保证体系不健全</w:t>
            </w:r>
            <w:r>
              <w:rPr>
                <w:rFonts w:ascii="宋体" w:hAnsi="宋体" w:hint="eastAsia"/>
                <w:sz w:val="24"/>
              </w:rPr>
              <w:t>。</w:t>
            </w:r>
            <w:r>
              <w:rPr>
                <w:rFonts w:ascii="宋体" w:hAnsi="宋体"/>
                <w:sz w:val="24"/>
              </w:rPr>
              <w:t>得0分</w:t>
            </w:r>
          </w:p>
        </w:tc>
      </w:tr>
      <w:tr w:rsidR="00CD2971" w14:paraId="47D3A6CB" w14:textId="77777777">
        <w:trPr>
          <w:trHeight w:val="340"/>
        </w:trPr>
        <w:tc>
          <w:tcPr>
            <w:tcW w:w="858" w:type="dxa"/>
            <w:vAlign w:val="center"/>
          </w:tcPr>
          <w:p w14:paraId="58FAD603" w14:textId="77777777" w:rsidR="00CD2971" w:rsidRDefault="00CD2971">
            <w:pPr>
              <w:pStyle w:val="affffb"/>
              <w:numPr>
                <w:ilvl w:val="0"/>
                <w:numId w:val="28"/>
              </w:numPr>
              <w:ind w:firstLineChars="0"/>
              <w:jc w:val="center"/>
              <w:textAlignment w:val="baseline"/>
              <w:rPr>
                <w:rFonts w:ascii="宋体" w:hAnsi="宋体"/>
                <w:b/>
                <w:bCs/>
                <w:sz w:val="24"/>
              </w:rPr>
            </w:pPr>
          </w:p>
        </w:tc>
        <w:tc>
          <w:tcPr>
            <w:tcW w:w="1792" w:type="dxa"/>
            <w:vAlign w:val="center"/>
          </w:tcPr>
          <w:p w14:paraId="29F12109" w14:textId="77777777" w:rsidR="00CD2971" w:rsidRDefault="00000000">
            <w:pPr>
              <w:jc w:val="center"/>
              <w:textAlignment w:val="baseline"/>
              <w:rPr>
                <w:rFonts w:ascii="宋体" w:hAnsi="宋体"/>
                <w:b/>
                <w:bCs/>
                <w:sz w:val="24"/>
              </w:rPr>
            </w:pPr>
            <w:r>
              <w:rPr>
                <w:rFonts w:ascii="宋体" w:hAnsi="宋体"/>
                <w:b/>
                <w:bCs/>
                <w:sz w:val="24"/>
              </w:rPr>
              <w:t>安全管理体系与措施</w:t>
            </w:r>
          </w:p>
        </w:tc>
        <w:tc>
          <w:tcPr>
            <w:tcW w:w="719" w:type="dxa"/>
            <w:vAlign w:val="center"/>
          </w:tcPr>
          <w:p w14:paraId="228D17FC" w14:textId="77777777" w:rsidR="00CD2971" w:rsidRDefault="00000000">
            <w:pPr>
              <w:widowControl/>
              <w:snapToGrid w:val="0"/>
              <w:jc w:val="center"/>
              <w:rPr>
                <w:rFonts w:ascii="宋体" w:hAnsi="宋体"/>
                <w:b/>
                <w:bCs/>
                <w:kern w:val="0"/>
                <w:sz w:val="24"/>
              </w:rPr>
            </w:pPr>
            <w:r>
              <w:rPr>
                <w:rFonts w:ascii="宋体" w:hAnsi="宋体"/>
                <w:b/>
                <w:bCs/>
                <w:sz w:val="24"/>
              </w:rPr>
              <w:t>5</w:t>
            </w:r>
          </w:p>
        </w:tc>
        <w:tc>
          <w:tcPr>
            <w:tcW w:w="5918" w:type="dxa"/>
            <w:vAlign w:val="center"/>
          </w:tcPr>
          <w:p w14:paraId="19DDDD7D" w14:textId="77777777" w:rsidR="00CD2971" w:rsidRDefault="00000000">
            <w:pPr>
              <w:widowControl/>
              <w:snapToGrid w:val="0"/>
              <w:rPr>
                <w:rFonts w:ascii="宋体" w:hAnsi="宋体"/>
                <w:kern w:val="0"/>
                <w:sz w:val="24"/>
              </w:rPr>
            </w:pPr>
            <w:r>
              <w:rPr>
                <w:rFonts w:ascii="宋体" w:hAnsi="宋体"/>
                <w:kern w:val="0"/>
                <w:sz w:val="24"/>
              </w:rPr>
              <w:t>第一等次：针对本项目建立了安全组织管理体系，职责明确；制定了详细的安全管理专项方案，包括水上作业、临水作业、用电、防火、吊装、有限空间、场内外交通等具体安全防护措施，以及安全教育、安全检查、安全考核等保障措施，安全防护和保障措施到位</w:t>
            </w:r>
            <w:r>
              <w:rPr>
                <w:rFonts w:ascii="宋体" w:hAnsi="宋体" w:hint="eastAsia"/>
                <w:kern w:val="0"/>
                <w:sz w:val="24"/>
              </w:rPr>
              <w:t>。</w:t>
            </w:r>
            <w:r>
              <w:rPr>
                <w:rFonts w:ascii="宋体" w:hAnsi="宋体"/>
                <w:kern w:val="0"/>
                <w:sz w:val="24"/>
              </w:rPr>
              <w:t>得5分</w:t>
            </w:r>
          </w:p>
          <w:p w14:paraId="6F86CE10" w14:textId="77777777" w:rsidR="00CD2971" w:rsidRDefault="00000000">
            <w:pPr>
              <w:widowControl/>
              <w:snapToGrid w:val="0"/>
              <w:rPr>
                <w:rFonts w:ascii="宋体" w:hAnsi="宋体"/>
                <w:kern w:val="0"/>
                <w:sz w:val="24"/>
              </w:rPr>
            </w:pPr>
            <w:r>
              <w:rPr>
                <w:rFonts w:ascii="宋体" w:hAnsi="宋体"/>
                <w:kern w:val="0"/>
                <w:sz w:val="24"/>
              </w:rPr>
              <w:t>第二等次：针对本项目建立了安全组织管理体系，职责明确；制定了安全管理专项方案，包括水上作业、临水作业、用电、防火、吊装、有限空间、场内外交通等具体安全防护措施，以及安全教育、安全检查、安全考核</w:t>
            </w:r>
            <w:r>
              <w:rPr>
                <w:rFonts w:ascii="宋体" w:hAnsi="宋体"/>
                <w:kern w:val="0"/>
                <w:sz w:val="24"/>
              </w:rPr>
              <w:lastRenderedPageBreak/>
              <w:t>等保障措施，安全防护措施可行，但保障措施简单，保障性差</w:t>
            </w:r>
            <w:r>
              <w:rPr>
                <w:rFonts w:ascii="宋体" w:hAnsi="宋体" w:hint="eastAsia"/>
                <w:kern w:val="0"/>
                <w:sz w:val="24"/>
              </w:rPr>
              <w:t>。</w:t>
            </w:r>
            <w:r>
              <w:rPr>
                <w:rFonts w:ascii="宋体" w:hAnsi="宋体"/>
                <w:kern w:val="0"/>
                <w:sz w:val="24"/>
              </w:rPr>
              <w:t>得3分</w:t>
            </w:r>
          </w:p>
          <w:p w14:paraId="219C2ADC" w14:textId="77777777" w:rsidR="00CD2971" w:rsidRDefault="00000000">
            <w:pPr>
              <w:widowControl/>
              <w:snapToGrid w:val="0"/>
              <w:rPr>
                <w:rFonts w:ascii="宋体" w:hAnsi="宋体"/>
                <w:kern w:val="0"/>
                <w:sz w:val="24"/>
              </w:rPr>
            </w:pPr>
            <w:r>
              <w:rPr>
                <w:rFonts w:ascii="宋体" w:hAnsi="宋体"/>
                <w:kern w:val="0"/>
                <w:sz w:val="24"/>
              </w:rPr>
              <w:t>第三等次：针对本项目建立了安全组织管理体系，职责明确；制定了安全管理专项方案，但安全防护措施有缺失或存在不合理</w:t>
            </w:r>
            <w:r>
              <w:rPr>
                <w:rFonts w:ascii="宋体" w:hAnsi="宋体" w:hint="eastAsia"/>
                <w:kern w:val="0"/>
                <w:sz w:val="24"/>
              </w:rPr>
              <w:t>。</w:t>
            </w:r>
            <w:r>
              <w:rPr>
                <w:rFonts w:ascii="宋体" w:hAnsi="宋体"/>
                <w:kern w:val="0"/>
                <w:sz w:val="24"/>
              </w:rPr>
              <w:t>得1分</w:t>
            </w:r>
          </w:p>
          <w:p w14:paraId="7F24F4E3" w14:textId="77777777" w:rsidR="00CD2971" w:rsidRDefault="00000000">
            <w:pPr>
              <w:textAlignment w:val="baseline"/>
              <w:rPr>
                <w:rFonts w:ascii="宋体" w:hAnsi="宋体"/>
                <w:sz w:val="24"/>
              </w:rPr>
            </w:pPr>
            <w:r>
              <w:rPr>
                <w:rFonts w:ascii="宋体" w:hAnsi="宋体"/>
                <w:sz w:val="24"/>
              </w:rPr>
              <w:t>第四等次：没有针对本项目建立安全组织管理体系，或职责不明确，或没有制定安全管理专项方案</w:t>
            </w:r>
            <w:r>
              <w:rPr>
                <w:rFonts w:ascii="宋体" w:hAnsi="宋体" w:hint="eastAsia"/>
                <w:sz w:val="24"/>
              </w:rPr>
              <w:t>。</w:t>
            </w:r>
            <w:r>
              <w:rPr>
                <w:rFonts w:ascii="宋体" w:hAnsi="宋体"/>
                <w:sz w:val="24"/>
              </w:rPr>
              <w:t>得0分</w:t>
            </w:r>
          </w:p>
        </w:tc>
      </w:tr>
      <w:tr w:rsidR="00CD2971" w14:paraId="3DF808DE" w14:textId="77777777">
        <w:trPr>
          <w:trHeight w:val="340"/>
        </w:trPr>
        <w:tc>
          <w:tcPr>
            <w:tcW w:w="858" w:type="dxa"/>
            <w:vAlign w:val="center"/>
          </w:tcPr>
          <w:p w14:paraId="1DB29D2E" w14:textId="77777777" w:rsidR="00CD2971" w:rsidRDefault="00CD2971">
            <w:pPr>
              <w:pStyle w:val="affffb"/>
              <w:numPr>
                <w:ilvl w:val="0"/>
                <w:numId w:val="28"/>
              </w:numPr>
              <w:ind w:firstLineChars="0"/>
              <w:jc w:val="center"/>
              <w:textAlignment w:val="baseline"/>
              <w:rPr>
                <w:rFonts w:ascii="宋体" w:hAnsi="宋体"/>
                <w:b/>
                <w:bCs/>
                <w:sz w:val="24"/>
              </w:rPr>
            </w:pPr>
          </w:p>
        </w:tc>
        <w:tc>
          <w:tcPr>
            <w:tcW w:w="1792" w:type="dxa"/>
            <w:vAlign w:val="center"/>
          </w:tcPr>
          <w:p w14:paraId="6844A29C" w14:textId="77777777" w:rsidR="00CD2971" w:rsidRDefault="00000000">
            <w:pPr>
              <w:jc w:val="center"/>
              <w:textAlignment w:val="baseline"/>
              <w:rPr>
                <w:rFonts w:ascii="宋体" w:hAnsi="宋体"/>
                <w:b/>
                <w:bCs/>
                <w:sz w:val="24"/>
              </w:rPr>
            </w:pPr>
            <w:r>
              <w:rPr>
                <w:rFonts w:ascii="宋体" w:hAnsi="宋体"/>
                <w:b/>
                <w:bCs/>
                <w:sz w:val="24"/>
              </w:rPr>
              <w:t>环境保护管理体系与措施</w:t>
            </w:r>
          </w:p>
        </w:tc>
        <w:tc>
          <w:tcPr>
            <w:tcW w:w="719" w:type="dxa"/>
            <w:vAlign w:val="center"/>
          </w:tcPr>
          <w:p w14:paraId="2C1F1DA7" w14:textId="77777777" w:rsidR="00CD2971" w:rsidRDefault="00000000">
            <w:pPr>
              <w:widowControl/>
              <w:snapToGrid w:val="0"/>
              <w:jc w:val="center"/>
              <w:rPr>
                <w:rFonts w:ascii="宋体" w:hAnsi="宋体"/>
                <w:b/>
                <w:bCs/>
                <w:kern w:val="0"/>
                <w:sz w:val="24"/>
              </w:rPr>
            </w:pPr>
            <w:r>
              <w:rPr>
                <w:rFonts w:ascii="宋体" w:hAnsi="宋体"/>
                <w:b/>
                <w:bCs/>
                <w:sz w:val="24"/>
              </w:rPr>
              <w:t>5</w:t>
            </w:r>
          </w:p>
        </w:tc>
        <w:tc>
          <w:tcPr>
            <w:tcW w:w="5918" w:type="dxa"/>
            <w:vAlign w:val="center"/>
          </w:tcPr>
          <w:p w14:paraId="40C1677C" w14:textId="77777777" w:rsidR="00CD2971" w:rsidRDefault="00000000">
            <w:pPr>
              <w:widowControl/>
              <w:snapToGrid w:val="0"/>
              <w:rPr>
                <w:rFonts w:ascii="宋体" w:hAnsi="宋体"/>
                <w:kern w:val="0"/>
                <w:sz w:val="24"/>
              </w:rPr>
            </w:pPr>
            <w:r>
              <w:rPr>
                <w:rFonts w:ascii="宋体" w:hAnsi="宋体"/>
                <w:kern w:val="0"/>
                <w:sz w:val="24"/>
              </w:rPr>
              <w:t>第一等次：结合本项目作业特点，全面识别可能影响周边环境的污染因素，并针对每一项污染因素制定了切实可行的作业现场环境保护措施</w:t>
            </w:r>
            <w:r>
              <w:rPr>
                <w:rFonts w:ascii="宋体" w:hAnsi="宋体" w:hint="eastAsia"/>
                <w:kern w:val="0"/>
                <w:sz w:val="24"/>
              </w:rPr>
              <w:t>。</w:t>
            </w:r>
            <w:r>
              <w:rPr>
                <w:rFonts w:ascii="宋体" w:hAnsi="宋体"/>
                <w:kern w:val="0"/>
                <w:sz w:val="24"/>
              </w:rPr>
              <w:t>得5分</w:t>
            </w:r>
          </w:p>
          <w:p w14:paraId="56ABD564" w14:textId="77777777" w:rsidR="00CD2971" w:rsidRDefault="00000000">
            <w:pPr>
              <w:widowControl/>
              <w:snapToGrid w:val="0"/>
              <w:rPr>
                <w:rFonts w:ascii="宋体" w:hAnsi="宋体"/>
                <w:kern w:val="0"/>
                <w:sz w:val="24"/>
              </w:rPr>
            </w:pPr>
            <w:r>
              <w:rPr>
                <w:rFonts w:ascii="宋体" w:hAnsi="宋体"/>
                <w:kern w:val="0"/>
                <w:sz w:val="24"/>
              </w:rPr>
              <w:t>第二等次：结合本项目作业特点，全面识别可能影响周边环境的污染因素，并制定了作业现场环境保护措施，措施总体可行，但未与污染因素结合，针对性有欠缺</w:t>
            </w:r>
            <w:r>
              <w:rPr>
                <w:rFonts w:ascii="宋体" w:hAnsi="宋体" w:hint="eastAsia"/>
                <w:kern w:val="0"/>
                <w:sz w:val="24"/>
              </w:rPr>
              <w:t>。</w:t>
            </w:r>
            <w:r>
              <w:rPr>
                <w:rFonts w:ascii="宋体" w:hAnsi="宋体"/>
                <w:kern w:val="0"/>
                <w:sz w:val="24"/>
              </w:rPr>
              <w:t>得3分</w:t>
            </w:r>
          </w:p>
          <w:p w14:paraId="192632E6" w14:textId="77777777" w:rsidR="00CD2971" w:rsidRDefault="00000000">
            <w:pPr>
              <w:widowControl/>
              <w:snapToGrid w:val="0"/>
              <w:rPr>
                <w:rFonts w:ascii="宋体" w:hAnsi="宋体"/>
                <w:kern w:val="0"/>
                <w:sz w:val="24"/>
              </w:rPr>
            </w:pPr>
            <w:r>
              <w:rPr>
                <w:rFonts w:ascii="宋体" w:hAnsi="宋体"/>
                <w:kern w:val="0"/>
                <w:sz w:val="24"/>
              </w:rPr>
              <w:t>第三等次：污染因素识别不全，或制定的保护措施缺乏可行性</w:t>
            </w:r>
            <w:r>
              <w:rPr>
                <w:rFonts w:ascii="宋体" w:hAnsi="宋体" w:hint="eastAsia"/>
                <w:kern w:val="0"/>
                <w:sz w:val="24"/>
              </w:rPr>
              <w:t>。</w:t>
            </w:r>
            <w:r>
              <w:rPr>
                <w:rFonts w:ascii="宋体" w:hAnsi="宋体"/>
                <w:kern w:val="0"/>
                <w:sz w:val="24"/>
              </w:rPr>
              <w:t>得1分</w:t>
            </w:r>
          </w:p>
          <w:p w14:paraId="697B65AA" w14:textId="77777777" w:rsidR="00CD2971" w:rsidRDefault="00000000">
            <w:pPr>
              <w:textAlignment w:val="baseline"/>
              <w:rPr>
                <w:rFonts w:ascii="宋体" w:hAnsi="宋体"/>
                <w:sz w:val="24"/>
              </w:rPr>
            </w:pPr>
            <w:r>
              <w:rPr>
                <w:rFonts w:ascii="宋体" w:hAnsi="宋体"/>
                <w:sz w:val="24"/>
              </w:rPr>
              <w:t>第四等次：未识别污染因素，或未制定相应的保护措施</w:t>
            </w:r>
            <w:r>
              <w:rPr>
                <w:rFonts w:ascii="宋体" w:hAnsi="宋体" w:hint="eastAsia"/>
                <w:sz w:val="24"/>
              </w:rPr>
              <w:t>。</w:t>
            </w:r>
            <w:r>
              <w:rPr>
                <w:rFonts w:ascii="宋体" w:hAnsi="宋体"/>
                <w:sz w:val="24"/>
              </w:rPr>
              <w:t>得0分</w:t>
            </w:r>
          </w:p>
        </w:tc>
      </w:tr>
      <w:tr w:rsidR="00CD2971" w14:paraId="331F5262" w14:textId="77777777">
        <w:trPr>
          <w:trHeight w:val="340"/>
        </w:trPr>
        <w:tc>
          <w:tcPr>
            <w:tcW w:w="2650" w:type="dxa"/>
            <w:gridSpan w:val="2"/>
            <w:vAlign w:val="center"/>
          </w:tcPr>
          <w:p w14:paraId="6F790BE1" w14:textId="77777777" w:rsidR="00CD2971" w:rsidRDefault="00000000">
            <w:pPr>
              <w:jc w:val="center"/>
              <w:textAlignment w:val="baseline"/>
              <w:rPr>
                <w:rFonts w:ascii="宋体" w:hAnsi="宋体"/>
                <w:b/>
                <w:bCs/>
                <w:sz w:val="24"/>
              </w:rPr>
            </w:pPr>
            <w:r>
              <w:rPr>
                <w:rFonts w:ascii="宋体" w:hAnsi="宋体" w:hint="eastAsia"/>
                <w:b/>
                <w:bCs/>
                <w:sz w:val="24"/>
              </w:rPr>
              <w:t>小计</w:t>
            </w:r>
          </w:p>
        </w:tc>
        <w:tc>
          <w:tcPr>
            <w:tcW w:w="719" w:type="dxa"/>
            <w:vAlign w:val="center"/>
          </w:tcPr>
          <w:p w14:paraId="11C9B1C6" w14:textId="77777777" w:rsidR="00CD2971" w:rsidRDefault="00000000">
            <w:pPr>
              <w:widowControl/>
              <w:snapToGrid w:val="0"/>
              <w:jc w:val="center"/>
              <w:rPr>
                <w:rFonts w:ascii="宋体" w:hAnsi="宋体"/>
                <w:b/>
                <w:bCs/>
                <w:sz w:val="24"/>
              </w:rPr>
            </w:pPr>
            <w:r>
              <w:rPr>
                <w:rFonts w:ascii="宋体" w:hAnsi="宋体" w:hint="eastAsia"/>
                <w:b/>
                <w:bCs/>
                <w:sz w:val="24"/>
              </w:rPr>
              <w:t>8</w:t>
            </w:r>
            <w:r>
              <w:rPr>
                <w:rFonts w:ascii="宋体" w:hAnsi="宋体"/>
                <w:b/>
                <w:bCs/>
                <w:sz w:val="24"/>
              </w:rPr>
              <w:t>1</w:t>
            </w:r>
          </w:p>
        </w:tc>
        <w:tc>
          <w:tcPr>
            <w:tcW w:w="5918" w:type="dxa"/>
            <w:vAlign w:val="center"/>
          </w:tcPr>
          <w:p w14:paraId="01B5B64D" w14:textId="77777777" w:rsidR="00CD2971" w:rsidRDefault="00CD2971">
            <w:pPr>
              <w:widowControl/>
              <w:snapToGrid w:val="0"/>
              <w:rPr>
                <w:rFonts w:ascii="宋体" w:hAnsi="宋体"/>
                <w:kern w:val="0"/>
                <w:sz w:val="24"/>
              </w:rPr>
            </w:pPr>
          </w:p>
        </w:tc>
      </w:tr>
      <w:bookmarkEnd w:id="834"/>
    </w:tbl>
    <w:p w14:paraId="53A84C19" w14:textId="77777777" w:rsidR="00CD2971" w:rsidRDefault="00CD2971">
      <w:pPr>
        <w:widowControl/>
        <w:spacing w:line="360" w:lineRule="auto"/>
        <w:ind w:firstLineChars="200" w:firstLine="562"/>
        <w:jc w:val="left"/>
        <w:rPr>
          <w:rFonts w:ascii="宋体" w:hAnsi="宋体"/>
          <w:b/>
          <w:sz w:val="28"/>
          <w:szCs w:val="28"/>
        </w:rPr>
      </w:pPr>
    </w:p>
    <w:p w14:paraId="7A7C4B65" w14:textId="77777777" w:rsidR="00CD2971" w:rsidRDefault="00CD2971">
      <w:pPr>
        <w:widowControl/>
        <w:spacing w:line="360" w:lineRule="auto"/>
        <w:ind w:firstLineChars="200" w:firstLine="562"/>
        <w:jc w:val="left"/>
        <w:rPr>
          <w:rFonts w:ascii="宋体" w:hAnsi="宋体"/>
          <w:b/>
          <w:sz w:val="28"/>
          <w:szCs w:val="28"/>
        </w:rPr>
      </w:pPr>
    </w:p>
    <w:p w14:paraId="0D656C9D" w14:textId="77777777" w:rsidR="00CD2971" w:rsidRDefault="00000000">
      <w:pPr>
        <w:tabs>
          <w:tab w:val="left" w:pos="-94"/>
          <w:tab w:val="left" w:pos="1620"/>
        </w:tabs>
        <w:spacing w:line="360" w:lineRule="auto"/>
        <w:textAlignment w:val="baseline"/>
        <w:rPr>
          <w:rFonts w:ascii="宋体" w:hAnsi="宋体"/>
          <w:sz w:val="24"/>
        </w:rPr>
      </w:pPr>
      <w:r>
        <w:rPr>
          <w:rFonts w:ascii="宋体" w:hAnsi="宋体"/>
          <w:sz w:val="24"/>
        </w:rPr>
        <w:t>说明：</w:t>
      </w:r>
    </w:p>
    <w:p w14:paraId="07046D86" w14:textId="77777777" w:rsidR="00CD2971" w:rsidRDefault="00000000">
      <w:pPr>
        <w:widowControl/>
        <w:spacing w:line="360" w:lineRule="auto"/>
        <w:ind w:firstLineChars="200" w:firstLine="480"/>
        <w:jc w:val="left"/>
        <w:rPr>
          <w:rFonts w:ascii="宋体" w:hAnsi="宋体"/>
          <w:kern w:val="0"/>
          <w:sz w:val="24"/>
          <w:szCs w:val="20"/>
        </w:rPr>
      </w:pPr>
      <w:r>
        <w:rPr>
          <w:rFonts w:ascii="宋体" w:hAnsi="宋体"/>
          <w:kern w:val="0"/>
          <w:sz w:val="24"/>
          <w:szCs w:val="20"/>
        </w:rPr>
        <w:t>1</w:t>
      </w:r>
      <w:r>
        <w:rPr>
          <w:rFonts w:ascii="宋体" w:hAnsi="宋体" w:hint="eastAsia"/>
          <w:kern w:val="0"/>
          <w:sz w:val="24"/>
          <w:szCs w:val="20"/>
        </w:rPr>
        <w:t>、供应商拟派项目负责人能力：需提供有效职称证书复印件或扫描件，专业以职称证书写明的专业为准，未提供有效证明不予计分。</w:t>
      </w:r>
    </w:p>
    <w:p w14:paraId="4FEA60C8" w14:textId="77777777" w:rsidR="00CD2971" w:rsidRDefault="00000000">
      <w:pPr>
        <w:tabs>
          <w:tab w:val="left" w:pos="-94"/>
          <w:tab w:val="left" w:pos="1620"/>
        </w:tabs>
        <w:spacing w:line="360" w:lineRule="auto"/>
        <w:ind w:firstLineChars="200" w:firstLine="480"/>
        <w:textAlignment w:val="baseline"/>
        <w:rPr>
          <w:rFonts w:ascii="宋体" w:hAnsi="宋体"/>
          <w:kern w:val="0"/>
          <w:sz w:val="24"/>
          <w:szCs w:val="20"/>
        </w:rPr>
      </w:pPr>
      <w:r>
        <w:rPr>
          <w:rFonts w:ascii="宋体" w:hAnsi="宋体" w:hint="eastAsia"/>
          <w:kern w:val="0"/>
          <w:sz w:val="24"/>
          <w:szCs w:val="20"/>
        </w:rPr>
        <w:t>2、供应商拟派项目负责人经验：需提供可证明其担任绿化种植或养护项目负责人的项目合同或中标通知书或成果验收文件或用户证明等相关材料复印件或扫描件，未提供有效证明不予计分。</w:t>
      </w:r>
    </w:p>
    <w:p w14:paraId="6D8FADD9" w14:textId="77777777" w:rsidR="00CD2971" w:rsidRDefault="00000000">
      <w:pPr>
        <w:widowControl/>
        <w:spacing w:line="360" w:lineRule="auto"/>
        <w:ind w:firstLineChars="200" w:firstLine="480"/>
        <w:jc w:val="left"/>
        <w:rPr>
          <w:rFonts w:ascii="宋体" w:hAnsi="宋体"/>
          <w:kern w:val="0"/>
          <w:sz w:val="24"/>
          <w:szCs w:val="20"/>
        </w:rPr>
      </w:pPr>
      <w:r>
        <w:rPr>
          <w:rFonts w:ascii="宋体" w:hAnsi="宋体"/>
          <w:kern w:val="0"/>
          <w:sz w:val="24"/>
          <w:szCs w:val="20"/>
        </w:rPr>
        <w:t>3</w:t>
      </w:r>
      <w:r>
        <w:rPr>
          <w:rFonts w:ascii="宋体" w:hAnsi="宋体" w:hint="eastAsia"/>
          <w:kern w:val="0"/>
          <w:sz w:val="24"/>
          <w:szCs w:val="20"/>
        </w:rPr>
        <w:t>、供应商拟投入本项目其他专业技术人员的能力（</w:t>
      </w:r>
      <w:proofErr w:type="gramStart"/>
      <w:r>
        <w:rPr>
          <w:rFonts w:ascii="宋体" w:hAnsi="宋体" w:hint="eastAsia"/>
          <w:kern w:val="0"/>
          <w:sz w:val="24"/>
          <w:szCs w:val="20"/>
        </w:rPr>
        <w:t>除项目</w:t>
      </w:r>
      <w:proofErr w:type="gramEnd"/>
      <w:r>
        <w:rPr>
          <w:rFonts w:ascii="宋体" w:hAnsi="宋体" w:hint="eastAsia"/>
          <w:kern w:val="0"/>
          <w:sz w:val="24"/>
          <w:szCs w:val="20"/>
        </w:rPr>
        <w:t>负责人）：需提供有效职称证书复印件或扫描件，专业</w:t>
      </w:r>
      <w:r>
        <w:rPr>
          <w:rFonts w:ascii="宋体" w:hAnsi="宋体" w:hint="eastAsia"/>
          <w:bCs/>
          <w:sz w:val="24"/>
        </w:rPr>
        <w:t>以职称证书写明的专业为准，</w:t>
      </w:r>
      <w:r>
        <w:rPr>
          <w:rFonts w:ascii="宋体" w:hAnsi="宋体" w:hint="eastAsia"/>
          <w:kern w:val="0"/>
          <w:sz w:val="24"/>
          <w:szCs w:val="20"/>
        </w:rPr>
        <w:t>未提供有效证明不予计分。</w:t>
      </w:r>
    </w:p>
    <w:p w14:paraId="095C148C" w14:textId="77777777" w:rsidR="00CD2971" w:rsidRDefault="00CD2971">
      <w:pPr>
        <w:tabs>
          <w:tab w:val="left" w:pos="-94"/>
          <w:tab w:val="left" w:pos="428"/>
        </w:tabs>
        <w:adjustRightInd w:val="0"/>
        <w:spacing w:line="360" w:lineRule="auto"/>
        <w:ind w:leftChars="11" w:left="23"/>
        <w:textAlignment w:val="baseline"/>
        <w:outlineLvl w:val="1"/>
        <w:rPr>
          <w:rFonts w:ascii="宋体" w:hAnsi="宋体"/>
          <w:b/>
          <w:sz w:val="28"/>
          <w:szCs w:val="28"/>
        </w:rPr>
        <w:sectPr w:rsidR="00CD2971" w:rsidSect="00C605CB">
          <w:headerReference w:type="even" r:id="rId16"/>
          <w:footerReference w:type="even" r:id="rId17"/>
          <w:headerReference w:type="first" r:id="rId18"/>
          <w:footerReference w:type="first" r:id="rId19"/>
          <w:pgSz w:w="11907" w:h="16840"/>
          <w:pgMar w:top="1418" w:right="1418" w:bottom="1418" w:left="1418" w:header="851" w:footer="992" w:gutter="0"/>
          <w:cols w:space="720"/>
          <w:docGrid w:linePitch="312"/>
        </w:sectPr>
      </w:pPr>
    </w:p>
    <w:p w14:paraId="2C8CF9D4" w14:textId="77777777" w:rsidR="00CD2971" w:rsidRDefault="00000000">
      <w:pPr>
        <w:numPr>
          <w:ilvl w:val="0"/>
          <w:numId w:val="27"/>
        </w:numPr>
        <w:tabs>
          <w:tab w:val="left" w:pos="360"/>
        </w:tabs>
        <w:snapToGrid w:val="0"/>
        <w:spacing w:line="360" w:lineRule="auto"/>
        <w:outlineLvl w:val="1"/>
        <w:rPr>
          <w:rFonts w:ascii="宋体" w:hAnsi="宋体"/>
          <w:b/>
          <w:bCs/>
          <w:sz w:val="24"/>
        </w:rPr>
      </w:pPr>
      <w:bookmarkStart w:id="841" w:name="_Toc118127194"/>
      <w:bookmarkStart w:id="842" w:name="_Toc414446035"/>
      <w:bookmarkStart w:id="843" w:name="_Toc410631199"/>
      <w:bookmarkStart w:id="844" w:name="_Toc10415"/>
      <w:bookmarkEnd w:id="830"/>
      <w:bookmarkEnd w:id="831"/>
      <w:bookmarkEnd w:id="832"/>
      <w:r>
        <w:rPr>
          <w:rFonts w:ascii="宋体" w:hAnsi="宋体" w:hint="eastAsia"/>
          <w:b/>
          <w:bCs/>
          <w:sz w:val="24"/>
        </w:rPr>
        <w:lastRenderedPageBreak/>
        <w:t>其他</w:t>
      </w:r>
      <w:r>
        <w:rPr>
          <w:rFonts w:ascii="宋体" w:hAnsi="宋体"/>
          <w:b/>
          <w:bCs/>
          <w:sz w:val="24"/>
        </w:rPr>
        <w:t>评审因素</w:t>
      </w:r>
      <w:r>
        <w:rPr>
          <w:rFonts w:ascii="宋体" w:hAnsi="宋体" w:hint="eastAsia"/>
          <w:b/>
          <w:bCs/>
          <w:sz w:val="24"/>
        </w:rPr>
        <w:t>评标标准</w:t>
      </w:r>
    </w:p>
    <w:p w14:paraId="375911FB" w14:textId="77777777" w:rsidR="00CD2971" w:rsidRDefault="00000000">
      <w:pPr>
        <w:tabs>
          <w:tab w:val="left" w:pos="-94"/>
          <w:tab w:val="left" w:pos="428"/>
        </w:tabs>
        <w:adjustRightInd w:val="0"/>
        <w:spacing w:line="360" w:lineRule="auto"/>
        <w:ind w:leftChars="11" w:left="23"/>
        <w:jc w:val="center"/>
        <w:textAlignment w:val="baseline"/>
        <w:rPr>
          <w:rFonts w:ascii="宋体" w:hAnsi="宋体"/>
          <w:b/>
          <w:sz w:val="30"/>
          <w:szCs w:val="30"/>
        </w:rPr>
      </w:pPr>
      <w:r>
        <w:rPr>
          <w:rFonts w:ascii="宋体" w:hAnsi="宋体"/>
          <w:b/>
          <w:sz w:val="30"/>
          <w:szCs w:val="30"/>
        </w:rPr>
        <w:t>其他评审因素及分值分配表</w:t>
      </w:r>
      <w:bookmarkEnd w:id="841"/>
    </w:p>
    <w:tbl>
      <w:tblPr>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2133"/>
        <w:gridCol w:w="1134"/>
        <w:gridCol w:w="5478"/>
      </w:tblGrid>
      <w:tr w:rsidR="00CD2971" w14:paraId="0D45A218" w14:textId="77777777">
        <w:trPr>
          <w:trHeight w:val="454"/>
          <w:jc w:val="center"/>
        </w:trPr>
        <w:tc>
          <w:tcPr>
            <w:tcW w:w="797" w:type="dxa"/>
            <w:tcBorders>
              <w:top w:val="single" w:sz="4" w:space="0" w:color="auto"/>
              <w:left w:val="single" w:sz="4" w:space="0" w:color="auto"/>
              <w:bottom w:val="single" w:sz="4" w:space="0" w:color="auto"/>
              <w:right w:val="single" w:sz="4" w:space="0" w:color="auto"/>
            </w:tcBorders>
            <w:vAlign w:val="center"/>
          </w:tcPr>
          <w:p w14:paraId="6F13AD76" w14:textId="77777777" w:rsidR="00CD2971" w:rsidRDefault="00000000">
            <w:pPr>
              <w:adjustRightInd w:val="0"/>
              <w:snapToGrid w:val="0"/>
              <w:jc w:val="center"/>
              <w:rPr>
                <w:rFonts w:ascii="宋体" w:hAnsi="宋体"/>
                <w:b/>
                <w:bCs/>
                <w:sz w:val="24"/>
              </w:rPr>
            </w:pPr>
            <w:r>
              <w:rPr>
                <w:rFonts w:ascii="宋体" w:hAnsi="宋体"/>
                <w:b/>
                <w:bCs/>
                <w:sz w:val="24"/>
              </w:rPr>
              <w:t>序号</w:t>
            </w:r>
          </w:p>
        </w:tc>
        <w:tc>
          <w:tcPr>
            <w:tcW w:w="2133" w:type="dxa"/>
            <w:tcBorders>
              <w:top w:val="single" w:sz="4" w:space="0" w:color="auto"/>
              <w:left w:val="single" w:sz="4" w:space="0" w:color="auto"/>
              <w:bottom w:val="single" w:sz="4" w:space="0" w:color="auto"/>
              <w:right w:val="single" w:sz="4" w:space="0" w:color="auto"/>
            </w:tcBorders>
            <w:vAlign w:val="center"/>
          </w:tcPr>
          <w:p w14:paraId="60F27B8E" w14:textId="77777777" w:rsidR="00CD2971" w:rsidRDefault="00000000">
            <w:pPr>
              <w:adjustRightInd w:val="0"/>
              <w:snapToGrid w:val="0"/>
              <w:jc w:val="center"/>
              <w:rPr>
                <w:rFonts w:ascii="宋体" w:hAnsi="宋体"/>
                <w:b/>
                <w:bCs/>
                <w:sz w:val="24"/>
              </w:rPr>
            </w:pPr>
            <w:r>
              <w:rPr>
                <w:rFonts w:ascii="宋体" w:hAnsi="宋体"/>
                <w:b/>
                <w:bCs/>
                <w:sz w:val="24"/>
              </w:rPr>
              <w:t>评审因素</w:t>
            </w:r>
          </w:p>
        </w:tc>
        <w:tc>
          <w:tcPr>
            <w:tcW w:w="1134" w:type="dxa"/>
            <w:tcBorders>
              <w:top w:val="single" w:sz="4" w:space="0" w:color="auto"/>
              <w:left w:val="single" w:sz="4" w:space="0" w:color="auto"/>
              <w:bottom w:val="single" w:sz="4" w:space="0" w:color="auto"/>
              <w:right w:val="single" w:sz="4" w:space="0" w:color="auto"/>
            </w:tcBorders>
            <w:vAlign w:val="center"/>
          </w:tcPr>
          <w:p w14:paraId="517AE1CF" w14:textId="77777777" w:rsidR="00CD2971" w:rsidRDefault="00000000">
            <w:pPr>
              <w:adjustRightInd w:val="0"/>
              <w:snapToGrid w:val="0"/>
              <w:jc w:val="center"/>
              <w:rPr>
                <w:rFonts w:ascii="宋体" w:hAnsi="宋体"/>
                <w:b/>
                <w:bCs/>
                <w:sz w:val="24"/>
              </w:rPr>
            </w:pPr>
            <w:r>
              <w:rPr>
                <w:rFonts w:ascii="宋体" w:hAnsi="宋体" w:hint="eastAsia"/>
                <w:b/>
                <w:bCs/>
                <w:sz w:val="24"/>
              </w:rPr>
              <w:t>分值</w:t>
            </w:r>
          </w:p>
        </w:tc>
        <w:tc>
          <w:tcPr>
            <w:tcW w:w="5478" w:type="dxa"/>
            <w:tcBorders>
              <w:top w:val="single" w:sz="4" w:space="0" w:color="auto"/>
              <w:left w:val="single" w:sz="4" w:space="0" w:color="auto"/>
              <w:bottom w:val="single" w:sz="4" w:space="0" w:color="auto"/>
              <w:right w:val="single" w:sz="4" w:space="0" w:color="auto"/>
            </w:tcBorders>
            <w:vAlign w:val="center"/>
          </w:tcPr>
          <w:p w14:paraId="72359943" w14:textId="77777777" w:rsidR="00CD2971" w:rsidRDefault="00000000">
            <w:pPr>
              <w:adjustRightInd w:val="0"/>
              <w:snapToGrid w:val="0"/>
              <w:jc w:val="center"/>
              <w:rPr>
                <w:rFonts w:ascii="宋体" w:hAnsi="宋体"/>
                <w:b/>
                <w:bCs/>
                <w:sz w:val="24"/>
              </w:rPr>
            </w:pPr>
            <w:r>
              <w:rPr>
                <w:rFonts w:ascii="宋体" w:hAnsi="宋体" w:hint="eastAsia"/>
                <w:b/>
                <w:bCs/>
                <w:sz w:val="24"/>
              </w:rPr>
              <w:t>评审标准</w:t>
            </w:r>
          </w:p>
        </w:tc>
      </w:tr>
      <w:tr w:rsidR="00CD2971" w14:paraId="519ED182" w14:textId="77777777">
        <w:trPr>
          <w:trHeight w:val="454"/>
          <w:jc w:val="center"/>
        </w:trPr>
        <w:tc>
          <w:tcPr>
            <w:tcW w:w="797" w:type="dxa"/>
            <w:tcBorders>
              <w:top w:val="single" w:sz="4" w:space="0" w:color="auto"/>
              <w:left w:val="single" w:sz="4" w:space="0" w:color="auto"/>
              <w:bottom w:val="single" w:sz="4" w:space="0" w:color="auto"/>
              <w:right w:val="single" w:sz="4" w:space="0" w:color="auto"/>
            </w:tcBorders>
            <w:vAlign w:val="center"/>
          </w:tcPr>
          <w:p w14:paraId="436824D9" w14:textId="77777777" w:rsidR="00CD2971" w:rsidRDefault="00000000">
            <w:pPr>
              <w:adjustRightInd w:val="0"/>
              <w:snapToGrid w:val="0"/>
              <w:jc w:val="center"/>
              <w:rPr>
                <w:rFonts w:ascii="宋体" w:hAnsi="宋体"/>
                <w:b/>
                <w:bCs/>
                <w:sz w:val="24"/>
              </w:rPr>
            </w:pPr>
            <w:r>
              <w:rPr>
                <w:rFonts w:ascii="宋体" w:hAnsi="宋体"/>
                <w:b/>
                <w:bCs/>
                <w:sz w:val="24"/>
              </w:rPr>
              <w:t>1</w:t>
            </w:r>
          </w:p>
        </w:tc>
        <w:tc>
          <w:tcPr>
            <w:tcW w:w="2133" w:type="dxa"/>
            <w:tcBorders>
              <w:top w:val="single" w:sz="4" w:space="0" w:color="auto"/>
              <w:left w:val="single" w:sz="4" w:space="0" w:color="auto"/>
              <w:bottom w:val="single" w:sz="4" w:space="0" w:color="auto"/>
              <w:right w:val="single" w:sz="4" w:space="0" w:color="auto"/>
            </w:tcBorders>
            <w:vAlign w:val="center"/>
          </w:tcPr>
          <w:p w14:paraId="0D5A602B" w14:textId="77777777" w:rsidR="00CD2971" w:rsidRDefault="00000000">
            <w:pPr>
              <w:adjustRightInd w:val="0"/>
              <w:snapToGrid w:val="0"/>
              <w:jc w:val="center"/>
              <w:rPr>
                <w:rFonts w:ascii="宋体" w:hAnsi="宋体"/>
                <w:b/>
                <w:bCs/>
                <w:sz w:val="24"/>
              </w:rPr>
            </w:pPr>
            <w:r>
              <w:rPr>
                <w:rFonts w:ascii="宋体" w:hAnsi="宋体" w:hint="eastAsia"/>
                <w:b/>
                <w:bCs/>
                <w:sz w:val="24"/>
              </w:rPr>
              <w:t>供应</w:t>
            </w:r>
            <w:proofErr w:type="gramStart"/>
            <w:r>
              <w:rPr>
                <w:rFonts w:ascii="宋体" w:hAnsi="宋体" w:hint="eastAsia"/>
                <w:b/>
                <w:bCs/>
                <w:sz w:val="24"/>
              </w:rPr>
              <w:t>商经验</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5F280219" w14:textId="77777777" w:rsidR="00CD2971" w:rsidRDefault="00000000">
            <w:pPr>
              <w:adjustRightInd w:val="0"/>
              <w:snapToGrid w:val="0"/>
              <w:jc w:val="center"/>
              <w:rPr>
                <w:rFonts w:ascii="宋体" w:hAnsi="宋体"/>
                <w:b/>
                <w:bCs/>
                <w:sz w:val="24"/>
              </w:rPr>
            </w:pPr>
            <w:r>
              <w:rPr>
                <w:rFonts w:ascii="宋体" w:hAnsi="宋体" w:hint="eastAsia"/>
                <w:b/>
                <w:bCs/>
                <w:sz w:val="24"/>
              </w:rPr>
              <w:t>6</w:t>
            </w:r>
          </w:p>
        </w:tc>
        <w:tc>
          <w:tcPr>
            <w:tcW w:w="5478" w:type="dxa"/>
            <w:tcBorders>
              <w:top w:val="single" w:sz="4" w:space="0" w:color="auto"/>
              <w:left w:val="single" w:sz="4" w:space="0" w:color="auto"/>
              <w:bottom w:val="single" w:sz="4" w:space="0" w:color="auto"/>
              <w:right w:val="single" w:sz="4" w:space="0" w:color="auto"/>
            </w:tcBorders>
          </w:tcPr>
          <w:p w14:paraId="1CE566EE" w14:textId="77777777" w:rsidR="00CD2971" w:rsidRDefault="00000000">
            <w:pPr>
              <w:adjustRightInd w:val="0"/>
              <w:snapToGrid w:val="0"/>
              <w:textAlignment w:val="baseline"/>
              <w:rPr>
                <w:rFonts w:ascii="宋体" w:hAnsi="宋体"/>
                <w:sz w:val="24"/>
              </w:rPr>
            </w:pPr>
            <w:r>
              <w:rPr>
                <w:rFonts w:ascii="宋体" w:hAnsi="宋体" w:hint="eastAsia"/>
                <w:sz w:val="24"/>
              </w:rPr>
              <w:t>供应商近3年已完成绿化种植或养护项目经验：</w:t>
            </w:r>
          </w:p>
          <w:p w14:paraId="27AA76E1" w14:textId="77777777" w:rsidR="00CD2971" w:rsidRDefault="00000000">
            <w:pPr>
              <w:adjustRightInd w:val="0"/>
              <w:snapToGrid w:val="0"/>
              <w:textAlignment w:val="baseline"/>
              <w:rPr>
                <w:rFonts w:ascii="宋体" w:hAnsi="宋体"/>
                <w:sz w:val="24"/>
              </w:rPr>
            </w:pPr>
            <w:r>
              <w:rPr>
                <w:rFonts w:ascii="宋体" w:hAnsi="宋体" w:hint="eastAsia"/>
                <w:sz w:val="24"/>
              </w:rPr>
              <w:t>第一等次：已完成3项（含）以上。得6分</w:t>
            </w:r>
          </w:p>
          <w:p w14:paraId="519F54FA" w14:textId="77777777" w:rsidR="00CD2971" w:rsidRDefault="00000000">
            <w:pPr>
              <w:adjustRightInd w:val="0"/>
              <w:snapToGrid w:val="0"/>
              <w:textAlignment w:val="baseline"/>
              <w:rPr>
                <w:rFonts w:ascii="宋体" w:hAnsi="宋体"/>
                <w:sz w:val="24"/>
              </w:rPr>
            </w:pPr>
            <w:r>
              <w:rPr>
                <w:rFonts w:ascii="宋体" w:hAnsi="宋体" w:hint="eastAsia"/>
                <w:sz w:val="24"/>
              </w:rPr>
              <w:t>第二等次：已完成2项。得4分</w:t>
            </w:r>
          </w:p>
          <w:p w14:paraId="688BE059" w14:textId="77777777" w:rsidR="00CD2971" w:rsidRDefault="00000000">
            <w:pPr>
              <w:adjustRightInd w:val="0"/>
              <w:snapToGrid w:val="0"/>
              <w:textAlignment w:val="baseline"/>
              <w:rPr>
                <w:rFonts w:ascii="宋体" w:hAnsi="宋体"/>
                <w:sz w:val="24"/>
              </w:rPr>
            </w:pPr>
            <w:r>
              <w:rPr>
                <w:rFonts w:ascii="宋体" w:hAnsi="宋体" w:hint="eastAsia"/>
                <w:sz w:val="24"/>
              </w:rPr>
              <w:t>第三等次：已完成1项。得2分</w:t>
            </w:r>
          </w:p>
          <w:p w14:paraId="592A94E4" w14:textId="77777777" w:rsidR="00CD2971" w:rsidRDefault="00000000">
            <w:pPr>
              <w:adjustRightInd w:val="0"/>
              <w:snapToGrid w:val="0"/>
              <w:rPr>
                <w:rFonts w:ascii="宋体" w:hAnsi="宋体"/>
                <w:b/>
                <w:bCs/>
                <w:sz w:val="24"/>
              </w:rPr>
            </w:pPr>
            <w:r>
              <w:rPr>
                <w:rFonts w:ascii="宋体" w:hAnsi="宋体" w:hint="eastAsia"/>
                <w:sz w:val="24"/>
              </w:rPr>
              <w:t>第四等次：已完成0项。得0分</w:t>
            </w:r>
          </w:p>
        </w:tc>
      </w:tr>
      <w:tr w:rsidR="00CD2971" w14:paraId="6F7C2C1C" w14:textId="77777777">
        <w:trPr>
          <w:trHeight w:val="454"/>
          <w:jc w:val="center"/>
        </w:trPr>
        <w:tc>
          <w:tcPr>
            <w:tcW w:w="797" w:type="dxa"/>
            <w:tcBorders>
              <w:top w:val="single" w:sz="4" w:space="0" w:color="auto"/>
              <w:left w:val="single" w:sz="4" w:space="0" w:color="auto"/>
              <w:bottom w:val="single" w:sz="4" w:space="0" w:color="auto"/>
              <w:right w:val="single" w:sz="4" w:space="0" w:color="auto"/>
            </w:tcBorders>
            <w:vAlign w:val="center"/>
          </w:tcPr>
          <w:p w14:paraId="54D84A88" w14:textId="77777777" w:rsidR="00CD2971" w:rsidRDefault="00000000">
            <w:pPr>
              <w:adjustRightInd w:val="0"/>
              <w:snapToGrid w:val="0"/>
              <w:jc w:val="center"/>
              <w:rPr>
                <w:rFonts w:ascii="宋体" w:hAnsi="宋体"/>
                <w:b/>
                <w:bCs/>
                <w:sz w:val="24"/>
              </w:rPr>
            </w:pPr>
            <w:r>
              <w:rPr>
                <w:rFonts w:ascii="宋体" w:hAnsi="宋体"/>
                <w:b/>
                <w:bCs/>
                <w:sz w:val="24"/>
              </w:rPr>
              <w:t>2</w:t>
            </w:r>
          </w:p>
        </w:tc>
        <w:tc>
          <w:tcPr>
            <w:tcW w:w="2133" w:type="dxa"/>
            <w:tcBorders>
              <w:top w:val="single" w:sz="4" w:space="0" w:color="auto"/>
              <w:left w:val="single" w:sz="4" w:space="0" w:color="auto"/>
              <w:bottom w:val="single" w:sz="4" w:space="0" w:color="auto"/>
              <w:right w:val="single" w:sz="4" w:space="0" w:color="auto"/>
            </w:tcBorders>
            <w:vAlign w:val="center"/>
          </w:tcPr>
          <w:p w14:paraId="08B0293D" w14:textId="77777777" w:rsidR="00CD2971" w:rsidRDefault="00000000">
            <w:pPr>
              <w:adjustRightInd w:val="0"/>
              <w:snapToGrid w:val="0"/>
              <w:jc w:val="center"/>
              <w:rPr>
                <w:rFonts w:ascii="宋体" w:hAnsi="宋体"/>
                <w:b/>
                <w:bCs/>
                <w:sz w:val="24"/>
              </w:rPr>
            </w:pPr>
            <w:r>
              <w:rPr>
                <w:rFonts w:ascii="宋体" w:hAnsi="宋体" w:hint="eastAsia"/>
                <w:b/>
                <w:bCs/>
                <w:sz w:val="24"/>
              </w:rPr>
              <w:t>供应</w:t>
            </w:r>
            <w:proofErr w:type="gramStart"/>
            <w:r>
              <w:rPr>
                <w:rFonts w:ascii="宋体" w:hAnsi="宋体" w:hint="eastAsia"/>
                <w:b/>
                <w:bCs/>
                <w:sz w:val="24"/>
              </w:rPr>
              <w:t>商管理</w:t>
            </w:r>
            <w:proofErr w:type="gramEnd"/>
            <w:r>
              <w:rPr>
                <w:rFonts w:ascii="宋体" w:hAnsi="宋体" w:hint="eastAsia"/>
                <w:b/>
                <w:bCs/>
                <w:sz w:val="24"/>
              </w:rPr>
              <w:t>能力</w:t>
            </w:r>
          </w:p>
        </w:tc>
        <w:tc>
          <w:tcPr>
            <w:tcW w:w="1134" w:type="dxa"/>
            <w:tcBorders>
              <w:top w:val="single" w:sz="4" w:space="0" w:color="auto"/>
              <w:left w:val="single" w:sz="4" w:space="0" w:color="auto"/>
              <w:bottom w:val="single" w:sz="4" w:space="0" w:color="auto"/>
              <w:right w:val="single" w:sz="4" w:space="0" w:color="auto"/>
            </w:tcBorders>
            <w:vAlign w:val="center"/>
          </w:tcPr>
          <w:p w14:paraId="692AB6DD" w14:textId="77777777" w:rsidR="00CD2971" w:rsidRDefault="00000000">
            <w:pPr>
              <w:adjustRightInd w:val="0"/>
              <w:snapToGrid w:val="0"/>
              <w:jc w:val="center"/>
              <w:rPr>
                <w:rFonts w:ascii="宋体" w:hAnsi="宋体"/>
                <w:b/>
                <w:bCs/>
                <w:sz w:val="24"/>
              </w:rPr>
            </w:pPr>
            <w:r>
              <w:rPr>
                <w:rFonts w:ascii="宋体" w:hAnsi="宋体"/>
                <w:b/>
                <w:bCs/>
                <w:sz w:val="24"/>
              </w:rPr>
              <w:t>3</w:t>
            </w:r>
          </w:p>
        </w:tc>
        <w:tc>
          <w:tcPr>
            <w:tcW w:w="5478" w:type="dxa"/>
            <w:tcBorders>
              <w:top w:val="single" w:sz="4" w:space="0" w:color="auto"/>
              <w:left w:val="single" w:sz="4" w:space="0" w:color="auto"/>
              <w:bottom w:val="single" w:sz="4" w:space="0" w:color="auto"/>
              <w:right w:val="single" w:sz="4" w:space="0" w:color="auto"/>
            </w:tcBorders>
          </w:tcPr>
          <w:p w14:paraId="26B634D9" w14:textId="77777777" w:rsidR="00CD2971" w:rsidRDefault="00000000">
            <w:pPr>
              <w:rPr>
                <w:rFonts w:ascii="宋体" w:hAnsi="宋体"/>
                <w:sz w:val="24"/>
              </w:rPr>
            </w:pPr>
            <w:r>
              <w:rPr>
                <w:rFonts w:ascii="宋体" w:hAnsi="宋体" w:hint="eastAsia"/>
                <w:sz w:val="24"/>
              </w:rPr>
              <w:t>第一等次：同时具有有效的质量管理体系、环境管理体系、职业健康安全管理体系认证。得</w:t>
            </w:r>
            <w:r>
              <w:rPr>
                <w:rFonts w:ascii="宋体" w:hAnsi="宋体"/>
                <w:sz w:val="24"/>
              </w:rPr>
              <w:t>3分</w:t>
            </w:r>
          </w:p>
          <w:p w14:paraId="37162646" w14:textId="77777777" w:rsidR="00CD2971" w:rsidRDefault="00000000">
            <w:pPr>
              <w:rPr>
                <w:rFonts w:ascii="宋体" w:hAnsi="宋体"/>
                <w:sz w:val="24"/>
              </w:rPr>
            </w:pPr>
            <w:r>
              <w:rPr>
                <w:rFonts w:ascii="宋体" w:hAnsi="宋体" w:hint="eastAsia"/>
                <w:sz w:val="24"/>
              </w:rPr>
              <w:t>第二等次：同时具有有效的质量管理体系和环境管理体系认证，或同时具有有效的质量管理体系和职业健康安全管理体系认证。得</w:t>
            </w:r>
            <w:r>
              <w:rPr>
                <w:rFonts w:ascii="宋体" w:hAnsi="宋体"/>
                <w:sz w:val="24"/>
              </w:rPr>
              <w:t>2分</w:t>
            </w:r>
          </w:p>
          <w:p w14:paraId="67C7232B" w14:textId="77777777" w:rsidR="00CD2971" w:rsidRDefault="00000000">
            <w:pPr>
              <w:rPr>
                <w:rFonts w:ascii="宋体" w:hAnsi="宋体"/>
                <w:sz w:val="24"/>
              </w:rPr>
            </w:pPr>
            <w:r>
              <w:rPr>
                <w:rFonts w:ascii="宋体" w:hAnsi="宋体" w:hint="eastAsia"/>
                <w:sz w:val="24"/>
              </w:rPr>
              <w:t>第三等次：具有有效的质量管理体系认证。得</w:t>
            </w:r>
            <w:r>
              <w:rPr>
                <w:rFonts w:ascii="宋体" w:hAnsi="宋体"/>
                <w:sz w:val="24"/>
              </w:rPr>
              <w:t>1分</w:t>
            </w:r>
          </w:p>
          <w:p w14:paraId="5D9D1D5C" w14:textId="77777777" w:rsidR="00CD2971" w:rsidRDefault="00000000">
            <w:pPr>
              <w:adjustRightInd w:val="0"/>
              <w:snapToGrid w:val="0"/>
              <w:rPr>
                <w:rFonts w:ascii="宋体" w:hAnsi="宋体"/>
                <w:b/>
                <w:bCs/>
                <w:sz w:val="24"/>
              </w:rPr>
            </w:pPr>
            <w:r>
              <w:rPr>
                <w:rFonts w:ascii="宋体" w:hAnsi="宋体" w:hint="eastAsia"/>
                <w:sz w:val="24"/>
              </w:rPr>
              <w:t>第四等次：无有效的质量管理体系。得</w:t>
            </w:r>
            <w:r>
              <w:rPr>
                <w:rFonts w:ascii="宋体" w:hAnsi="宋体"/>
                <w:sz w:val="24"/>
              </w:rPr>
              <w:t>0分</w:t>
            </w:r>
          </w:p>
        </w:tc>
      </w:tr>
      <w:tr w:rsidR="00CD2971" w14:paraId="7F21B7A8" w14:textId="77777777">
        <w:trPr>
          <w:trHeight w:val="454"/>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14:paraId="09B51846" w14:textId="77777777" w:rsidR="00CD2971" w:rsidRDefault="00000000">
            <w:pPr>
              <w:adjustRightInd w:val="0"/>
              <w:snapToGrid w:val="0"/>
              <w:jc w:val="center"/>
              <w:rPr>
                <w:rFonts w:ascii="宋体" w:hAnsi="宋体"/>
                <w:b/>
                <w:sz w:val="24"/>
              </w:rPr>
            </w:pPr>
            <w:r>
              <w:rPr>
                <w:rFonts w:ascii="宋体" w:hAnsi="宋体" w:hint="eastAsia"/>
                <w:b/>
                <w:sz w:val="24"/>
              </w:rPr>
              <w:t>小计</w:t>
            </w:r>
          </w:p>
        </w:tc>
        <w:tc>
          <w:tcPr>
            <w:tcW w:w="1134" w:type="dxa"/>
            <w:tcBorders>
              <w:top w:val="single" w:sz="4" w:space="0" w:color="auto"/>
              <w:left w:val="single" w:sz="4" w:space="0" w:color="auto"/>
              <w:bottom w:val="single" w:sz="4" w:space="0" w:color="auto"/>
              <w:right w:val="single" w:sz="4" w:space="0" w:color="auto"/>
            </w:tcBorders>
            <w:vAlign w:val="center"/>
          </w:tcPr>
          <w:p w14:paraId="0370F0B4" w14:textId="77777777" w:rsidR="00CD2971" w:rsidRDefault="00000000">
            <w:pPr>
              <w:adjustRightInd w:val="0"/>
              <w:snapToGrid w:val="0"/>
              <w:jc w:val="center"/>
              <w:rPr>
                <w:rFonts w:ascii="宋体" w:hAnsi="宋体"/>
                <w:b/>
                <w:sz w:val="24"/>
              </w:rPr>
            </w:pPr>
            <w:r>
              <w:rPr>
                <w:rFonts w:ascii="宋体" w:hAnsi="宋体" w:hint="eastAsia"/>
                <w:b/>
                <w:sz w:val="24"/>
              </w:rPr>
              <w:t>9</w:t>
            </w:r>
          </w:p>
        </w:tc>
        <w:tc>
          <w:tcPr>
            <w:tcW w:w="5478" w:type="dxa"/>
            <w:tcBorders>
              <w:top w:val="single" w:sz="4" w:space="0" w:color="auto"/>
              <w:left w:val="single" w:sz="4" w:space="0" w:color="auto"/>
              <w:bottom w:val="single" w:sz="4" w:space="0" w:color="auto"/>
              <w:right w:val="single" w:sz="4" w:space="0" w:color="auto"/>
            </w:tcBorders>
            <w:vAlign w:val="center"/>
          </w:tcPr>
          <w:p w14:paraId="1ECED081" w14:textId="77777777" w:rsidR="00CD2971" w:rsidRDefault="00CD2971">
            <w:pPr>
              <w:adjustRightInd w:val="0"/>
              <w:snapToGrid w:val="0"/>
              <w:jc w:val="center"/>
              <w:rPr>
                <w:rFonts w:ascii="宋体" w:hAnsi="宋体"/>
                <w:b/>
                <w:sz w:val="24"/>
              </w:rPr>
            </w:pPr>
          </w:p>
        </w:tc>
      </w:tr>
    </w:tbl>
    <w:p w14:paraId="4B8F9D38" w14:textId="77777777" w:rsidR="00CD2971" w:rsidRDefault="00CD2971">
      <w:pPr>
        <w:tabs>
          <w:tab w:val="left" w:pos="-94"/>
          <w:tab w:val="left" w:pos="1620"/>
        </w:tabs>
        <w:adjustRightInd w:val="0"/>
        <w:spacing w:line="360" w:lineRule="auto"/>
        <w:ind w:leftChars="11" w:left="23"/>
        <w:jc w:val="center"/>
        <w:textAlignment w:val="baseline"/>
        <w:rPr>
          <w:rFonts w:ascii="宋体" w:hAnsi="宋体"/>
          <w:sz w:val="24"/>
        </w:rPr>
      </w:pPr>
    </w:p>
    <w:p w14:paraId="5F8F4A7A" w14:textId="77777777" w:rsidR="00CD2971" w:rsidRDefault="00CD2971">
      <w:pPr>
        <w:tabs>
          <w:tab w:val="left" w:pos="-94"/>
          <w:tab w:val="left" w:pos="1620"/>
        </w:tabs>
        <w:adjustRightInd w:val="0"/>
        <w:spacing w:line="360" w:lineRule="auto"/>
        <w:ind w:leftChars="11" w:left="23"/>
        <w:jc w:val="center"/>
        <w:textAlignment w:val="baseline"/>
        <w:rPr>
          <w:rFonts w:ascii="宋体" w:hAnsi="宋体"/>
          <w:sz w:val="24"/>
        </w:rPr>
      </w:pPr>
    </w:p>
    <w:p w14:paraId="1729220F" w14:textId="77777777" w:rsidR="00CD2971" w:rsidRDefault="00000000">
      <w:pPr>
        <w:tabs>
          <w:tab w:val="left" w:pos="-94"/>
          <w:tab w:val="left" w:pos="1620"/>
        </w:tabs>
        <w:spacing w:line="360" w:lineRule="auto"/>
        <w:textAlignment w:val="baseline"/>
        <w:rPr>
          <w:rFonts w:ascii="宋体" w:hAnsi="宋体"/>
          <w:sz w:val="24"/>
        </w:rPr>
      </w:pPr>
      <w:bookmarkStart w:id="845" w:name="_Hlk126919929"/>
      <w:r>
        <w:rPr>
          <w:rFonts w:ascii="宋体" w:hAnsi="宋体"/>
          <w:sz w:val="24"/>
        </w:rPr>
        <w:t>说明：</w:t>
      </w:r>
    </w:p>
    <w:p w14:paraId="200C56F8" w14:textId="77777777" w:rsidR="00CD2971" w:rsidRDefault="00000000">
      <w:pPr>
        <w:spacing w:line="360" w:lineRule="auto"/>
        <w:ind w:firstLineChars="200" w:firstLine="480"/>
        <w:rPr>
          <w:rFonts w:ascii="宋体" w:hAnsi="宋体"/>
          <w:sz w:val="24"/>
        </w:rPr>
      </w:pPr>
      <w:r>
        <w:rPr>
          <w:rFonts w:ascii="宋体" w:hAnsi="宋体"/>
          <w:sz w:val="24"/>
        </w:rPr>
        <w:t>1、经验：指</w:t>
      </w:r>
      <w:r>
        <w:rPr>
          <w:rFonts w:ascii="宋体" w:hAnsi="宋体" w:hint="eastAsia"/>
          <w:sz w:val="24"/>
        </w:rPr>
        <w:t>投标人</w:t>
      </w:r>
      <w:r>
        <w:rPr>
          <w:rFonts w:ascii="宋体" w:hAnsi="宋体"/>
          <w:sz w:val="24"/>
        </w:rPr>
        <w:t>近3年</w:t>
      </w:r>
      <w:r>
        <w:rPr>
          <w:rFonts w:ascii="宋体" w:hAnsi="宋体" w:hint="eastAsia"/>
          <w:sz w:val="24"/>
        </w:rPr>
        <w:t>（</w:t>
      </w:r>
      <w:r>
        <w:rPr>
          <w:rFonts w:ascii="宋体" w:hAnsi="宋体"/>
          <w:sz w:val="24"/>
        </w:rPr>
        <w:t>2021年3月1日至今）承担已完成</w:t>
      </w:r>
      <w:r>
        <w:rPr>
          <w:rFonts w:ascii="宋体" w:hAnsi="宋体" w:hint="eastAsia"/>
          <w:b/>
          <w:bCs/>
          <w:sz w:val="24"/>
          <w:u w:val="single"/>
        </w:rPr>
        <w:t>绿化种植或养护项目</w:t>
      </w:r>
      <w:r>
        <w:rPr>
          <w:rFonts w:ascii="宋体" w:hAnsi="宋体"/>
          <w:sz w:val="24"/>
        </w:rPr>
        <w:t>；已</w:t>
      </w:r>
      <w:proofErr w:type="gramStart"/>
      <w:r>
        <w:rPr>
          <w:rFonts w:ascii="宋体" w:hAnsi="宋体"/>
          <w:sz w:val="24"/>
        </w:rPr>
        <w:t>完成指</w:t>
      </w:r>
      <w:proofErr w:type="gramEnd"/>
      <w:r>
        <w:rPr>
          <w:rFonts w:ascii="宋体" w:hAnsi="宋体"/>
          <w:sz w:val="24"/>
        </w:rPr>
        <w:t>项目完成时间（合同约定完成时间或验收资料等相关证明材料写明的完成时间）在上述时间内；需提供与</w:t>
      </w:r>
      <w:r>
        <w:rPr>
          <w:rFonts w:ascii="宋体" w:hAnsi="宋体" w:hint="eastAsia"/>
          <w:sz w:val="24"/>
        </w:rPr>
        <w:t>委托单位</w:t>
      </w:r>
      <w:r>
        <w:rPr>
          <w:rFonts w:ascii="宋体" w:hAnsi="宋体"/>
          <w:sz w:val="24"/>
        </w:rPr>
        <w:t>签订的合同或验收资料或</w:t>
      </w:r>
      <w:r>
        <w:rPr>
          <w:rFonts w:ascii="宋体" w:hAnsi="宋体" w:hint="eastAsia"/>
          <w:sz w:val="24"/>
        </w:rPr>
        <w:t>委托单位</w:t>
      </w:r>
      <w:r>
        <w:rPr>
          <w:rFonts w:ascii="宋体" w:hAnsi="宋体"/>
          <w:sz w:val="24"/>
        </w:rPr>
        <w:t>证明的复印件或扫描件作为证明材料，未提供有效业绩证明不予计分。</w:t>
      </w:r>
    </w:p>
    <w:p w14:paraId="14712071" w14:textId="77777777" w:rsidR="00CD2971" w:rsidRDefault="00000000">
      <w:pPr>
        <w:spacing w:line="360" w:lineRule="auto"/>
        <w:ind w:firstLineChars="200" w:firstLine="480"/>
        <w:rPr>
          <w:rFonts w:ascii="宋体" w:hAnsi="宋体"/>
          <w:sz w:val="24"/>
        </w:rPr>
      </w:pPr>
      <w:bookmarkStart w:id="846" w:name="_Hlk94367665"/>
      <w:r>
        <w:rPr>
          <w:rFonts w:ascii="宋体" w:hAnsi="宋体" w:hint="eastAsia"/>
          <w:sz w:val="24"/>
        </w:rPr>
        <w:t>2、管理能力：</w:t>
      </w:r>
      <w:bookmarkStart w:id="847" w:name="_Hlk78212792"/>
      <w:r>
        <w:rPr>
          <w:rFonts w:ascii="宋体" w:hAnsi="宋体" w:hint="eastAsia"/>
          <w:sz w:val="24"/>
        </w:rPr>
        <w:t>需提供有效认证证书复印件或扫描件作为证明材料，证书标记需通过监督审核的还应提供监督审核合格的证明材料（原证书</w:t>
      </w:r>
      <w:proofErr w:type="gramStart"/>
      <w:r>
        <w:rPr>
          <w:rFonts w:ascii="宋体" w:hAnsi="宋体" w:hint="eastAsia"/>
          <w:sz w:val="24"/>
        </w:rPr>
        <w:t>贴监督</w:t>
      </w:r>
      <w:proofErr w:type="gramEnd"/>
      <w:r>
        <w:rPr>
          <w:rFonts w:ascii="宋体" w:hAnsi="宋体" w:hint="eastAsia"/>
          <w:sz w:val="24"/>
        </w:rPr>
        <w:t>审核标识或另行出具监督审核结论），未提供有效证明不予计分。</w:t>
      </w:r>
      <w:bookmarkEnd w:id="847"/>
    </w:p>
    <w:bookmarkEnd w:id="833"/>
    <w:bookmarkEnd w:id="842"/>
    <w:bookmarkEnd w:id="843"/>
    <w:bookmarkEnd w:id="844"/>
    <w:bookmarkEnd w:id="845"/>
    <w:bookmarkEnd w:id="846"/>
    <w:p w14:paraId="01A332A3" w14:textId="77777777" w:rsidR="00CD2971" w:rsidRDefault="00CD2971">
      <w:pPr>
        <w:widowControl/>
        <w:spacing w:line="360" w:lineRule="auto"/>
        <w:ind w:firstLineChars="200" w:firstLine="480"/>
        <w:jc w:val="left"/>
        <w:rPr>
          <w:rFonts w:ascii="宋体" w:hAnsi="宋体"/>
          <w:kern w:val="0"/>
          <w:sz w:val="24"/>
          <w:szCs w:val="20"/>
        </w:rPr>
        <w:sectPr w:rsidR="00CD2971" w:rsidSect="00C605CB">
          <w:footerReference w:type="default" r:id="rId20"/>
          <w:type w:val="nextColumn"/>
          <w:pgSz w:w="11907" w:h="16840"/>
          <w:pgMar w:top="1418" w:right="1418" w:bottom="1418" w:left="1418" w:header="851" w:footer="992" w:gutter="0"/>
          <w:cols w:space="425"/>
          <w:docGrid w:linePitch="600" w:charSpace="-6554"/>
        </w:sectPr>
      </w:pPr>
    </w:p>
    <w:p w14:paraId="6CDA3DE0" w14:textId="77777777" w:rsidR="00CD2971" w:rsidRDefault="00000000">
      <w:pPr>
        <w:numPr>
          <w:ilvl w:val="0"/>
          <w:numId w:val="27"/>
        </w:numPr>
        <w:tabs>
          <w:tab w:val="left" w:pos="360"/>
        </w:tabs>
        <w:snapToGrid w:val="0"/>
        <w:spacing w:line="360" w:lineRule="auto"/>
        <w:outlineLvl w:val="1"/>
        <w:rPr>
          <w:rFonts w:ascii="宋体" w:hAnsi="宋体"/>
          <w:b/>
          <w:bCs/>
          <w:sz w:val="24"/>
        </w:rPr>
      </w:pPr>
      <w:bookmarkStart w:id="848" w:name="_Toc118127195"/>
      <w:r>
        <w:rPr>
          <w:rFonts w:ascii="宋体" w:hAnsi="宋体" w:hint="eastAsia"/>
          <w:b/>
          <w:bCs/>
          <w:sz w:val="24"/>
        </w:rPr>
        <w:lastRenderedPageBreak/>
        <w:t>价格</w:t>
      </w:r>
      <w:r>
        <w:rPr>
          <w:rFonts w:ascii="宋体" w:hAnsi="宋体"/>
          <w:b/>
          <w:bCs/>
          <w:sz w:val="24"/>
        </w:rPr>
        <w:t>评审因素</w:t>
      </w:r>
      <w:r>
        <w:rPr>
          <w:rFonts w:ascii="宋体" w:hAnsi="宋体" w:hint="eastAsia"/>
          <w:b/>
          <w:bCs/>
          <w:sz w:val="24"/>
        </w:rPr>
        <w:t>评标标准</w:t>
      </w:r>
    </w:p>
    <w:p w14:paraId="0B84B018" w14:textId="77777777" w:rsidR="00CD2971" w:rsidRDefault="00000000">
      <w:pPr>
        <w:tabs>
          <w:tab w:val="left" w:pos="-94"/>
          <w:tab w:val="left" w:pos="428"/>
        </w:tabs>
        <w:adjustRightInd w:val="0"/>
        <w:spacing w:line="360" w:lineRule="auto"/>
        <w:ind w:leftChars="11" w:left="23"/>
        <w:jc w:val="center"/>
        <w:textAlignment w:val="baseline"/>
        <w:rPr>
          <w:rFonts w:ascii="宋体" w:hAnsi="宋体"/>
          <w:b/>
          <w:sz w:val="30"/>
          <w:szCs w:val="30"/>
        </w:rPr>
      </w:pPr>
      <w:r>
        <w:rPr>
          <w:rFonts w:ascii="宋体" w:hAnsi="宋体"/>
          <w:b/>
          <w:sz w:val="30"/>
          <w:szCs w:val="30"/>
        </w:rPr>
        <w:t>价格评审因素及分值分配表</w:t>
      </w:r>
      <w:bookmarkEnd w:id="848"/>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1462"/>
        <w:gridCol w:w="913"/>
        <w:gridCol w:w="3978"/>
        <w:gridCol w:w="2440"/>
      </w:tblGrid>
      <w:tr w:rsidR="00CD2971" w14:paraId="08DCAD51" w14:textId="77777777">
        <w:tc>
          <w:tcPr>
            <w:tcW w:w="835" w:type="dxa"/>
            <w:vAlign w:val="center"/>
          </w:tcPr>
          <w:p w14:paraId="7C642F27" w14:textId="77777777" w:rsidR="00CD2971" w:rsidRDefault="00000000">
            <w:pPr>
              <w:ind w:firstLine="28"/>
              <w:jc w:val="center"/>
              <w:rPr>
                <w:rFonts w:ascii="宋体" w:hAnsi="宋体"/>
                <w:b/>
                <w:sz w:val="24"/>
              </w:rPr>
            </w:pPr>
            <w:r>
              <w:rPr>
                <w:rFonts w:ascii="宋体" w:hAnsi="宋体"/>
                <w:b/>
                <w:sz w:val="24"/>
              </w:rPr>
              <w:t>序号</w:t>
            </w:r>
          </w:p>
        </w:tc>
        <w:tc>
          <w:tcPr>
            <w:tcW w:w="1462" w:type="dxa"/>
            <w:vAlign w:val="center"/>
          </w:tcPr>
          <w:p w14:paraId="2A71F257" w14:textId="77777777" w:rsidR="00CD2971" w:rsidRDefault="00000000">
            <w:pPr>
              <w:ind w:firstLine="28"/>
              <w:jc w:val="center"/>
              <w:rPr>
                <w:rFonts w:ascii="宋体" w:hAnsi="宋体"/>
                <w:b/>
                <w:sz w:val="24"/>
              </w:rPr>
            </w:pPr>
            <w:r>
              <w:rPr>
                <w:rFonts w:ascii="宋体" w:hAnsi="宋体"/>
                <w:b/>
                <w:sz w:val="24"/>
              </w:rPr>
              <w:t>评</w:t>
            </w:r>
            <w:r>
              <w:rPr>
                <w:rFonts w:ascii="宋体" w:hAnsi="宋体" w:hint="eastAsia"/>
                <w:b/>
                <w:sz w:val="24"/>
              </w:rPr>
              <w:t>审</w:t>
            </w:r>
            <w:r>
              <w:rPr>
                <w:rFonts w:ascii="宋体" w:hAnsi="宋体"/>
                <w:b/>
                <w:sz w:val="24"/>
              </w:rPr>
              <w:t>因素</w:t>
            </w:r>
          </w:p>
        </w:tc>
        <w:tc>
          <w:tcPr>
            <w:tcW w:w="913" w:type="dxa"/>
            <w:vAlign w:val="center"/>
          </w:tcPr>
          <w:p w14:paraId="706AC127" w14:textId="77777777" w:rsidR="00CD2971" w:rsidRDefault="00000000">
            <w:pPr>
              <w:ind w:firstLine="28"/>
              <w:jc w:val="center"/>
              <w:rPr>
                <w:rFonts w:ascii="宋体" w:hAnsi="宋体"/>
                <w:b/>
                <w:sz w:val="24"/>
              </w:rPr>
            </w:pPr>
            <w:r>
              <w:rPr>
                <w:rFonts w:ascii="宋体" w:hAnsi="宋体"/>
                <w:b/>
                <w:sz w:val="24"/>
              </w:rPr>
              <w:t>分值</w:t>
            </w:r>
          </w:p>
        </w:tc>
        <w:tc>
          <w:tcPr>
            <w:tcW w:w="3978" w:type="dxa"/>
            <w:vAlign w:val="center"/>
          </w:tcPr>
          <w:p w14:paraId="4A80F54C" w14:textId="77777777" w:rsidR="00CD2971" w:rsidRDefault="00000000">
            <w:pPr>
              <w:ind w:firstLine="28"/>
              <w:jc w:val="center"/>
              <w:rPr>
                <w:rFonts w:ascii="宋体" w:hAnsi="宋体"/>
                <w:b/>
                <w:sz w:val="24"/>
              </w:rPr>
            </w:pPr>
            <w:r>
              <w:rPr>
                <w:rFonts w:ascii="宋体" w:hAnsi="宋体"/>
                <w:b/>
                <w:sz w:val="24"/>
              </w:rPr>
              <w:t>评</w:t>
            </w:r>
            <w:r>
              <w:rPr>
                <w:rFonts w:ascii="宋体" w:hAnsi="宋体" w:hint="eastAsia"/>
                <w:b/>
                <w:sz w:val="24"/>
              </w:rPr>
              <w:t>审</w:t>
            </w:r>
            <w:r>
              <w:rPr>
                <w:rFonts w:ascii="宋体" w:hAnsi="宋体"/>
                <w:b/>
                <w:sz w:val="24"/>
              </w:rPr>
              <w:t>标准</w:t>
            </w:r>
          </w:p>
        </w:tc>
        <w:tc>
          <w:tcPr>
            <w:tcW w:w="2440" w:type="dxa"/>
            <w:vAlign w:val="center"/>
          </w:tcPr>
          <w:p w14:paraId="504F2F76" w14:textId="77777777" w:rsidR="00CD2971" w:rsidRDefault="00000000">
            <w:pPr>
              <w:pStyle w:val="affffff4"/>
              <w:spacing w:before="0" w:after="0" w:line="240" w:lineRule="auto"/>
              <w:rPr>
                <w:rFonts w:ascii="宋体" w:eastAsia="宋体" w:hAnsi="宋体"/>
                <w:szCs w:val="24"/>
              </w:rPr>
            </w:pPr>
            <w:r>
              <w:rPr>
                <w:rFonts w:ascii="宋体" w:eastAsia="宋体" w:hAnsi="宋体"/>
                <w:szCs w:val="24"/>
              </w:rPr>
              <w:t>说明</w:t>
            </w:r>
          </w:p>
        </w:tc>
      </w:tr>
      <w:tr w:rsidR="00CD2971" w14:paraId="66FC6B0D" w14:textId="77777777">
        <w:tc>
          <w:tcPr>
            <w:tcW w:w="835" w:type="dxa"/>
            <w:vAlign w:val="center"/>
          </w:tcPr>
          <w:p w14:paraId="14F1C20A" w14:textId="77777777" w:rsidR="00CD2971" w:rsidRDefault="00000000">
            <w:pPr>
              <w:ind w:firstLine="28"/>
              <w:jc w:val="center"/>
              <w:rPr>
                <w:rFonts w:ascii="宋体" w:hAnsi="宋体"/>
                <w:b/>
                <w:bCs/>
                <w:sz w:val="24"/>
              </w:rPr>
            </w:pPr>
            <w:r>
              <w:rPr>
                <w:rFonts w:ascii="宋体" w:hAnsi="宋体" w:hint="eastAsia"/>
                <w:b/>
                <w:bCs/>
                <w:sz w:val="24"/>
              </w:rPr>
              <w:t>1</w:t>
            </w:r>
          </w:p>
        </w:tc>
        <w:tc>
          <w:tcPr>
            <w:tcW w:w="1462" w:type="dxa"/>
            <w:vAlign w:val="center"/>
          </w:tcPr>
          <w:p w14:paraId="19ADA34C" w14:textId="77777777" w:rsidR="00CD2971" w:rsidRDefault="00000000">
            <w:pPr>
              <w:ind w:firstLine="28"/>
              <w:jc w:val="center"/>
              <w:rPr>
                <w:rFonts w:ascii="宋体" w:hAnsi="宋体"/>
                <w:b/>
                <w:bCs/>
                <w:sz w:val="24"/>
              </w:rPr>
            </w:pPr>
            <w:r>
              <w:rPr>
                <w:rFonts w:ascii="宋体" w:hAnsi="宋体"/>
                <w:b/>
                <w:bCs/>
                <w:sz w:val="24"/>
              </w:rPr>
              <w:t>投标报价</w:t>
            </w:r>
          </w:p>
        </w:tc>
        <w:tc>
          <w:tcPr>
            <w:tcW w:w="913" w:type="dxa"/>
            <w:vAlign w:val="center"/>
          </w:tcPr>
          <w:p w14:paraId="355E4DC9" w14:textId="77777777" w:rsidR="00CD2971" w:rsidRDefault="00000000">
            <w:pPr>
              <w:ind w:firstLine="28"/>
              <w:jc w:val="center"/>
              <w:rPr>
                <w:rFonts w:ascii="宋体" w:hAnsi="宋体"/>
                <w:b/>
                <w:bCs/>
                <w:sz w:val="24"/>
              </w:rPr>
            </w:pPr>
            <w:r>
              <w:rPr>
                <w:rFonts w:ascii="宋体" w:hAnsi="宋体" w:hint="eastAsia"/>
                <w:b/>
                <w:bCs/>
                <w:sz w:val="24"/>
              </w:rPr>
              <w:t>1</w:t>
            </w:r>
            <w:r>
              <w:rPr>
                <w:rFonts w:ascii="宋体" w:hAnsi="宋体"/>
                <w:b/>
                <w:bCs/>
                <w:sz w:val="24"/>
              </w:rPr>
              <w:t>0</w:t>
            </w:r>
          </w:p>
        </w:tc>
        <w:tc>
          <w:tcPr>
            <w:tcW w:w="3978" w:type="dxa"/>
            <w:vAlign w:val="center"/>
          </w:tcPr>
          <w:p w14:paraId="7DDAF42E" w14:textId="77777777" w:rsidR="00CD2971" w:rsidRDefault="00000000">
            <w:pPr>
              <w:rPr>
                <w:rFonts w:ascii="宋体" w:hAnsi="宋体"/>
                <w:sz w:val="24"/>
              </w:rPr>
            </w:pPr>
            <w:r>
              <w:rPr>
                <w:rFonts w:ascii="宋体" w:hAnsi="宋体"/>
                <w:sz w:val="24"/>
              </w:rPr>
              <w:t>满足招标文件要求且投标价格最低的投标报价为评标基准价，其价格分为满分。其他投标人的价格</w:t>
            </w:r>
            <w:proofErr w:type="gramStart"/>
            <w:r>
              <w:rPr>
                <w:rFonts w:ascii="宋体" w:hAnsi="宋体"/>
                <w:sz w:val="24"/>
              </w:rPr>
              <w:t>分统一</w:t>
            </w:r>
            <w:proofErr w:type="gramEnd"/>
            <w:r>
              <w:rPr>
                <w:rFonts w:ascii="宋体" w:hAnsi="宋体"/>
                <w:sz w:val="24"/>
              </w:rPr>
              <w:t>按照下列公式计算：</w:t>
            </w:r>
          </w:p>
          <w:p w14:paraId="53D67295" w14:textId="77777777" w:rsidR="00CD2971" w:rsidRDefault="00000000">
            <w:pPr>
              <w:rPr>
                <w:rFonts w:ascii="宋体" w:hAnsi="宋体"/>
                <w:sz w:val="24"/>
              </w:rPr>
            </w:pPr>
            <w:r>
              <w:rPr>
                <w:rFonts w:ascii="宋体" w:hAnsi="宋体"/>
                <w:sz w:val="24"/>
              </w:rPr>
              <w:t>投标报价得分＝（评标基准价/投标报价）×</w:t>
            </w:r>
            <w:r>
              <w:rPr>
                <w:rFonts w:ascii="宋体" w:hAnsi="宋体" w:hint="eastAsia"/>
                <w:sz w:val="24"/>
              </w:rPr>
              <w:t>1</w:t>
            </w:r>
            <w:r>
              <w:rPr>
                <w:rFonts w:ascii="宋体" w:hAnsi="宋体"/>
                <w:sz w:val="24"/>
              </w:rPr>
              <w:t>0。</w:t>
            </w:r>
          </w:p>
        </w:tc>
        <w:tc>
          <w:tcPr>
            <w:tcW w:w="2440" w:type="dxa"/>
            <w:vAlign w:val="center"/>
          </w:tcPr>
          <w:p w14:paraId="64F6B14B" w14:textId="77777777" w:rsidR="00CD2971" w:rsidRDefault="00000000">
            <w:pPr>
              <w:ind w:left="-38"/>
              <w:rPr>
                <w:rFonts w:ascii="宋体" w:hAnsi="宋体"/>
                <w:sz w:val="24"/>
              </w:rPr>
            </w:pPr>
            <w:r>
              <w:rPr>
                <w:rFonts w:ascii="宋体" w:hAnsi="宋体" w:hint="eastAsia"/>
                <w:sz w:val="24"/>
              </w:rPr>
              <w:t>此处投标</w:t>
            </w:r>
            <w:proofErr w:type="gramStart"/>
            <w:r>
              <w:rPr>
                <w:rFonts w:ascii="宋体" w:hAnsi="宋体" w:hint="eastAsia"/>
                <w:sz w:val="24"/>
              </w:rPr>
              <w:t>报价指</w:t>
            </w:r>
            <w:proofErr w:type="gramEnd"/>
            <w:r>
              <w:rPr>
                <w:rFonts w:ascii="宋体" w:hAnsi="宋体" w:hint="eastAsia"/>
                <w:sz w:val="24"/>
              </w:rPr>
              <w:t>经过报价修正，及</w:t>
            </w:r>
            <w:r>
              <w:rPr>
                <w:rFonts w:ascii="宋体" w:hAnsi="宋体"/>
                <w:sz w:val="24"/>
              </w:rPr>
              <w:t>因落实政府采购政策进行价格调整</w:t>
            </w:r>
            <w:r>
              <w:rPr>
                <w:rFonts w:ascii="宋体" w:hAnsi="宋体" w:hint="eastAsia"/>
                <w:sz w:val="24"/>
              </w:rPr>
              <w:t>后</w:t>
            </w:r>
            <w:r>
              <w:rPr>
                <w:rFonts w:ascii="宋体" w:hAnsi="宋体"/>
                <w:sz w:val="24"/>
              </w:rPr>
              <w:t>的</w:t>
            </w:r>
            <w:r>
              <w:rPr>
                <w:rFonts w:ascii="宋体" w:hAnsi="宋体" w:hint="eastAsia"/>
                <w:sz w:val="24"/>
              </w:rPr>
              <w:t>报价</w:t>
            </w:r>
            <w:r>
              <w:rPr>
                <w:rFonts w:ascii="宋体" w:hAnsi="宋体"/>
                <w:sz w:val="24"/>
              </w:rPr>
              <w:t>，详见第四章《评标程序、评标方法和评标标准》</w:t>
            </w:r>
            <w:r>
              <w:rPr>
                <w:rFonts w:ascii="宋体" w:hAnsi="宋体" w:hint="eastAsia"/>
                <w:sz w:val="24"/>
              </w:rPr>
              <w:t>2</w:t>
            </w:r>
            <w:r>
              <w:rPr>
                <w:rFonts w:ascii="宋体" w:hAnsi="宋体"/>
                <w:sz w:val="24"/>
              </w:rPr>
              <w:t>.4</w:t>
            </w:r>
            <w:r>
              <w:rPr>
                <w:rFonts w:ascii="宋体" w:hAnsi="宋体" w:hint="eastAsia"/>
                <w:sz w:val="24"/>
              </w:rPr>
              <w:t>及</w:t>
            </w:r>
            <w:r>
              <w:rPr>
                <w:rFonts w:ascii="宋体" w:hAnsi="宋体"/>
                <w:sz w:val="24"/>
              </w:rPr>
              <w:t>2.5。</w:t>
            </w:r>
          </w:p>
        </w:tc>
      </w:tr>
      <w:tr w:rsidR="00CD2971" w14:paraId="46DADBB7" w14:textId="77777777">
        <w:tc>
          <w:tcPr>
            <w:tcW w:w="2297" w:type="dxa"/>
            <w:gridSpan w:val="2"/>
            <w:vAlign w:val="center"/>
          </w:tcPr>
          <w:p w14:paraId="7CA3C5A2" w14:textId="77777777" w:rsidR="00CD2971" w:rsidRDefault="00000000">
            <w:pPr>
              <w:ind w:firstLine="28"/>
              <w:jc w:val="center"/>
              <w:rPr>
                <w:rFonts w:ascii="宋体" w:hAnsi="宋体"/>
                <w:b/>
                <w:bCs/>
                <w:sz w:val="24"/>
              </w:rPr>
            </w:pPr>
            <w:r>
              <w:rPr>
                <w:rFonts w:ascii="宋体" w:hAnsi="宋体" w:hint="eastAsia"/>
                <w:b/>
                <w:bCs/>
                <w:sz w:val="24"/>
              </w:rPr>
              <w:t>小计</w:t>
            </w:r>
          </w:p>
        </w:tc>
        <w:tc>
          <w:tcPr>
            <w:tcW w:w="913" w:type="dxa"/>
            <w:vAlign w:val="center"/>
          </w:tcPr>
          <w:p w14:paraId="31E1D7FB" w14:textId="77777777" w:rsidR="00CD2971" w:rsidRDefault="00000000">
            <w:pPr>
              <w:ind w:firstLine="28"/>
              <w:jc w:val="center"/>
              <w:rPr>
                <w:rFonts w:ascii="宋体" w:hAnsi="宋体"/>
                <w:b/>
                <w:bCs/>
                <w:sz w:val="24"/>
              </w:rPr>
            </w:pPr>
            <w:r>
              <w:rPr>
                <w:rFonts w:ascii="宋体" w:hAnsi="宋体" w:hint="eastAsia"/>
                <w:b/>
                <w:bCs/>
                <w:sz w:val="24"/>
              </w:rPr>
              <w:t>1</w:t>
            </w:r>
            <w:r>
              <w:rPr>
                <w:rFonts w:ascii="宋体" w:hAnsi="宋体"/>
                <w:b/>
                <w:bCs/>
                <w:sz w:val="24"/>
              </w:rPr>
              <w:t>0</w:t>
            </w:r>
          </w:p>
        </w:tc>
        <w:tc>
          <w:tcPr>
            <w:tcW w:w="6418" w:type="dxa"/>
            <w:gridSpan w:val="2"/>
            <w:vAlign w:val="center"/>
          </w:tcPr>
          <w:p w14:paraId="4027830A" w14:textId="77777777" w:rsidR="00CD2971" w:rsidRDefault="00CD2971">
            <w:pPr>
              <w:rPr>
                <w:rFonts w:ascii="宋体" w:hAnsi="宋体"/>
                <w:sz w:val="24"/>
              </w:rPr>
            </w:pPr>
          </w:p>
        </w:tc>
      </w:tr>
    </w:tbl>
    <w:p w14:paraId="552BE773" w14:textId="77777777" w:rsidR="00CD2971" w:rsidRDefault="00CD2971">
      <w:pPr>
        <w:tabs>
          <w:tab w:val="left" w:pos="360"/>
          <w:tab w:val="left" w:pos="1080"/>
        </w:tabs>
        <w:snapToGrid w:val="0"/>
        <w:spacing w:line="360" w:lineRule="auto"/>
        <w:ind w:left="1080"/>
        <w:rPr>
          <w:rFonts w:ascii="宋体" w:hAnsi="宋体"/>
          <w:color w:val="000000"/>
          <w:sz w:val="24"/>
        </w:rPr>
      </w:pPr>
    </w:p>
    <w:p w14:paraId="105B1D2B" w14:textId="77777777" w:rsidR="00CD2971" w:rsidRDefault="00CD2971">
      <w:pPr>
        <w:widowControl/>
        <w:jc w:val="left"/>
        <w:rPr>
          <w:rFonts w:ascii="宋体" w:hAnsi="宋体"/>
          <w:b/>
          <w:sz w:val="36"/>
          <w:szCs w:val="36"/>
        </w:rPr>
      </w:pPr>
    </w:p>
    <w:p w14:paraId="127AADCD" w14:textId="77777777" w:rsidR="00CD2971" w:rsidRDefault="00000000">
      <w:pPr>
        <w:spacing w:line="360" w:lineRule="auto"/>
        <w:jc w:val="center"/>
        <w:outlineLvl w:val="0"/>
        <w:rPr>
          <w:rFonts w:ascii="宋体" w:hAnsi="宋体"/>
          <w:b/>
          <w:sz w:val="36"/>
          <w:szCs w:val="36"/>
        </w:rPr>
      </w:pPr>
      <w:r>
        <w:rPr>
          <w:rFonts w:ascii="宋体" w:hAnsi="宋体"/>
          <w:b/>
          <w:sz w:val="36"/>
          <w:szCs w:val="36"/>
        </w:rPr>
        <w:br w:type="page"/>
      </w:r>
      <w:bookmarkStart w:id="849" w:name="_Toc155547115"/>
      <w:r>
        <w:rPr>
          <w:rFonts w:ascii="宋体" w:hAnsi="宋体"/>
          <w:b/>
          <w:sz w:val="36"/>
          <w:szCs w:val="36"/>
        </w:rPr>
        <w:lastRenderedPageBreak/>
        <w:t>第五章   采购需求</w:t>
      </w:r>
      <w:bookmarkEnd w:id="849"/>
    </w:p>
    <w:p w14:paraId="076A4746" w14:textId="77777777" w:rsidR="00CD2971" w:rsidRDefault="00000000">
      <w:pPr>
        <w:numPr>
          <w:ilvl w:val="255"/>
          <w:numId w:val="0"/>
        </w:numPr>
        <w:spacing w:line="360" w:lineRule="auto"/>
        <w:ind w:firstLine="506"/>
        <w:rPr>
          <w:rFonts w:ascii="宋体" w:hAnsi="宋体" w:cs="宋体"/>
          <w:b/>
          <w:bCs/>
          <w:sz w:val="24"/>
        </w:rPr>
      </w:pPr>
      <w:bookmarkStart w:id="850" w:name="_Hlk127995289"/>
      <w:r>
        <w:rPr>
          <w:rFonts w:ascii="宋体" w:hAnsi="宋体" w:cs="宋体" w:hint="eastAsia"/>
          <w:b/>
          <w:bCs/>
          <w:sz w:val="24"/>
        </w:rPr>
        <w:t>说明：采购需求中标注★</w:t>
      </w:r>
      <w:proofErr w:type="gramStart"/>
      <w:r>
        <w:rPr>
          <w:rFonts w:ascii="宋体" w:hAnsi="宋体" w:cs="宋体" w:hint="eastAsia"/>
          <w:b/>
          <w:bCs/>
          <w:sz w:val="24"/>
        </w:rPr>
        <w:t>号指标</w:t>
      </w:r>
      <w:proofErr w:type="gramEnd"/>
      <w:r>
        <w:rPr>
          <w:rFonts w:ascii="宋体" w:hAnsi="宋体" w:cs="宋体" w:hint="eastAsia"/>
          <w:b/>
          <w:bCs/>
          <w:sz w:val="24"/>
        </w:rPr>
        <w:t>为实质性要求，实质性要求任一项不满足的将被作为无效投标否决。★号标注在序号前，指本序号所有内容均为实质性要求；★号标注在段落前，指仅本段落内容为实质性要求。</w:t>
      </w:r>
    </w:p>
    <w:p w14:paraId="133D0BF1" w14:textId="77777777" w:rsidR="00CD2971" w:rsidRDefault="00CD2971">
      <w:pPr>
        <w:numPr>
          <w:ilvl w:val="255"/>
          <w:numId w:val="0"/>
        </w:numPr>
        <w:spacing w:line="360" w:lineRule="auto"/>
        <w:ind w:firstLine="506"/>
        <w:rPr>
          <w:rFonts w:ascii="宋体" w:hAnsi="宋体" w:cs="宋体"/>
          <w:b/>
          <w:bCs/>
          <w:sz w:val="24"/>
        </w:rPr>
      </w:pPr>
    </w:p>
    <w:p w14:paraId="27FFE947" w14:textId="77777777" w:rsidR="00CD2971" w:rsidRDefault="00000000">
      <w:pPr>
        <w:adjustRightInd w:val="0"/>
        <w:snapToGrid w:val="0"/>
        <w:spacing w:line="360" w:lineRule="auto"/>
        <w:outlineLvl w:val="1"/>
        <w:rPr>
          <w:rFonts w:ascii="宋体" w:hAnsi="宋体"/>
          <w:b/>
          <w:bCs/>
          <w:sz w:val="32"/>
          <w:szCs w:val="32"/>
        </w:rPr>
      </w:pPr>
      <w:bookmarkStart w:id="851" w:name="_Toc104457876"/>
      <w:bookmarkStart w:id="852" w:name="_Toc93590891"/>
      <w:proofErr w:type="gramStart"/>
      <w:r>
        <w:rPr>
          <w:rFonts w:ascii="宋体" w:hAnsi="宋体" w:hint="eastAsia"/>
          <w:b/>
          <w:bCs/>
          <w:sz w:val="32"/>
          <w:szCs w:val="32"/>
        </w:rPr>
        <w:t>一</w:t>
      </w:r>
      <w:proofErr w:type="gramEnd"/>
      <w:r>
        <w:rPr>
          <w:rFonts w:ascii="宋体" w:hAnsi="宋体" w:hint="eastAsia"/>
          <w:b/>
          <w:bCs/>
          <w:sz w:val="32"/>
          <w:szCs w:val="32"/>
        </w:rPr>
        <w:t>.采购标的</w:t>
      </w:r>
      <w:bookmarkEnd w:id="851"/>
      <w:bookmarkEnd w:id="852"/>
    </w:p>
    <w:p w14:paraId="1FA522A2" w14:textId="77777777" w:rsidR="00CD2971" w:rsidRDefault="00000000">
      <w:pPr>
        <w:widowControl/>
        <w:adjustRightInd w:val="0"/>
        <w:snapToGrid w:val="0"/>
        <w:spacing w:line="360" w:lineRule="auto"/>
        <w:jc w:val="left"/>
        <w:outlineLvl w:val="2"/>
        <w:rPr>
          <w:rFonts w:ascii="宋体" w:hAnsi="宋体" w:cs="仿宋_GB2312"/>
          <w:b/>
          <w:bCs/>
          <w:kern w:val="0"/>
          <w:sz w:val="28"/>
          <w:szCs w:val="28"/>
        </w:rPr>
      </w:pPr>
      <w:bookmarkStart w:id="853" w:name="_Hlk77118757"/>
      <w:bookmarkStart w:id="854" w:name="_Toc104457877"/>
      <w:bookmarkStart w:id="855" w:name="_Toc93590892"/>
      <w:r>
        <w:rPr>
          <w:rFonts w:ascii="宋体" w:hAnsi="宋体" w:cs="仿宋_GB2312" w:hint="eastAsia"/>
          <w:b/>
          <w:bCs/>
          <w:kern w:val="0"/>
          <w:sz w:val="28"/>
          <w:szCs w:val="28"/>
        </w:rPr>
        <w:t>★</w:t>
      </w:r>
      <w:bookmarkEnd w:id="853"/>
      <w:r>
        <w:rPr>
          <w:rFonts w:ascii="宋体" w:hAnsi="宋体" w:cs="仿宋_GB2312" w:hint="eastAsia"/>
          <w:b/>
          <w:bCs/>
          <w:kern w:val="0"/>
          <w:sz w:val="28"/>
          <w:szCs w:val="28"/>
        </w:rPr>
        <w:t>（一）标的名称</w:t>
      </w:r>
      <w:bookmarkEnd w:id="854"/>
      <w:bookmarkEnd w:id="855"/>
    </w:p>
    <w:p w14:paraId="1D2E7287" w14:textId="77777777" w:rsidR="00CD2971" w:rsidRDefault="00000000">
      <w:pPr>
        <w:numPr>
          <w:ilvl w:val="255"/>
          <w:numId w:val="0"/>
        </w:numPr>
        <w:adjustRightInd w:val="0"/>
        <w:snapToGrid w:val="0"/>
        <w:spacing w:line="360" w:lineRule="auto"/>
        <w:ind w:firstLine="506"/>
        <w:rPr>
          <w:rFonts w:ascii="宋体" w:hAnsi="宋体" w:cs="宋体"/>
          <w:sz w:val="24"/>
        </w:rPr>
      </w:pPr>
      <w:bookmarkStart w:id="856" w:name="_Toc93590893"/>
      <w:r>
        <w:rPr>
          <w:rFonts w:ascii="宋体" w:hAnsi="宋体" w:cs="宋体" w:hint="eastAsia"/>
          <w:sz w:val="24"/>
        </w:rPr>
        <w:t>密云水库绿地管护。</w:t>
      </w:r>
    </w:p>
    <w:p w14:paraId="19EC5812" w14:textId="77777777" w:rsidR="00CD2971" w:rsidRDefault="00000000">
      <w:pPr>
        <w:spacing w:line="360" w:lineRule="auto"/>
        <w:outlineLvl w:val="2"/>
        <w:rPr>
          <w:rFonts w:ascii="宋体" w:hAnsi="宋体"/>
          <w:b/>
          <w:bCs/>
          <w:sz w:val="28"/>
          <w:szCs w:val="28"/>
        </w:rPr>
      </w:pPr>
      <w:bookmarkStart w:id="857" w:name="_Toc99033433"/>
      <w:bookmarkStart w:id="858" w:name="_Toc99033434"/>
      <w:bookmarkEnd w:id="850"/>
      <w:bookmarkEnd w:id="856"/>
      <w:r>
        <w:rPr>
          <w:rFonts w:ascii="宋体" w:hAnsi="宋体" w:hint="eastAsia"/>
          <w:b/>
          <w:bCs/>
          <w:sz w:val="28"/>
          <w:szCs w:val="28"/>
        </w:rPr>
        <w:t>★（二）标的内容</w:t>
      </w:r>
      <w:bookmarkEnd w:id="857"/>
    </w:p>
    <w:p w14:paraId="1AFB78C4" w14:textId="3112DEEB" w:rsidR="00CD2971" w:rsidRDefault="00000000">
      <w:pPr>
        <w:numPr>
          <w:ilvl w:val="255"/>
          <w:numId w:val="0"/>
        </w:numPr>
        <w:spacing w:line="360" w:lineRule="auto"/>
        <w:ind w:firstLine="506"/>
        <w:rPr>
          <w:rFonts w:ascii="宋体" w:hAnsi="宋体" w:cs="宋体"/>
          <w:sz w:val="24"/>
        </w:rPr>
      </w:pPr>
      <w:r>
        <w:rPr>
          <w:rFonts w:ascii="宋体" w:hAnsi="宋体" w:cs="宋体" w:hint="eastAsia"/>
          <w:sz w:val="24"/>
        </w:rPr>
        <w:t>白河主坝坝下绿地的病虫害防治、修剪、浇水、除杂草、病枯木清理垃圾清运及绿地保洁等；苗圃养护管理；白河</w:t>
      </w:r>
      <w:proofErr w:type="gramStart"/>
      <w:r>
        <w:rPr>
          <w:rFonts w:ascii="宋体" w:hAnsi="宋体" w:cs="宋体" w:hint="eastAsia"/>
          <w:sz w:val="24"/>
        </w:rPr>
        <w:t>泄</w:t>
      </w:r>
      <w:proofErr w:type="gramEnd"/>
      <w:r>
        <w:rPr>
          <w:rFonts w:ascii="宋体" w:hAnsi="宋体" w:cs="宋体" w:hint="eastAsia"/>
          <w:sz w:val="24"/>
        </w:rPr>
        <w:t>空洞工程区绿地及尾水渠水面保洁工作；白河发电隧洞支洞尾水渠绿地管理；铁路沿线等绿地打草；坝下绿地</w:t>
      </w:r>
      <w:r>
        <w:rPr>
          <w:rFonts w:ascii="宋体" w:hAnsi="宋体" w:cs="宋体"/>
          <w:sz w:val="24"/>
        </w:rPr>
        <w:t>绿化整治</w:t>
      </w:r>
      <w:r>
        <w:rPr>
          <w:rFonts w:ascii="宋体" w:hAnsi="宋体" w:cs="宋体" w:hint="eastAsia"/>
          <w:sz w:val="24"/>
        </w:rPr>
        <w:t>等。</w:t>
      </w:r>
    </w:p>
    <w:p w14:paraId="3C54C2F5" w14:textId="77777777" w:rsidR="00CD2971" w:rsidRDefault="00000000">
      <w:pPr>
        <w:spacing w:line="360" w:lineRule="auto"/>
        <w:outlineLvl w:val="2"/>
        <w:rPr>
          <w:rFonts w:ascii="宋体" w:hAnsi="宋体"/>
          <w:b/>
          <w:bCs/>
          <w:sz w:val="28"/>
          <w:szCs w:val="28"/>
        </w:rPr>
      </w:pPr>
      <w:r>
        <w:rPr>
          <w:rFonts w:ascii="宋体" w:hAnsi="宋体" w:hint="eastAsia"/>
          <w:b/>
          <w:bCs/>
          <w:sz w:val="28"/>
          <w:szCs w:val="28"/>
        </w:rPr>
        <w:t>（三）标的预算</w:t>
      </w:r>
      <w:bookmarkEnd w:id="858"/>
    </w:p>
    <w:p w14:paraId="1AC7FCFC" w14:textId="77777777" w:rsidR="00CD2971" w:rsidRDefault="00000000">
      <w:pPr>
        <w:numPr>
          <w:ilvl w:val="255"/>
          <w:numId w:val="0"/>
        </w:numPr>
        <w:spacing w:line="360" w:lineRule="auto"/>
        <w:ind w:firstLine="506"/>
        <w:rPr>
          <w:rFonts w:ascii="宋体" w:hAnsi="宋体" w:cs="宋体"/>
          <w:sz w:val="24"/>
        </w:rPr>
      </w:pPr>
      <w:bookmarkStart w:id="859" w:name="_Toc99033435"/>
      <w:r>
        <w:rPr>
          <w:rFonts w:ascii="宋体" w:hAnsi="宋体" w:cs="宋体" w:hint="eastAsia"/>
          <w:sz w:val="24"/>
        </w:rPr>
        <w:t>采购标的预算金额</w:t>
      </w:r>
      <w:r>
        <w:rPr>
          <w:rFonts w:ascii="宋体" w:hAnsi="宋体" w:cs="宋体"/>
          <w:sz w:val="24"/>
        </w:rPr>
        <w:t>222.429682</w:t>
      </w:r>
      <w:r>
        <w:rPr>
          <w:rFonts w:ascii="宋体" w:hAnsi="宋体" w:cs="宋体" w:hint="eastAsia"/>
          <w:sz w:val="24"/>
        </w:rPr>
        <w:t>万元。此预算金额为202</w:t>
      </w:r>
      <w:r>
        <w:rPr>
          <w:rFonts w:ascii="宋体" w:hAnsi="宋体" w:cs="宋体"/>
          <w:sz w:val="24"/>
        </w:rPr>
        <w:t>4</w:t>
      </w:r>
      <w:r>
        <w:rPr>
          <w:rFonts w:ascii="宋体" w:hAnsi="宋体" w:cs="宋体" w:hint="eastAsia"/>
          <w:sz w:val="24"/>
        </w:rPr>
        <w:t>年</w:t>
      </w:r>
      <w:r>
        <w:rPr>
          <w:rFonts w:ascii="宋体" w:hAnsi="宋体" w:cs="宋体"/>
          <w:sz w:val="24"/>
        </w:rPr>
        <w:t>1</w:t>
      </w:r>
      <w:r>
        <w:rPr>
          <w:rFonts w:ascii="宋体" w:hAnsi="宋体" w:cs="宋体" w:hint="eastAsia"/>
          <w:sz w:val="24"/>
        </w:rPr>
        <w:t>月1日至202</w:t>
      </w:r>
      <w:r>
        <w:rPr>
          <w:rFonts w:ascii="宋体" w:hAnsi="宋体" w:cs="宋体"/>
          <w:sz w:val="24"/>
        </w:rPr>
        <w:t>4</w:t>
      </w:r>
      <w:r>
        <w:rPr>
          <w:rFonts w:ascii="宋体" w:hAnsi="宋体" w:cs="宋体" w:hint="eastAsia"/>
          <w:sz w:val="24"/>
        </w:rPr>
        <w:t>年</w:t>
      </w:r>
      <w:r>
        <w:rPr>
          <w:rFonts w:ascii="宋体" w:hAnsi="宋体" w:cs="宋体"/>
          <w:sz w:val="24"/>
        </w:rPr>
        <w:t>12</w:t>
      </w:r>
      <w:r>
        <w:rPr>
          <w:rFonts w:ascii="宋体" w:hAnsi="宋体" w:cs="宋体" w:hint="eastAsia"/>
          <w:sz w:val="24"/>
        </w:rPr>
        <w:t>月3</w:t>
      </w:r>
      <w:r>
        <w:rPr>
          <w:rFonts w:ascii="宋体" w:hAnsi="宋体" w:cs="宋体"/>
          <w:sz w:val="24"/>
        </w:rPr>
        <w:t>1</w:t>
      </w:r>
      <w:r>
        <w:rPr>
          <w:rFonts w:ascii="宋体" w:hAnsi="宋体" w:cs="宋体" w:hint="eastAsia"/>
          <w:sz w:val="24"/>
        </w:rPr>
        <w:t>日预算总额。</w:t>
      </w:r>
    </w:p>
    <w:p w14:paraId="05410A12" w14:textId="77777777" w:rsidR="00CD2971" w:rsidRDefault="00000000">
      <w:pPr>
        <w:spacing w:line="360" w:lineRule="auto"/>
        <w:outlineLvl w:val="2"/>
        <w:rPr>
          <w:rFonts w:ascii="宋体" w:hAnsi="宋体"/>
          <w:b/>
          <w:bCs/>
          <w:sz w:val="28"/>
          <w:szCs w:val="28"/>
        </w:rPr>
      </w:pPr>
      <w:r>
        <w:rPr>
          <w:rFonts w:ascii="宋体" w:hAnsi="宋体" w:hint="eastAsia"/>
          <w:b/>
          <w:bCs/>
          <w:sz w:val="28"/>
          <w:szCs w:val="28"/>
        </w:rPr>
        <w:t>（四）标的所属行业</w:t>
      </w:r>
      <w:bookmarkEnd w:id="859"/>
    </w:p>
    <w:p w14:paraId="2B2C02B2" w14:textId="77777777" w:rsidR="00CD2971" w:rsidRDefault="00000000">
      <w:pPr>
        <w:numPr>
          <w:ilvl w:val="255"/>
          <w:numId w:val="0"/>
        </w:numPr>
        <w:spacing w:line="360" w:lineRule="auto"/>
        <w:ind w:firstLine="506"/>
        <w:rPr>
          <w:rFonts w:ascii="宋体" w:hAnsi="宋体" w:cs="宋体"/>
          <w:sz w:val="24"/>
        </w:rPr>
      </w:pPr>
      <w:r>
        <w:rPr>
          <w:rFonts w:ascii="宋体" w:hAnsi="宋体" w:cs="宋体" w:hint="eastAsia"/>
          <w:sz w:val="24"/>
        </w:rPr>
        <w:t>采购标的对应的中小企业划分标准所属行业：其他未列明行业。</w:t>
      </w:r>
    </w:p>
    <w:p w14:paraId="52703C4E" w14:textId="77777777" w:rsidR="00CD2971" w:rsidRDefault="00000000">
      <w:pPr>
        <w:spacing w:line="360" w:lineRule="auto"/>
        <w:outlineLvl w:val="1"/>
        <w:rPr>
          <w:rFonts w:ascii="宋体" w:hAnsi="宋体"/>
          <w:b/>
          <w:bCs/>
          <w:sz w:val="32"/>
          <w:szCs w:val="32"/>
        </w:rPr>
      </w:pPr>
      <w:bookmarkStart w:id="860" w:name="_Toc99033436"/>
      <w:r>
        <w:rPr>
          <w:rFonts w:ascii="宋体" w:hAnsi="宋体" w:hint="eastAsia"/>
          <w:b/>
          <w:bCs/>
          <w:sz w:val="32"/>
          <w:szCs w:val="32"/>
        </w:rPr>
        <w:t>二.落实政府采购政策需满足的要求</w:t>
      </w:r>
      <w:bookmarkEnd w:id="860"/>
    </w:p>
    <w:p w14:paraId="36C66DC7" w14:textId="77777777" w:rsidR="00CD2971" w:rsidRDefault="00000000">
      <w:pPr>
        <w:widowControl/>
        <w:numPr>
          <w:ilvl w:val="255"/>
          <w:numId w:val="0"/>
        </w:numPr>
        <w:spacing w:line="360" w:lineRule="auto"/>
        <w:ind w:firstLineChars="200" w:firstLine="480"/>
        <w:rPr>
          <w:rFonts w:ascii="宋体" w:hAnsi="宋体" w:cs="仿宋_GB2312"/>
          <w:sz w:val="24"/>
        </w:rPr>
      </w:pPr>
      <w:r>
        <w:rPr>
          <w:rFonts w:ascii="宋体" w:hAnsi="宋体" w:hint="eastAsia"/>
          <w:sz w:val="24"/>
        </w:rPr>
        <w:t>★</w:t>
      </w:r>
      <w:r>
        <w:rPr>
          <w:rFonts w:ascii="宋体" w:hAnsi="宋体" w:cs="仿宋_GB2312" w:hint="eastAsia"/>
          <w:sz w:val="24"/>
        </w:rPr>
        <w:t>（一）本项目专门面向小</w:t>
      </w:r>
      <w:proofErr w:type="gramStart"/>
      <w:r>
        <w:rPr>
          <w:rFonts w:ascii="宋体" w:hAnsi="宋体" w:cs="仿宋_GB2312" w:hint="eastAsia"/>
          <w:sz w:val="24"/>
        </w:rPr>
        <w:t>微企业</w:t>
      </w:r>
      <w:proofErr w:type="gramEnd"/>
      <w:r>
        <w:rPr>
          <w:rFonts w:ascii="宋体" w:hAnsi="宋体" w:cs="仿宋_GB2312" w:hint="eastAsia"/>
          <w:sz w:val="24"/>
        </w:rPr>
        <w:t>采购。即：提供的服务全部由符合政策要求的小</w:t>
      </w:r>
      <w:proofErr w:type="gramStart"/>
      <w:r>
        <w:rPr>
          <w:rFonts w:ascii="宋体" w:hAnsi="宋体" w:cs="仿宋_GB2312" w:hint="eastAsia"/>
          <w:sz w:val="24"/>
        </w:rPr>
        <w:t>微企业</w:t>
      </w:r>
      <w:proofErr w:type="gramEnd"/>
      <w:r>
        <w:rPr>
          <w:rFonts w:ascii="宋体" w:hAnsi="宋体" w:cs="仿宋_GB2312" w:hint="eastAsia"/>
          <w:sz w:val="24"/>
        </w:rPr>
        <w:t>承接；</w:t>
      </w:r>
    </w:p>
    <w:p w14:paraId="756E4547" w14:textId="77777777" w:rsidR="00CD2971" w:rsidRDefault="00000000">
      <w:pPr>
        <w:widowControl/>
        <w:numPr>
          <w:ilvl w:val="255"/>
          <w:numId w:val="0"/>
        </w:numPr>
        <w:spacing w:line="360" w:lineRule="auto"/>
        <w:ind w:firstLineChars="200" w:firstLine="480"/>
        <w:rPr>
          <w:rFonts w:ascii="宋体" w:hAnsi="宋体" w:cs="仿宋_GB2312"/>
          <w:sz w:val="24"/>
        </w:rPr>
      </w:pPr>
      <w:r>
        <w:rPr>
          <w:rFonts w:ascii="宋体" w:hAnsi="宋体" w:cs="仿宋_GB2312" w:hint="eastAsia"/>
          <w:sz w:val="24"/>
        </w:rPr>
        <w:t>（二）根据《财政部民政部中国残疾人联合会关于促进残疾人就业政府采购政策的通知》（财库〔2017〕141号），残疾人福利性单位视同小微企业；</w:t>
      </w:r>
    </w:p>
    <w:p w14:paraId="2264BAC4" w14:textId="77777777" w:rsidR="00CD2971" w:rsidRDefault="00000000">
      <w:pPr>
        <w:widowControl/>
        <w:numPr>
          <w:ilvl w:val="255"/>
          <w:numId w:val="0"/>
        </w:numPr>
        <w:spacing w:line="360" w:lineRule="auto"/>
        <w:ind w:firstLineChars="200" w:firstLine="480"/>
        <w:rPr>
          <w:rFonts w:ascii="宋体" w:hAnsi="宋体" w:cs="仿宋_GB2312"/>
          <w:sz w:val="24"/>
        </w:rPr>
      </w:pPr>
      <w:r>
        <w:rPr>
          <w:rFonts w:ascii="宋体" w:hAnsi="宋体" w:cs="仿宋_GB2312" w:hint="eastAsia"/>
          <w:sz w:val="24"/>
        </w:rPr>
        <w:t>（三）根据《关于政府采购支持监狱企业发展有关问题的通知》（财库〔2014〕68号），监狱企业视同小微企业；</w:t>
      </w:r>
    </w:p>
    <w:p w14:paraId="0D5DC25B" w14:textId="77777777" w:rsidR="00CD2971" w:rsidRDefault="00000000">
      <w:pPr>
        <w:widowControl/>
        <w:numPr>
          <w:ilvl w:val="255"/>
          <w:numId w:val="0"/>
        </w:numPr>
        <w:spacing w:line="360" w:lineRule="auto"/>
        <w:ind w:firstLineChars="200" w:firstLine="480"/>
        <w:rPr>
          <w:rFonts w:ascii="宋体" w:hAnsi="宋体"/>
          <w:sz w:val="24"/>
        </w:rPr>
      </w:pPr>
      <w:bookmarkStart w:id="861" w:name="_Hlk92276208"/>
      <w:r>
        <w:rPr>
          <w:rFonts w:ascii="宋体" w:hAnsi="宋体" w:hint="eastAsia"/>
          <w:sz w:val="24"/>
        </w:rPr>
        <w:t>★</w:t>
      </w:r>
      <w:bookmarkEnd w:id="861"/>
      <w:r>
        <w:rPr>
          <w:rFonts w:ascii="宋体" w:hAnsi="宋体" w:hint="eastAsia"/>
          <w:sz w:val="24"/>
        </w:rPr>
        <w:t>（四）本项目采购产品必须为国产，不接受进口产品。</w:t>
      </w:r>
    </w:p>
    <w:p w14:paraId="60F5C5AB" w14:textId="77777777" w:rsidR="00CD2971" w:rsidRDefault="00000000">
      <w:pPr>
        <w:spacing w:line="360" w:lineRule="auto"/>
        <w:ind w:firstLine="200"/>
        <w:outlineLvl w:val="1"/>
        <w:rPr>
          <w:rFonts w:ascii="宋体" w:hAnsi="宋体"/>
          <w:b/>
          <w:bCs/>
          <w:sz w:val="32"/>
          <w:szCs w:val="32"/>
        </w:rPr>
      </w:pPr>
      <w:bookmarkStart w:id="862" w:name="_Toc99033437"/>
      <w:r>
        <w:rPr>
          <w:rFonts w:ascii="宋体" w:hAnsi="宋体" w:hint="eastAsia"/>
          <w:b/>
          <w:bCs/>
          <w:sz w:val="32"/>
          <w:szCs w:val="32"/>
        </w:rPr>
        <w:t>三.技术要求</w:t>
      </w:r>
      <w:bookmarkEnd w:id="862"/>
    </w:p>
    <w:p w14:paraId="4FAD1C31" w14:textId="77777777" w:rsidR="00CD2971" w:rsidRDefault="00000000">
      <w:pPr>
        <w:adjustRightInd w:val="0"/>
        <w:snapToGrid w:val="0"/>
        <w:spacing w:line="360" w:lineRule="auto"/>
        <w:outlineLvl w:val="2"/>
        <w:rPr>
          <w:rFonts w:ascii="宋体" w:hAnsi="宋体"/>
          <w:b/>
          <w:bCs/>
          <w:sz w:val="28"/>
          <w:szCs w:val="28"/>
          <w:lang w:val="en"/>
        </w:rPr>
      </w:pPr>
      <w:bookmarkStart w:id="863" w:name="_Toc99033438"/>
      <w:r>
        <w:rPr>
          <w:rFonts w:ascii="宋体" w:hAnsi="宋体" w:hint="eastAsia"/>
          <w:b/>
          <w:bCs/>
          <w:sz w:val="28"/>
          <w:szCs w:val="28"/>
        </w:rPr>
        <w:t>★（一）项目执行标准和规范</w:t>
      </w:r>
      <w:bookmarkEnd w:id="863"/>
    </w:p>
    <w:p w14:paraId="3F1F734B"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864" w:name="_Toc99033439"/>
      <w:bookmarkStart w:id="865" w:name="_Toc95484041"/>
      <w:bookmarkStart w:id="866" w:name="_Toc94368941"/>
      <w:r>
        <w:rPr>
          <w:rFonts w:ascii="宋体" w:hAnsi="宋体" w:cs="仿宋_GB2312"/>
          <w:b/>
          <w:bCs/>
          <w:kern w:val="0"/>
          <w:sz w:val="24"/>
          <w:szCs w:val="28"/>
        </w:rPr>
        <w:lastRenderedPageBreak/>
        <w:t>1</w:t>
      </w:r>
      <w:r>
        <w:rPr>
          <w:rFonts w:ascii="宋体" w:hAnsi="宋体" w:cs="仿宋_GB2312" w:hint="eastAsia"/>
          <w:b/>
          <w:bCs/>
          <w:kern w:val="0"/>
          <w:sz w:val="24"/>
          <w:szCs w:val="28"/>
        </w:rPr>
        <w:t>.</w:t>
      </w:r>
      <w:r>
        <w:rPr>
          <w:rFonts w:ascii="宋体" w:hAnsi="宋体" w:cs="仿宋_GB2312"/>
          <w:b/>
          <w:bCs/>
          <w:kern w:val="0"/>
          <w:sz w:val="24"/>
          <w:szCs w:val="28"/>
        </w:rPr>
        <w:t>服务标准</w:t>
      </w:r>
      <w:bookmarkEnd w:id="864"/>
      <w:bookmarkEnd w:id="865"/>
      <w:bookmarkEnd w:id="866"/>
    </w:p>
    <w:p w14:paraId="3496E8E0" w14:textId="77777777" w:rsidR="00CD2971" w:rsidRDefault="00000000">
      <w:pPr>
        <w:adjustRightInd w:val="0"/>
        <w:snapToGrid w:val="0"/>
        <w:spacing w:line="360" w:lineRule="auto"/>
        <w:ind w:firstLineChars="200" w:firstLine="480"/>
        <w:rPr>
          <w:rFonts w:ascii="宋体" w:hAnsi="宋体"/>
          <w:sz w:val="24"/>
        </w:rPr>
      </w:pPr>
      <w:r>
        <w:rPr>
          <w:rFonts w:ascii="宋体" w:hAnsi="宋体" w:hint="eastAsia"/>
          <w:sz w:val="24"/>
        </w:rPr>
        <w:t>参照北京市《城镇绿地养护技术规范》（DB11/T213-20</w:t>
      </w:r>
      <w:r>
        <w:rPr>
          <w:rFonts w:ascii="宋体" w:hAnsi="宋体"/>
          <w:sz w:val="24"/>
        </w:rPr>
        <w:t>22</w:t>
      </w:r>
      <w:r>
        <w:rPr>
          <w:rFonts w:ascii="宋体" w:hAnsi="宋体" w:hint="eastAsia"/>
          <w:sz w:val="24"/>
        </w:rPr>
        <w:t>）中三级绿地养护管理技术措施及要求。</w:t>
      </w:r>
    </w:p>
    <w:p w14:paraId="1C70B10B"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867" w:name="_Toc94368942"/>
      <w:bookmarkStart w:id="868" w:name="_Toc99033440"/>
      <w:bookmarkStart w:id="869" w:name="_Toc95484042"/>
      <w:r>
        <w:rPr>
          <w:rFonts w:ascii="宋体" w:hAnsi="宋体" w:cs="仿宋_GB2312"/>
          <w:b/>
          <w:bCs/>
          <w:kern w:val="0"/>
          <w:sz w:val="24"/>
          <w:szCs w:val="28"/>
        </w:rPr>
        <w:t>2</w:t>
      </w:r>
      <w:r>
        <w:rPr>
          <w:rFonts w:ascii="宋体" w:hAnsi="宋体" w:cs="仿宋_GB2312" w:hint="eastAsia"/>
          <w:b/>
          <w:bCs/>
          <w:kern w:val="0"/>
          <w:sz w:val="24"/>
          <w:szCs w:val="28"/>
        </w:rPr>
        <w:t>.</w:t>
      </w:r>
      <w:r>
        <w:rPr>
          <w:rFonts w:ascii="宋体" w:hAnsi="宋体" w:cs="仿宋_GB2312"/>
          <w:b/>
          <w:bCs/>
          <w:kern w:val="0"/>
          <w:sz w:val="24"/>
          <w:szCs w:val="28"/>
        </w:rPr>
        <w:t>执行的标准和规范</w:t>
      </w:r>
      <w:bookmarkEnd w:id="867"/>
      <w:bookmarkEnd w:id="868"/>
      <w:bookmarkEnd w:id="869"/>
    </w:p>
    <w:p w14:paraId="2A44BA68" w14:textId="77777777" w:rsidR="00CD2971" w:rsidRDefault="00000000">
      <w:pPr>
        <w:adjustRightInd w:val="0"/>
        <w:snapToGrid w:val="0"/>
        <w:spacing w:line="360" w:lineRule="auto"/>
        <w:ind w:firstLineChars="200" w:firstLine="480"/>
        <w:rPr>
          <w:rFonts w:ascii="宋体" w:hAnsi="宋体"/>
          <w:sz w:val="24"/>
        </w:rPr>
      </w:pPr>
      <w:r>
        <w:rPr>
          <w:rFonts w:ascii="宋体" w:hAnsi="宋体" w:hint="eastAsia"/>
          <w:sz w:val="24"/>
        </w:rPr>
        <w:t>（1）《园林绿化工程施工及验收规范》（DB11/T212-2</w:t>
      </w:r>
      <w:r>
        <w:rPr>
          <w:rFonts w:ascii="宋体" w:hAnsi="宋体"/>
          <w:sz w:val="24"/>
        </w:rPr>
        <w:t>017</w:t>
      </w:r>
      <w:r>
        <w:rPr>
          <w:rFonts w:ascii="宋体" w:hAnsi="宋体" w:hint="eastAsia"/>
          <w:sz w:val="24"/>
        </w:rPr>
        <w:t>）；</w:t>
      </w:r>
    </w:p>
    <w:p w14:paraId="29AFDF3B" w14:textId="77777777" w:rsidR="00CD2971" w:rsidRDefault="00000000">
      <w:pPr>
        <w:adjustRightInd w:val="0"/>
        <w:snapToGrid w:val="0"/>
        <w:spacing w:line="360" w:lineRule="auto"/>
        <w:ind w:firstLineChars="200" w:firstLine="480"/>
        <w:rPr>
          <w:rFonts w:ascii="宋体" w:hAnsi="宋体"/>
          <w:sz w:val="24"/>
        </w:rPr>
      </w:pPr>
      <w:r>
        <w:rPr>
          <w:rFonts w:ascii="宋体" w:hAnsi="宋体" w:hint="eastAsia"/>
          <w:sz w:val="24"/>
        </w:rPr>
        <w:t>（2）《城镇绿地养护技术规范》（DB11/T213-20</w:t>
      </w:r>
      <w:r>
        <w:rPr>
          <w:rFonts w:ascii="宋体" w:hAnsi="宋体"/>
          <w:sz w:val="24"/>
        </w:rPr>
        <w:t>22</w:t>
      </w:r>
      <w:r>
        <w:rPr>
          <w:rFonts w:ascii="宋体" w:hAnsi="宋体" w:hint="eastAsia"/>
          <w:sz w:val="24"/>
        </w:rPr>
        <w:t>）；</w:t>
      </w:r>
    </w:p>
    <w:p w14:paraId="5B139DCB" w14:textId="77777777" w:rsidR="00CD2971" w:rsidRDefault="00000000">
      <w:pPr>
        <w:adjustRightInd w:val="0"/>
        <w:snapToGrid w:val="0"/>
        <w:spacing w:line="360" w:lineRule="auto"/>
        <w:ind w:firstLineChars="200" w:firstLine="480"/>
        <w:rPr>
          <w:rFonts w:ascii="宋体" w:hAnsi="宋体"/>
          <w:sz w:val="24"/>
        </w:rPr>
      </w:pPr>
      <w:r>
        <w:rPr>
          <w:rFonts w:ascii="宋体" w:hAnsi="宋体" w:hint="eastAsia"/>
          <w:sz w:val="24"/>
        </w:rPr>
        <w:t>（3）《风景园林基本术语标准》（C</w:t>
      </w:r>
      <w:r>
        <w:rPr>
          <w:rFonts w:ascii="宋体" w:hAnsi="宋体"/>
          <w:sz w:val="24"/>
        </w:rPr>
        <w:t>JJ/T91-2017）</w:t>
      </w:r>
      <w:r>
        <w:rPr>
          <w:rFonts w:ascii="宋体" w:hAnsi="宋体" w:hint="eastAsia"/>
          <w:sz w:val="24"/>
        </w:rPr>
        <w:t>；</w:t>
      </w:r>
    </w:p>
    <w:p w14:paraId="1A9959E7" w14:textId="77777777" w:rsidR="00CD2971" w:rsidRDefault="00000000">
      <w:pPr>
        <w:adjustRightInd w:val="0"/>
        <w:snapToGrid w:val="0"/>
        <w:spacing w:line="360" w:lineRule="auto"/>
        <w:ind w:firstLineChars="200" w:firstLine="480"/>
        <w:rPr>
          <w:rFonts w:ascii="宋体" w:hAnsi="宋体"/>
          <w:sz w:val="24"/>
        </w:rPr>
      </w:pPr>
      <w:r>
        <w:rPr>
          <w:rFonts w:ascii="宋体" w:hAnsi="宋体" w:hint="eastAsia"/>
          <w:sz w:val="24"/>
        </w:rPr>
        <w:t>（4）《城市绿地分类标准》（CJJ/T 85-20</w:t>
      </w:r>
      <w:r>
        <w:rPr>
          <w:rFonts w:ascii="宋体" w:hAnsi="宋体"/>
          <w:sz w:val="24"/>
        </w:rPr>
        <w:t>17</w:t>
      </w:r>
      <w:r>
        <w:rPr>
          <w:rFonts w:ascii="宋体" w:hAnsi="宋体" w:hint="eastAsia"/>
          <w:sz w:val="24"/>
        </w:rPr>
        <w:t>）；</w:t>
      </w:r>
    </w:p>
    <w:p w14:paraId="081AAEA4" w14:textId="77777777" w:rsidR="00CD2971" w:rsidRDefault="00000000">
      <w:pPr>
        <w:adjustRightInd w:val="0"/>
        <w:snapToGrid w:val="0"/>
        <w:spacing w:line="360" w:lineRule="auto"/>
        <w:ind w:firstLineChars="200" w:firstLine="480"/>
        <w:rPr>
          <w:rFonts w:ascii="宋体" w:hAnsi="宋体"/>
          <w:sz w:val="24"/>
        </w:rPr>
      </w:pPr>
      <w:r>
        <w:rPr>
          <w:rFonts w:ascii="宋体" w:hAnsi="宋体" w:hint="eastAsia"/>
          <w:sz w:val="24"/>
        </w:rPr>
        <w:t>（5）《北京市绿化条例》北京市人民代表大会常务委员会公告〔15届〕第15号。</w:t>
      </w:r>
    </w:p>
    <w:p w14:paraId="02AA7424" w14:textId="77777777" w:rsidR="00CD2971" w:rsidRDefault="00000000">
      <w:pPr>
        <w:spacing w:line="360" w:lineRule="auto"/>
        <w:outlineLvl w:val="2"/>
        <w:rPr>
          <w:rFonts w:ascii="宋体" w:hAnsi="宋体"/>
          <w:b/>
          <w:bCs/>
          <w:sz w:val="28"/>
          <w:szCs w:val="28"/>
        </w:rPr>
      </w:pPr>
      <w:bookmarkStart w:id="870" w:name="_Toc99033441"/>
      <w:r>
        <w:rPr>
          <w:rFonts w:ascii="宋体" w:hAnsi="宋体" w:hint="eastAsia"/>
          <w:b/>
          <w:bCs/>
          <w:sz w:val="28"/>
          <w:szCs w:val="28"/>
        </w:rPr>
        <w:t>★（二）项目目标</w:t>
      </w:r>
      <w:bookmarkEnd w:id="870"/>
    </w:p>
    <w:p w14:paraId="60364325" w14:textId="77777777" w:rsidR="00CD2971" w:rsidRDefault="00000000">
      <w:pPr>
        <w:spacing w:line="360" w:lineRule="auto"/>
        <w:ind w:firstLine="482"/>
        <w:jc w:val="left"/>
        <w:outlineLvl w:val="3"/>
        <w:rPr>
          <w:rFonts w:ascii="宋体" w:hAnsi="宋体" w:cs="仿宋_GB2312"/>
          <w:b/>
          <w:bCs/>
          <w:kern w:val="0"/>
          <w:sz w:val="24"/>
          <w:szCs w:val="28"/>
        </w:rPr>
      </w:pPr>
      <w:bookmarkStart w:id="871" w:name="_Toc99033456"/>
      <w:r>
        <w:rPr>
          <w:rFonts w:ascii="宋体" w:hAnsi="宋体" w:cs="仿宋_GB2312"/>
          <w:b/>
          <w:bCs/>
          <w:kern w:val="0"/>
          <w:sz w:val="24"/>
          <w:szCs w:val="28"/>
        </w:rPr>
        <w:t>1</w:t>
      </w:r>
      <w:r>
        <w:rPr>
          <w:rFonts w:ascii="宋体" w:hAnsi="宋体" w:cs="仿宋_GB2312" w:hint="eastAsia"/>
          <w:b/>
          <w:bCs/>
          <w:kern w:val="0"/>
          <w:sz w:val="24"/>
          <w:szCs w:val="28"/>
        </w:rPr>
        <w:t>.数量指标</w:t>
      </w:r>
    </w:p>
    <w:p w14:paraId="1CBAD9E2"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（1）绿地、苗圃养护面积</w:t>
      </w:r>
    </w:p>
    <w:p w14:paraId="47456BBF"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年度指标值共计359236㎡，其中</w:t>
      </w:r>
      <w:del w:id="872" w:author="小彬" w:date="2024-03-21T20:52:00Z">
        <w:r>
          <w:rPr>
            <w:rFonts w:ascii="宋体" w:hAnsi="宋体" w:cs="仿宋_GB2312" w:hint="eastAsia"/>
            <w:sz w:val="24"/>
          </w:rPr>
          <w:delText>白河</w:delText>
        </w:r>
      </w:del>
      <w:r>
        <w:rPr>
          <w:rFonts w:ascii="宋体" w:hAnsi="宋体" w:cs="仿宋_GB2312" w:hint="eastAsia"/>
          <w:sz w:val="24"/>
        </w:rPr>
        <w:t>坝下绿地295236㎡，苗圃64000㎡。</w:t>
      </w:r>
    </w:p>
    <w:p w14:paraId="4D436483"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对水库工程区及管理单位管辖范围内的绿地进行保洁。</w:t>
      </w:r>
    </w:p>
    <w:p w14:paraId="2D73E589"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（2）白河</w:t>
      </w:r>
      <w:proofErr w:type="gramStart"/>
      <w:r>
        <w:rPr>
          <w:rFonts w:ascii="宋体" w:hAnsi="宋体" w:cs="仿宋_GB2312" w:hint="eastAsia"/>
          <w:sz w:val="24"/>
        </w:rPr>
        <w:t>泄</w:t>
      </w:r>
      <w:proofErr w:type="gramEnd"/>
      <w:r>
        <w:rPr>
          <w:rFonts w:ascii="宋体" w:hAnsi="宋体" w:cs="仿宋_GB2312" w:hint="eastAsia"/>
          <w:sz w:val="24"/>
        </w:rPr>
        <w:t>空洞</w:t>
      </w:r>
      <w:proofErr w:type="gramStart"/>
      <w:r>
        <w:rPr>
          <w:rFonts w:ascii="宋体" w:hAnsi="宋体" w:cs="仿宋_GB2312" w:hint="eastAsia"/>
          <w:sz w:val="24"/>
        </w:rPr>
        <w:t>工程区尾水渠</w:t>
      </w:r>
      <w:proofErr w:type="gramEnd"/>
      <w:r>
        <w:rPr>
          <w:rFonts w:ascii="宋体" w:hAnsi="宋体" w:cs="仿宋_GB2312" w:hint="eastAsia"/>
          <w:sz w:val="24"/>
        </w:rPr>
        <w:t>水面保洁面积</w:t>
      </w:r>
    </w:p>
    <w:p w14:paraId="52397A7B"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水面保洁年度指标值共计</w:t>
      </w:r>
      <w:del w:id="873" w:author="小彬" w:date="2024-03-21T21:47:00Z">
        <w:r>
          <w:rPr>
            <w:rFonts w:ascii="宋体" w:hAnsi="宋体" w:cs="仿宋_GB2312" w:hint="eastAsia"/>
            <w:sz w:val="24"/>
          </w:rPr>
          <w:delText>10157</w:delText>
        </w:r>
      </w:del>
      <w:ins w:id="874" w:author="小彬" w:date="2024-03-21T21:47:00Z">
        <w:r>
          <w:rPr>
            <w:rFonts w:ascii="宋体" w:hAnsi="宋体" w:cs="仿宋_GB2312" w:hint="eastAsia"/>
            <w:sz w:val="24"/>
          </w:rPr>
          <w:t>8657</w:t>
        </w:r>
      </w:ins>
      <w:r>
        <w:rPr>
          <w:rFonts w:ascii="宋体" w:hAnsi="宋体" w:cs="仿宋_GB2312" w:hint="eastAsia"/>
          <w:sz w:val="24"/>
        </w:rPr>
        <w:t>㎡。</w:t>
      </w:r>
    </w:p>
    <w:p w14:paraId="021CA5FE" w14:textId="77777777" w:rsidR="00CD2971" w:rsidRDefault="00000000">
      <w:pPr>
        <w:spacing w:line="360" w:lineRule="auto"/>
        <w:ind w:firstLine="482"/>
        <w:jc w:val="left"/>
        <w:rPr>
          <w:rFonts w:ascii="宋体" w:hAnsi="宋体" w:cs="仿宋_GB2312"/>
          <w:sz w:val="24"/>
        </w:rPr>
      </w:pPr>
      <w:bookmarkStart w:id="875" w:name="_Toc99033443"/>
      <w:bookmarkStart w:id="876" w:name="_Toc94368945"/>
      <w:bookmarkStart w:id="877" w:name="_Toc95484045"/>
      <w:r>
        <w:rPr>
          <w:rFonts w:ascii="宋体" w:hAnsi="宋体" w:cs="仿宋_GB2312" w:hint="eastAsia"/>
          <w:sz w:val="24"/>
        </w:rPr>
        <w:t>（3）白河发电隧洞支洞尾水渠绿地管理</w:t>
      </w:r>
    </w:p>
    <w:p w14:paraId="2018A491"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白河发电隧洞支洞尾水渠指标值共计6771.2㎡。</w:t>
      </w:r>
    </w:p>
    <w:p w14:paraId="6C6E175B"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w:t>
      </w:r>
      <w:r>
        <w:rPr>
          <w:rFonts w:ascii="宋体" w:hAnsi="宋体" w:cs="仿宋_GB2312"/>
          <w:sz w:val="24"/>
        </w:rPr>
        <w:t>4</w:t>
      </w:r>
      <w:r>
        <w:rPr>
          <w:rFonts w:ascii="宋体" w:hAnsi="宋体" w:cs="仿宋_GB2312" w:hint="eastAsia"/>
          <w:sz w:val="24"/>
        </w:rPr>
        <w:t>）铁路沿线等绿地打草面积</w:t>
      </w:r>
    </w:p>
    <w:p w14:paraId="5682F63E"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年度指标值共计208403㎡。其中铁路起点-首钢石灰厂、太子</w:t>
      </w:r>
      <w:proofErr w:type="gramStart"/>
      <w:r>
        <w:rPr>
          <w:rFonts w:ascii="宋体" w:hAnsi="宋体" w:cs="仿宋_GB2312" w:hint="eastAsia"/>
          <w:sz w:val="24"/>
        </w:rPr>
        <w:t>务</w:t>
      </w:r>
      <w:proofErr w:type="gramEnd"/>
      <w:r>
        <w:rPr>
          <w:rFonts w:ascii="宋体" w:hAnsi="宋体" w:cs="仿宋_GB2312" w:hint="eastAsia"/>
          <w:sz w:val="24"/>
        </w:rPr>
        <w:t>村北-</w:t>
      </w:r>
      <w:proofErr w:type="gramStart"/>
      <w:r>
        <w:rPr>
          <w:rFonts w:ascii="宋体" w:hAnsi="宋体" w:cs="仿宋_GB2312" w:hint="eastAsia"/>
          <w:sz w:val="24"/>
        </w:rPr>
        <w:t>龚</w:t>
      </w:r>
      <w:proofErr w:type="gramEnd"/>
      <w:r>
        <w:rPr>
          <w:rFonts w:ascii="宋体" w:hAnsi="宋体" w:cs="仿宋_GB2312" w:hint="eastAsia"/>
          <w:sz w:val="24"/>
        </w:rPr>
        <w:t>庄子村南，共计24000㎡，河西仓库南北院37500㎡，原大理石厂53333㎡，铁路六公里站房4000㎡，铁路值班室2666㎡，原工程公司原仓库11154㎡。</w:t>
      </w:r>
    </w:p>
    <w:p w14:paraId="792D8FD9"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w:t>
      </w:r>
      <w:r>
        <w:rPr>
          <w:rFonts w:ascii="宋体" w:hAnsi="宋体" w:cs="仿宋_GB2312"/>
          <w:sz w:val="24"/>
        </w:rPr>
        <w:t>5</w:t>
      </w:r>
      <w:r>
        <w:rPr>
          <w:rFonts w:ascii="宋体" w:hAnsi="宋体" w:cs="仿宋_GB2312" w:hint="eastAsia"/>
          <w:sz w:val="24"/>
        </w:rPr>
        <w:t>）节日摆花</w:t>
      </w:r>
    </w:p>
    <w:p w14:paraId="63F4642D"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年度指标值草花20000盆、</w:t>
      </w:r>
      <w:proofErr w:type="gramStart"/>
      <w:r>
        <w:rPr>
          <w:rFonts w:ascii="宋体" w:hAnsi="宋体" w:cs="仿宋_GB2312" w:hint="eastAsia"/>
          <w:sz w:val="24"/>
        </w:rPr>
        <w:t>大型绿植</w:t>
      </w:r>
      <w:r>
        <w:rPr>
          <w:rFonts w:ascii="宋体" w:hAnsi="宋体" w:cs="仿宋_GB2312"/>
          <w:sz w:val="24"/>
        </w:rPr>
        <w:t>16</w:t>
      </w:r>
      <w:r>
        <w:rPr>
          <w:rFonts w:ascii="宋体" w:hAnsi="宋体" w:cs="仿宋_GB2312" w:hint="eastAsia"/>
          <w:sz w:val="24"/>
        </w:rPr>
        <w:t>盆</w:t>
      </w:r>
      <w:proofErr w:type="gramEnd"/>
      <w:r>
        <w:rPr>
          <w:rFonts w:ascii="宋体" w:hAnsi="宋体" w:cs="仿宋_GB2312" w:hint="eastAsia"/>
          <w:sz w:val="24"/>
        </w:rPr>
        <w:t>。</w:t>
      </w:r>
    </w:p>
    <w:p w14:paraId="623E93A7" w14:textId="54625A26" w:rsidR="00CD2971" w:rsidRDefault="00000000" w:rsidP="00051FE7">
      <w:pPr>
        <w:spacing w:line="360" w:lineRule="auto"/>
        <w:ind w:firstLine="482"/>
        <w:jc w:val="left"/>
        <w:rPr>
          <w:ins w:id="878" w:author="小彬" w:date="2024-03-21T17:13:00Z"/>
          <w:rFonts w:ascii="宋体" w:hAnsi="宋体" w:cs="仿宋_GB2312"/>
          <w:sz w:val="24"/>
        </w:rPr>
      </w:pPr>
      <w:r>
        <w:rPr>
          <w:rFonts w:ascii="宋体" w:hAnsi="宋体" w:cs="仿宋_GB2312" w:hint="eastAsia"/>
          <w:sz w:val="24"/>
        </w:rPr>
        <w:t>（</w:t>
      </w:r>
      <w:r>
        <w:rPr>
          <w:rFonts w:ascii="宋体" w:hAnsi="宋体" w:cs="仿宋_GB2312"/>
          <w:sz w:val="24"/>
        </w:rPr>
        <w:t>6</w:t>
      </w:r>
      <w:r>
        <w:rPr>
          <w:rFonts w:ascii="宋体" w:hAnsi="宋体" w:cs="仿宋_GB2312" w:hint="eastAsia"/>
          <w:sz w:val="24"/>
        </w:rPr>
        <w:t>）</w:t>
      </w:r>
      <w:del w:id="879" w:author="小彬" w:date="2024-03-21T17:13:00Z">
        <w:r>
          <w:rPr>
            <w:rFonts w:ascii="宋体" w:hAnsi="宋体" w:cs="仿宋_GB2312"/>
            <w:sz w:val="24"/>
          </w:rPr>
          <w:delText>绿化整治</w:delText>
        </w:r>
      </w:del>
      <w:ins w:id="880" w:author="小彬" w:date="2024-03-21T17:13:00Z">
        <w:r>
          <w:rPr>
            <w:rFonts w:ascii="宋体" w:hAnsi="宋体" w:cs="仿宋_GB2312" w:hint="eastAsia"/>
            <w:sz w:val="24"/>
          </w:rPr>
          <w:t>坝下绿地整体改造树木</w:t>
        </w:r>
      </w:ins>
    </w:p>
    <w:p w14:paraId="15B369D4"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对坝下附属绿地东西区及展览馆进行苗木补植乔木44株，其中白蜡5株、枫树1株、馒头柳15株、玉兰23株。</w:t>
      </w:r>
    </w:p>
    <w:p w14:paraId="1EEF9CAB"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对坝下附属绿地西区北侧180.5㎡沙地</w:t>
      </w:r>
      <w:proofErr w:type="gramStart"/>
      <w:r>
        <w:rPr>
          <w:rFonts w:ascii="宋体" w:hAnsi="宋体" w:cs="仿宋_GB2312" w:hint="eastAsia"/>
          <w:sz w:val="24"/>
        </w:rPr>
        <w:t>柏</w:t>
      </w:r>
      <w:proofErr w:type="gramEnd"/>
      <w:r>
        <w:rPr>
          <w:rFonts w:ascii="宋体" w:hAnsi="宋体" w:cs="仿宋_GB2312" w:hint="eastAsia"/>
          <w:sz w:val="24"/>
        </w:rPr>
        <w:t>进行更换，</w:t>
      </w:r>
      <w:proofErr w:type="gramStart"/>
      <w:r>
        <w:rPr>
          <w:rFonts w:ascii="宋体" w:hAnsi="宋体" w:cs="仿宋_GB2312" w:hint="eastAsia"/>
          <w:sz w:val="24"/>
        </w:rPr>
        <w:t>种植</w:t>
      </w:r>
      <w:ins w:id="881" w:author="chenyu tai" w:date="2024-03-22T07:07:00Z">
        <w:r>
          <w:rPr>
            <w:rFonts w:ascii="宋体" w:hAnsi="宋体" w:cs="仿宋_GB2312" w:hint="eastAsia"/>
            <w:sz w:val="24"/>
          </w:rPr>
          <w:t>丰花</w:t>
        </w:r>
      </w:ins>
      <w:proofErr w:type="gramEnd"/>
      <w:del w:id="882" w:author="chenyu tai" w:date="2024-03-22T07:07:00Z">
        <w:r>
          <w:rPr>
            <w:rFonts w:ascii="宋体" w:hAnsi="宋体" w:cs="仿宋_GB2312" w:hint="eastAsia"/>
            <w:sz w:val="24"/>
          </w:rPr>
          <w:delText>香水</w:delText>
        </w:r>
      </w:del>
      <w:r>
        <w:rPr>
          <w:rFonts w:ascii="宋体" w:hAnsi="宋体" w:cs="仿宋_GB2312" w:hint="eastAsia"/>
          <w:sz w:val="24"/>
        </w:rPr>
        <w:t>月季16株/㎡，总共2888株。</w:t>
      </w:r>
    </w:p>
    <w:p w14:paraId="695A1DDE"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为提升场区整体绿化景观效果，对坝下附属绿地西区到展览馆沿路</w:t>
      </w:r>
      <w:del w:id="883" w:author="郭彬" w:date="2024-03-20T16:58:00Z">
        <w:r>
          <w:rPr>
            <w:rFonts w:ascii="宋体" w:hAnsi="宋体" w:cs="仿宋_GB2312" w:hint="eastAsia"/>
            <w:sz w:val="24"/>
          </w:rPr>
          <w:delText>总长842m采取</w:delText>
        </w:r>
      </w:del>
      <w:ins w:id="884" w:author="郭彬" w:date="2024-03-20T16:58:00Z">
        <w:r>
          <w:rPr>
            <w:rFonts w:ascii="宋体" w:hAnsi="宋体" w:cs="仿宋_GB2312" w:hint="eastAsia"/>
            <w:sz w:val="24"/>
          </w:rPr>
          <w:lastRenderedPageBreak/>
          <w:t>进行</w:t>
        </w:r>
      </w:ins>
      <w:r>
        <w:rPr>
          <w:rFonts w:ascii="宋体" w:hAnsi="宋体" w:cs="仿宋_GB2312" w:hint="eastAsia"/>
          <w:sz w:val="24"/>
        </w:rPr>
        <w:t>景观提升，</w:t>
      </w:r>
      <w:del w:id="885" w:author="郭彬" w:date="2024-03-20T17:03:00Z">
        <w:r>
          <w:rPr>
            <w:rFonts w:ascii="宋体" w:hAnsi="宋体" w:cs="仿宋_GB2312" w:hint="eastAsia"/>
            <w:sz w:val="24"/>
          </w:rPr>
          <w:delText>进行</w:delText>
        </w:r>
      </w:del>
      <w:ins w:id="886" w:author="郭彬" w:date="2024-03-20T17:03:00Z">
        <w:r>
          <w:rPr>
            <w:rFonts w:ascii="宋体" w:hAnsi="宋体" w:cs="仿宋_GB2312" w:hint="eastAsia"/>
            <w:sz w:val="24"/>
          </w:rPr>
          <w:t>实施</w:t>
        </w:r>
      </w:ins>
      <w:r>
        <w:rPr>
          <w:rFonts w:ascii="宋体" w:hAnsi="宋体" w:cs="仿宋_GB2312" w:hint="eastAsia"/>
          <w:sz w:val="24"/>
        </w:rPr>
        <w:t>箱体种植、</w:t>
      </w:r>
      <w:del w:id="887" w:author="郭彬" w:date="2024-03-20T17:03:00Z">
        <w:r>
          <w:rPr>
            <w:rFonts w:ascii="宋体" w:hAnsi="宋体" w:cs="仿宋_GB2312" w:hint="eastAsia"/>
            <w:sz w:val="24"/>
          </w:rPr>
          <w:delText>园路</w:delText>
        </w:r>
      </w:del>
      <w:r>
        <w:rPr>
          <w:rFonts w:ascii="宋体" w:hAnsi="宋体" w:cs="仿宋_GB2312" w:hint="eastAsia"/>
          <w:sz w:val="24"/>
        </w:rPr>
        <w:t>栅栏安装、自动降尘灌溉工程。</w:t>
      </w:r>
    </w:p>
    <w:p w14:paraId="4138AE02"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为提升坝下展览馆门口的干净整洁，对展览馆门口两侧125㎡黄土地面进行铺设，采用透水砖。</w:t>
      </w:r>
    </w:p>
    <w:p w14:paraId="36784CD5" w14:textId="77777777" w:rsidR="00CD2971" w:rsidRDefault="00000000">
      <w:pPr>
        <w:spacing w:line="360" w:lineRule="auto"/>
        <w:ind w:firstLine="482"/>
        <w:jc w:val="left"/>
        <w:rPr>
          <w:rFonts w:ascii="宋体" w:hAnsi="宋体" w:cs="仿宋_GB2312"/>
          <w:sz w:val="24"/>
        </w:rPr>
      </w:pPr>
      <w:r>
        <w:rPr>
          <w:rFonts w:ascii="宋体" w:hAnsi="宋体" w:cs="仿宋_GB2312" w:hint="eastAsia"/>
          <w:sz w:val="24"/>
        </w:rPr>
        <w:t>为加强坝下绿地甬路景观效果，现将因树木移植和死亡所留下的空隙进行补植，补植榆叶梅50株、丁香50株。</w:t>
      </w:r>
    </w:p>
    <w:p w14:paraId="40285382" w14:textId="77777777" w:rsidR="00CD2971" w:rsidRDefault="00000000">
      <w:pPr>
        <w:spacing w:line="360" w:lineRule="auto"/>
        <w:ind w:firstLine="482"/>
        <w:jc w:val="left"/>
        <w:outlineLvl w:val="3"/>
        <w:rPr>
          <w:rFonts w:ascii="宋体" w:hAnsi="宋体" w:cs="仿宋_GB2312"/>
          <w:b/>
          <w:bCs/>
          <w:kern w:val="0"/>
          <w:sz w:val="24"/>
          <w:szCs w:val="28"/>
        </w:rPr>
      </w:pPr>
      <w:r>
        <w:rPr>
          <w:rFonts w:ascii="宋体" w:hAnsi="宋体" w:cs="仿宋_GB2312" w:hint="eastAsia"/>
          <w:b/>
          <w:bCs/>
          <w:kern w:val="0"/>
          <w:sz w:val="24"/>
          <w:szCs w:val="28"/>
        </w:rPr>
        <w:t>2.质量指标</w:t>
      </w:r>
      <w:bookmarkEnd w:id="875"/>
      <w:bookmarkEnd w:id="876"/>
      <w:bookmarkEnd w:id="877"/>
    </w:p>
    <w:p w14:paraId="66186AAE" w14:textId="77777777" w:rsidR="00CD2971" w:rsidRDefault="00000000">
      <w:pPr>
        <w:spacing w:line="360" w:lineRule="auto"/>
        <w:ind w:firstLine="482"/>
        <w:jc w:val="left"/>
        <w:rPr>
          <w:rFonts w:ascii="宋体" w:hAnsi="宋体" w:cs="仿宋_GB2312"/>
          <w:sz w:val="24"/>
        </w:rPr>
      </w:pPr>
      <w:bookmarkStart w:id="888" w:name="_Toc95484046"/>
      <w:bookmarkStart w:id="889" w:name="_Toc99033444"/>
      <w:r>
        <w:rPr>
          <w:rFonts w:ascii="宋体" w:hAnsi="宋体" w:cs="仿宋_GB2312" w:hint="eastAsia"/>
          <w:sz w:val="24"/>
        </w:rPr>
        <w:t>参照北京市</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中三级绿地养护管理技术措施及要求进行。</w:t>
      </w:r>
    </w:p>
    <w:p w14:paraId="51C187DA" w14:textId="77777777" w:rsidR="00CD2971" w:rsidRDefault="00000000">
      <w:pPr>
        <w:spacing w:line="360" w:lineRule="auto"/>
        <w:ind w:firstLine="482"/>
        <w:jc w:val="left"/>
        <w:outlineLvl w:val="3"/>
        <w:rPr>
          <w:rFonts w:ascii="宋体" w:hAnsi="宋体" w:cs="仿宋_GB2312"/>
          <w:b/>
          <w:bCs/>
          <w:kern w:val="0"/>
          <w:sz w:val="24"/>
          <w:szCs w:val="28"/>
        </w:rPr>
      </w:pPr>
      <w:r>
        <w:rPr>
          <w:rFonts w:ascii="宋体" w:hAnsi="宋体" w:cs="仿宋_GB2312" w:hint="eastAsia"/>
          <w:b/>
          <w:bCs/>
          <w:kern w:val="0"/>
          <w:sz w:val="24"/>
          <w:szCs w:val="28"/>
        </w:rPr>
        <w:t>3.进度指标</w:t>
      </w:r>
      <w:bookmarkEnd w:id="888"/>
      <w:bookmarkEnd w:id="889"/>
    </w:p>
    <w:p w14:paraId="08858C97" w14:textId="77777777" w:rsidR="00CD2971" w:rsidRDefault="00000000">
      <w:pPr>
        <w:spacing w:line="360" w:lineRule="auto"/>
        <w:ind w:firstLineChars="200" w:firstLine="480"/>
        <w:rPr>
          <w:rFonts w:ascii="宋体" w:hAnsi="宋体" w:cs="仿宋_GB2312"/>
          <w:sz w:val="24"/>
        </w:rPr>
      </w:pPr>
      <w:r>
        <w:rPr>
          <w:rFonts w:ascii="宋体" w:hAnsi="宋体" w:hint="eastAsia"/>
          <w:kern w:val="0"/>
          <w:sz w:val="24"/>
          <w:szCs w:val="20"/>
        </w:rPr>
        <w:t>按合同约定履行期限。</w:t>
      </w:r>
    </w:p>
    <w:p w14:paraId="066F40E5" w14:textId="77777777" w:rsidR="00CD2971" w:rsidRDefault="00000000">
      <w:pPr>
        <w:spacing w:line="360" w:lineRule="auto"/>
        <w:ind w:firstLine="482"/>
        <w:jc w:val="left"/>
        <w:outlineLvl w:val="3"/>
        <w:rPr>
          <w:rFonts w:ascii="宋体" w:hAnsi="宋体" w:cs="仿宋_GB2312"/>
          <w:b/>
          <w:bCs/>
          <w:kern w:val="0"/>
          <w:sz w:val="24"/>
          <w:szCs w:val="28"/>
        </w:rPr>
      </w:pPr>
      <w:bookmarkStart w:id="890" w:name="_Toc99033445"/>
      <w:bookmarkStart w:id="891" w:name="_Toc95484047"/>
      <w:r>
        <w:rPr>
          <w:rFonts w:ascii="宋体" w:hAnsi="宋体" w:cs="仿宋_GB2312" w:hint="eastAsia"/>
          <w:b/>
          <w:bCs/>
          <w:kern w:val="0"/>
          <w:sz w:val="24"/>
          <w:szCs w:val="28"/>
        </w:rPr>
        <w:t>4.成本指标</w:t>
      </w:r>
      <w:bookmarkEnd w:id="890"/>
      <w:bookmarkEnd w:id="891"/>
    </w:p>
    <w:p w14:paraId="751941F8" w14:textId="77777777" w:rsidR="00CD2971" w:rsidRDefault="00000000">
      <w:pPr>
        <w:spacing w:line="360" w:lineRule="auto"/>
        <w:ind w:firstLineChars="200" w:firstLine="480"/>
        <w:rPr>
          <w:rFonts w:ascii="宋体" w:hAnsi="宋体" w:cs="仿宋_GB2312"/>
          <w:sz w:val="24"/>
        </w:rPr>
      </w:pPr>
      <w:r>
        <w:rPr>
          <w:rFonts w:ascii="宋体" w:hAnsi="宋体" w:hint="eastAsia"/>
          <w:kern w:val="0"/>
          <w:sz w:val="24"/>
          <w:szCs w:val="20"/>
        </w:rPr>
        <w:t>项目预算控制在采购预算内。</w:t>
      </w:r>
    </w:p>
    <w:p w14:paraId="6504AA72" w14:textId="77777777" w:rsidR="00CD2971" w:rsidRDefault="00000000">
      <w:pPr>
        <w:spacing w:line="360" w:lineRule="auto"/>
        <w:ind w:firstLine="482"/>
        <w:jc w:val="left"/>
        <w:outlineLvl w:val="3"/>
        <w:rPr>
          <w:rFonts w:ascii="宋体" w:hAnsi="宋体" w:cs="仿宋_GB2312"/>
          <w:b/>
          <w:bCs/>
          <w:kern w:val="0"/>
          <w:sz w:val="24"/>
          <w:szCs w:val="28"/>
        </w:rPr>
      </w:pPr>
      <w:bookmarkStart w:id="892" w:name="_Toc95484048"/>
      <w:bookmarkStart w:id="893" w:name="_Toc94368946"/>
      <w:bookmarkStart w:id="894" w:name="_Toc99033446"/>
      <w:r>
        <w:rPr>
          <w:rFonts w:ascii="宋体" w:hAnsi="宋体" w:cs="仿宋_GB2312"/>
          <w:b/>
          <w:bCs/>
          <w:kern w:val="0"/>
          <w:sz w:val="24"/>
          <w:szCs w:val="28"/>
        </w:rPr>
        <w:t>5</w:t>
      </w:r>
      <w:r>
        <w:rPr>
          <w:rFonts w:ascii="宋体" w:hAnsi="宋体" w:cs="仿宋_GB2312" w:hint="eastAsia"/>
          <w:b/>
          <w:bCs/>
          <w:kern w:val="0"/>
          <w:sz w:val="24"/>
          <w:szCs w:val="28"/>
        </w:rPr>
        <w:t>.效果指标</w:t>
      </w:r>
      <w:bookmarkEnd w:id="892"/>
      <w:bookmarkEnd w:id="893"/>
      <w:bookmarkEnd w:id="894"/>
    </w:p>
    <w:p w14:paraId="7F0BD23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达到“三季有花，四季常绿”效果。</w:t>
      </w:r>
    </w:p>
    <w:p w14:paraId="038CA36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年度指标值显著，打造优美生态绿地环境。</w:t>
      </w:r>
    </w:p>
    <w:p w14:paraId="4564B5F3" w14:textId="77777777" w:rsidR="00CD2971" w:rsidRDefault="00000000">
      <w:pPr>
        <w:spacing w:line="360" w:lineRule="auto"/>
        <w:outlineLvl w:val="2"/>
        <w:rPr>
          <w:rFonts w:ascii="宋体" w:hAnsi="宋体"/>
          <w:b/>
          <w:bCs/>
          <w:sz w:val="28"/>
          <w:szCs w:val="28"/>
        </w:rPr>
      </w:pPr>
      <w:bookmarkStart w:id="895" w:name="_Toc99033447"/>
      <w:r>
        <w:rPr>
          <w:rFonts w:ascii="宋体" w:hAnsi="宋体" w:hint="eastAsia"/>
          <w:b/>
          <w:bCs/>
          <w:sz w:val="28"/>
          <w:szCs w:val="28"/>
        </w:rPr>
        <w:t>★（三）服务要求</w:t>
      </w:r>
      <w:bookmarkEnd w:id="895"/>
      <w:r>
        <w:rPr>
          <w:rFonts w:ascii="宋体" w:hAnsi="宋体" w:hint="eastAsia"/>
          <w:b/>
          <w:bCs/>
          <w:sz w:val="28"/>
          <w:szCs w:val="28"/>
        </w:rPr>
        <w:t>（2024年1月-3月）</w:t>
      </w:r>
    </w:p>
    <w:p w14:paraId="43A512D4" w14:textId="77777777" w:rsidR="00CD2971" w:rsidRDefault="00000000">
      <w:pPr>
        <w:keepNext/>
        <w:keepLines/>
        <w:spacing w:line="360" w:lineRule="auto"/>
        <w:ind w:firstLineChars="200" w:firstLine="482"/>
        <w:outlineLvl w:val="3"/>
        <w:rPr>
          <w:rFonts w:ascii="宋体" w:hAnsi="宋体"/>
          <w:b/>
          <w:bCs/>
          <w:sz w:val="24"/>
          <w:szCs w:val="28"/>
        </w:rPr>
      </w:pPr>
      <w:bookmarkStart w:id="896" w:name="_Hlk124238280"/>
      <w:r>
        <w:rPr>
          <w:rFonts w:ascii="宋体" w:hAnsi="宋体"/>
          <w:b/>
          <w:bCs/>
          <w:sz w:val="24"/>
          <w:szCs w:val="28"/>
        </w:rPr>
        <w:t>1.</w:t>
      </w:r>
      <w:del w:id="897" w:author="DELL" w:date="2024-03-21T15:00:00Z">
        <w:r>
          <w:rPr>
            <w:rFonts w:ascii="Cambria" w:hAnsi="Cambria" w:hint="eastAsia"/>
            <w:b/>
            <w:bCs/>
            <w:sz w:val="28"/>
            <w:szCs w:val="28"/>
          </w:rPr>
          <w:delText xml:space="preserve"> </w:delText>
        </w:r>
        <w:r>
          <w:rPr>
            <w:rFonts w:ascii="宋体" w:hAnsi="宋体" w:hint="eastAsia"/>
            <w:b/>
            <w:bCs/>
            <w:sz w:val="24"/>
            <w:szCs w:val="28"/>
          </w:rPr>
          <w:delText>白河主坝</w:delText>
        </w:r>
      </w:del>
      <w:r>
        <w:rPr>
          <w:rFonts w:ascii="宋体" w:hAnsi="宋体" w:hint="eastAsia"/>
          <w:b/>
          <w:bCs/>
          <w:sz w:val="24"/>
          <w:szCs w:val="28"/>
        </w:rPr>
        <w:t>绿地养护管理</w:t>
      </w:r>
    </w:p>
    <w:p w14:paraId="2ED029E8" w14:textId="77777777" w:rsidR="00CD2971" w:rsidRDefault="00000000">
      <w:pPr>
        <w:keepNext/>
        <w:keepLines/>
        <w:tabs>
          <w:tab w:val="left" w:pos="1008"/>
        </w:tabs>
        <w:spacing w:line="360" w:lineRule="auto"/>
        <w:ind w:firstLineChars="200" w:firstLine="482"/>
        <w:outlineLvl w:val="4"/>
        <w:rPr>
          <w:rFonts w:ascii="宋体" w:hAnsi="宋体"/>
          <w:b/>
          <w:bCs/>
          <w:sz w:val="24"/>
          <w:szCs w:val="28"/>
        </w:rPr>
      </w:pPr>
      <w:r>
        <w:rPr>
          <w:rFonts w:ascii="宋体" w:hAnsi="宋体" w:hint="eastAsia"/>
          <w:b/>
          <w:bCs/>
          <w:sz w:val="24"/>
          <w:szCs w:val="28"/>
        </w:rPr>
        <w:t>1</w:t>
      </w:r>
      <w:r>
        <w:rPr>
          <w:rFonts w:ascii="宋体" w:hAnsi="宋体"/>
          <w:b/>
          <w:bCs/>
          <w:sz w:val="24"/>
          <w:szCs w:val="28"/>
        </w:rPr>
        <w:t>.1</w:t>
      </w:r>
      <w:r>
        <w:rPr>
          <w:rFonts w:ascii="宋体" w:hAnsi="宋体" w:hint="eastAsia"/>
          <w:b/>
          <w:bCs/>
          <w:sz w:val="24"/>
          <w:szCs w:val="28"/>
        </w:rPr>
        <w:t>管护范围及作业内容</w:t>
      </w:r>
    </w:p>
    <w:p w14:paraId="02E4696D" w14:textId="77777777" w:rsidR="00CD2971" w:rsidRDefault="00000000">
      <w:pPr>
        <w:spacing w:line="360" w:lineRule="auto"/>
        <w:ind w:firstLineChars="200" w:firstLine="480"/>
        <w:rPr>
          <w:rFonts w:ascii="宋体" w:hAnsi="宋体" w:cs="仿宋_GB2312"/>
          <w:sz w:val="24"/>
        </w:rPr>
      </w:pPr>
      <w:del w:id="898" w:author="小彬" w:date="2024-03-21T20:55:00Z">
        <w:r>
          <w:rPr>
            <w:rFonts w:ascii="宋体" w:hAnsi="宋体" w:cs="仿宋_GB2312" w:hint="eastAsia"/>
            <w:sz w:val="24"/>
          </w:rPr>
          <w:delText>白河主坝</w:delText>
        </w:r>
      </w:del>
      <w:del w:id="899" w:author="DELL" w:date="2024-03-22T10:14:00Z">
        <w:r>
          <w:rPr>
            <w:rFonts w:ascii="宋体" w:hAnsi="宋体" w:cs="仿宋_GB2312" w:hint="eastAsia"/>
            <w:sz w:val="24"/>
          </w:rPr>
          <w:delText>坝</w:delText>
        </w:r>
      </w:del>
      <w:del w:id="900" w:author="DELL" w:date="2024-03-22T10:03:00Z">
        <w:r>
          <w:rPr>
            <w:rFonts w:ascii="宋体" w:hAnsi="宋体" w:cs="仿宋_GB2312" w:hint="eastAsia"/>
            <w:sz w:val="24"/>
          </w:rPr>
          <w:delText>下</w:delText>
        </w:r>
      </w:del>
      <w:r>
        <w:rPr>
          <w:rFonts w:ascii="宋体" w:hAnsi="宋体" w:cs="仿宋_GB2312" w:hint="eastAsia"/>
          <w:sz w:val="24"/>
        </w:rPr>
        <w:t>绿地面积295236㎡，养护内容为病虫害防治1次、浇水（</w:t>
      </w:r>
      <w:proofErr w:type="gramStart"/>
      <w:r>
        <w:rPr>
          <w:rFonts w:ascii="宋体" w:hAnsi="宋体" w:cs="仿宋_GB2312" w:hint="eastAsia"/>
          <w:sz w:val="24"/>
        </w:rPr>
        <w:t>含当年</w:t>
      </w:r>
      <w:proofErr w:type="gramEnd"/>
      <w:r>
        <w:rPr>
          <w:rFonts w:ascii="宋体" w:hAnsi="宋体" w:cs="仿宋_GB2312" w:hint="eastAsia"/>
          <w:sz w:val="24"/>
        </w:rPr>
        <w:t>新植树木）1次、乔灌木修剪1次、病枯木清理（胸径20cm以下）及清运1次、以及准备上述养护工作所消耗的物料及机械。</w:t>
      </w:r>
    </w:p>
    <w:p w14:paraId="0FAD1A4C" w14:textId="77777777" w:rsidR="00CD2971" w:rsidRDefault="00000000">
      <w:pPr>
        <w:keepNext/>
        <w:keepLines/>
        <w:tabs>
          <w:tab w:val="left" w:pos="1008"/>
        </w:tabs>
        <w:spacing w:line="360" w:lineRule="auto"/>
        <w:ind w:firstLineChars="200" w:firstLine="482"/>
        <w:outlineLvl w:val="4"/>
        <w:rPr>
          <w:rFonts w:ascii="宋体" w:hAnsi="宋体"/>
          <w:b/>
          <w:bCs/>
          <w:sz w:val="24"/>
          <w:szCs w:val="28"/>
        </w:rPr>
      </w:pPr>
      <w:r>
        <w:rPr>
          <w:rFonts w:ascii="宋体" w:hAnsi="宋体" w:hint="eastAsia"/>
          <w:b/>
          <w:bCs/>
          <w:sz w:val="24"/>
          <w:szCs w:val="28"/>
        </w:rPr>
        <w:t>1</w:t>
      </w:r>
      <w:r>
        <w:rPr>
          <w:rFonts w:ascii="宋体" w:hAnsi="宋体"/>
          <w:b/>
          <w:bCs/>
          <w:sz w:val="24"/>
          <w:szCs w:val="28"/>
        </w:rPr>
        <w:t>.2</w:t>
      </w:r>
      <w:r>
        <w:rPr>
          <w:rFonts w:ascii="宋体" w:hAnsi="宋体" w:hint="eastAsia"/>
          <w:b/>
          <w:bCs/>
          <w:sz w:val="24"/>
          <w:szCs w:val="28"/>
        </w:rPr>
        <w:t>实施要求</w:t>
      </w:r>
    </w:p>
    <w:p w14:paraId="7ED682B7"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1</w:t>
      </w:r>
      <w:r>
        <w:rPr>
          <w:rFonts w:ascii="宋体" w:hAnsi="宋体" w:hint="eastAsia"/>
          <w:b/>
          <w:sz w:val="24"/>
        </w:rPr>
        <w:t>）病虫害防治</w:t>
      </w:r>
    </w:p>
    <w:p w14:paraId="0661A4A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6AF6BCB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做好预测预报工作，选用高效、低毒、无污染、对天敌较安全的药剂，如溴氰菊酯、多菌灵。严禁使用毒性较大、污染较重、对天敌影响较大的化学农药如：六六六、滴滴涕、西力生、赛力散、毒杀芬、氧化乐果、久效磷、对硫磷等。三月份进行。</w:t>
      </w:r>
    </w:p>
    <w:p w14:paraId="16B3743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喷药应成雾状，做到由内向外、由上向下、叶面叶背喷药均匀，</w:t>
      </w:r>
      <w:proofErr w:type="gramStart"/>
      <w:r>
        <w:rPr>
          <w:rFonts w:ascii="宋体" w:hAnsi="宋体" w:cs="仿宋_GB2312" w:hint="eastAsia"/>
          <w:sz w:val="24"/>
        </w:rPr>
        <w:t>不</w:t>
      </w:r>
      <w:proofErr w:type="gramEnd"/>
      <w:r>
        <w:rPr>
          <w:rFonts w:ascii="宋体" w:hAnsi="宋体" w:cs="仿宋_GB2312" w:hint="eastAsia"/>
          <w:sz w:val="24"/>
        </w:rPr>
        <w:t>留空白。事后要检查，对效果不好的要重新喷药，喷药应在无风的晴天进行，阴雨或高温炎热的中午不</w:t>
      </w:r>
      <w:r>
        <w:rPr>
          <w:rFonts w:ascii="宋体" w:hAnsi="宋体" w:cs="仿宋_GB2312" w:hint="eastAsia"/>
          <w:sz w:val="24"/>
        </w:rPr>
        <w:lastRenderedPageBreak/>
        <w:t>宜喷药，对较高树木使用高射喷枪进行打药。在水库范围内禁止喷洒敌敌畏、除草剂等有毒性药剂。</w:t>
      </w:r>
    </w:p>
    <w:p w14:paraId="7D7EBFB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人工刮除树木枝干上介壳虫等虫体，要彻底干净，不得损伤枝条或枝干内皮，刮除树木枝干上的腐烂病害时，要将受害部位全部清除干净，伤口要进行消毒并涂抹保护剂，刮落的虫体和带病的树皮，要及时</w:t>
      </w:r>
      <w:proofErr w:type="gramStart"/>
      <w:r>
        <w:rPr>
          <w:rFonts w:ascii="宋体" w:hAnsi="宋体" w:cs="仿宋_GB2312" w:hint="eastAsia"/>
          <w:sz w:val="24"/>
        </w:rPr>
        <w:t>收集做</w:t>
      </w:r>
      <w:proofErr w:type="gramEnd"/>
      <w:r>
        <w:rPr>
          <w:rFonts w:ascii="宋体" w:hAnsi="宋体" w:cs="仿宋_GB2312" w:hint="eastAsia"/>
          <w:sz w:val="24"/>
        </w:rPr>
        <w:t>无害化处理，防止病虫扩散、蔓延。</w:t>
      </w:r>
    </w:p>
    <w:p w14:paraId="028CD55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打药后及时悬挂宣传牌，防止人们误触误食。</w:t>
      </w:r>
    </w:p>
    <w:p w14:paraId="6FE18E79" w14:textId="77777777" w:rsidR="00CD2971" w:rsidRDefault="00000000">
      <w:pPr>
        <w:spacing w:line="360" w:lineRule="auto"/>
        <w:ind w:firstLineChars="200" w:firstLine="482"/>
        <w:rPr>
          <w:rFonts w:ascii="宋体" w:hAnsi="宋体"/>
          <w:b/>
          <w:sz w:val="24"/>
        </w:rPr>
      </w:pPr>
      <w:r>
        <w:rPr>
          <w:rFonts w:ascii="宋体" w:hAnsi="宋体" w:hint="eastAsia"/>
          <w:b/>
          <w:sz w:val="24"/>
        </w:rPr>
        <w:t>（2）修剪</w:t>
      </w:r>
    </w:p>
    <w:p w14:paraId="3B239B5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600A376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1）乔木的修剪</w:t>
      </w:r>
    </w:p>
    <w:p w14:paraId="02FD825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凡主轴明显的树种，修剪时应注意保护中央领导枝。原中央领导枝受损、折断，应利用顶端侧枝重新培养新的领导枝。对主、侧枝尚未定型的树木可采取短截技术逐年形成三级分枝骨架。</w:t>
      </w:r>
    </w:p>
    <w:p w14:paraId="527DA4A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对银杏、毛白杨等具明显主干树种，在保证主枝顶芽不受伤害的前提下，保持主侧枝分布均匀；对国槐、栾树等圆冠形树种应注重培养树冠基本骨架，主侧枝先端一致，树冠整齐；位于林地边缘的树木分枝点可稍低于林内树木。针叶树应剪除基部垂地枝条，随树木生长可根据需要逐步提高分枝点，并</w:t>
      </w:r>
      <w:proofErr w:type="gramStart"/>
      <w:r>
        <w:rPr>
          <w:rFonts w:ascii="宋体" w:hAnsi="宋体" w:cs="仿宋_GB2312" w:hint="eastAsia"/>
          <w:sz w:val="24"/>
        </w:rPr>
        <w:t>保护主尖直立</w:t>
      </w:r>
      <w:proofErr w:type="gramEnd"/>
      <w:r>
        <w:rPr>
          <w:rFonts w:ascii="宋体" w:hAnsi="宋体" w:cs="仿宋_GB2312" w:hint="eastAsia"/>
          <w:sz w:val="24"/>
        </w:rPr>
        <w:t>向上生长。 银杏修剪只能疏枝，不准短截。对轮生枝可分阶段疏除。</w:t>
      </w:r>
    </w:p>
    <w:p w14:paraId="3922C09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2）灌木的修剪</w:t>
      </w:r>
    </w:p>
    <w:p w14:paraId="054224A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灌木造型修剪应使树型内高外低，形成自然丰满的圆头形或半圆形树型。</w:t>
      </w:r>
    </w:p>
    <w:p w14:paraId="5584504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灌木内膛小枝应适量疏剪，保持内膛通风透光，</w:t>
      </w:r>
      <w:proofErr w:type="gramStart"/>
      <w:r>
        <w:rPr>
          <w:rFonts w:ascii="宋体" w:hAnsi="宋体" w:cs="仿宋_GB2312" w:hint="eastAsia"/>
          <w:sz w:val="24"/>
        </w:rPr>
        <w:t>强壮枝应进行</w:t>
      </w:r>
      <w:proofErr w:type="gramEnd"/>
      <w:r>
        <w:rPr>
          <w:rFonts w:ascii="宋体" w:hAnsi="宋体" w:cs="仿宋_GB2312" w:hint="eastAsia"/>
          <w:sz w:val="24"/>
        </w:rPr>
        <w:t>适当短截，下垂细弱枝及地表萌生的地</w:t>
      </w:r>
      <w:proofErr w:type="gramStart"/>
      <w:r>
        <w:rPr>
          <w:rFonts w:ascii="宋体" w:hAnsi="宋体" w:cs="仿宋_GB2312" w:hint="eastAsia"/>
          <w:sz w:val="24"/>
        </w:rPr>
        <w:t>蘖</w:t>
      </w:r>
      <w:proofErr w:type="gramEnd"/>
      <w:r>
        <w:rPr>
          <w:rFonts w:ascii="宋体" w:hAnsi="宋体" w:cs="仿宋_GB2312" w:hint="eastAsia"/>
          <w:sz w:val="24"/>
        </w:rPr>
        <w:t>应彻底疏除。</w:t>
      </w:r>
    </w:p>
    <w:p w14:paraId="50080C6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花灌木修剪应特别注意：</w:t>
      </w:r>
    </w:p>
    <w:p w14:paraId="5FCFD09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紫薇、木槿、月季、珍珠梅等，对于生长健壮枝条应在保留 3-5 </w:t>
      </w:r>
      <w:proofErr w:type="gramStart"/>
      <w:r>
        <w:rPr>
          <w:rFonts w:ascii="宋体" w:hAnsi="宋体" w:cs="仿宋_GB2312" w:hint="eastAsia"/>
          <w:sz w:val="24"/>
        </w:rPr>
        <w:t>个芽处</w:t>
      </w:r>
      <w:proofErr w:type="gramEnd"/>
      <w:r>
        <w:rPr>
          <w:rFonts w:ascii="宋体" w:hAnsi="宋体" w:cs="仿宋_GB2312" w:hint="eastAsia"/>
          <w:sz w:val="24"/>
        </w:rPr>
        <w:t>短截，促发新枝。花落后应及时剪去残花，促使再次开花。</w:t>
      </w:r>
    </w:p>
    <w:p w14:paraId="4282D5A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碧桃、榆叶梅、连翘、丁香、黄刺玫等，冬季适当整形修剪，夏季花落后10-15天将已开花枝条进行中或重短截，疏剪过密枝，以利来年促生健壮新枝。 </w:t>
      </w:r>
    </w:p>
    <w:p w14:paraId="304C21F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紫荆、贴梗海棠等，应注意培育和保护老枝，剪除干扰树型并影响通风透光的过密枝、弱枝、枯枝或病虫枝。花落后形成的残花、</w:t>
      </w:r>
      <w:proofErr w:type="gramStart"/>
      <w:r>
        <w:rPr>
          <w:rFonts w:ascii="宋体" w:hAnsi="宋体" w:cs="仿宋_GB2312" w:hint="eastAsia"/>
          <w:sz w:val="24"/>
        </w:rPr>
        <w:t>残果宜</w:t>
      </w:r>
      <w:proofErr w:type="gramEnd"/>
      <w:r>
        <w:rPr>
          <w:rFonts w:ascii="宋体" w:hAnsi="宋体" w:cs="仿宋_GB2312" w:hint="eastAsia"/>
          <w:sz w:val="24"/>
        </w:rPr>
        <w:t>尽早剪除。</w:t>
      </w:r>
    </w:p>
    <w:p w14:paraId="73C0E66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3）藤木修剪</w:t>
      </w:r>
    </w:p>
    <w:p w14:paraId="4A55365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生长于棚架的藤木，落叶后应疏剪过密枝条，清除枯死枝，使枝条均匀分布架面。 成年和老年藤木应常疏枝，并适当进行回缩修剪。</w:t>
      </w:r>
    </w:p>
    <w:p w14:paraId="4213B2B4"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 xml:space="preserve">）修剪时间  </w:t>
      </w:r>
    </w:p>
    <w:p w14:paraId="08BB7537" w14:textId="77777777" w:rsidR="00CD2971" w:rsidRDefault="00000000">
      <w:pPr>
        <w:spacing w:line="360" w:lineRule="auto"/>
        <w:ind w:firstLineChars="200" w:firstLine="480"/>
        <w:rPr>
          <w:del w:id="901" w:author="郭彬" w:date="2024-03-21T11:14:00Z"/>
          <w:rFonts w:ascii="宋体" w:hAnsi="宋体" w:cs="仿宋_GB2312"/>
          <w:sz w:val="24"/>
        </w:rPr>
      </w:pPr>
      <w:r>
        <w:rPr>
          <w:rFonts w:ascii="宋体" w:hAnsi="宋体" w:cs="仿宋_GB2312" w:hint="eastAsia"/>
          <w:sz w:val="24"/>
        </w:rPr>
        <w:t>竹林的间伐修剪应在冬季进行。</w:t>
      </w:r>
      <w:del w:id="902" w:author="郭彬" w:date="2024-03-21T11:14:00Z">
        <w:r>
          <w:rPr>
            <w:rFonts w:ascii="宋体" w:hAnsi="宋体" w:cs="仿宋_GB2312" w:hint="eastAsia"/>
            <w:sz w:val="24"/>
          </w:rPr>
          <w:delText>养护期内不少于1次。</w:delText>
        </w:r>
      </w:del>
    </w:p>
    <w:p w14:paraId="1A8C7FF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修剪时，落叶树一般不留</w:t>
      </w:r>
      <w:proofErr w:type="gramStart"/>
      <w:r>
        <w:rPr>
          <w:rFonts w:ascii="宋体" w:hAnsi="宋体" w:cs="仿宋_GB2312" w:hint="eastAsia"/>
          <w:sz w:val="24"/>
        </w:rPr>
        <w:t>橛</w:t>
      </w:r>
      <w:proofErr w:type="gramEnd"/>
      <w:r>
        <w:rPr>
          <w:rFonts w:ascii="宋体" w:hAnsi="宋体" w:cs="仿宋_GB2312" w:hint="eastAsia"/>
          <w:sz w:val="24"/>
        </w:rPr>
        <w:t>，针叶树应留1-2cm长的</w:t>
      </w:r>
      <w:proofErr w:type="gramStart"/>
      <w:r>
        <w:rPr>
          <w:rFonts w:ascii="宋体" w:hAnsi="宋体" w:cs="仿宋_GB2312" w:hint="eastAsia"/>
          <w:sz w:val="24"/>
        </w:rPr>
        <w:t>橛</w:t>
      </w:r>
      <w:proofErr w:type="gramEnd"/>
      <w:r>
        <w:rPr>
          <w:rFonts w:ascii="宋体" w:hAnsi="宋体" w:cs="仿宋_GB2312" w:hint="eastAsia"/>
          <w:sz w:val="24"/>
        </w:rPr>
        <w:t>。修剪的剪口必须平滑，不得劈裂，并注意留芽的方位。直径超过4cm以上的剪锯口，用刀削平，涂抹防腐剂促进伤口愈合。</w:t>
      </w:r>
      <w:proofErr w:type="gramStart"/>
      <w:r>
        <w:rPr>
          <w:rFonts w:ascii="宋体" w:hAnsi="宋体" w:cs="仿宋_GB2312" w:hint="eastAsia"/>
          <w:sz w:val="24"/>
        </w:rPr>
        <w:t>锯除大</w:t>
      </w:r>
      <w:proofErr w:type="gramEnd"/>
      <w:r>
        <w:rPr>
          <w:rFonts w:ascii="宋体" w:hAnsi="宋体" w:cs="仿宋_GB2312" w:hint="eastAsia"/>
          <w:sz w:val="24"/>
        </w:rPr>
        <w:t>树杈时保护皮脊。</w:t>
      </w:r>
    </w:p>
    <w:p w14:paraId="1B152CE6" w14:textId="77777777" w:rsidR="00CD2971" w:rsidRDefault="00000000">
      <w:pPr>
        <w:spacing w:line="360" w:lineRule="auto"/>
        <w:ind w:firstLineChars="200" w:firstLine="482"/>
        <w:rPr>
          <w:rFonts w:ascii="宋体" w:hAnsi="宋体"/>
          <w:b/>
          <w:sz w:val="24"/>
        </w:rPr>
      </w:pPr>
      <w:r>
        <w:rPr>
          <w:rFonts w:ascii="宋体" w:hAnsi="宋体" w:hint="eastAsia"/>
          <w:b/>
          <w:sz w:val="24"/>
        </w:rPr>
        <w:t>（3）灌溉</w:t>
      </w:r>
    </w:p>
    <w:p w14:paraId="1668400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386E4462" w14:textId="77777777" w:rsidR="00CD2971" w:rsidRDefault="00000000">
      <w:pPr>
        <w:spacing w:line="360" w:lineRule="auto"/>
        <w:ind w:firstLineChars="200" w:firstLine="480"/>
        <w:rPr>
          <w:del w:id="903" w:author="郭彬" w:date="2024-03-21T11:17:00Z"/>
          <w:rFonts w:ascii="宋体" w:hAnsi="宋体" w:cs="仿宋_GB2312"/>
          <w:sz w:val="24"/>
        </w:rPr>
      </w:pPr>
      <w:r>
        <w:rPr>
          <w:rFonts w:ascii="宋体" w:hAnsi="宋体" w:cs="仿宋_GB2312" w:hint="eastAsia"/>
          <w:sz w:val="24"/>
        </w:rPr>
        <w:t>浇返青水</w:t>
      </w:r>
      <w:del w:id="904" w:author="郭彬" w:date="2024-03-21T11:16:00Z">
        <w:r>
          <w:rPr>
            <w:rFonts w:ascii="宋体" w:hAnsi="宋体" w:cs="仿宋_GB2312" w:hint="eastAsia"/>
            <w:sz w:val="24"/>
          </w:rPr>
          <w:delText>至少1次，</w:delText>
        </w:r>
      </w:del>
      <w:r>
        <w:rPr>
          <w:rFonts w:ascii="宋体" w:hAnsi="宋体" w:cs="仿宋_GB2312" w:hint="eastAsia"/>
          <w:sz w:val="24"/>
        </w:rPr>
        <w:t>要求水量充足。</w:t>
      </w:r>
      <w:del w:id="905" w:author="郭彬" w:date="2024-03-21T11:17:00Z">
        <w:r>
          <w:rPr>
            <w:rFonts w:ascii="宋体" w:hAnsi="宋体" w:cs="仿宋_GB2312" w:hint="eastAsia"/>
            <w:sz w:val="24"/>
          </w:rPr>
          <w:delText>乔灌木养护期内浇水不少于1次，宿根花卉不少于1次，草坪不少于2次。</w:delText>
        </w:r>
      </w:del>
    </w:p>
    <w:p w14:paraId="794241A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浇水时间日出为最佳时间，原则上晚上要保持叶片干燥，防止发病。也可在傍晚日落时浇水，但此时容易感染病害，要配合喷施杀菌剂。</w:t>
      </w:r>
    </w:p>
    <w:p w14:paraId="7DDCE27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禁止浇水上路、浪费水资源。</w:t>
      </w:r>
    </w:p>
    <w:p w14:paraId="1DE961A0"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4</w:t>
      </w:r>
      <w:r>
        <w:rPr>
          <w:rFonts w:ascii="宋体" w:hAnsi="宋体" w:hint="eastAsia"/>
          <w:b/>
          <w:sz w:val="24"/>
        </w:rPr>
        <w:t>）枯木清理及清运</w:t>
      </w:r>
    </w:p>
    <w:p w14:paraId="1D5301F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147FBF4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病枯木及时发现，绿化垃圾（如树枝、树叶、草屑等）</w:t>
      </w:r>
      <w:proofErr w:type="gramStart"/>
      <w:r>
        <w:rPr>
          <w:rFonts w:ascii="宋体" w:hAnsi="宋体" w:cs="仿宋_GB2312" w:hint="eastAsia"/>
          <w:sz w:val="24"/>
        </w:rPr>
        <w:t>人工搂除后</w:t>
      </w:r>
      <w:proofErr w:type="gramEnd"/>
      <w:r>
        <w:rPr>
          <w:rFonts w:ascii="宋体" w:hAnsi="宋体" w:cs="仿宋_GB2312" w:hint="eastAsia"/>
          <w:sz w:val="24"/>
        </w:rPr>
        <w:t>及时清运，妥善消纳，日产日</w:t>
      </w:r>
      <w:proofErr w:type="gramStart"/>
      <w:r>
        <w:rPr>
          <w:rFonts w:ascii="宋体" w:hAnsi="宋体" w:cs="仿宋_GB2312" w:hint="eastAsia"/>
          <w:sz w:val="24"/>
        </w:rPr>
        <w:t>清做到</w:t>
      </w:r>
      <w:proofErr w:type="gramEnd"/>
      <w:r>
        <w:rPr>
          <w:rFonts w:ascii="宋体" w:hAnsi="宋体" w:cs="仿宋_GB2312" w:hint="eastAsia"/>
          <w:sz w:val="24"/>
        </w:rPr>
        <w:t>保洁及时。</w:t>
      </w:r>
    </w:p>
    <w:p w14:paraId="03D97FAE"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5</w:t>
      </w:r>
      <w:r>
        <w:rPr>
          <w:rFonts w:ascii="宋体" w:hAnsi="宋体" w:hint="eastAsia"/>
          <w:b/>
          <w:sz w:val="24"/>
        </w:rPr>
        <w:t>）养护安排</w:t>
      </w:r>
    </w:p>
    <w:p w14:paraId="4A03DFD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2024年1月：</w:t>
      </w:r>
    </w:p>
    <w:p w14:paraId="11B0478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全年气温最低月份，露地树木休眠状态。</w:t>
      </w:r>
    </w:p>
    <w:p w14:paraId="32B5C86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1）全面开展落叶树木的整修修剪工作。</w:t>
      </w:r>
    </w:p>
    <w:p w14:paraId="02D5417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2）随时检查树木的防冻情况，发现防冻有漏风情况应及时补救；</w:t>
      </w:r>
    </w:p>
    <w:p w14:paraId="4A3DB20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3）对于容易损伤的树木，要加强保护。</w:t>
      </w:r>
    </w:p>
    <w:p w14:paraId="3BE4503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4）冬季是消灭园林绿化植物病虫害的有利时机，可在树下疏松的</w:t>
      </w:r>
      <w:proofErr w:type="gramStart"/>
      <w:r>
        <w:rPr>
          <w:rFonts w:ascii="宋体" w:hAnsi="宋体" w:cs="仿宋_GB2312" w:hint="eastAsia"/>
          <w:sz w:val="24"/>
        </w:rPr>
        <w:t>土中挖集虫蛹</w:t>
      </w:r>
      <w:proofErr w:type="gramEnd"/>
      <w:r>
        <w:rPr>
          <w:rFonts w:ascii="宋体" w:hAnsi="宋体" w:cs="仿宋_GB2312" w:hint="eastAsia"/>
          <w:sz w:val="24"/>
        </w:rPr>
        <w:t>、虫茧，刮除枝干上的虫包、虫茧，剪除蛀干害虫多的枝杈，进行集中烧毁。</w:t>
      </w:r>
    </w:p>
    <w:p w14:paraId="40E59D3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5）绿地保洁。</w:t>
      </w:r>
    </w:p>
    <w:p w14:paraId="43CCA43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2月：</w:t>
      </w:r>
    </w:p>
    <w:p w14:paraId="1CC4A10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气温较上月有所回升，树木仍处于休眠状态。</w:t>
      </w:r>
    </w:p>
    <w:p w14:paraId="3E627B9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1）继续进行树木的整形修剪，月底前完成。</w:t>
      </w:r>
    </w:p>
    <w:p w14:paraId="632BEE8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2）防虫、防寒、维护等工作同上月。</w:t>
      </w:r>
    </w:p>
    <w:p w14:paraId="2769898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3）做好春季绿化的准备工作。</w:t>
      </w:r>
    </w:p>
    <w:p w14:paraId="16CCEE0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4）绿地保洁。</w:t>
      </w:r>
    </w:p>
    <w:p w14:paraId="4ED39BE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3月：</w:t>
      </w:r>
    </w:p>
    <w:p w14:paraId="2710598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气温继续上升，中旬以后树木开始萌芽，下旬有些树木已经开花。</w:t>
      </w:r>
    </w:p>
    <w:p w14:paraId="3946CEB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树木修剪（春天开花的花灌木除外）。</w:t>
      </w:r>
    </w:p>
    <w:p w14:paraId="6C74C09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1）喷灌管道维修。</w:t>
      </w:r>
    </w:p>
    <w:p w14:paraId="560DE5C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2）对需要浇水的树木、花、草及时灌水，浇水前做垵，全年使用，所以做大做实，注意不要伤到根。</w:t>
      </w:r>
    </w:p>
    <w:p w14:paraId="6E34093B"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3</w:t>
      </w:r>
      <w:r>
        <w:rPr>
          <w:rFonts w:ascii="宋体" w:hAnsi="宋体" w:cs="仿宋_GB2312" w:hint="eastAsia"/>
          <w:sz w:val="24"/>
        </w:rPr>
        <w:t>）在冬季整修修剪的基础上进行复剪，并适时进行剥芽。</w:t>
      </w:r>
    </w:p>
    <w:p w14:paraId="5D5320C1"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）本月是防治树木病虫害的关键时刻，采用喷刷药剂等措施，为全年防治病虫害打下良好基础，需要防治的病虫害有：介壳虫、蚜虫、天牛等。</w:t>
      </w:r>
    </w:p>
    <w:p w14:paraId="591C83EC"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5</w:t>
      </w:r>
      <w:r>
        <w:rPr>
          <w:rFonts w:ascii="宋体" w:hAnsi="宋体" w:cs="仿宋_GB2312" w:hint="eastAsia"/>
          <w:sz w:val="24"/>
        </w:rPr>
        <w:t>）春季是植树的有利时机，土壤解冻后，应立即抓紧时机植树，要根据规划，设计方案，事先挖好树坑，做到随掘苗、随运苗、随栽种、随浇水，以提高树木成活率。</w:t>
      </w:r>
    </w:p>
    <w:p w14:paraId="35FDDF95"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6</w:t>
      </w:r>
      <w:r>
        <w:rPr>
          <w:rFonts w:ascii="宋体" w:hAnsi="宋体" w:cs="仿宋_GB2312" w:hint="eastAsia"/>
          <w:sz w:val="24"/>
        </w:rPr>
        <w:t>）绿地保洁。</w:t>
      </w:r>
    </w:p>
    <w:p w14:paraId="677731B7" w14:textId="77777777" w:rsidR="00CD2971" w:rsidRDefault="00000000">
      <w:pPr>
        <w:keepNext/>
        <w:keepLines/>
        <w:spacing w:line="360" w:lineRule="auto"/>
        <w:ind w:firstLineChars="200" w:firstLine="482"/>
        <w:outlineLvl w:val="3"/>
        <w:rPr>
          <w:rFonts w:ascii="宋体" w:hAnsi="宋体"/>
          <w:b/>
          <w:bCs/>
          <w:sz w:val="24"/>
          <w:szCs w:val="28"/>
        </w:rPr>
      </w:pPr>
      <w:bookmarkStart w:id="906" w:name="_Toc95484052"/>
      <w:bookmarkStart w:id="907" w:name="_Toc94368950"/>
      <w:bookmarkStart w:id="908" w:name="_Toc99033450"/>
      <w:r>
        <w:rPr>
          <w:rFonts w:ascii="宋体" w:hAnsi="宋体"/>
          <w:b/>
          <w:bCs/>
          <w:sz w:val="24"/>
          <w:szCs w:val="28"/>
        </w:rPr>
        <w:t>2.</w:t>
      </w:r>
      <w:r>
        <w:rPr>
          <w:rFonts w:ascii="宋体" w:hAnsi="宋体" w:hint="eastAsia"/>
          <w:b/>
          <w:bCs/>
          <w:sz w:val="24"/>
          <w:szCs w:val="28"/>
        </w:rPr>
        <w:t>苗圃养护管理</w:t>
      </w:r>
      <w:bookmarkEnd w:id="906"/>
      <w:bookmarkEnd w:id="907"/>
      <w:bookmarkEnd w:id="908"/>
    </w:p>
    <w:p w14:paraId="62BB2A78" w14:textId="77777777" w:rsidR="00CD2971" w:rsidRDefault="00000000">
      <w:pPr>
        <w:keepNext/>
        <w:keepLines/>
        <w:tabs>
          <w:tab w:val="left" w:pos="1008"/>
        </w:tabs>
        <w:spacing w:line="360" w:lineRule="auto"/>
        <w:ind w:firstLineChars="200" w:firstLine="482"/>
        <w:outlineLvl w:val="4"/>
        <w:rPr>
          <w:rFonts w:ascii="宋体" w:hAnsi="宋体"/>
          <w:b/>
          <w:bCs/>
          <w:sz w:val="24"/>
          <w:szCs w:val="28"/>
        </w:rPr>
      </w:pPr>
      <w:r>
        <w:rPr>
          <w:rFonts w:ascii="宋体" w:hAnsi="宋体" w:hint="eastAsia"/>
          <w:b/>
          <w:bCs/>
          <w:sz w:val="24"/>
          <w:szCs w:val="28"/>
        </w:rPr>
        <w:t>2</w:t>
      </w:r>
      <w:r>
        <w:rPr>
          <w:rFonts w:ascii="宋体" w:hAnsi="宋体"/>
          <w:b/>
          <w:bCs/>
          <w:sz w:val="24"/>
          <w:szCs w:val="28"/>
        </w:rPr>
        <w:t>.1</w:t>
      </w:r>
      <w:r>
        <w:rPr>
          <w:rFonts w:ascii="宋体" w:hAnsi="宋体" w:hint="eastAsia"/>
          <w:b/>
          <w:bCs/>
          <w:sz w:val="24"/>
          <w:szCs w:val="28"/>
        </w:rPr>
        <w:t>管护范围及作业内容</w:t>
      </w:r>
    </w:p>
    <w:p w14:paraId="41593A8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苗圃总面积64000㎡，现有华山松、油松、柳树、国槐、山桃、元宝枫等39个树种，总计23858株，养护内容为病虫害防治1次、浇水1次、病枯木清理（胸径20cm以下）及清运1次。</w:t>
      </w:r>
    </w:p>
    <w:p w14:paraId="17261279" w14:textId="77777777" w:rsidR="00CD2971" w:rsidRDefault="00000000">
      <w:pPr>
        <w:keepNext/>
        <w:keepLines/>
        <w:tabs>
          <w:tab w:val="left" w:pos="1008"/>
        </w:tabs>
        <w:spacing w:line="360" w:lineRule="auto"/>
        <w:ind w:firstLineChars="200" w:firstLine="482"/>
        <w:outlineLvl w:val="4"/>
        <w:rPr>
          <w:rFonts w:ascii="宋体" w:hAnsi="宋体"/>
          <w:b/>
          <w:bCs/>
          <w:sz w:val="24"/>
          <w:szCs w:val="28"/>
        </w:rPr>
      </w:pPr>
      <w:r>
        <w:rPr>
          <w:rFonts w:ascii="宋体" w:hAnsi="宋体" w:hint="eastAsia"/>
          <w:b/>
          <w:bCs/>
          <w:sz w:val="24"/>
          <w:szCs w:val="28"/>
        </w:rPr>
        <w:t>2</w:t>
      </w:r>
      <w:r>
        <w:rPr>
          <w:rFonts w:ascii="宋体" w:hAnsi="宋体"/>
          <w:b/>
          <w:bCs/>
          <w:sz w:val="24"/>
          <w:szCs w:val="28"/>
        </w:rPr>
        <w:t>.2</w:t>
      </w:r>
      <w:r>
        <w:rPr>
          <w:rFonts w:ascii="宋体" w:hAnsi="宋体" w:hint="eastAsia"/>
          <w:b/>
          <w:bCs/>
          <w:sz w:val="24"/>
          <w:szCs w:val="28"/>
        </w:rPr>
        <w:t>实施要求</w:t>
      </w:r>
    </w:p>
    <w:p w14:paraId="2A9F7ADC" w14:textId="77777777" w:rsidR="00CD2971" w:rsidRDefault="00000000">
      <w:pPr>
        <w:spacing w:line="360" w:lineRule="auto"/>
        <w:ind w:firstLineChars="200" w:firstLine="482"/>
        <w:rPr>
          <w:rFonts w:ascii="宋体" w:hAnsi="宋体" w:cs="仿宋_GB2312"/>
          <w:b/>
          <w:bCs/>
          <w:sz w:val="24"/>
        </w:rPr>
      </w:pPr>
      <w:bookmarkStart w:id="909" w:name="_Toc99033451"/>
      <w:bookmarkStart w:id="910" w:name="_Toc94368951"/>
      <w:bookmarkStart w:id="911" w:name="_Toc95484053"/>
      <w:r>
        <w:rPr>
          <w:rFonts w:ascii="宋体" w:hAnsi="宋体" w:cs="仿宋_GB2312" w:hint="eastAsia"/>
          <w:b/>
          <w:bCs/>
          <w:sz w:val="24"/>
        </w:rPr>
        <w:t>（1）春季阶段</w:t>
      </w:r>
    </w:p>
    <w:p w14:paraId="433907A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气温、地温逐渐升高，各种树木陆续发芽，展叶，开始生长，主要养护管理工作：</w:t>
      </w:r>
    </w:p>
    <w:p w14:paraId="7DE7D20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修整树木围堰，进行灌溉工作，满足树木生长需要；病虫防治。</w:t>
      </w:r>
    </w:p>
    <w:p w14:paraId="41707AFB" w14:textId="77777777" w:rsidR="00CD2971" w:rsidRDefault="00000000">
      <w:pPr>
        <w:spacing w:line="360" w:lineRule="auto"/>
        <w:ind w:firstLineChars="200" w:firstLine="482"/>
        <w:rPr>
          <w:rFonts w:ascii="宋体" w:hAnsi="宋体" w:cs="仿宋_GB2312"/>
          <w:b/>
          <w:bCs/>
          <w:sz w:val="24"/>
        </w:rPr>
      </w:pPr>
      <w:r>
        <w:rPr>
          <w:rFonts w:ascii="宋体" w:hAnsi="宋体" w:cs="仿宋_GB2312" w:hint="eastAsia"/>
          <w:b/>
          <w:bCs/>
          <w:sz w:val="24"/>
        </w:rPr>
        <w:t>（2）主要养护项目的技术规定</w:t>
      </w:r>
    </w:p>
    <w:p w14:paraId="132ACA86" w14:textId="77777777" w:rsidR="00CD2971" w:rsidRDefault="00000000">
      <w:pPr>
        <w:spacing w:line="360" w:lineRule="auto"/>
        <w:ind w:firstLineChars="200" w:firstLine="480"/>
        <w:rPr>
          <w:rFonts w:ascii="宋体" w:hAnsi="宋体" w:cs="仿宋_GB2312"/>
          <w:sz w:val="24"/>
        </w:rPr>
      </w:pPr>
      <w:del w:id="912" w:author="郭彬" w:date="2024-03-21T11:17:00Z">
        <w:r>
          <w:rPr>
            <w:rFonts w:ascii="宋体" w:hAnsi="宋体" w:cs="仿宋_GB2312" w:hint="eastAsia"/>
            <w:sz w:val="24"/>
          </w:rPr>
          <w:delText>灌水，养护期内最少1次。</w:delText>
        </w:r>
      </w:del>
      <w:r>
        <w:rPr>
          <w:rFonts w:ascii="宋体" w:hAnsi="宋体" w:cs="仿宋_GB2312" w:hint="eastAsia"/>
          <w:sz w:val="24"/>
        </w:rPr>
        <w:t>根据气候特点，为使树木正常生长，3月是对树木灌溉的关键时期。新植树木：在连续五年内都应适时充足灌溉，土质保水力差或树根生长缓慢树种，可适当延长灌水年限；浇水保证不跑水、不漏水、不低于10cm。树垵直径：乔</w:t>
      </w:r>
      <w:r>
        <w:rPr>
          <w:rFonts w:ascii="宋体" w:hAnsi="宋体" w:cs="仿宋_GB2312" w:hint="eastAsia"/>
          <w:sz w:val="24"/>
        </w:rPr>
        <w:lastRenderedPageBreak/>
        <w:t>木应以树干胸径10倍左右，垂直投影或投影1/2为准；浇树木时严禁用高压水流冲毁树垵；喷灌应开关定时，专人看护不能脱岗，地面达到径流为止。</w:t>
      </w:r>
    </w:p>
    <w:p w14:paraId="6BA83A4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病虫害防治</w:t>
      </w:r>
      <w:del w:id="913" w:author="郭彬" w:date="2024-03-21T11:18:00Z">
        <w:r>
          <w:rPr>
            <w:rFonts w:ascii="宋体" w:hAnsi="宋体" w:cs="仿宋_GB2312" w:hint="eastAsia"/>
            <w:sz w:val="24"/>
          </w:rPr>
          <w:delText>，养护期内1次。防治</w:delText>
        </w:r>
      </w:del>
      <w:r>
        <w:rPr>
          <w:rFonts w:ascii="宋体" w:hAnsi="宋体" w:cs="仿宋_GB2312" w:hint="eastAsia"/>
          <w:sz w:val="24"/>
        </w:rPr>
        <w:t>原则是以防为主、综合防治。同时，注重防治措施贯穿苗木培育的各个环节，达到以较少投入培育出更多优质苗木的目的。</w:t>
      </w:r>
    </w:p>
    <w:p w14:paraId="2FD0166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垃圾清运，</w:t>
      </w:r>
      <w:ins w:id="914" w:author="chenyu tai" w:date="2024-03-22T08:19:00Z">
        <w:r>
          <w:rPr>
            <w:rFonts w:ascii="宋体" w:hAnsi="宋体" w:cs="仿宋_GB2312" w:hint="eastAsia"/>
            <w:sz w:val="24"/>
          </w:rPr>
          <w:t>做到日产日清</w:t>
        </w:r>
      </w:ins>
      <w:del w:id="915" w:author="chenyu tai" w:date="2024-03-22T08:19:00Z">
        <w:r>
          <w:rPr>
            <w:rFonts w:ascii="宋体" w:hAnsi="宋体" w:cs="仿宋_GB2312" w:hint="eastAsia"/>
            <w:sz w:val="24"/>
          </w:rPr>
          <w:delText>养护期内1次</w:delText>
        </w:r>
      </w:del>
      <w:r>
        <w:rPr>
          <w:rFonts w:ascii="宋体" w:hAnsi="宋体" w:cs="仿宋_GB2312" w:hint="eastAsia"/>
          <w:sz w:val="24"/>
        </w:rPr>
        <w:t>。</w:t>
      </w:r>
    </w:p>
    <w:bookmarkEnd w:id="909"/>
    <w:bookmarkEnd w:id="910"/>
    <w:bookmarkEnd w:id="911"/>
    <w:p w14:paraId="5CF81CD9" w14:textId="77777777" w:rsidR="00CD2971" w:rsidRDefault="00000000">
      <w:pPr>
        <w:keepNext/>
        <w:keepLines/>
        <w:spacing w:line="360" w:lineRule="auto"/>
        <w:ind w:firstLineChars="200" w:firstLine="482"/>
        <w:outlineLvl w:val="3"/>
        <w:rPr>
          <w:rFonts w:ascii="宋体" w:hAnsi="宋体"/>
          <w:b/>
          <w:bCs/>
          <w:sz w:val="24"/>
          <w:szCs w:val="28"/>
        </w:rPr>
      </w:pPr>
      <w:r>
        <w:rPr>
          <w:rFonts w:ascii="宋体" w:hAnsi="宋体"/>
          <w:b/>
          <w:bCs/>
          <w:sz w:val="24"/>
          <w:szCs w:val="28"/>
        </w:rPr>
        <w:t>3.</w:t>
      </w:r>
      <w:r>
        <w:rPr>
          <w:rFonts w:ascii="宋体" w:hAnsi="宋体" w:hint="eastAsia"/>
          <w:b/>
          <w:bCs/>
          <w:sz w:val="24"/>
          <w:szCs w:val="28"/>
        </w:rPr>
        <w:t>白河</w:t>
      </w:r>
      <w:proofErr w:type="gramStart"/>
      <w:r>
        <w:rPr>
          <w:rFonts w:ascii="宋体" w:hAnsi="宋体" w:hint="eastAsia"/>
          <w:b/>
          <w:bCs/>
          <w:sz w:val="24"/>
          <w:szCs w:val="28"/>
        </w:rPr>
        <w:t>泄</w:t>
      </w:r>
      <w:proofErr w:type="gramEnd"/>
      <w:r>
        <w:rPr>
          <w:rFonts w:ascii="宋体" w:hAnsi="宋体" w:hint="eastAsia"/>
          <w:b/>
          <w:bCs/>
          <w:sz w:val="24"/>
          <w:szCs w:val="28"/>
        </w:rPr>
        <w:t>空洞工程区绿地</w:t>
      </w:r>
      <w:del w:id="916" w:author="郭彬" w:date="2024-03-20T17:05:00Z">
        <w:r>
          <w:rPr>
            <w:rFonts w:ascii="宋体" w:hAnsi="宋体" w:hint="eastAsia"/>
            <w:b/>
            <w:bCs/>
            <w:sz w:val="24"/>
            <w:szCs w:val="28"/>
          </w:rPr>
          <w:delText>及尾水渠水面</w:delText>
        </w:r>
      </w:del>
      <w:del w:id="917" w:author="DELL" w:date="2024-03-22T09:57:00Z">
        <w:r>
          <w:rPr>
            <w:rFonts w:ascii="宋体" w:hAnsi="宋体" w:hint="eastAsia"/>
            <w:b/>
            <w:bCs/>
            <w:sz w:val="24"/>
            <w:szCs w:val="28"/>
          </w:rPr>
          <w:delText>保洁工作</w:delText>
        </w:r>
      </w:del>
    </w:p>
    <w:p w14:paraId="357789D9" w14:textId="77777777" w:rsidR="00CD2971" w:rsidRDefault="00000000">
      <w:pPr>
        <w:keepNext/>
        <w:keepLines/>
        <w:tabs>
          <w:tab w:val="left" w:pos="1008"/>
        </w:tabs>
        <w:spacing w:line="360" w:lineRule="auto"/>
        <w:ind w:firstLineChars="200" w:firstLine="482"/>
        <w:outlineLvl w:val="4"/>
        <w:rPr>
          <w:rFonts w:ascii="宋体" w:hAnsi="宋体"/>
          <w:b/>
          <w:bCs/>
          <w:sz w:val="24"/>
          <w:szCs w:val="28"/>
        </w:rPr>
      </w:pPr>
      <w:r>
        <w:rPr>
          <w:rFonts w:ascii="宋体" w:hAnsi="宋体" w:hint="eastAsia"/>
          <w:b/>
          <w:bCs/>
          <w:sz w:val="24"/>
          <w:szCs w:val="28"/>
        </w:rPr>
        <w:t>3</w:t>
      </w:r>
      <w:r>
        <w:rPr>
          <w:rFonts w:ascii="宋体" w:hAnsi="宋体"/>
          <w:b/>
          <w:bCs/>
          <w:sz w:val="24"/>
          <w:szCs w:val="28"/>
        </w:rPr>
        <w:t>.1</w:t>
      </w:r>
      <w:r>
        <w:rPr>
          <w:rFonts w:ascii="宋体" w:hAnsi="宋体" w:hint="eastAsia"/>
          <w:b/>
          <w:bCs/>
          <w:sz w:val="24"/>
          <w:szCs w:val="28"/>
        </w:rPr>
        <w:t>绿地保洁</w:t>
      </w:r>
    </w:p>
    <w:p w14:paraId="45F01B9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对水库工程区及管辖范围内的绿地进行保洁</w:t>
      </w:r>
      <w:ins w:id="918" w:author="DELL" w:date="2024-03-22T10:46:00Z">
        <w:r>
          <w:rPr>
            <w:rFonts w:ascii="宋体" w:hAnsi="宋体" w:cs="仿宋_GB2312" w:hint="eastAsia"/>
            <w:sz w:val="24"/>
          </w:rPr>
          <w:t>每日不少于6</w:t>
        </w:r>
      </w:ins>
      <w:ins w:id="919" w:author="DELL" w:date="2024-03-22T10:47:00Z">
        <w:r>
          <w:rPr>
            <w:rFonts w:ascii="宋体" w:hAnsi="宋体" w:cs="仿宋_GB2312" w:hint="eastAsia"/>
            <w:sz w:val="24"/>
          </w:rPr>
          <w:t>人</w:t>
        </w:r>
      </w:ins>
      <w:r>
        <w:rPr>
          <w:rFonts w:ascii="宋体" w:hAnsi="宋体" w:cs="仿宋_GB2312" w:hint="eastAsia"/>
          <w:sz w:val="24"/>
        </w:rPr>
        <w:t>。每天清扫、捡拾垃圾，清扫的垃圾及时清运。小雨天气应坚持保洁作业，大风、大雨天气后要及时清扫和清除树挂、白色污染，并清除道路积水。垃圾、废弃物不得向绿地、排水口和道路边沟、尾水渠清扫及倾倒。</w:t>
      </w:r>
    </w:p>
    <w:p w14:paraId="275EDD20" w14:textId="77777777" w:rsidR="00CD2971" w:rsidRDefault="00000000">
      <w:pPr>
        <w:keepNext/>
        <w:keepLines/>
        <w:tabs>
          <w:tab w:val="left" w:pos="1008"/>
        </w:tabs>
        <w:spacing w:line="360" w:lineRule="auto"/>
        <w:ind w:firstLineChars="200" w:firstLine="482"/>
        <w:outlineLvl w:val="4"/>
        <w:rPr>
          <w:del w:id="920" w:author="郭彬" w:date="2024-03-20T17:05:00Z"/>
          <w:rFonts w:ascii="宋体" w:hAnsi="宋体"/>
          <w:b/>
          <w:bCs/>
          <w:sz w:val="24"/>
          <w:szCs w:val="28"/>
        </w:rPr>
      </w:pPr>
      <w:del w:id="921" w:author="郭彬" w:date="2024-03-20T17:05:00Z">
        <w:r>
          <w:rPr>
            <w:rFonts w:ascii="宋体" w:hAnsi="宋体" w:hint="eastAsia"/>
            <w:b/>
            <w:bCs/>
            <w:sz w:val="24"/>
            <w:szCs w:val="28"/>
          </w:rPr>
          <w:delText>3</w:delText>
        </w:r>
        <w:r>
          <w:rPr>
            <w:rFonts w:ascii="宋体" w:hAnsi="宋体"/>
            <w:b/>
            <w:bCs/>
            <w:sz w:val="24"/>
            <w:szCs w:val="28"/>
          </w:rPr>
          <w:delText>.2</w:delText>
        </w:r>
        <w:r>
          <w:rPr>
            <w:rFonts w:ascii="宋体" w:hAnsi="宋体" w:hint="eastAsia"/>
            <w:b/>
            <w:bCs/>
            <w:sz w:val="24"/>
            <w:szCs w:val="28"/>
          </w:rPr>
          <w:delText>水面保洁</w:delText>
        </w:r>
      </w:del>
    </w:p>
    <w:p w14:paraId="7D55DEBA" w14:textId="77777777" w:rsidR="00CD2971" w:rsidRDefault="00000000">
      <w:pPr>
        <w:spacing w:line="360" w:lineRule="auto"/>
        <w:ind w:firstLineChars="200" w:firstLine="480"/>
        <w:rPr>
          <w:del w:id="922" w:author="郭彬" w:date="2024-03-20T17:05:00Z"/>
          <w:rFonts w:ascii="宋体" w:hAnsi="宋体" w:cs="仿宋_GB2312"/>
          <w:sz w:val="24"/>
        </w:rPr>
      </w:pPr>
      <w:del w:id="923" w:author="郭彬" w:date="2024-03-20T17:05:00Z">
        <w:r>
          <w:rPr>
            <w:rFonts w:ascii="宋体" w:hAnsi="宋体" w:cs="仿宋_GB2312" w:hint="eastAsia"/>
            <w:sz w:val="24"/>
          </w:rPr>
          <w:delText>保洁内容包含人工清除打捞漂浮物，清理过度生长的水草，要求在视线范围内有10个以下水面飘浮杂物；集中漂浮杂物不得超过10㎡，打捞物集中堆放妥善处置，无二次污染，保证水清，无异味。</w:delText>
        </w:r>
      </w:del>
    </w:p>
    <w:p w14:paraId="624E780F" w14:textId="77777777" w:rsidR="00CD2971" w:rsidRDefault="00000000">
      <w:pPr>
        <w:keepNext/>
        <w:keepLines/>
        <w:spacing w:line="360" w:lineRule="auto"/>
        <w:ind w:firstLineChars="200" w:firstLine="482"/>
        <w:outlineLvl w:val="3"/>
        <w:rPr>
          <w:rFonts w:ascii="宋体" w:hAnsi="宋体"/>
          <w:b/>
          <w:bCs/>
          <w:sz w:val="24"/>
          <w:szCs w:val="28"/>
        </w:rPr>
      </w:pPr>
      <w:r>
        <w:rPr>
          <w:rFonts w:ascii="宋体" w:hAnsi="宋体" w:hint="eastAsia"/>
          <w:b/>
          <w:bCs/>
          <w:sz w:val="24"/>
          <w:szCs w:val="28"/>
        </w:rPr>
        <w:t>4.原修配厂部分绿地养护管理</w:t>
      </w:r>
    </w:p>
    <w:p w14:paraId="7760C644" w14:textId="77777777" w:rsidR="00CD2971" w:rsidRDefault="00000000">
      <w:pPr>
        <w:keepNext/>
        <w:keepLines/>
        <w:tabs>
          <w:tab w:val="left" w:pos="1008"/>
        </w:tabs>
        <w:spacing w:line="360" w:lineRule="auto"/>
        <w:ind w:firstLineChars="200" w:firstLine="482"/>
        <w:outlineLvl w:val="4"/>
        <w:rPr>
          <w:rFonts w:ascii="宋体" w:hAnsi="宋体"/>
          <w:b/>
          <w:bCs/>
          <w:sz w:val="24"/>
          <w:szCs w:val="28"/>
        </w:rPr>
      </w:pPr>
      <w:r>
        <w:rPr>
          <w:rFonts w:ascii="宋体" w:hAnsi="宋体" w:hint="eastAsia"/>
          <w:b/>
          <w:bCs/>
          <w:sz w:val="24"/>
          <w:szCs w:val="28"/>
        </w:rPr>
        <w:t>4</w:t>
      </w:r>
      <w:r>
        <w:rPr>
          <w:rFonts w:ascii="宋体" w:hAnsi="宋体"/>
          <w:b/>
          <w:bCs/>
          <w:sz w:val="24"/>
          <w:szCs w:val="28"/>
        </w:rPr>
        <w:t>.1</w:t>
      </w:r>
      <w:r>
        <w:rPr>
          <w:rFonts w:ascii="宋体" w:hAnsi="宋体" w:hint="eastAsia"/>
          <w:b/>
          <w:bCs/>
          <w:sz w:val="24"/>
          <w:szCs w:val="28"/>
        </w:rPr>
        <w:t>管护范围及作业内容</w:t>
      </w:r>
    </w:p>
    <w:p w14:paraId="56A3115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原修配厂部分绿地养护管理，</w:t>
      </w:r>
      <w:ins w:id="924" w:author="小彬" w:date="2024-03-21T20:57:00Z">
        <w:r>
          <w:rPr>
            <w:rFonts w:ascii="宋体" w:hAnsi="宋体" w:cs="仿宋_GB2312" w:hint="eastAsia"/>
            <w:sz w:val="24"/>
          </w:rPr>
          <w:t>面积14378㎡</w:t>
        </w:r>
      </w:ins>
      <w:r>
        <w:rPr>
          <w:rFonts w:ascii="宋体" w:hAnsi="宋体" w:cs="仿宋_GB2312" w:hint="eastAsia"/>
          <w:sz w:val="24"/>
        </w:rPr>
        <w:t>养护内容为病虫害防治1次、浇水1次、乔灌木修剪1次、病枯木清理（胸径20cm以下）及清运1次。</w:t>
      </w:r>
    </w:p>
    <w:p w14:paraId="48DD3383" w14:textId="77777777" w:rsidR="00CD2971" w:rsidRDefault="00000000">
      <w:pPr>
        <w:keepNext/>
        <w:keepLines/>
        <w:tabs>
          <w:tab w:val="left" w:pos="1008"/>
        </w:tabs>
        <w:spacing w:line="360" w:lineRule="auto"/>
        <w:ind w:firstLineChars="200" w:firstLine="482"/>
        <w:outlineLvl w:val="4"/>
        <w:rPr>
          <w:rFonts w:ascii="宋体" w:hAnsi="宋体"/>
          <w:b/>
          <w:bCs/>
          <w:sz w:val="24"/>
          <w:szCs w:val="28"/>
        </w:rPr>
      </w:pPr>
      <w:r>
        <w:rPr>
          <w:rFonts w:ascii="宋体" w:hAnsi="宋体" w:hint="eastAsia"/>
          <w:b/>
          <w:bCs/>
          <w:sz w:val="24"/>
          <w:szCs w:val="28"/>
        </w:rPr>
        <w:t>4.</w:t>
      </w:r>
      <w:r>
        <w:rPr>
          <w:rFonts w:ascii="宋体" w:hAnsi="宋体"/>
          <w:b/>
          <w:bCs/>
          <w:sz w:val="24"/>
          <w:szCs w:val="28"/>
        </w:rPr>
        <w:t>2</w:t>
      </w:r>
      <w:r>
        <w:rPr>
          <w:rFonts w:ascii="宋体" w:hAnsi="宋体" w:hint="eastAsia"/>
          <w:b/>
          <w:bCs/>
          <w:sz w:val="24"/>
          <w:szCs w:val="28"/>
        </w:rPr>
        <w:t>实施要求</w:t>
      </w:r>
    </w:p>
    <w:p w14:paraId="690DFA8F" w14:textId="77777777" w:rsidR="00CD2971" w:rsidRDefault="00000000">
      <w:pPr>
        <w:spacing w:line="360" w:lineRule="auto"/>
        <w:ind w:firstLineChars="200" w:firstLine="482"/>
        <w:rPr>
          <w:rFonts w:ascii="宋体" w:hAnsi="宋体"/>
          <w:b/>
          <w:sz w:val="24"/>
        </w:rPr>
      </w:pPr>
      <w:r>
        <w:rPr>
          <w:rFonts w:ascii="宋体" w:hAnsi="宋体" w:hint="eastAsia"/>
          <w:b/>
          <w:sz w:val="24"/>
        </w:rPr>
        <w:t>（1）病虫害防治</w:t>
      </w:r>
    </w:p>
    <w:p w14:paraId="5852353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《城镇绿地养护技术规范》（DB11/T213-2022）</w:t>
      </w:r>
      <w:r>
        <w:rPr>
          <w:rFonts w:ascii="宋体" w:hAnsi="宋体" w:cs="仿宋_GB2312" w:hint="eastAsia"/>
          <w:sz w:val="24"/>
        </w:rPr>
        <w:t>中三级养护管理技术措施及要求进行。</w:t>
      </w:r>
    </w:p>
    <w:p w14:paraId="64D03CB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做好预测预报工作，选用高效、低毒、无污染、对天敌较安全的药剂，如溴氰菊酯、多菌灵。严禁使用毒性较大、污染较重、对天敌影响较大的化学农药如：六六六、滴滴涕、西力生、赛力散、毒杀芬、氧化乐果、久效磷、对硫磷等。三月份进行。</w:t>
      </w:r>
    </w:p>
    <w:p w14:paraId="23B6527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喷药应成雾状，做到由内向外、由上向下、叶面叶背喷药均匀，</w:t>
      </w:r>
      <w:proofErr w:type="gramStart"/>
      <w:r>
        <w:rPr>
          <w:rFonts w:ascii="宋体" w:hAnsi="宋体" w:cs="仿宋_GB2312" w:hint="eastAsia"/>
          <w:sz w:val="24"/>
        </w:rPr>
        <w:t>不</w:t>
      </w:r>
      <w:proofErr w:type="gramEnd"/>
      <w:r>
        <w:rPr>
          <w:rFonts w:ascii="宋体" w:hAnsi="宋体" w:cs="仿宋_GB2312" w:hint="eastAsia"/>
          <w:sz w:val="24"/>
        </w:rPr>
        <w:t>留空白。事后要检查，对效果不好的要重新喷药，喷药应在无风的晴天进行，阴雨或高温炎热的中午不宜喷药，对较高树木使用高射喷枪进行打药。在水库范围内禁止喷洒敌敌畏、除草剂等有毒性药剂。</w:t>
      </w:r>
    </w:p>
    <w:p w14:paraId="248636C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人工刮除树木枝干上介壳虫等虫体，要彻底干净，不得损伤枝条或枝干内皮，刮除树木枝干上的腐烂病害时，要将受害部位全部清除干净，伤口要进行消毒并涂抹保护剂，刮落的虫体和带病的树皮，要及时</w:t>
      </w:r>
      <w:proofErr w:type="gramStart"/>
      <w:r>
        <w:rPr>
          <w:rFonts w:ascii="宋体" w:hAnsi="宋体" w:cs="仿宋_GB2312" w:hint="eastAsia"/>
          <w:sz w:val="24"/>
        </w:rPr>
        <w:t>收集做</w:t>
      </w:r>
      <w:proofErr w:type="gramEnd"/>
      <w:r>
        <w:rPr>
          <w:rFonts w:ascii="宋体" w:hAnsi="宋体" w:cs="仿宋_GB2312" w:hint="eastAsia"/>
          <w:sz w:val="24"/>
        </w:rPr>
        <w:t>无害化处理，防止病虫扩散、蔓延。</w:t>
      </w:r>
    </w:p>
    <w:p w14:paraId="4BEF8BA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打药后及时悬挂宣传牌，防止人们误触误食。</w:t>
      </w:r>
    </w:p>
    <w:p w14:paraId="3FCDD4C5" w14:textId="77777777" w:rsidR="00CD2971" w:rsidRDefault="00000000">
      <w:pPr>
        <w:spacing w:line="360" w:lineRule="auto"/>
        <w:ind w:firstLineChars="200" w:firstLine="482"/>
        <w:rPr>
          <w:rFonts w:ascii="宋体" w:hAnsi="宋体"/>
          <w:b/>
          <w:sz w:val="24"/>
        </w:rPr>
      </w:pPr>
      <w:r>
        <w:rPr>
          <w:rFonts w:ascii="宋体" w:hAnsi="宋体" w:hint="eastAsia"/>
          <w:b/>
          <w:sz w:val="24"/>
        </w:rPr>
        <w:t>（2）修剪</w:t>
      </w:r>
    </w:p>
    <w:p w14:paraId="5668658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《城镇绿地养护技术规范》（DB11/T213-2022）</w:t>
      </w:r>
      <w:r>
        <w:rPr>
          <w:rFonts w:ascii="宋体" w:hAnsi="宋体" w:cs="仿宋_GB2312" w:hint="eastAsia"/>
          <w:sz w:val="24"/>
        </w:rPr>
        <w:t>中三级养护管理技术措施及要求进行。</w:t>
      </w:r>
    </w:p>
    <w:p w14:paraId="7E0ADAD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1）乔木的修剪</w:t>
      </w:r>
    </w:p>
    <w:p w14:paraId="0179F67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凡主轴明显的树种，修剪时应注意保护中央领导枝。原中央领导枝受损、折断，应利用顶端侧枝重新培养新的领导枝。对主、侧枝尚未定型的树木可采取短截技术逐年形成三级分枝骨架。</w:t>
      </w:r>
    </w:p>
    <w:p w14:paraId="3EF1326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2）灌木的修剪</w:t>
      </w:r>
    </w:p>
    <w:p w14:paraId="4626BCC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灌木造型修剪应使树型内高外低，形成自然丰满的圆头形或半圆形树型。</w:t>
      </w:r>
    </w:p>
    <w:p w14:paraId="5726230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灌木内膛小枝应适量疏剪，保持内膛通风透光，</w:t>
      </w:r>
      <w:proofErr w:type="gramStart"/>
      <w:r>
        <w:rPr>
          <w:rFonts w:ascii="宋体" w:hAnsi="宋体" w:cs="仿宋_GB2312" w:hint="eastAsia"/>
          <w:sz w:val="24"/>
        </w:rPr>
        <w:t>强壮枝应进行</w:t>
      </w:r>
      <w:proofErr w:type="gramEnd"/>
      <w:r>
        <w:rPr>
          <w:rFonts w:ascii="宋体" w:hAnsi="宋体" w:cs="仿宋_GB2312" w:hint="eastAsia"/>
          <w:sz w:val="24"/>
        </w:rPr>
        <w:t>适当短截，下垂细弱枝及地表萌生的地</w:t>
      </w:r>
      <w:proofErr w:type="gramStart"/>
      <w:r>
        <w:rPr>
          <w:rFonts w:ascii="宋体" w:hAnsi="宋体" w:cs="仿宋_GB2312" w:hint="eastAsia"/>
          <w:sz w:val="24"/>
        </w:rPr>
        <w:t>蘖</w:t>
      </w:r>
      <w:proofErr w:type="gramEnd"/>
      <w:r>
        <w:rPr>
          <w:rFonts w:ascii="宋体" w:hAnsi="宋体" w:cs="仿宋_GB2312" w:hint="eastAsia"/>
          <w:sz w:val="24"/>
        </w:rPr>
        <w:t>应彻底疏除。</w:t>
      </w:r>
    </w:p>
    <w:p w14:paraId="6D1A5E24" w14:textId="77777777" w:rsidR="00CD2971" w:rsidRDefault="00000000">
      <w:pPr>
        <w:spacing w:line="360" w:lineRule="auto"/>
        <w:ind w:firstLineChars="200" w:firstLine="482"/>
        <w:rPr>
          <w:rFonts w:ascii="宋体" w:hAnsi="宋体"/>
          <w:b/>
          <w:sz w:val="24"/>
        </w:rPr>
      </w:pPr>
      <w:r>
        <w:rPr>
          <w:rFonts w:ascii="宋体" w:hAnsi="宋体" w:hint="eastAsia"/>
          <w:b/>
          <w:sz w:val="24"/>
        </w:rPr>
        <w:t>（3）灌溉</w:t>
      </w:r>
    </w:p>
    <w:p w14:paraId="279A776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《城镇绿地养护技术规范》（DB11/T213-2022）</w:t>
      </w:r>
      <w:r>
        <w:rPr>
          <w:rFonts w:ascii="宋体" w:hAnsi="宋体" w:cs="仿宋_GB2312" w:hint="eastAsia"/>
          <w:sz w:val="24"/>
        </w:rPr>
        <w:t>中三级养护管理技术措施及要求进行。</w:t>
      </w:r>
    </w:p>
    <w:p w14:paraId="6BE45D3F" w14:textId="77777777" w:rsidR="00CD2971" w:rsidRDefault="00000000">
      <w:pPr>
        <w:spacing w:line="360" w:lineRule="auto"/>
        <w:ind w:firstLineChars="200" w:firstLine="480"/>
        <w:rPr>
          <w:del w:id="925" w:author="郭彬" w:date="2024-03-21T11:19:00Z"/>
          <w:rFonts w:ascii="宋体" w:hAnsi="宋体" w:cs="仿宋_GB2312"/>
          <w:sz w:val="24"/>
        </w:rPr>
      </w:pPr>
      <w:r>
        <w:rPr>
          <w:rFonts w:ascii="宋体" w:hAnsi="宋体" w:cs="仿宋_GB2312" w:hint="eastAsia"/>
          <w:sz w:val="24"/>
        </w:rPr>
        <w:t>浇返青水</w:t>
      </w:r>
      <w:del w:id="926" w:author="郭彬" w:date="2024-03-21T11:19:00Z">
        <w:r>
          <w:rPr>
            <w:rFonts w:ascii="宋体" w:hAnsi="宋体" w:cs="仿宋_GB2312" w:hint="eastAsia"/>
            <w:sz w:val="24"/>
          </w:rPr>
          <w:delText>至少1次，</w:delText>
        </w:r>
      </w:del>
      <w:r>
        <w:rPr>
          <w:rFonts w:ascii="宋体" w:hAnsi="宋体" w:cs="仿宋_GB2312" w:hint="eastAsia"/>
          <w:sz w:val="24"/>
        </w:rPr>
        <w:t>要求水量充足。</w:t>
      </w:r>
      <w:del w:id="927" w:author="郭彬" w:date="2024-03-21T11:19:00Z">
        <w:r>
          <w:rPr>
            <w:rFonts w:ascii="宋体" w:hAnsi="宋体" w:cs="仿宋_GB2312" w:hint="eastAsia"/>
            <w:sz w:val="24"/>
          </w:rPr>
          <w:delText>乔灌木养护期内浇水不少于1次。</w:delText>
        </w:r>
      </w:del>
    </w:p>
    <w:p w14:paraId="32DA331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浇水时间日出为最佳时间，原则上晚上要保持叶片干燥，防止发病。也可在傍晚日落时浇水，但此时容易感染病害，要配合喷施杀菌剂。</w:t>
      </w:r>
    </w:p>
    <w:p w14:paraId="77E8023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禁止浇水上路、浪费水资源。</w:t>
      </w:r>
    </w:p>
    <w:p w14:paraId="1AA96BD8" w14:textId="77777777" w:rsidR="00CD2971" w:rsidRDefault="00000000">
      <w:pPr>
        <w:spacing w:line="360" w:lineRule="auto"/>
        <w:ind w:firstLineChars="200" w:firstLine="482"/>
        <w:rPr>
          <w:rFonts w:ascii="宋体" w:hAnsi="宋体"/>
          <w:b/>
          <w:sz w:val="24"/>
        </w:rPr>
      </w:pPr>
      <w:r>
        <w:rPr>
          <w:rFonts w:ascii="宋体" w:hAnsi="宋体" w:hint="eastAsia"/>
          <w:b/>
          <w:sz w:val="24"/>
        </w:rPr>
        <w:t>（4）枯木清理及清运</w:t>
      </w:r>
    </w:p>
    <w:p w14:paraId="709B071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《城镇绿地养护技术规范》（DB11/T213-2022）</w:t>
      </w:r>
      <w:r>
        <w:rPr>
          <w:rFonts w:ascii="宋体" w:hAnsi="宋体" w:cs="仿宋_GB2312" w:hint="eastAsia"/>
          <w:sz w:val="24"/>
        </w:rPr>
        <w:t>中三级养护管理技术措施及要求进行。</w:t>
      </w:r>
    </w:p>
    <w:p w14:paraId="066D1F4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病枯木及时发现，绿化垃圾（如树枝、树叶、草屑等）</w:t>
      </w:r>
      <w:proofErr w:type="gramStart"/>
      <w:r>
        <w:rPr>
          <w:rFonts w:ascii="宋体" w:hAnsi="宋体" w:cs="仿宋_GB2312" w:hint="eastAsia"/>
          <w:sz w:val="24"/>
        </w:rPr>
        <w:t>人工搂除后</w:t>
      </w:r>
      <w:proofErr w:type="gramEnd"/>
      <w:r>
        <w:rPr>
          <w:rFonts w:ascii="宋体" w:hAnsi="宋体" w:cs="仿宋_GB2312" w:hint="eastAsia"/>
          <w:sz w:val="24"/>
        </w:rPr>
        <w:t>及时清运，妥善消纳，日产日</w:t>
      </w:r>
      <w:proofErr w:type="gramStart"/>
      <w:r>
        <w:rPr>
          <w:rFonts w:ascii="宋体" w:hAnsi="宋体" w:cs="仿宋_GB2312" w:hint="eastAsia"/>
          <w:sz w:val="24"/>
        </w:rPr>
        <w:t>清做到</w:t>
      </w:r>
      <w:proofErr w:type="gramEnd"/>
      <w:r>
        <w:rPr>
          <w:rFonts w:ascii="宋体" w:hAnsi="宋体" w:cs="仿宋_GB2312" w:hint="eastAsia"/>
          <w:sz w:val="24"/>
        </w:rPr>
        <w:t>保洁及时。</w:t>
      </w:r>
    </w:p>
    <w:p w14:paraId="2356D4AB" w14:textId="77777777" w:rsidR="00CD2971" w:rsidRDefault="00000000">
      <w:pPr>
        <w:spacing w:line="360" w:lineRule="auto"/>
        <w:outlineLvl w:val="2"/>
        <w:rPr>
          <w:rFonts w:ascii="宋体" w:hAnsi="宋体"/>
          <w:b/>
          <w:bCs/>
          <w:sz w:val="28"/>
          <w:szCs w:val="28"/>
        </w:rPr>
      </w:pPr>
      <w:r>
        <w:rPr>
          <w:rFonts w:ascii="宋体" w:hAnsi="宋体" w:hint="eastAsia"/>
          <w:b/>
          <w:bCs/>
          <w:sz w:val="28"/>
          <w:szCs w:val="28"/>
        </w:rPr>
        <w:t>★（四）服务要求（2024年</w:t>
      </w:r>
      <w:r>
        <w:rPr>
          <w:rFonts w:ascii="宋体" w:hAnsi="宋体"/>
          <w:b/>
          <w:bCs/>
          <w:sz w:val="28"/>
          <w:szCs w:val="28"/>
        </w:rPr>
        <w:t>4</w:t>
      </w:r>
      <w:r>
        <w:rPr>
          <w:rFonts w:ascii="宋体" w:hAnsi="宋体" w:hint="eastAsia"/>
          <w:b/>
          <w:bCs/>
          <w:sz w:val="28"/>
          <w:szCs w:val="28"/>
        </w:rPr>
        <w:t>月-</w:t>
      </w:r>
      <w:r>
        <w:rPr>
          <w:rFonts w:ascii="宋体" w:hAnsi="宋体"/>
          <w:b/>
          <w:bCs/>
          <w:sz w:val="28"/>
          <w:szCs w:val="28"/>
        </w:rPr>
        <w:t>12</w:t>
      </w:r>
      <w:r>
        <w:rPr>
          <w:rFonts w:ascii="宋体" w:hAnsi="宋体" w:hint="eastAsia"/>
          <w:b/>
          <w:bCs/>
          <w:sz w:val="28"/>
          <w:szCs w:val="28"/>
        </w:rPr>
        <w:t>月）</w:t>
      </w:r>
    </w:p>
    <w:p w14:paraId="55297C16" w14:textId="77777777" w:rsidR="00CD2971" w:rsidRDefault="00000000">
      <w:pPr>
        <w:spacing w:line="360" w:lineRule="auto"/>
        <w:ind w:firstLineChars="200" w:firstLine="482"/>
        <w:outlineLvl w:val="3"/>
        <w:rPr>
          <w:rFonts w:ascii="宋体" w:hAnsi="宋体" w:cs="仿宋_GB2312"/>
          <w:b/>
          <w:bCs/>
          <w:kern w:val="0"/>
          <w:sz w:val="24"/>
          <w:szCs w:val="28"/>
        </w:rPr>
      </w:pPr>
      <w:r>
        <w:rPr>
          <w:rFonts w:ascii="宋体" w:hAnsi="宋体" w:cs="仿宋_GB2312"/>
          <w:b/>
          <w:bCs/>
          <w:kern w:val="0"/>
          <w:sz w:val="24"/>
          <w:szCs w:val="28"/>
        </w:rPr>
        <w:t>1.日常养护</w:t>
      </w:r>
    </w:p>
    <w:p w14:paraId="338A3B46"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t>1.</w:t>
      </w:r>
      <w:r>
        <w:rPr>
          <w:rFonts w:ascii="宋体" w:hAnsi="宋体" w:hint="eastAsia"/>
          <w:b/>
          <w:bCs/>
          <w:sz w:val="24"/>
          <w:szCs w:val="28"/>
        </w:rPr>
        <w:t>1</w:t>
      </w:r>
      <w:del w:id="928" w:author="DELL" w:date="2024-03-21T15:01:00Z">
        <w:r>
          <w:rPr>
            <w:rFonts w:ascii="宋体" w:hAnsi="宋体" w:hint="eastAsia"/>
            <w:b/>
            <w:bCs/>
            <w:sz w:val="24"/>
            <w:szCs w:val="28"/>
          </w:rPr>
          <w:delText>白河主坝</w:delText>
        </w:r>
      </w:del>
      <w:r>
        <w:rPr>
          <w:rFonts w:ascii="宋体" w:hAnsi="宋体" w:hint="eastAsia"/>
          <w:b/>
          <w:bCs/>
          <w:sz w:val="24"/>
          <w:szCs w:val="28"/>
        </w:rPr>
        <w:t>绿地养护管理</w:t>
      </w:r>
    </w:p>
    <w:p w14:paraId="5910B9C1"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lastRenderedPageBreak/>
        <w:t>1</w:t>
      </w:r>
      <w:r>
        <w:rPr>
          <w:rFonts w:ascii="宋体" w:hAnsi="宋体"/>
          <w:b/>
          <w:bCs/>
          <w:sz w:val="24"/>
        </w:rPr>
        <w:t>.1.1</w:t>
      </w:r>
      <w:r>
        <w:rPr>
          <w:rFonts w:ascii="宋体" w:hAnsi="宋体" w:hint="eastAsia"/>
          <w:b/>
          <w:bCs/>
          <w:sz w:val="24"/>
        </w:rPr>
        <w:t>管护范围及作业内容</w:t>
      </w:r>
    </w:p>
    <w:p w14:paraId="71B30C55" w14:textId="77777777" w:rsidR="00CD2971" w:rsidRDefault="00000000">
      <w:pPr>
        <w:spacing w:line="360" w:lineRule="auto"/>
        <w:ind w:firstLineChars="200" w:firstLine="480"/>
        <w:rPr>
          <w:rFonts w:ascii="宋体" w:hAnsi="宋体" w:cs="仿宋_GB2312"/>
          <w:sz w:val="24"/>
        </w:rPr>
      </w:pPr>
      <w:del w:id="929" w:author="小彬" w:date="2024-03-21T20:57:00Z">
        <w:r>
          <w:rPr>
            <w:rFonts w:ascii="宋体" w:hAnsi="宋体" w:cs="仿宋_GB2312" w:hint="eastAsia"/>
            <w:sz w:val="24"/>
          </w:rPr>
          <w:delText>白河主坝</w:delText>
        </w:r>
      </w:del>
      <w:del w:id="930" w:author="DELL" w:date="2024-03-22T10:04:00Z">
        <w:r>
          <w:rPr>
            <w:rFonts w:ascii="宋体" w:hAnsi="宋体" w:cs="仿宋_GB2312" w:hint="eastAsia"/>
            <w:sz w:val="24"/>
          </w:rPr>
          <w:delText>坝下</w:delText>
        </w:r>
      </w:del>
      <w:r>
        <w:rPr>
          <w:rFonts w:ascii="宋体" w:hAnsi="宋体" w:cs="仿宋_GB2312" w:hint="eastAsia"/>
          <w:sz w:val="24"/>
        </w:rPr>
        <w:t>绿地面积295236㎡，养护内容为病虫害防治6次、修剪草坪7次、浇水（</w:t>
      </w:r>
      <w:proofErr w:type="gramStart"/>
      <w:r>
        <w:rPr>
          <w:rFonts w:ascii="宋体" w:hAnsi="宋体" w:cs="仿宋_GB2312" w:hint="eastAsia"/>
          <w:sz w:val="24"/>
        </w:rPr>
        <w:t>含当年</w:t>
      </w:r>
      <w:proofErr w:type="gramEnd"/>
      <w:r>
        <w:rPr>
          <w:rFonts w:ascii="宋体" w:hAnsi="宋体" w:cs="仿宋_GB2312" w:hint="eastAsia"/>
          <w:sz w:val="24"/>
        </w:rPr>
        <w:t>新植树木）9次、乔灌木修剪2次</w:t>
      </w:r>
      <w:del w:id="931" w:author="郭彬" w:date="2024-03-21T11:49:00Z">
        <w:r>
          <w:rPr>
            <w:rFonts w:ascii="宋体" w:hAnsi="宋体" w:cs="仿宋_GB2312" w:hint="eastAsia"/>
            <w:sz w:val="24"/>
          </w:rPr>
          <w:delText>并对新栽果树进行拉枝</w:delText>
        </w:r>
      </w:del>
      <w:r>
        <w:rPr>
          <w:rFonts w:ascii="宋体" w:hAnsi="宋体" w:cs="仿宋_GB2312" w:hint="eastAsia"/>
          <w:sz w:val="24"/>
        </w:rPr>
        <w:t>，施</w:t>
      </w:r>
      <w:del w:id="932" w:author="DELL" w:date="2024-03-21T15:04:00Z">
        <w:r>
          <w:rPr>
            <w:rFonts w:ascii="宋体" w:hAnsi="宋体" w:cs="仿宋_GB2312" w:hint="eastAsia"/>
            <w:sz w:val="24"/>
          </w:rPr>
          <w:delText>有机</w:delText>
        </w:r>
      </w:del>
      <w:r>
        <w:rPr>
          <w:rFonts w:ascii="宋体" w:hAnsi="宋体" w:cs="仿宋_GB2312" w:hint="eastAsia"/>
          <w:sz w:val="24"/>
        </w:rPr>
        <w:t>肥2次、</w:t>
      </w:r>
      <w:ins w:id="933" w:author="郭彬" w:date="2024-03-21T11:20:00Z">
        <w:r>
          <w:rPr>
            <w:rFonts w:ascii="宋体" w:hAnsi="宋体" w:cs="仿宋_GB2312" w:hint="eastAsia"/>
            <w:sz w:val="24"/>
          </w:rPr>
          <w:t>防寒1次、</w:t>
        </w:r>
      </w:ins>
      <w:r>
        <w:rPr>
          <w:rFonts w:ascii="宋体" w:hAnsi="宋体" w:cs="仿宋_GB2312" w:hint="eastAsia"/>
          <w:sz w:val="24"/>
        </w:rPr>
        <w:t>病枯木清理（胸径20cm以下）及清运8次。</w:t>
      </w:r>
    </w:p>
    <w:p w14:paraId="7CED164E"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.1.2</w:t>
      </w:r>
      <w:r>
        <w:rPr>
          <w:rFonts w:ascii="宋体" w:hAnsi="宋体" w:hint="eastAsia"/>
          <w:b/>
          <w:bCs/>
          <w:sz w:val="24"/>
        </w:rPr>
        <w:t>实施要求</w:t>
      </w:r>
    </w:p>
    <w:p w14:paraId="2E7DB13D"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1</w:t>
      </w:r>
      <w:r>
        <w:rPr>
          <w:rFonts w:ascii="宋体" w:hAnsi="宋体" w:hint="eastAsia"/>
          <w:b/>
          <w:sz w:val="24"/>
        </w:rPr>
        <w:t>）病虫害防治</w:t>
      </w:r>
    </w:p>
    <w:p w14:paraId="2705313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0D3E3D2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做好预测预报工作，选用高效、低毒、无污染、对天敌较安全的药剂，如溴氰菊酯、多菌灵。严禁使用对人毒性较大、污染较重、对天敌影响较大的化学农药如：六六六、滴滴涕、西力生、赛力散、毒杀芬、氧化乐果、久效磷、对硫磷等。集中于六、七、八月份进行。</w:t>
      </w:r>
    </w:p>
    <w:p w14:paraId="27BD257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喷药应成雾状，做到由内向外、由上向下、叶面叶背喷药均匀，</w:t>
      </w:r>
      <w:proofErr w:type="gramStart"/>
      <w:r>
        <w:rPr>
          <w:rFonts w:ascii="宋体" w:hAnsi="宋体" w:cs="仿宋_GB2312" w:hint="eastAsia"/>
          <w:sz w:val="24"/>
        </w:rPr>
        <w:t>不</w:t>
      </w:r>
      <w:proofErr w:type="gramEnd"/>
      <w:r>
        <w:rPr>
          <w:rFonts w:ascii="宋体" w:hAnsi="宋体" w:cs="仿宋_GB2312" w:hint="eastAsia"/>
          <w:sz w:val="24"/>
        </w:rPr>
        <w:t>留空白。事后要检查，对效果不好的要重新喷药，喷药应在无风的晴天进行，阴雨或高温炎热的中午不宜喷药，对较高树木使用高射喷枪进行打药。在水库范围内禁止喷洒敌敌畏、除草剂等有毒性药剂。</w:t>
      </w:r>
    </w:p>
    <w:p w14:paraId="1E53ECD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人工刮除树木枝干上介壳虫等虫体，要彻底干净，不得损伤枝条或枝干内皮，刮除树木枝干上的腐烂病害时，要将受害部位全部清除干净，伤口要进行消毒并涂抹保护剂，刮落的虫体和带病的树皮，要及时</w:t>
      </w:r>
      <w:proofErr w:type="gramStart"/>
      <w:r>
        <w:rPr>
          <w:rFonts w:ascii="宋体" w:hAnsi="宋体" w:cs="仿宋_GB2312" w:hint="eastAsia"/>
          <w:sz w:val="24"/>
        </w:rPr>
        <w:t>收集做</w:t>
      </w:r>
      <w:proofErr w:type="gramEnd"/>
      <w:r>
        <w:rPr>
          <w:rFonts w:ascii="宋体" w:hAnsi="宋体" w:cs="仿宋_GB2312" w:hint="eastAsia"/>
          <w:sz w:val="24"/>
        </w:rPr>
        <w:t>无害化处理，防止病虫扩散、蔓延。</w:t>
      </w:r>
    </w:p>
    <w:p w14:paraId="14B222C4" w14:textId="73F64049"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打药后及时悬挂</w:t>
      </w:r>
      <w:del w:id="934" w:author="cc" w:date="2024-03-22T15:27:00Z">
        <w:r w:rsidRPr="00B80C49" w:rsidDel="00B80C49">
          <w:rPr>
            <w:rFonts w:ascii="宋体" w:hAnsi="宋体" w:cs="仿宋_GB2312" w:hint="eastAsia"/>
            <w:sz w:val="24"/>
            <w:rPrChange w:id="935" w:author="cc" w:date="2024-03-22T15:27:00Z">
              <w:rPr>
                <w:rFonts w:ascii="宋体" w:hAnsi="宋体" w:cs="仿宋_GB2312" w:hint="eastAsia"/>
                <w:strike/>
                <w:sz w:val="24"/>
              </w:rPr>
            </w:rPrChange>
          </w:rPr>
          <w:delText>宣传</w:delText>
        </w:r>
      </w:del>
      <w:r>
        <w:rPr>
          <w:rFonts w:ascii="宋体" w:hAnsi="宋体" w:cs="仿宋_GB2312" w:hint="eastAsia"/>
          <w:sz w:val="24"/>
        </w:rPr>
        <w:t>警示牌，防止人们误触误食。</w:t>
      </w:r>
    </w:p>
    <w:p w14:paraId="10EC7C3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乔木涂白高度1.2－1.5米，其它按1.2m要求进行，同一路段、区域的涂白高度应保持一致，达到整齐美观的效果。涂液时要干稀适当, 对树皮缝隙、洞孔、树杈等处要重复涂刷，避免涂刷流失、刷</w:t>
      </w:r>
      <w:proofErr w:type="gramStart"/>
      <w:r>
        <w:rPr>
          <w:rFonts w:ascii="宋体" w:hAnsi="宋体" w:cs="仿宋_GB2312" w:hint="eastAsia"/>
          <w:sz w:val="24"/>
        </w:rPr>
        <w:t>花刷漏</w:t>
      </w:r>
      <w:proofErr w:type="gramEnd"/>
      <w:r>
        <w:rPr>
          <w:rFonts w:ascii="宋体" w:hAnsi="宋体" w:cs="仿宋_GB2312" w:hint="eastAsia"/>
          <w:sz w:val="24"/>
        </w:rPr>
        <w:t>、干后脱落。每年应在秋末冬初进行。</w:t>
      </w:r>
    </w:p>
    <w:p w14:paraId="5B65261C" w14:textId="77777777" w:rsidR="00CD2971" w:rsidRDefault="00000000">
      <w:pPr>
        <w:spacing w:line="360" w:lineRule="auto"/>
        <w:ind w:firstLineChars="200" w:firstLine="482"/>
        <w:rPr>
          <w:rFonts w:ascii="宋体" w:hAnsi="宋体"/>
          <w:b/>
          <w:sz w:val="24"/>
        </w:rPr>
      </w:pPr>
      <w:r>
        <w:rPr>
          <w:rFonts w:ascii="宋体" w:hAnsi="宋体" w:hint="eastAsia"/>
          <w:b/>
          <w:sz w:val="24"/>
        </w:rPr>
        <w:t>（2）修剪</w:t>
      </w:r>
    </w:p>
    <w:p w14:paraId="5273F6D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参照北京市地方标准《城镇绿地养护技术规范》（DB11/T213-2022）中三级养护管理技术措施及要求进行。</w:t>
      </w:r>
    </w:p>
    <w:p w14:paraId="45D224F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1）灌木的修剪</w:t>
      </w:r>
    </w:p>
    <w:p w14:paraId="29E1302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灌木造型修剪应使树型内高外低，形成自然丰满的圆头形或半圆形树型。</w:t>
      </w:r>
    </w:p>
    <w:p w14:paraId="3F0073B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灌木内膛小枝应适量疏剪，保持内膛通风透光，</w:t>
      </w:r>
      <w:proofErr w:type="gramStart"/>
      <w:r>
        <w:rPr>
          <w:rFonts w:ascii="宋体" w:hAnsi="宋体" w:cs="仿宋_GB2312" w:hint="eastAsia"/>
          <w:sz w:val="24"/>
        </w:rPr>
        <w:t>强壮枝应进行</w:t>
      </w:r>
      <w:proofErr w:type="gramEnd"/>
      <w:r>
        <w:rPr>
          <w:rFonts w:ascii="宋体" w:hAnsi="宋体" w:cs="仿宋_GB2312" w:hint="eastAsia"/>
          <w:sz w:val="24"/>
        </w:rPr>
        <w:t>适当短截，下垂细弱枝及地表萌生的地</w:t>
      </w:r>
      <w:proofErr w:type="gramStart"/>
      <w:r>
        <w:rPr>
          <w:rFonts w:ascii="宋体" w:hAnsi="宋体" w:cs="仿宋_GB2312" w:hint="eastAsia"/>
          <w:sz w:val="24"/>
        </w:rPr>
        <w:t>蘖</w:t>
      </w:r>
      <w:proofErr w:type="gramEnd"/>
      <w:r>
        <w:rPr>
          <w:rFonts w:ascii="宋体" w:hAnsi="宋体" w:cs="仿宋_GB2312" w:hint="eastAsia"/>
          <w:sz w:val="24"/>
        </w:rPr>
        <w:t>应彻底疏除。</w:t>
      </w:r>
    </w:p>
    <w:p w14:paraId="0F64653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花灌木修剪应特别注意：</w:t>
      </w:r>
    </w:p>
    <w:p w14:paraId="198B9CC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紫薇、木槿、月季、珍珠梅等，对于生长健壮枝条应在保留3-</w:t>
      </w:r>
      <w:proofErr w:type="gramStart"/>
      <w:r>
        <w:rPr>
          <w:rFonts w:ascii="宋体" w:hAnsi="宋体" w:cs="仿宋_GB2312"/>
          <w:sz w:val="24"/>
        </w:rPr>
        <w:t>5</w:t>
      </w:r>
      <w:r>
        <w:rPr>
          <w:rFonts w:ascii="宋体" w:hAnsi="宋体" w:cs="仿宋_GB2312" w:hint="eastAsia"/>
          <w:sz w:val="24"/>
        </w:rPr>
        <w:t>个芽处短截</w:t>
      </w:r>
      <w:proofErr w:type="gramEnd"/>
      <w:r>
        <w:rPr>
          <w:rFonts w:ascii="宋体" w:hAnsi="宋体" w:cs="仿宋_GB2312" w:hint="eastAsia"/>
          <w:sz w:val="24"/>
        </w:rPr>
        <w:t>，促发新枝。花落后应及时剪去残花，促使再次开花。</w:t>
      </w:r>
    </w:p>
    <w:p w14:paraId="1C09BE0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碧桃、榆叶梅、连翘、丁香、黄刺玫等，冬季适当整形修剪，夏季花落后10-15天将已开花枝条进行中或重短截，疏剪过密枝，以利来年促生健壮新枝。 </w:t>
      </w:r>
    </w:p>
    <w:p w14:paraId="3CCB0C0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紫荆、贴梗海棠等，应注意培育和保护老枝，剪除干扰树型并影响通风透光的过密枝、弱枝、枯枝或病虫枝。花落后形成的残花、</w:t>
      </w:r>
      <w:proofErr w:type="gramStart"/>
      <w:r>
        <w:rPr>
          <w:rFonts w:ascii="宋体" w:hAnsi="宋体" w:cs="仿宋_GB2312" w:hint="eastAsia"/>
          <w:sz w:val="24"/>
        </w:rPr>
        <w:t>残果宜</w:t>
      </w:r>
      <w:proofErr w:type="gramEnd"/>
      <w:r>
        <w:rPr>
          <w:rFonts w:ascii="宋体" w:hAnsi="宋体" w:cs="仿宋_GB2312" w:hint="eastAsia"/>
          <w:sz w:val="24"/>
        </w:rPr>
        <w:t>尽早剪除。</w:t>
      </w:r>
    </w:p>
    <w:p w14:paraId="549A007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2）绿篱和造型灌木（含色块灌木）的修剪</w:t>
      </w:r>
    </w:p>
    <w:p w14:paraId="3311132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绿篱及色带每次修剪高度较前一次修剪应提高1cm。</w:t>
      </w:r>
      <w:proofErr w:type="gramStart"/>
      <w:r>
        <w:rPr>
          <w:rFonts w:ascii="宋体" w:hAnsi="宋体" w:cs="仿宋_GB2312" w:hint="eastAsia"/>
          <w:sz w:val="24"/>
        </w:rPr>
        <w:t>保持篱面基本</w:t>
      </w:r>
      <w:proofErr w:type="gramEnd"/>
      <w:r>
        <w:rPr>
          <w:rFonts w:ascii="宋体" w:hAnsi="宋体" w:cs="仿宋_GB2312" w:hint="eastAsia"/>
          <w:sz w:val="24"/>
        </w:rPr>
        <w:t>平整，大部分枝长短差不超过2-4cm，枯枝剪除，夹于绿篱间杂</w:t>
      </w:r>
      <w:proofErr w:type="gramStart"/>
      <w:r>
        <w:rPr>
          <w:rFonts w:ascii="宋体" w:hAnsi="宋体" w:cs="仿宋_GB2312" w:hint="eastAsia"/>
          <w:sz w:val="24"/>
        </w:rPr>
        <w:t>树及时</w:t>
      </w:r>
      <w:proofErr w:type="gramEnd"/>
      <w:r>
        <w:rPr>
          <w:rFonts w:ascii="宋体" w:hAnsi="宋体" w:cs="仿宋_GB2312" w:hint="eastAsia"/>
          <w:sz w:val="24"/>
        </w:rPr>
        <w:t>清除。</w:t>
      </w:r>
    </w:p>
    <w:p w14:paraId="31196A6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3）藤木修剪</w:t>
      </w:r>
    </w:p>
    <w:p w14:paraId="3714E9E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生长于棚架的藤木，落叶后应疏剪过密枝条，清除枯死枝，使枝条均匀分布架面。 成年和老年藤木应常疏枝，并适当进行回缩修剪。</w:t>
      </w:r>
    </w:p>
    <w:p w14:paraId="385F45D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4）草坪修剪</w:t>
      </w:r>
    </w:p>
    <w:p w14:paraId="3A076F5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高度应保持在6-8cm，当草高超过12cm时必须使用</w:t>
      </w:r>
      <w:proofErr w:type="gramStart"/>
      <w:r>
        <w:rPr>
          <w:rFonts w:ascii="宋体" w:hAnsi="宋体" w:cs="仿宋_GB2312" w:hint="eastAsia"/>
          <w:sz w:val="24"/>
        </w:rPr>
        <w:t>草坪机</w:t>
      </w:r>
      <w:proofErr w:type="gramEnd"/>
      <w:r>
        <w:rPr>
          <w:rFonts w:ascii="宋体" w:hAnsi="宋体" w:cs="仿宋_GB2312" w:hint="eastAsia"/>
          <w:sz w:val="24"/>
        </w:rPr>
        <w:t>进行修剪。</w:t>
      </w:r>
    </w:p>
    <w:p w14:paraId="4A486BA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5）竹林的间伐</w:t>
      </w:r>
    </w:p>
    <w:p w14:paraId="57578F5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保留4、5年</w:t>
      </w:r>
      <w:proofErr w:type="gramStart"/>
      <w:r>
        <w:rPr>
          <w:rFonts w:ascii="宋体" w:hAnsi="宋体" w:cs="仿宋_GB2312" w:hint="eastAsia"/>
          <w:sz w:val="24"/>
        </w:rPr>
        <w:t>生以下立</w:t>
      </w:r>
      <w:proofErr w:type="gramEnd"/>
      <w:r>
        <w:rPr>
          <w:rFonts w:ascii="宋体" w:hAnsi="宋体" w:cs="仿宋_GB2312" w:hint="eastAsia"/>
          <w:sz w:val="24"/>
        </w:rPr>
        <w:t>竹，去除 6、7年以上，尤其是10年</w:t>
      </w:r>
      <w:proofErr w:type="gramStart"/>
      <w:r>
        <w:rPr>
          <w:rFonts w:ascii="宋体" w:hAnsi="宋体" w:cs="仿宋_GB2312" w:hint="eastAsia"/>
          <w:sz w:val="24"/>
        </w:rPr>
        <w:t>生以上</w:t>
      </w:r>
      <w:proofErr w:type="gramEnd"/>
      <w:r>
        <w:rPr>
          <w:rFonts w:ascii="宋体" w:hAnsi="宋体" w:cs="仿宋_GB2312" w:hint="eastAsia"/>
          <w:sz w:val="24"/>
        </w:rPr>
        <w:t>老竹。应及时清除枯死竹竿和枝条，砍除老竹、</w:t>
      </w:r>
      <w:proofErr w:type="gramStart"/>
      <w:r>
        <w:rPr>
          <w:rFonts w:ascii="宋体" w:hAnsi="宋体" w:cs="仿宋_GB2312" w:hint="eastAsia"/>
          <w:sz w:val="24"/>
        </w:rPr>
        <w:t>病竹和</w:t>
      </w:r>
      <w:proofErr w:type="gramEnd"/>
      <w:r>
        <w:rPr>
          <w:rFonts w:ascii="宋体" w:hAnsi="宋体" w:cs="仿宋_GB2312" w:hint="eastAsia"/>
          <w:sz w:val="24"/>
        </w:rPr>
        <w:t>倒伏竹。</w:t>
      </w:r>
    </w:p>
    <w:p w14:paraId="5523892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6）修剪时间  </w:t>
      </w:r>
    </w:p>
    <w:p w14:paraId="4F5150A5" w14:textId="77777777" w:rsidR="00CD2971" w:rsidRDefault="00000000">
      <w:pPr>
        <w:spacing w:line="360" w:lineRule="auto"/>
        <w:ind w:firstLineChars="200" w:firstLine="480"/>
        <w:rPr>
          <w:del w:id="936" w:author="郭彬" w:date="2024-03-21T11:21:00Z"/>
          <w:rFonts w:ascii="宋体" w:hAnsi="宋体" w:cs="仿宋_GB2312"/>
          <w:sz w:val="24"/>
        </w:rPr>
      </w:pPr>
      <w:r>
        <w:rPr>
          <w:rFonts w:ascii="宋体" w:hAnsi="宋体" w:cs="仿宋_GB2312" w:hint="eastAsia"/>
          <w:sz w:val="24"/>
        </w:rPr>
        <w:t>落叶乔、灌木在冬季进行一次，常绿乔、灌木在夏季进行一次。绿篱、造型灌木、色块灌木、黄杨球等修剪必须在每年的5月上旬和8月底以前进行。竹林的间伐修剪应在</w:t>
      </w:r>
      <w:proofErr w:type="gramStart"/>
      <w:r>
        <w:rPr>
          <w:rFonts w:ascii="宋体" w:hAnsi="宋体" w:cs="仿宋_GB2312" w:hint="eastAsia"/>
          <w:sz w:val="24"/>
        </w:rPr>
        <w:t>晚秋或</w:t>
      </w:r>
      <w:proofErr w:type="gramEnd"/>
      <w:r>
        <w:rPr>
          <w:rFonts w:ascii="宋体" w:hAnsi="宋体" w:cs="仿宋_GB2312" w:hint="eastAsia"/>
          <w:sz w:val="24"/>
        </w:rPr>
        <w:t>冬季进行。</w:t>
      </w:r>
      <w:del w:id="937" w:author="郭彬" w:date="2024-03-21T11:21:00Z">
        <w:r>
          <w:rPr>
            <w:rFonts w:ascii="宋体" w:hAnsi="宋体" w:cs="仿宋_GB2312" w:hint="eastAsia"/>
            <w:sz w:val="24"/>
          </w:rPr>
          <w:delText>养护期内不少于1次。</w:delText>
        </w:r>
      </w:del>
    </w:p>
    <w:p w14:paraId="7D8F9B9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修剪时，落叶树一般不留</w:t>
      </w:r>
      <w:proofErr w:type="gramStart"/>
      <w:r>
        <w:rPr>
          <w:rFonts w:ascii="宋体" w:hAnsi="宋体" w:cs="仿宋_GB2312" w:hint="eastAsia"/>
          <w:sz w:val="24"/>
        </w:rPr>
        <w:t>橛</w:t>
      </w:r>
      <w:proofErr w:type="gramEnd"/>
      <w:r>
        <w:rPr>
          <w:rFonts w:ascii="宋体" w:hAnsi="宋体" w:cs="仿宋_GB2312" w:hint="eastAsia"/>
          <w:sz w:val="24"/>
        </w:rPr>
        <w:t>，针叶树应留1-2cm长的</w:t>
      </w:r>
      <w:proofErr w:type="gramStart"/>
      <w:r>
        <w:rPr>
          <w:rFonts w:ascii="宋体" w:hAnsi="宋体" w:cs="仿宋_GB2312" w:hint="eastAsia"/>
          <w:sz w:val="24"/>
        </w:rPr>
        <w:t>橛</w:t>
      </w:r>
      <w:proofErr w:type="gramEnd"/>
      <w:r>
        <w:rPr>
          <w:rFonts w:ascii="宋体" w:hAnsi="宋体" w:cs="仿宋_GB2312" w:hint="eastAsia"/>
          <w:sz w:val="24"/>
        </w:rPr>
        <w:t>。修剪的剪口必须平滑，不得劈裂，并注意留芽的方位。直径超过4cm以上的剪锯口，用刀削平，涂抹防腐剂促进伤口愈合。</w:t>
      </w:r>
      <w:proofErr w:type="gramStart"/>
      <w:r>
        <w:rPr>
          <w:rFonts w:ascii="宋体" w:hAnsi="宋体" w:cs="仿宋_GB2312" w:hint="eastAsia"/>
          <w:sz w:val="24"/>
        </w:rPr>
        <w:t>锯除大</w:t>
      </w:r>
      <w:proofErr w:type="gramEnd"/>
      <w:r>
        <w:rPr>
          <w:rFonts w:ascii="宋体" w:hAnsi="宋体" w:cs="仿宋_GB2312" w:hint="eastAsia"/>
          <w:sz w:val="24"/>
        </w:rPr>
        <w:t>树杈时保护皮脊。</w:t>
      </w:r>
    </w:p>
    <w:p w14:paraId="0951AF6E" w14:textId="77777777" w:rsidR="00CD2971" w:rsidRDefault="00000000">
      <w:pPr>
        <w:spacing w:line="360" w:lineRule="auto"/>
        <w:ind w:firstLineChars="200" w:firstLine="482"/>
        <w:rPr>
          <w:rFonts w:ascii="宋体" w:hAnsi="宋体"/>
          <w:b/>
          <w:sz w:val="24"/>
        </w:rPr>
      </w:pPr>
      <w:r>
        <w:rPr>
          <w:rFonts w:ascii="宋体" w:hAnsi="宋体" w:hint="eastAsia"/>
          <w:b/>
          <w:sz w:val="24"/>
        </w:rPr>
        <w:t>（3）灌溉</w:t>
      </w:r>
    </w:p>
    <w:p w14:paraId="1DC3B6E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中园林植物养护管理技术措施及要求进行。</w:t>
      </w:r>
    </w:p>
    <w:p w14:paraId="784C6846" w14:textId="0E41011C" w:rsidR="00CD2971" w:rsidRDefault="00000000">
      <w:pPr>
        <w:spacing w:line="360" w:lineRule="auto"/>
        <w:ind w:firstLineChars="200" w:firstLine="480"/>
        <w:rPr>
          <w:del w:id="938" w:author="郭彬" w:date="2024-03-21T11:21:00Z"/>
          <w:rFonts w:ascii="宋体" w:hAnsi="宋体" w:cs="仿宋_GB2312"/>
          <w:sz w:val="24"/>
        </w:rPr>
      </w:pPr>
      <w:r>
        <w:rPr>
          <w:rFonts w:ascii="宋体" w:hAnsi="宋体" w:cs="仿宋_GB2312" w:hint="eastAsia"/>
          <w:sz w:val="24"/>
        </w:rPr>
        <w:t>4月浇返青水</w:t>
      </w:r>
      <w:del w:id="939" w:author="郭彬" w:date="2024-03-21T11:21:00Z">
        <w:r>
          <w:rPr>
            <w:rFonts w:ascii="宋体" w:hAnsi="宋体" w:cs="仿宋_GB2312" w:hint="eastAsia"/>
            <w:sz w:val="24"/>
          </w:rPr>
          <w:delText>至少一次，</w:delText>
        </w:r>
      </w:del>
      <w:r w:rsidR="00D771B2">
        <w:rPr>
          <w:rFonts w:ascii="宋体" w:hAnsi="宋体" w:cs="仿宋_GB2312" w:hint="eastAsia"/>
          <w:sz w:val="24"/>
        </w:rPr>
        <w:t>，</w:t>
      </w:r>
      <w:r>
        <w:rPr>
          <w:rFonts w:ascii="宋体" w:hAnsi="宋体" w:cs="仿宋_GB2312" w:hint="eastAsia"/>
          <w:sz w:val="24"/>
        </w:rPr>
        <w:t>要求水量充足。</w:t>
      </w:r>
      <w:del w:id="940" w:author="郭彬" w:date="2024-03-21T11:21:00Z">
        <w:r>
          <w:rPr>
            <w:rFonts w:ascii="宋体" w:hAnsi="宋体" w:cs="仿宋_GB2312" w:hint="eastAsia"/>
            <w:sz w:val="24"/>
          </w:rPr>
          <w:delText>4月至9月视具体情况保证每月浇水至少一次。乔灌木全年浇水不少于7次，宿根花卉不少于4次，草坪不少于7次。</w:delText>
        </w:r>
      </w:del>
    </w:p>
    <w:p w14:paraId="264933A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七八月雨水较多，蒸发量较大，而且空气湿度大，高温高湿，在此期间除注意草坪排涝外，每10天要浇一遍透水，特别是小雨过后要及时补水，防止返盐碱而烧伤叶面。浇水时要一次浇透30cm深，待草坪出现轻微萎蔫时再进行灌溉。少量多次浇水是引起草坪发病的主要原因之一。</w:t>
      </w:r>
    </w:p>
    <w:p w14:paraId="614F48A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水时间日出为最佳时间，原则上晚上要保持叶片干燥，防止发病。也可在傍晚日落时浇水，但此时容易感染病害，要配合喷施杀菌剂。一定不能在高温的中午浇水，否则，容易造成灼烧和感病，一旦发生很难补救。</w:t>
      </w:r>
    </w:p>
    <w:p w14:paraId="39A26D2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禁止浇水上路、浪费水资源。</w:t>
      </w:r>
    </w:p>
    <w:p w14:paraId="274360FE"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4</w:t>
      </w:r>
      <w:r>
        <w:rPr>
          <w:rFonts w:ascii="宋体" w:hAnsi="宋体" w:hint="eastAsia"/>
          <w:b/>
          <w:sz w:val="24"/>
        </w:rPr>
        <w:t>）除杂草</w:t>
      </w:r>
    </w:p>
    <w:p w14:paraId="5EECBD99"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参照北京市地方标准</w:t>
      </w:r>
      <w:r>
        <w:rPr>
          <w:rFonts w:ascii="宋体" w:hAnsi="宋体" w:hint="eastAsia"/>
          <w:kern w:val="0"/>
          <w:sz w:val="24"/>
          <w:szCs w:val="20"/>
        </w:rPr>
        <w:t>《城镇绿地养护技术规范》（DB11/T213-20</w:t>
      </w:r>
      <w:r>
        <w:rPr>
          <w:rFonts w:ascii="宋体" w:hAnsi="宋体"/>
          <w:kern w:val="0"/>
          <w:sz w:val="24"/>
          <w:szCs w:val="20"/>
        </w:rPr>
        <w:t>22</w:t>
      </w:r>
      <w:r>
        <w:rPr>
          <w:rFonts w:ascii="宋体" w:hAnsi="宋体" w:hint="eastAsia"/>
          <w:kern w:val="0"/>
          <w:sz w:val="24"/>
          <w:szCs w:val="20"/>
        </w:rPr>
        <w:t>）</w:t>
      </w:r>
      <w:r>
        <w:rPr>
          <w:rFonts w:ascii="宋体" w:hAnsi="宋体" w:cs="仿宋_GB2312" w:hint="eastAsia"/>
          <w:sz w:val="24"/>
        </w:rPr>
        <w:t>要求进行。</w:t>
      </w:r>
    </w:p>
    <w:p w14:paraId="3B3281CE"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在植物生长季节要不间断地进行中耕除草，应除小、除早、除了。除下杂草要集中处理，并及时清运。草坪内杂草人工清除，必须连根剔除，草坪外杂草可用割灌机进行。</w:t>
      </w:r>
      <w:del w:id="941" w:author="郭彬" w:date="2024-03-21T11:22:00Z">
        <w:r>
          <w:rPr>
            <w:rFonts w:ascii="宋体" w:hAnsi="宋体" w:cs="仿宋_GB2312" w:hint="eastAsia"/>
            <w:sz w:val="24"/>
          </w:rPr>
          <w:delText>养护期内不少于6次。</w:delText>
        </w:r>
      </w:del>
      <w:r>
        <w:rPr>
          <w:rFonts w:ascii="宋体" w:hAnsi="宋体" w:cs="仿宋_GB2312" w:hint="eastAsia"/>
          <w:sz w:val="24"/>
        </w:rPr>
        <w:t>对于较大规格的灌木及球类植物要及时清除树木根部1米范围内的杂草、杂物，并及时松土，保持树木根部的土壤疏松。对于绿篱、地被灌木及攀援类植物要每月清除绿带内的杂草、杂物。清理时要注意保护根系，不能伤根及造成根系裸露。</w:t>
      </w:r>
    </w:p>
    <w:p w14:paraId="1BAA92E8" w14:textId="77777777" w:rsidR="00CD2971" w:rsidRDefault="00000000">
      <w:pPr>
        <w:widowControl/>
        <w:spacing w:line="360" w:lineRule="auto"/>
        <w:ind w:firstLineChars="200" w:firstLine="480"/>
        <w:jc w:val="left"/>
        <w:rPr>
          <w:kern w:val="0"/>
          <w:sz w:val="20"/>
          <w:szCs w:val="20"/>
        </w:rPr>
      </w:pPr>
      <w:r>
        <w:rPr>
          <w:rFonts w:ascii="宋体" w:hAnsi="宋体" w:cs="仿宋_GB2312" w:hint="eastAsia"/>
          <w:sz w:val="24"/>
        </w:rPr>
        <w:t>管理范围内不允许出现任何可燃物。</w:t>
      </w:r>
    </w:p>
    <w:p w14:paraId="79D2844D"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5</w:t>
      </w:r>
      <w:r>
        <w:rPr>
          <w:rFonts w:ascii="宋体" w:hAnsi="宋体" w:hint="eastAsia"/>
          <w:b/>
          <w:sz w:val="24"/>
        </w:rPr>
        <w:t>）病枯木清理及清运</w:t>
      </w:r>
    </w:p>
    <w:p w14:paraId="1C2A7CC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要求进行。</w:t>
      </w:r>
    </w:p>
    <w:p w14:paraId="2500B87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病枯木及时发现，绿化生产垃圾（如树枝、树叶、草屑等）</w:t>
      </w:r>
      <w:proofErr w:type="gramStart"/>
      <w:r>
        <w:rPr>
          <w:rFonts w:ascii="宋体" w:hAnsi="宋体" w:cs="仿宋_GB2312" w:hint="eastAsia"/>
          <w:sz w:val="24"/>
        </w:rPr>
        <w:t>人工搂除</w:t>
      </w:r>
      <w:proofErr w:type="gramEnd"/>
      <w:del w:id="942" w:author="郭彬" w:date="2024-03-21T11:23:00Z">
        <w:r>
          <w:rPr>
            <w:rFonts w:ascii="宋体" w:hAnsi="宋体" w:cs="仿宋_GB2312" w:hint="eastAsia"/>
            <w:strike/>
            <w:sz w:val="24"/>
          </w:rPr>
          <w:delText>集中</w:delText>
        </w:r>
      </w:del>
      <w:r>
        <w:rPr>
          <w:rFonts w:ascii="宋体" w:hAnsi="宋体" w:cs="仿宋_GB2312" w:hint="eastAsia"/>
          <w:sz w:val="24"/>
        </w:rPr>
        <w:t>后</w:t>
      </w:r>
      <w:del w:id="943" w:author="郭彬" w:date="2024-03-21T11:23:00Z">
        <w:r>
          <w:rPr>
            <w:rFonts w:ascii="宋体" w:hAnsi="宋体" w:cs="仿宋_GB2312" w:hint="eastAsia"/>
            <w:strike/>
            <w:sz w:val="24"/>
          </w:rPr>
          <w:delText>用农用车</w:delText>
        </w:r>
      </w:del>
      <w:r>
        <w:rPr>
          <w:rFonts w:ascii="宋体" w:hAnsi="宋体" w:cs="仿宋_GB2312" w:hint="eastAsia"/>
          <w:sz w:val="24"/>
        </w:rPr>
        <w:t>及时清运，妥善消纳，日产日</w:t>
      </w:r>
      <w:proofErr w:type="gramStart"/>
      <w:r>
        <w:rPr>
          <w:rFonts w:ascii="宋体" w:hAnsi="宋体" w:cs="仿宋_GB2312" w:hint="eastAsia"/>
          <w:sz w:val="24"/>
        </w:rPr>
        <w:t>清做到</w:t>
      </w:r>
      <w:proofErr w:type="gramEnd"/>
      <w:r>
        <w:rPr>
          <w:rFonts w:ascii="宋体" w:hAnsi="宋体" w:cs="仿宋_GB2312" w:hint="eastAsia"/>
          <w:sz w:val="24"/>
        </w:rPr>
        <w:t>保洁及时。</w:t>
      </w:r>
    </w:p>
    <w:p w14:paraId="27B1FB49" w14:textId="77777777" w:rsidR="00CD2971" w:rsidRDefault="00000000">
      <w:pPr>
        <w:spacing w:line="360" w:lineRule="auto"/>
        <w:ind w:firstLineChars="200" w:firstLine="482"/>
        <w:rPr>
          <w:rFonts w:ascii="宋体" w:hAnsi="宋体"/>
          <w:b/>
          <w:sz w:val="24"/>
        </w:rPr>
      </w:pPr>
      <w:r>
        <w:rPr>
          <w:rFonts w:ascii="宋体" w:hAnsi="宋体" w:hint="eastAsia"/>
          <w:b/>
          <w:sz w:val="24"/>
        </w:rPr>
        <w:t>（6）返青水</w:t>
      </w:r>
    </w:p>
    <w:p w14:paraId="7201E6A0" w14:textId="77777777" w:rsidR="00CD2971" w:rsidRDefault="00000000">
      <w:pPr>
        <w:spacing w:line="360" w:lineRule="auto"/>
        <w:ind w:firstLineChars="200" w:firstLine="480"/>
        <w:rPr>
          <w:rFonts w:ascii="宋体" w:hAnsi="宋体"/>
          <w:bCs/>
          <w:sz w:val="24"/>
        </w:rPr>
      </w:pPr>
      <w:r>
        <w:rPr>
          <w:rFonts w:ascii="宋体" w:hAnsi="宋体" w:hint="eastAsia"/>
          <w:bCs/>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hint="eastAsia"/>
          <w:bCs/>
          <w:sz w:val="24"/>
        </w:rPr>
        <w:t>要求进行。</w:t>
      </w:r>
    </w:p>
    <w:p w14:paraId="4DF9706D" w14:textId="77777777" w:rsidR="00CD2971" w:rsidRDefault="00000000">
      <w:pPr>
        <w:spacing w:line="360" w:lineRule="auto"/>
        <w:ind w:firstLineChars="200" w:firstLine="480"/>
        <w:rPr>
          <w:rFonts w:ascii="宋体" w:hAnsi="宋体"/>
          <w:bCs/>
          <w:sz w:val="24"/>
        </w:rPr>
      </w:pPr>
      <w:r>
        <w:rPr>
          <w:rFonts w:ascii="宋体" w:hAnsi="宋体" w:hint="eastAsia"/>
          <w:bCs/>
          <w:sz w:val="24"/>
        </w:rPr>
        <w:t>加强肥水管理，特别是返青水浇足浇透。合理安排浇水时间和次数。</w:t>
      </w:r>
    </w:p>
    <w:p w14:paraId="755AD971" w14:textId="77777777" w:rsidR="00CD2971" w:rsidRDefault="00000000">
      <w:pPr>
        <w:spacing w:line="360" w:lineRule="auto"/>
        <w:ind w:firstLineChars="200" w:firstLine="482"/>
        <w:rPr>
          <w:rFonts w:ascii="宋体" w:hAnsi="宋体"/>
          <w:b/>
          <w:sz w:val="24"/>
        </w:rPr>
      </w:pPr>
      <w:r>
        <w:rPr>
          <w:rFonts w:ascii="宋体" w:hAnsi="宋体" w:hint="eastAsia"/>
          <w:b/>
          <w:sz w:val="24"/>
        </w:rPr>
        <w:t>（7）施肥</w:t>
      </w:r>
    </w:p>
    <w:p w14:paraId="3954A7B5" w14:textId="77777777" w:rsidR="00CD2971" w:rsidRDefault="00000000">
      <w:pPr>
        <w:spacing w:line="360" w:lineRule="auto"/>
        <w:ind w:firstLineChars="200" w:firstLine="480"/>
        <w:rPr>
          <w:rFonts w:ascii="宋体" w:hAnsi="宋体"/>
          <w:bCs/>
          <w:sz w:val="24"/>
        </w:rPr>
      </w:pPr>
      <w:r>
        <w:rPr>
          <w:rFonts w:ascii="宋体" w:hAnsi="宋体" w:hint="eastAsia"/>
          <w:bCs/>
          <w:sz w:val="24"/>
        </w:rPr>
        <w:t xml:space="preserve"> 参照北京市地方标准《城镇绿地养护技术规范》（DB11/T213-2022）要求进行。</w:t>
      </w:r>
    </w:p>
    <w:p w14:paraId="7FB294B4" w14:textId="77777777" w:rsidR="00CD2971" w:rsidRDefault="00000000">
      <w:pPr>
        <w:spacing w:line="360" w:lineRule="auto"/>
        <w:ind w:firstLineChars="200" w:firstLine="480"/>
        <w:rPr>
          <w:rFonts w:ascii="宋体" w:hAnsi="宋体"/>
          <w:bCs/>
          <w:sz w:val="24"/>
        </w:rPr>
      </w:pPr>
      <w:r>
        <w:rPr>
          <w:rFonts w:ascii="宋体" w:hAnsi="宋体" w:hint="eastAsia"/>
          <w:bCs/>
          <w:sz w:val="24"/>
        </w:rPr>
        <w:t>应根据陆地和水上树木花卉的生长需要、树木种类和土壤肥力情况，合理施肥，平衡土壤元素，保持土壤肥力和合理结构。施肥量应根据树木大小、肥料种类及土壤肥力状况而定，施用时要用量准备却，并充分粉碎，与土壤混合后要撒施均匀，随即浇水，肥料不应裸露。</w:t>
      </w:r>
    </w:p>
    <w:p w14:paraId="00FFC850" w14:textId="77777777" w:rsidR="00CD2971" w:rsidRDefault="00000000">
      <w:pPr>
        <w:spacing w:line="360" w:lineRule="auto"/>
        <w:ind w:firstLineChars="200" w:firstLine="480"/>
        <w:rPr>
          <w:rFonts w:ascii="宋体" w:hAnsi="宋体"/>
          <w:bCs/>
          <w:sz w:val="24"/>
        </w:rPr>
      </w:pPr>
      <w:r>
        <w:rPr>
          <w:rFonts w:ascii="宋体" w:hAnsi="宋体" w:hint="eastAsia"/>
          <w:bCs/>
          <w:sz w:val="24"/>
        </w:rPr>
        <w:lastRenderedPageBreak/>
        <w:t>新栽果树和休眠期以有机肥为主，采用穴施、环施和放射状沟施等方法，离树干1m以外开沟播撒。施肥后踏实，并平整场地。</w:t>
      </w:r>
    </w:p>
    <w:p w14:paraId="6FB44F8B" w14:textId="77777777" w:rsidR="00CD2971" w:rsidRDefault="00000000">
      <w:pPr>
        <w:spacing w:line="360" w:lineRule="auto"/>
        <w:ind w:firstLineChars="200" w:firstLine="480"/>
        <w:rPr>
          <w:ins w:id="944" w:author="小彬" w:date="2024-03-21T17:33:00Z"/>
          <w:rFonts w:ascii="宋体" w:hAnsi="宋体"/>
          <w:bCs/>
          <w:sz w:val="24"/>
        </w:rPr>
      </w:pPr>
      <w:r>
        <w:rPr>
          <w:rFonts w:ascii="宋体" w:hAnsi="宋体" w:hint="eastAsia"/>
          <w:bCs/>
          <w:sz w:val="24"/>
        </w:rPr>
        <w:t>生长季节可根据需要，进行土壤追肥或叶面喷肥。</w:t>
      </w:r>
    </w:p>
    <w:p w14:paraId="735C8752" w14:textId="77777777" w:rsidR="00CD2971" w:rsidRDefault="00000000" w:rsidP="00051FE7">
      <w:pPr>
        <w:numPr>
          <w:ilvl w:val="0"/>
          <w:numId w:val="29"/>
        </w:numPr>
        <w:spacing w:line="360" w:lineRule="auto"/>
        <w:ind w:firstLineChars="200" w:firstLine="482"/>
        <w:rPr>
          <w:ins w:id="945" w:author="小彬" w:date="2024-03-21T17:33:00Z"/>
          <w:rFonts w:ascii="宋体" w:hAnsi="宋体"/>
          <w:b/>
          <w:sz w:val="24"/>
        </w:rPr>
      </w:pPr>
      <w:ins w:id="946" w:author="小彬" w:date="2024-03-21T17:33:00Z">
        <w:r>
          <w:rPr>
            <w:rFonts w:ascii="宋体" w:hAnsi="宋体" w:hint="eastAsia"/>
            <w:b/>
            <w:sz w:val="24"/>
          </w:rPr>
          <w:t>防寒</w:t>
        </w:r>
      </w:ins>
    </w:p>
    <w:p w14:paraId="3FC05BE3" w14:textId="22E7CE80" w:rsidR="00CD2971" w:rsidRDefault="00000000" w:rsidP="00E67810">
      <w:pPr>
        <w:spacing w:line="360" w:lineRule="auto"/>
        <w:ind w:firstLineChars="200" w:firstLine="480"/>
        <w:rPr>
          <w:ins w:id="947" w:author="小彬" w:date="2024-03-21T17:33:00Z"/>
          <w:rFonts w:ascii="宋体" w:hAnsi="宋体"/>
          <w:b/>
          <w:sz w:val="24"/>
        </w:rPr>
      </w:pPr>
      <w:ins w:id="948" w:author="小彬" w:date="2024-03-21T18:10:00Z">
        <w:r w:rsidRPr="00051FE7">
          <w:rPr>
            <w:rFonts w:ascii="宋体" w:hAnsi="宋体"/>
            <w:bCs/>
            <w:sz w:val="24"/>
          </w:rPr>
          <w:t>一般从10月底到11月初要做好防寒措施，此时大部分植物将进入休眠，最晚不能超过早霜或降雪来临前。</w:t>
        </w:r>
      </w:ins>
      <w:ins w:id="949" w:author="cc" w:date="2024-03-22T15:28:00Z">
        <w:r w:rsidR="00E67810" w:rsidRPr="00051FE7">
          <w:rPr>
            <w:rFonts w:ascii="宋体" w:hAnsi="宋体"/>
            <w:bCs/>
            <w:sz w:val="24"/>
          </w:rPr>
          <w:t>对于不耐寒的树木(尤其是新栽树木)，要用草绳或</w:t>
        </w:r>
        <w:r w:rsidR="00E67810" w:rsidRPr="00051FE7">
          <w:rPr>
            <w:rFonts w:ascii="宋体" w:hAnsi="宋体" w:hint="eastAsia"/>
            <w:bCs/>
            <w:sz w:val="24"/>
          </w:rPr>
          <w:t>无纺布</w:t>
        </w:r>
        <w:r w:rsidR="00E67810" w:rsidRPr="00051FE7">
          <w:rPr>
            <w:rFonts w:ascii="宋体" w:hAnsi="宋体"/>
            <w:bCs/>
            <w:sz w:val="24"/>
          </w:rPr>
          <w:t>包裹主干和部分主枝来防寒。从树干基部向上，连续包裹，每隔</w:t>
        </w:r>
        <w:proofErr w:type="gramStart"/>
        <w:r w:rsidR="00E67810">
          <w:rPr>
            <w:rFonts w:ascii="宋体" w:hAnsi="宋体" w:hint="eastAsia"/>
            <w:bCs/>
            <w:sz w:val="24"/>
          </w:rPr>
          <w:t>30</w:t>
        </w:r>
        <w:r w:rsidR="00E67810" w:rsidRPr="00051FE7">
          <w:rPr>
            <w:rFonts w:ascii="宋体" w:hAnsi="宋体"/>
            <w:bCs/>
            <w:sz w:val="24"/>
          </w:rPr>
          <w:t>至</w:t>
        </w:r>
        <w:r w:rsidR="00E67810">
          <w:rPr>
            <w:rFonts w:ascii="宋体" w:hAnsi="宋体" w:hint="eastAsia"/>
            <w:bCs/>
            <w:sz w:val="24"/>
          </w:rPr>
          <w:t>50</w:t>
        </w:r>
        <w:r w:rsidR="00E67810" w:rsidRPr="00051FE7">
          <w:rPr>
            <w:rFonts w:ascii="宋体" w:hAnsi="宋体"/>
            <w:bCs/>
            <w:sz w:val="24"/>
          </w:rPr>
          <w:t>厘米横捆一道</w:t>
        </w:r>
        <w:proofErr w:type="gramEnd"/>
        <w:r w:rsidR="00E67810" w:rsidRPr="00051FE7">
          <w:rPr>
            <w:rFonts w:ascii="宋体" w:hAnsi="宋体"/>
            <w:bCs/>
            <w:sz w:val="24"/>
          </w:rPr>
          <w:t>，逐层向上至分枝点</w:t>
        </w:r>
      </w:ins>
      <w:ins w:id="950" w:author="小彬" w:date="2024-03-21T19:48:00Z">
        <w:r>
          <w:rPr>
            <w:rFonts w:ascii="宋体" w:hAnsi="宋体" w:hint="eastAsia"/>
            <w:bCs/>
            <w:sz w:val="24"/>
          </w:rPr>
          <w:t>，</w:t>
        </w:r>
      </w:ins>
      <w:ins w:id="951" w:author="小彬" w:date="2024-03-21T18:08:00Z">
        <w:r w:rsidRPr="00051FE7">
          <w:rPr>
            <w:rFonts w:ascii="宋体" w:hAnsi="宋体"/>
            <w:bCs/>
            <w:sz w:val="24"/>
          </w:rPr>
          <w:t>必要时可再包部分主枝。</w:t>
        </w:r>
      </w:ins>
    </w:p>
    <w:p w14:paraId="6369BC1D" w14:textId="77777777" w:rsidR="00CD2971" w:rsidRDefault="00000000">
      <w:pPr>
        <w:spacing w:line="360" w:lineRule="auto"/>
        <w:ind w:firstLineChars="200" w:firstLine="482"/>
        <w:rPr>
          <w:rFonts w:ascii="宋体" w:hAnsi="宋体"/>
          <w:b/>
          <w:sz w:val="24"/>
        </w:rPr>
      </w:pPr>
      <w:r>
        <w:rPr>
          <w:rFonts w:ascii="宋体" w:hAnsi="宋体" w:hint="eastAsia"/>
          <w:b/>
          <w:sz w:val="24"/>
        </w:rPr>
        <w:t>（</w:t>
      </w:r>
      <w:del w:id="952" w:author="小彬" w:date="2024-03-21T17:32:00Z">
        <w:r>
          <w:rPr>
            <w:rFonts w:ascii="宋体" w:hAnsi="宋体"/>
            <w:b/>
            <w:sz w:val="24"/>
          </w:rPr>
          <w:delText>8</w:delText>
        </w:r>
      </w:del>
      <w:ins w:id="953" w:author="小彬" w:date="2024-03-21T17:32:00Z">
        <w:r>
          <w:rPr>
            <w:rFonts w:ascii="宋体" w:hAnsi="宋体" w:hint="eastAsia"/>
            <w:b/>
            <w:sz w:val="24"/>
          </w:rPr>
          <w:t>9</w:t>
        </w:r>
      </w:ins>
      <w:r>
        <w:rPr>
          <w:rFonts w:ascii="宋体" w:hAnsi="宋体" w:hint="eastAsia"/>
          <w:b/>
          <w:sz w:val="24"/>
        </w:rPr>
        <w:t>）养护安排</w:t>
      </w:r>
    </w:p>
    <w:p w14:paraId="6A62911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2024年4月：</w:t>
      </w:r>
    </w:p>
    <w:p w14:paraId="62659A3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1）所有园林植物的返青水浇水完成于</w:t>
      </w:r>
      <w:r>
        <w:rPr>
          <w:rFonts w:ascii="宋体" w:hAnsi="宋体" w:cs="仿宋_GB2312"/>
          <w:sz w:val="24"/>
        </w:rPr>
        <w:t>四</w:t>
      </w:r>
      <w:r>
        <w:rPr>
          <w:rFonts w:ascii="宋体" w:hAnsi="宋体" w:cs="仿宋_GB2312" w:hint="eastAsia"/>
          <w:sz w:val="24"/>
        </w:rPr>
        <w:t>月底前，以树木开花和萌芽先后顺序为原则，根据生产实际做调整。</w:t>
      </w:r>
    </w:p>
    <w:p w14:paraId="6EDA0EE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w:t>
      </w:r>
      <w:proofErr w:type="gramStart"/>
      <w:r>
        <w:rPr>
          <w:rFonts w:ascii="宋体" w:hAnsi="宋体" w:cs="仿宋_GB2312" w:hint="eastAsia"/>
          <w:sz w:val="24"/>
        </w:rPr>
        <w:t>按开始</w:t>
      </w:r>
      <w:proofErr w:type="gramEnd"/>
      <w:r>
        <w:rPr>
          <w:rFonts w:ascii="宋体" w:hAnsi="宋体" w:cs="仿宋_GB2312" w:hint="eastAsia"/>
          <w:sz w:val="24"/>
        </w:rPr>
        <w:t>浇水的先后顺序进行中耕：深度以不伤根为度，花坛3-5cm，树垵5-10cm。</w:t>
      </w:r>
    </w:p>
    <w:p w14:paraId="3E7B062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3）对各种病虫特别是蚜虫和黄杨卷叶</w:t>
      </w:r>
      <w:proofErr w:type="gramStart"/>
      <w:r>
        <w:rPr>
          <w:rFonts w:ascii="宋体" w:hAnsi="宋体" w:cs="仿宋_GB2312" w:hint="eastAsia"/>
          <w:sz w:val="24"/>
        </w:rPr>
        <w:t>螟</w:t>
      </w:r>
      <w:proofErr w:type="gramEnd"/>
      <w:r>
        <w:rPr>
          <w:rFonts w:ascii="宋体" w:hAnsi="宋体" w:cs="仿宋_GB2312" w:hint="eastAsia"/>
          <w:sz w:val="24"/>
        </w:rPr>
        <w:t>，月季和杨树叶斑病预测预报，制定防治方案，准备粘虫胶条和农药等物料。</w:t>
      </w:r>
    </w:p>
    <w:p w14:paraId="10A86D7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4）草花栽植留出缓苗时间，五一期间呈现最佳观赏状态。</w:t>
      </w:r>
    </w:p>
    <w:p w14:paraId="287C8A3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5）四月下旬浇水应与返青水衔接。</w:t>
      </w:r>
    </w:p>
    <w:p w14:paraId="4CCFDA0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6）绑塑料环或者粘虫胶带，防止害虫上树。</w:t>
      </w:r>
    </w:p>
    <w:p w14:paraId="5CEBAA7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7）色块轻修剪，整形。</w:t>
      </w:r>
    </w:p>
    <w:p w14:paraId="57F756F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8）小区域改造施工。</w:t>
      </w:r>
    </w:p>
    <w:p w14:paraId="46D13E3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9）夏秋开花的花灌木修剪，对果树枝条</w:t>
      </w:r>
      <w:proofErr w:type="gramStart"/>
      <w:r>
        <w:rPr>
          <w:rFonts w:ascii="宋体" w:hAnsi="宋体" w:cs="仿宋_GB2312" w:hint="eastAsia"/>
          <w:sz w:val="24"/>
        </w:rPr>
        <w:t>进行拉枝定型</w:t>
      </w:r>
      <w:proofErr w:type="gramEnd"/>
      <w:r>
        <w:rPr>
          <w:rFonts w:ascii="宋体" w:hAnsi="宋体" w:cs="仿宋_GB2312" w:hint="eastAsia"/>
          <w:sz w:val="24"/>
        </w:rPr>
        <w:t>。</w:t>
      </w:r>
    </w:p>
    <w:p w14:paraId="644CAC0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10）绿地保洁。</w:t>
      </w:r>
    </w:p>
    <w:p w14:paraId="6C717A6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5月：</w:t>
      </w:r>
    </w:p>
    <w:p w14:paraId="587117F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1）继续浇水。</w:t>
      </w:r>
    </w:p>
    <w:p w14:paraId="05B1E74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2）开展花灌木花后修剪和草坪修剪。</w:t>
      </w:r>
    </w:p>
    <w:p w14:paraId="15035D2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3）病虫防治，树木和草坪地被植物开始普防；</w:t>
      </w:r>
      <w:del w:id="954" w:author="郭彬" w:date="2024-03-21T11:24:00Z">
        <w:r>
          <w:rPr>
            <w:rFonts w:ascii="宋体" w:hAnsi="宋体" w:cs="仿宋_GB2312" w:hint="eastAsia"/>
            <w:strike/>
            <w:sz w:val="24"/>
          </w:rPr>
          <w:delText>；</w:delText>
        </w:r>
      </w:del>
      <w:r>
        <w:rPr>
          <w:rFonts w:ascii="宋体" w:hAnsi="宋体" w:cs="仿宋_GB2312" w:hint="eastAsia"/>
          <w:sz w:val="24"/>
        </w:rPr>
        <w:t>不抗干旱的花灌木和宿根花卉草坪第三次浇水。</w:t>
      </w:r>
    </w:p>
    <w:p w14:paraId="3D185A8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4）花灌木和宿根花卉去除残花，促进新花生长。</w:t>
      </w:r>
    </w:p>
    <w:p w14:paraId="6A55FF4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5）各种花相继开放，</w:t>
      </w:r>
      <w:proofErr w:type="gramStart"/>
      <w:r>
        <w:rPr>
          <w:rFonts w:ascii="宋体" w:hAnsi="宋体" w:cs="仿宋_GB2312" w:hint="eastAsia"/>
          <w:sz w:val="24"/>
        </w:rPr>
        <w:t>挂宣传</w:t>
      </w:r>
      <w:proofErr w:type="gramEnd"/>
      <w:r>
        <w:rPr>
          <w:rFonts w:ascii="宋体" w:hAnsi="宋体" w:cs="仿宋_GB2312" w:hint="eastAsia"/>
          <w:sz w:val="24"/>
        </w:rPr>
        <w:t>牌或者人力看护，减少乱折枝现象。</w:t>
      </w:r>
    </w:p>
    <w:p w14:paraId="00301C65"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6</w:t>
      </w:r>
      <w:r>
        <w:rPr>
          <w:rFonts w:ascii="宋体" w:hAnsi="宋体" w:cs="仿宋_GB2312" w:hint="eastAsia"/>
          <w:sz w:val="24"/>
        </w:rPr>
        <w:t>）绿地保洁。</w:t>
      </w:r>
    </w:p>
    <w:p w14:paraId="50BE05F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6月：</w:t>
      </w:r>
    </w:p>
    <w:p w14:paraId="24F896B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进入雨季。</w:t>
      </w:r>
    </w:p>
    <w:p w14:paraId="6FBA267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1）草坪修剪。</w:t>
      </w:r>
    </w:p>
    <w:p w14:paraId="5361BFF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2）杂草杂树割除。</w:t>
      </w:r>
    </w:p>
    <w:p w14:paraId="680DB3B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3）病虫防治。</w:t>
      </w:r>
    </w:p>
    <w:p w14:paraId="70B3E5D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4）针叶树补植。</w:t>
      </w:r>
    </w:p>
    <w:p w14:paraId="4085670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5）小雨后补水。</w:t>
      </w:r>
    </w:p>
    <w:p w14:paraId="58CF915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6）树木去除根部萌蘖。</w:t>
      </w:r>
    </w:p>
    <w:p w14:paraId="2E07060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辖区内常发生的病虫害有白粉病、月季叶斑病、杨叶斑病、锈病、红蜘蛛、黄杨卷叶</w:t>
      </w:r>
      <w:proofErr w:type="gramStart"/>
      <w:r>
        <w:rPr>
          <w:rFonts w:ascii="宋体" w:hAnsi="宋体" w:cs="仿宋_GB2312" w:hint="eastAsia"/>
          <w:sz w:val="24"/>
        </w:rPr>
        <w:t>螟</w:t>
      </w:r>
      <w:proofErr w:type="gramEnd"/>
      <w:r>
        <w:rPr>
          <w:rFonts w:ascii="宋体" w:hAnsi="宋体" w:cs="仿宋_GB2312" w:hint="eastAsia"/>
          <w:sz w:val="24"/>
        </w:rPr>
        <w:t>、松梢</w:t>
      </w:r>
      <w:proofErr w:type="gramStart"/>
      <w:r>
        <w:rPr>
          <w:rFonts w:ascii="宋体" w:hAnsi="宋体" w:cs="仿宋_GB2312" w:hint="eastAsia"/>
          <w:sz w:val="24"/>
        </w:rPr>
        <w:t>螟</w:t>
      </w:r>
      <w:proofErr w:type="gramEnd"/>
      <w:r>
        <w:rPr>
          <w:rFonts w:ascii="宋体" w:hAnsi="宋体" w:cs="仿宋_GB2312" w:hint="eastAsia"/>
          <w:sz w:val="24"/>
        </w:rPr>
        <w:t>、天牛、蚜虫等。</w:t>
      </w:r>
    </w:p>
    <w:p w14:paraId="5E8005F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7）绿地保洁。</w:t>
      </w:r>
    </w:p>
    <w:p w14:paraId="7071245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7月：</w:t>
      </w:r>
    </w:p>
    <w:p w14:paraId="3F8B775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正值雨季，也是园林植物生长旺季，各种病虫和杂草杂树木生长旺盛。黄杨卷叶蛾猖獗，红蜘蛛和松梢</w:t>
      </w:r>
      <w:proofErr w:type="gramStart"/>
      <w:r>
        <w:rPr>
          <w:rFonts w:ascii="宋体" w:hAnsi="宋体" w:cs="仿宋_GB2312" w:hint="eastAsia"/>
          <w:sz w:val="24"/>
        </w:rPr>
        <w:t>螟</w:t>
      </w:r>
      <w:proofErr w:type="gramEnd"/>
      <w:r>
        <w:rPr>
          <w:rFonts w:ascii="宋体" w:hAnsi="宋体" w:cs="仿宋_GB2312" w:hint="eastAsia"/>
          <w:sz w:val="24"/>
        </w:rPr>
        <w:t>危害盛期，月季黑斑病和杨树黑斑病，紫薇叶斑病和干腐病，空气潮湿容易发病，适时适度防治。</w:t>
      </w:r>
    </w:p>
    <w:p w14:paraId="646D3F4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1）银杏等树木排涝。</w:t>
      </w:r>
    </w:p>
    <w:p w14:paraId="4E228E38" w14:textId="77777777" w:rsidR="00CD2971" w:rsidRDefault="00000000">
      <w:pPr>
        <w:spacing w:line="360" w:lineRule="auto"/>
        <w:ind w:firstLineChars="200" w:firstLine="480"/>
        <w:rPr>
          <w:ins w:id="955" w:author="郭彬" w:date="2024-03-21T11:24:00Z"/>
          <w:rFonts w:ascii="宋体" w:hAnsi="宋体" w:cs="仿宋_GB2312"/>
          <w:sz w:val="24"/>
        </w:rPr>
      </w:pPr>
      <w:r>
        <w:rPr>
          <w:rFonts w:ascii="宋体" w:hAnsi="宋体" w:cs="仿宋_GB2312" w:hint="eastAsia"/>
          <w:sz w:val="24"/>
        </w:rPr>
        <w:t>2）中耕除草</w:t>
      </w:r>
      <w:ins w:id="956" w:author="郭彬" w:date="2024-03-21T11:24:00Z">
        <w:r>
          <w:rPr>
            <w:rFonts w:ascii="宋体" w:hAnsi="宋体" w:cs="仿宋_GB2312" w:hint="eastAsia"/>
            <w:sz w:val="24"/>
          </w:rPr>
          <w:t>。</w:t>
        </w:r>
      </w:ins>
    </w:p>
    <w:p w14:paraId="1EB6CFF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3）观察害虫龄期和病程，适时防治。</w:t>
      </w:r>
    </w:p>
    <w:p w14:paraId="6655E7F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4）绿地保洁。</w:t>
      </w:r>
    </w:p>
    <w:p w14:paraId="08B1AEE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8月：</w:t>
      </w:r>
    </w:p>
    <w:p w14:paraId="238F8D2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园林植物处于生长旺季。</w:t>
      </w:r>
    </w:p>
    <w:p w14:paraId="5527556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1）继续排涝。</w:t>
      </w:r>
    </w:p>
    <w:p w14:paraId="610445C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2）蝉和</w:t>
      </w:r>
      <w:proofErr w:type="gramStart"/>
      <w:r>
        <w:rPr>
          <w:rFonts w:ascii="宋体" w:hAnsi="宋体" w:cs="仿宋_GB2312" w:hint="eastAsia"/>
          <w:sz w:val="24"/>
        </w:rPr>
        <w:t>蛀干</w:t>
      </w:r>
      <w:proofErr w:type="gramEnd"/>
      <w:r>
        <w:rPr>
          <w:rFonts w:ascii="宋体" w:hAnsi="宋体" w:cs="仿宋_GB2312" w:hint="eastAsia"/>
          <w:sz w:val="24"/>
        </w:rPr>
        <w:t>害虫危害盛期，加强防治。</w:t>
      </w:r>
    </w:p>
    <w:p w14:paraId="7BF4E82F"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3</w:t>
      </w:r>
      <w:r>
        <w:rPr>
          <w:rFonts w:ascii="宋体" w:hAnsi="宋体" w:cs="仿宋_GB2312" w:hint="eastAsia"/>
          <w:sz w:val="24"/>
        </w:rPr>
        <w:t>）割除杂草和枯枝垃圾清运。</w:t>
      </w:r>
    </w:p>
    <w:p w14:paraId="7D7C4290"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）去除萌孽：如紫薇，玫瑰，龙爪槐，丁香，珍珠梅等。</w:t>
      </w:r>
    </w:p>
    <w:p w14:paraId="2312994E"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5</w:t>
      </w:r>
      <w:r>
        <w:rPr>
          <w:rFonts w:ascii="宋体" w:hAnsi="宋体" w:cs="仿宋_GB2312" w:hint="eastAsia"/>
          <w:sz w:val="24"/>
        </w:rPr>
        <w:t>）绿地保洁。</w:t>
      </w:r>
    </w:p>
    <w:p w14:paraId="1B901D1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9月： </w:t>
      </w:r>
    </w:p>
    <w:p w14:paraId="02B856A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1）病虫防治。继续危害阔叶树木新梢，如白玉兰、法桐、樱花等；天牛和法桐红蜘蛛以及松梢</w:t>
      </w:r>
      <w:proofErr w:type="gramStart"/>
      <w:r>
        <w:rPr>
          <w:rFonts w:ascii="宋体" w:hAnsi="宋体" w:cs="仿宋_GB2312" w:hint="eastAsia"/>
          <w:sz w:val="24"/>
        </w:rPr>
        <w:t>螟</w:t>
      </w:r>
      <w:proofErr w:type="gramEnd"/>
      <w:r>
        <w:rPr>
          <w:rFonts w:ascii="宋体" w:hAnsi="宋体" w:cs="仿宋_GB2312" w:hint="eastAsia"/>
          <w:sz w:val="24"/>
        </w:rPr>
        <w:t>还有危害，应继续防治。如发现天牛转到根部时，可用稀释好的农药灌根。</w:t>
      </w:r>
    </w:p>
    <w:p w14:paraId="74E0AB44"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lastRenderedPageBreak/>
        <w:t>2</w:t>
      </w:r>
      <w:r>
        <w:rPr>
          <w:rFonts w:ascii="宋体" w:hAnsi="宋体" w:cs="仿宋_GB2312" w:hint="eastAsia"/>
          <w:sz w:val="24"/>
        </w:rPr>
        <w:t>）部分园林植物需要浇水。如草坪、地被、连翘等浅根系植物。</w:t>
      </w:r>
    </w:p>
    <w:p w14:paraId="6A1739CD"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3</w:t>
      </w:r>
      <w:r>
        <w:rPr>
          <w:rFonts w:ascii="宋体" w:hAnsi="宋体" w:cs="仿宋_GB2312" w:hint="eastAsia"/>
          <w:sz w:val="24"/>
        </w:rPr>
        <w:t>）除杂草。</w:t>
      </w:r>
    </w:p>
    <w:p w14:paraId="1811662F"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）对果树进行施肥，采用有机肥（羊粪）离树干1m以外开沟播撒进行施肥。</w:t>
      </w:r>
    </w:p>
    <w:p w14:paraId="6E89E473"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5</w:t>
      </w:r>
      <w:r>
        <w:rPr>
          <w:rFonts w:ascii="宋体" w:hAnsi="宋体" w:cs="仿宋_GB2312" w:hint="eastAsia"/>
          <w:sz w:val="24"/>
        </w:rPr>
        <w:t>）九月份是白粉病和锈病等高发期，应重点防治。</w:t>
      </w:r>
    </w:p>
    <w:p w14:paraId="3B0E05A4" w14:textId="77777777" w:rsidR="00CD2971" w:rsidRDefault="00000000">
      <w:pPr>
        <w:spacing w:line="360" w:lineRule="auto"/>
        <w:ind w:firstLineChars="200" w:firstLine="480"/>
        <w:rPr>
          <w:ins w:id="957" w:author="郭彬" w:date="2024-03-21T11:25:00Z"/>
          <w:rFonts w:ascii="宋体" w:hAnsi="宋体" w:cs="仿宋_GB2312"/>
          <w:sz w:val="24"/>
        </w:rPr>
      </w:pPr>
      <w:r>
        <w:rPr>
          <w:rFonts w:ascii="宋体" w:hAnsi="宋体" w:cs="仿宋_GB2312"/>
          <w:sz w:val="24"/>
        </w:rPr>
        <w:t>6</w:t>
      </w:r>
      <w:r>
        <w:rPr>
          <w:rFonts w:ascii="宋体" w:hAnsi="宋体" w:cs="仿宋_GB2312" w:hint="eastAsia"/>
          <w:sz w:val="24"/>
        </w:rPr>
        <w:t>）九月中旬色块绿篱修剪</w:t>
      </w:r>
      <w:ins w:id="958" w:author="郭彬" w:date="2024-03-21T11:25:00Z">
        <w:r>
          <w:rPr>
            <w:rFonts w:ascii="宋体" w:hAnsi="宋体" w:cs="仿宋_GB2312" w:hint="eastAsia"/>
            <w:sz w:val="24"/>
          </w:rPr>
          <w:t>。</w:t>
        </w:r>
      </w:ins>
    </w:p>
    <w:p w14:paraId="23FB33C8"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7</w:t>
      </w:r>
      <w:r>
        <w:rPr>
          <w:rFonts w:ascii="宋体" w:hAnsi="宋体" w:cs="仿宋_GB2312" w:hint="eastAsia"/>
          <w:sz w:val="24"/>
        </w:rPr>
        <w:t>）迎国庆草花摆放和栽植在中下旬完成。</w:t>
      </w:r>
    </w:p>
    <w:p w14:paraId="76FE32E7"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8</w:t>
      </w:r>
      <w:r>
        <w:rPr>
          <w:rFonts w:ascii="宋体" w:hAnsi="宋体" w:cs="仿宋_GB2312" w:hint="eastAsia"/>
          <w:sz w:val="24"/>
        </w:rPr>
        <w:t>）绿地保洁。</w:t>
      </w:r>
    </w:p>
    <w:p w14:paraId="10F3D16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10月：</w:t>
      </w:r>
    </w:p>
    <w:p w14:paraId="74B58EF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1）准备浇冻水。</w:t>
      </w:r>
    </w:p>
    <w:p w14:paraId="743ABA8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2）草坪修剪，施肥，浇水。</w:t>
      </w:r>
    </w:p>
    <w:p w14:paraId="0C129F6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3）树木刷白。</w:t>
      </w:r>
    </w:p>
    <w:p w14:paraId="41798AC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4）枯死木统计。</w:t>
      </w:r>
    </w:p>
    <w:p w14:paraId="6ECDF11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5）病虫害防治：松稍</w:t>
      </w:r>
      <w:proofErr w:type="gramStart"/>
      <w:r>
        <w:rPr>
          <w:rFonts w:ascii="宋体" w:hAnsi="宋体" w:cs="仿宋_GB2312" w:hint="eastAsia"/>
          <w:sz w:val="24"/>
        </w:rPr>
        <w:t>螟</w:t>
      </w:r>
      <w:proofErr w:type="gramEnd"/>
      <w:r>
        <w:rPr>
          <w:rFonts w:ascii="宋体" w:hAnsi="宋体" w:cs="仿宋_GB2312" w:hint="eastAsia"/>
          <w:sz w:val="24"/>
        </w:rPr>
        <w:t>、月季叶斑病等病枝和病叶的清除。</w:t>
      </w:r>
    </w:p>
    <w:p w14:paraId="6DA823A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6）绿地保洁。</w:t>
      </w:r>
    </w:p>
    <w:p w14:paraId="666BAA9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11月：</w:t>
      </w:r>
    </w:p>
    <w:p w14:paraId="4B7C00E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1）浇越冬水，做好喷灌管道泄水和防冻。需防寒的树种进行防寒。</w:t>
      </w:r>
    </w:p>
    <w:p w14:paraId="6F3B718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2）清理树下和草坪落叶。</w:t>
      </w:r>
    </w:p>
    <w:p w14:paraId="567F89E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3）绿地保洁。</w:t>
      </w:r>
    </w:p>
    <w:p w14:paraId="75D9795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12月： </w:t>
      </w:r>
    </w:p>
    <w:p w14:paraId="3311016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1）继续做好防寒工作，树木冬剪。</w:t>
      </w:r>
    </w:p>
    <w:p w14:paraId="2E70B87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2）绿地保洁。</w:t>
      </w:r>
    </w:p>
    <w:p w14:paraId="3562AA51"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t>1.</w:t>
      </w:r>
      <w:r>
        <w:rPr>
          <w:rFonts w:ascii="宋体" w:hAnsi="宋体" w:hint="eastAsia"/>
          <w:b/>
          <w:bCs/>
          <w:sz w:val="24"/>
          <w:szCs w:val="28"/>
        </w:rPr>
        <w:t>2苗圃养护管理</w:t>
      </w:r>
    </w:p>
    <w:p w14:paraId="252CB886"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.2.1</w:t>
      </w:r>
      <w:r>
        <w:rPr>
          <w:rFonts w:ascii="宋体" w:hAnsi="宋体" w:hint="eastAsia"/>
          <w:b/>
          <w:bCs/>
          <w:sz w:val="24"/>
        </w:rPr>
        <w:t>管护范围及作业内容</w:t>
      </w:r>
    </w:p>
    <w:p w14:paraId="3FAFB104" w14:textId="5C6E535B"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苗圃总面积64000㎡，现有华山松、油松、柳树、国槐、山桃、元宝枫等39个树种</w:t>
      </w:r>
      <w:del w:id="959" w:author="cc" w:date="2024-03-22T14:49:00Z">
        <w:r w:rsidDel="00567B14">
          <w:rPr>
            <w:rFonts w:ascii="宋体" w:hAnsi="宋体" w:cs="仿宋_GB2312" w:hint="eastAsia"/>
            <w:sz w:val="24"/>
          </w:rPr>
          <w:delText>，总计23858株</w:delText>
        </w:r>
      </w:del>
      <w:r>
        <w:rPr>
          <w:rFonts w:ascii="宋体" w:hAnsi="宋体" w:cs="仿宋_GB2312" w:hint="eastAsia"/>
          <w:sz w:val="24"/>
        </w:rPr>
        <w:t>，养护内容为病虫害防治6次、浇水7次、除草6次、施肥2次、病枯木清理（胸径20cm以下）及清运</w:t>
      </w:r>
      <w:del w:id="960" w:author="郭彬" w:date="2024-03-20T17:06:00Z">
        <w:r>
          <w:rPr>
            <w:rFonts w:ascii="宋体" w:hAnsi="宋体" w:cs="仿宋_GB2312"/>
            <w:sz w:val="24"/>
          </w:rPr>
          <w:delText>6</w:delText>
        </w:r>
      </w:del>
      <w:ins w:id="961" w:author="郭彬" w:date="2024-03-20T17:06:00Z">
        <w:r>
          <w:rPr>
            <w:rFonts w:ascii="宋体" w:hAnsi="宋体" w:cs="仿宋_GB2312" w:hint="eastAsia"/>
            <w:sz w:val="24"/>
          </w:rPr>
          <w:t>8</w:t>
        </w:r>
      </w:ins>
      <w:r>
        <w:rPr>
          <w:rFonts w:ascii="宋体" w:hAnsi="宋体" w:cs="仿宋_GB2312" w:hint="eastAsia"/>
          <w:sz w:val="24"/>
        </w:rPr>
        <w:t>次。</w:t>
      </w:r>
    </w:p>
    <w:p w14:paraId="5226B31B"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.2.2</w:t>
      </w:r>
      <w:r>
        <w:rPr>
          <w:rFonts w:ascii="宋体" w:hAnsi="宋体" w:hint="eastAsia"/>
          <w:b/>
          <w:bCs/>
          <w:sz w:val="24"/>
        </w:rPr>
        <w:t>实施要求</w:t>
      </w:r>
    </w:p>
    <w:p w14:paraId="31B1E5A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根据树木生长自然规律和自然环境条件的特点，分为三个阶段。</w:t>
      </w:r>
    </w:p>
    <w:p w14:paraId="10C51A0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（1）春季阶段</w:t>
      </w:r>
    </w:p>
    <w:p w14:paraId="7483716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四、五月份气温、地温逐渐升高，各种树木陆续发芽、展叶，开始生长。主要养护</w:t>
      </w:r>
      <w:r>
        <w:rPr>
          <w:rFonts w:ascii="宋体" w:hAnsi="宋体" w:cs="仿宋_GB2312" w:hint="eastAsia"/>
          <w:sz w:val="24"/>
        </w:rPr>
        <w:lastRenderedPageBreak/>
        <w:t>管理工作为修整树木围堰、灌溉病虫害防治。</w:t>
      </w:r>
    </w:p>
    <w:p w14:paraId="71A167F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（2）初夏阶段</w:t>
      </w:r>
    </w:p>
    <w:p w14:paraId="581F0EF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六月，气温高、湿度小，树木生长旺季，主要养护管理为灌溉、病虫害防治、除草（在绿地和树垵内，及时去除杂草，禁止使用除草剂，防止雨季出现草荒）。</w:t>
      </w:r>
    </w:p>
    <w:p w14:paraId="3A8E845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（3）秋季阶段</w:t>
      </w:r>
    </w:p>
    <w:p w14:paraId="08777FD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十月、十一月气温逐渐降低，树木将休眠越冬。</w:t>
      </w:r>
    </w:p>
    <w:p w14:paraId="6B70B944" w14:textId="77777777" w:rsidR="00CD2971" w:rsidRDefault="00000000">
      <w:pPr>
        <w:spacing w:line="360" w:lineRule="auto"/>
        <w:ind w:firstLineChars="200" w:firstLine="480"/>
        <w:rPr>
          <w:rFonts w:ascii="宋体" w:hAnsi="宋体" w:cs="仿宋_GB2312"/>
          <w:sz w:val="24"/>
        </w:rPr>
      </w:pPr>
      <w:proofErr w:type="gramStart"/>
      <w:r>
        <w:rPr>
          <w:rFonts w:ascii="宋体" w:hAnsi="宋体" w:cs="仿宋_GB2312" w:hint="eastAsia"/>
          <w:sz w:val="24"/>
        </w:rPr>
        <w:t>灌冻水</w:t>
      </w:r>
      <w:proofErr w:type="gramEnd"/>
      <w:r>
        <w:rPr>
          <w:rFonts w:ascii="宋体" w:hAnsi="宋体" w:cs="仿宋_GB2312" w:hint="eastAsia"/>
          <w:sz w:val="24"/>
        </w:rPr>
        <w:t>：树木大部分落叶，土地封冻前普遍充足灌溉。</w:t>
      </w:r>
    </w:p>
    <w:p w14:paraId="5E80553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病虫防治。</w:t>
      </w:r>
    </w:p>
    <w:p w14:paraId="7C5143C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清理枯枝树叶干草，做好防火。</w:t>
      </w:r>
    </w:p>
    <w:p w14:paraId="54A29A6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（4）主要养护项目的技术规定</w:t>
      </w:r>
    </w:p>
    <w:p w14:paraId="7D0A9C1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浇水</w:t>
      </w:r>
      <w:del w:id="962" w:author="郭彬" w:date="2024-03-21T11:26:00Z">
        <w:r>
          <w:rPr>
            <w:rFonts w:ascii="宋体" w:hAnsi="宋体" w:cs="仿宋_GB2312" w:hint="eastAsia"/>
            <w:sz w:val="24"/>
          </w:rPr>
          <w:delText>，养护期内不少于7次。</w:delText>
        </w:r>
      </w:del>
      <w:r>
        <w:rPr>
          <w:rFonts w:ascii="宋体" w:hAnsi="宋体" w:cs="仿宋_GB2312" w:hint="eastAsia"/>
          <w:sz w:val="24"/>
        </w:rPr>
        <w:t>根据气候特点，为使树木正常生长，4-6月、9月是对树木灌溉的关键时期。新植树木：在连续五年内都应适时充足灌溉，土质保水力差或树根生长缓慢树种，可适当延长灌水年限；浇水保证不跑水、不漏水、不低于10cm。树垵直径：乔木应以树干胸径10倍左右，垂直投影或投影1/2为准；浇树木时严禁用高压水流冲毁树垵；喷灌应开关定时，专人看护不能脱岗，地面达到径流为止。</w:t>
      </w:r>
    </w:p>
    <w:p w14:paraId="1B11FD9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除草</w:t>
      </w:r>
      <w:del w:id="963" w:author="郭彬" w:date="2024-03-21T11:26:00Z">
        <w:r>
          <w:rPr>
            <w:rFonts w:ascii="宋体" w:hAnsi="宋体" w:cs="仿宋_GB2312" w:hint="eastAsia"/>
            <w:sz w:val="24"/>
          </w:rPr>
          <w:delText>，养护期内不少于7次。</w:delText>
        </w:r>
      </w:del>
      <w:r>
        <w:rPr>
          <w:rFonts w:ascii="宋体" w:hAnsi="宋体" w:cs="仿宋_GB2312" w:hint="eastAsia"/>
          <w:sz w:val="24"/>
        </w:rPr>
        <w:t>保持苗圃地整洁，避免杂草与树木争肥水、减少病虫滋生条件。野生杂草生长季节要不间断进行，除小、除早，省工省力，效果好；除下杂草要集中处理，及</w:t>
      </w:r>
      <w:proofErr w:type="gramStart"/>
      <w:r>
        <w:rPr>
          <w:rFonts w:ascii="宋体" w:hAnsi="宋体" w:cs="仿宋_GB2312" w:hint="eastAsia"/>
          <w:sz w:val="24"/>
        </w:rPr>
        <w:t>时运走堆制</w:t>
      </w:r>
      <w:proofErr w:type="gramEnd"/>
      <w:r>
        <w:rPr>
          <w:rFonts w:ascii="宋体" w:hAnsi="宋体" w:cs="仿宋_GB2312" w:hint="eastAsia"/>
          <w:sz w:val="24"/>
        </w:rPr>
        <w:t>肥料。</w:t>
      </w:r>
    </w:p>
    <w:p w14:paraId="1C39389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病虫害防治</w:t>
      </w:r>
      <w:del w:id="964" w:author="郭彬" w:date="2024-03-21T11:26:00Z">
        <w:r>
          <w:rPr>
            <w:rFonts w:ascii="宋体" w:hAnsi="宋体" w:cs="仿宋_GB2312" w:hint="eastAsia"/>
            <w:sz w:val="24"/>
          </w:rPr>
          <w:delText>，养护期内不少于6次。防治</w:delText>
        </w:r>
      </w:del>
      <w:r>
        <w:rPr>
          <w:rFonts w:ascii="宋体" w:hAnsi="宋体" w:cs="仿宋_GB2312" w:hint="eastAsia"/>
          <w:sz w:val="24"/>
        </w:rPr>
        <w:t>原则是以防为主、综合防治。同时，注重防治措施贯穿苗木培育的各个环节，达到以较少投入培育出更多优质苗木的目的。</w:t>
      </w:r>
    </w:p>
    <w:p w14:paraId="5A3C799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垃圾清运，</w:t>
      </w:r>
      <w:del w:id="965" w:author="郭彬" w:date="2024-03-21T11:53:00Z">
        <w:r>
          <w:rPr>
            <w:rFonts w:ascii="宋体" w:hAnsi="宋体" w:cs="仿宋_GB2312" w:hint="eastAsia"/>
            <w:sz w:val="24"/>
          </w:rPr>
          <w:delText>养护期内</w:delText>
        </w:r>
        <w:r>
          <w:rPr>
            <w:rFonts w:ascii="宋体" w:hAnsi="宋体" w:cs="仿宋_GB2312"/>
            <w:sz w:val="24"/>
          </w:rPr>
          <w:delText>6</w:delText>
        </w:r>
        <w:r>
          <w:rPr>
            <w:rFonts w:ascii="宋体" w:hAnsi="宋体" w:cs="仿宋_GB2312" w:hint="eastAsia"/>
            <w:sz w:val="24"/>
          </w:rPr>
          <w:delText>次</w:delText>
        </w:r>
      </w:del>
      <w:ins w:id="966" w:author="郭彬" w:date="2024-03-21T11:53:00Z">
        <w:r>
          <w:rPr>
            <w:rFonts w:ascii="宋体" w:hAnsi="宋体" w:cs="仿宋_GB2312" w:hint="eastAsia"/>
            <w:sz w:val="24"/>
          </w:rPr>
          <w:t>做到日产日清</w:t>
        </w:r>
      </w:ins>
      <w:r>
        <w:rPr>
          <w:rFonts w:ascii="宋体" w:hAnsi="宋体" w:cs="仿宋_GB2312" w:hint="eastAsia"/>
          <w:sz w:val="24"/>
        </w:rPr>
        <w:t>。</w:t>
      </w:r>
    </w:p>
    <w:p w14:paraId="5D12021A"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t>1.3</w:t>
      </w:r>
      <w:r>
        <w:rPr>
          <w:rFonts w:ascii="宋体" w:hAnsi="宋体" w:hint="eastAsia"/>
          <w:b/>
          <w:bCs/>
          <w:sz w:val="24"/>
          <w:szCs w:val="28"/>
        </w:rPr>
        <w:t>白河发电隧洞支洞尾水渠绿地管理</w:t>
      </w:r>
    </w:p>
    <w:p w14:paraId="16E794A3"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.3.1</w:t>
      </w:r>
      <w:r>
        <w:rPr>
          <w:rFonts w:ascii="宋体" w:hAnsi="宋体" w:hint="eastAsia"/>
          <w:b/>
          <w:bCs/>
          <w:sz w:val="24"/>
        </w:rPr>
        <w:t>管护范围及作业内容</w:t>
      </w:r>
    </w:p>
    <w:p w14:paraId="4D3DE7F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白河发电隧洞支洞尾水渠绿地面积为6771.2㎡，养护内容为养护期内打草5次，病虫害防治4次，浇水8次，垃圾清运5次。</w:t>
      </w:r>
    </w:p>
    <w:p w14:paraId="5AF9A648"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.3.2</w:t>
      </w:r>
      <w:r>
        <w:rPr>
          <w:rFonts w:ascii="宋体" w:hAnsi="宋体" w:hint="eastAsia"/>
          <w:b/>
          <w:bCs/>
          <w:sz w:val="24"/>
        </w:rPr>
        <w:t>实施要求</w:t>
      </w:r>
    </w:p>
    <w:p w14:paraId="366CFC09" w14:textId="77777777" w:rsidR="00CD2971" w:rsidRDefault="00000000">
      <w:pPr>
        <w:spacing w:line="360" w:lineRule="auto"/>
        <w:ind w:firstLineChars="200" w:firstLine="480"/>
        <w:rPr>
          <w:rFonts w:ascii="宋体" w:hAnsi="宋体" w:cs="仿宋_GB2312"/>
          <w:sz w:val="24"/>
        </w:rPr>
      </w:pPr>
      <w:del w:id="967" w:author="郭彬" w:date="2024-03-21T11:55:00Z">
        <w:r>
          <w:rPr>
            <w:rFonts w:ascii="宋体" w:hAnsi="宋体" w:cs="仿宋_GB2312" w:hint="eastAsia"/>
            <w:sz w:val="24"/>
          </w:rPr>
          <w:delText>浇水，</w:delText>
        </w:r>
      </w:del>
      <w:del w:id="968" w:author="郭彬" w:date="2024-03-21T11:27:00Z">
        <w:r>
          <w:rPr>
            <w:rFonts w:ascii="宋体" w:hAnsi="宋体" w:cs="仿宋_GB2312" w:hint="eastAsia"/>
            <w:sz w:val="24"/>
          </w:rPr>
          <w:delText>养护期内不少于8次。</w:delText>
        </w:r>
      </w:del>
      <w:r>
        <w:rPr>
          <w:rFonts w:ascii="宋体" w:hAnsi="宋体" w:cs="仿宋_GB2312" w:hint="eastAsia"/>
          <w:sz w:val="24"/>
        </w:rPr>
        <w:t>根据气候特点适时浇水，</w:t>
      </w:r>
      <w:del w:id="969" w:author="郭彬" w:date="2024-03-21T11:27:00Z">
        <w:r>
          <w:rPr>
            <w:rFonts w:ascii="宋体" w:hAnsi="宋体" w:cs="仿宋_GB2312" w:hint="eastAsia"/>
            <w:sz w:val="24"/>
          </w:rPr>
          <w:delText>浇水</w:delText>
        </w:r>
      </w:del>
      <w:r>
        <w:rPr>
          <w:rFonts w:ascii="宋体" w:hAnsi="宋体" w:cs="仿宋_GB2312" w:hint="eastAsia"/>
          <w:sz w:val="24"/>
        </w:rPr>
        <w:t>保证不跑水、不漏水。有专人看护不能脱岗，地面达到径流为止。</w:t>
      </w:r>
    </w:p>
    <w:p w14:paraId="0E0DC3FB" w14:textId="77777777" w:rsidR="00CD2971" w:rsidRDefault="00000000">
      <w:pPr>
        <w:spacing w:line="360" w:lineRule="auto"/>
        <w:ind w:firstLineChars="200" w:firstLine="480"/>
        <w:rPr>
          <w:del w:id="970" w:author="小彬" w:date="2024-03-21T18:12:00Z"/>
          <w:rFonts w:ascii="宋体" w:hAnsi="宋体" w:cs="仿宋_GB2312"/>
          <w:sz w:val="24"/>
        </w:rPr>
      </w:pPr>
      <w:r>
        <w:rPr>
          <w:rFonts w:ascii="宋体" w:hAnsi="宋体" w:cs="仿宋_GB2312" w:hint="eastAsia"/>
          <w:sz w:val="24"/>
        </w:rPr>
        <w:t>打草</w:t>
      </w:r>
      <w:del w:id="971" w:author="郭彬" w:date="2024-03-21T11:27:00Z">
        <w:r>
          <w:rPr>
            <w:rFonts w:ascii="宋体" w:hAnsi="宋体" w:cs="仿宋_GB2312" w:hint="eastAsia"/>
            <w:sz w:val="24"/>
          </w:rPr>
          <w:delText>，养护期内不少于5次</w:delText>
        </w:r>
      </w:del>
      <w:ins w:id="972" w:author="郭彬" w:date="2024-03-21T11:27:00Z">
        <w:del w:id="973" w:author="cc" w:date="2024-03-22T15:30:00Z">
          <w:r w:rsidDel="00E67810">
            <w:rPr>
              <w:rFonts w:ascii="宋体" w:hAnsi="宋体" w:cs="仿宋_GB2312" w:hint="eastAsia"/>
              <w:sz w:val="24"/>
            </w:rPr>
            <w:delText>、</w:delText>
          </w:r>
        </w:del>
      </w:ins>
      <w:r>
        <w:rPr>
          <w:rFonts w:ascii="宋体" w:hAnsi="宋体" w:cs="仿宋_GB2312" w:hint="eastAsia"/>
          <w:sz w:val="24"/>
        </w:rPr>
        <w:t>，保持场地整洁，避免病虫滋生，打完草后及时运走。</w:t>
      </w:r>
    </w:p>
    <w:p w14:paraId="41243E70" w14:textId="77777777" w:rsidR="00CD2971" w:rsidRDefault="00000000">
      <w:pPr>
        <w:spacing w:line="360" w:lineRule="auto"/>
        <w:ind w:firstLineChars="200" w:firstLine="480"/>
        <w:rPr>
          <w:rFonts w:ascii="宋体" w:hAnsi="宋体" w:cs="仿宋_GB2312"/>
          <w:sz w:val="24"/>
        </w:rPr>
      </w:pPr>
      <w:del w:id="974" w:author="郭彬" w:date="2024-03-21T11:28:00Z">
        <w:r>
          <w:rPr>
            <w:rFonts w:ascii="宋体" w:hAnsi="宋体" w:cs="仿宋_GB2312" w:hint="eastAsia"/>
            <w:sz w:val="24"/>
          </w:rPr>
          <w:delText>病虫害防治，养护期内不少于4次。垃圾清运，养护期内5次。</w:delText>
        </w:r>
      </w:del>
    </w:p>
    <w:p w14:paraId="267C28C1"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lastRenderedPageBreak/>
        <w:t>1.4</w:t>
      </w:r>
      <w:r>
        <w:rPr>
          <w:rFonts w:ascii="宋体" w:hAnsi="宋体" w:hint="eastAsia"/>
          <w:b/>
          <w:bCs/>
          <w:sz w:val="24"/>
          <w:szCs w:val="28"/>
        </w:rPr>
        <w:t>白河</w:t>
      </w:r>
      <w:proofErr w:type="gramStart"/>
      <w:r>
        <w:rPr>
          <w:rFonts w:ascii="宋体" w:hAnsi="宋体" w:hint="eastAsia"/>
          <w:b/>
          <w:bCs/>
          <w:sz w:val="24"/>
          <w:szCs w:val="28"/>
        </w:rPr>
        <w:t>泄</w:t>
      </w:r>
      <w:proofErr w:type="gramEnd"/>
      <w:r>
        <w:rPr>
          <w:rFonts w:ascii="宋体" w:hAnsi="宋体" w:hint="eastAsia"/>
          <w:b/>
          <w:bCs/>
          <w:sz w:val="24"/>
          <w:szCs w:val="28"/>
        </w:rPr>
        <w:t>空洞工程区绿地及尾水渠水面保洁工作</w:t>
      </w:r>
    </w:p>
    <w:p w14:paraId="04343455"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.4.1</w:t>
      </w:r>
      <w:r>
        <w:rPr>
          <w:rFonts w:ascii="宋体" w:hAnsi="宋体" w:hint="eastAsia"/>
          <w:b/>
          <w:bCs/>
          <w:sz w:val="24"/>
        </w:rPr>
        <w:t>管护范围及作业内容</w:t>
      </w:r>
    </w:p>
    <w:p w14:paraId="61C8478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绿地保洁（含绿地、一级路、二级路、甬路）养护期内每日</w:t>
      </w:r>
      <w:ins w:id="975" w:author="DELL" w:date="2024-03-22T10:48:00Z">
        <w:r>
          <w:rPr>
            <w:rFonts w:ascii="宋体" w:hAnsi="宋体" w:cs="仿宋_GB2312" w:hint="eastAsia"/>
            <w:sz w:val="24"/>
          </w:rPr>
          <w:t>不少于6人，</w:t>
        </w:r>
      </w:ins>
      <w:r>
        <w:rPr>
          <w:rFonts w:ascii="宋体" w:hAnsi="宋体" w:cs="仿宋_GB2312" w:hint="eastAsia"/>
          <w:sz w:val="24"/>
        </w:rPr>
        <w:t>清理不计次。</w:t>
      </w:r>
    </w:p>
    <w:p w14:paraId="5B6D6ED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白河</w:t>
      </w:r>
      <w:proofErr w:type="gramStart"/>
      <w:r>
        <w:rPr>
          <w:rFonts w:ascii="宋体" w:hAnsi="宋体" w:cs="仿宋_GB2312" w:hint="eastAsia"/>
          <w:sz w:val="24"/>
        </w:rPr>
        <w:t>泄</w:t>
      </w:r>
      <w:proofErr w:type="gramEnd"/>
      <w:r>
        <w:rPr>
          <w:rFonts w:ascii="宋体" w:hAnsi="宋体" w:cs="仿宋_GB2312" w:hint="eastAsia"/>
          <w:sz w:val="24"/>
        </w:rPr>
        <w:t>空洞尾水渠8657㎡水面保洁工作，养护期内不少于8次，视水面情况可适当增加频次。</w:t>
      </w:r>
    </w:p>
    <w:p w14:paraId="10423C06"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.4.2</w:t>
      </w:r>
      <w:r>
        <w:rPr>
          <w:rFonts w:ascii="宋体" w:hAnsi="宋体" w:hint="eastAsia"/>
          <w:b/>
          <w:bCs/>
          <w:sz w:val="24"/>
        </w:rPr>
        <w:t>实施要求</w:t>
      </w:r>
    </w:p>
    <w:p w14:paraId="580566B4" w14:textId="77777777" w:rsidR="00CD2971" w:rsidRDefault="00000000">
      <w:pPr>
        <w:spacing w:line="360" w:lineRule="auto"/>
        <w:ind w:firstLineChars="200" w:firstLine="482"/>
        <w:rPr>
          <w:rFonts w:ascii="宋体" w:hAnsi="宋体"/>
          <w:b/>
          <w:sz w:val="24"/>
        </w:rPr>
      </w:pPr>
      <w:r>
        <w:rPr>
          <w:rFonts w:ascii="宋体" w:hAnsi="宋体" w:hint="eastAsia"/>
          <w:b/>
          <w:sz w:val="24"/>
        </w:rPr>
        <w:t>（1）绿地保洁</w:t>
      </w:r>
    </w:p>
    <w:p w14:paraId="6241EDE4" w14:textId="77777777" w:rsidR="00CD2971" w:rsidRDefault="00000000">
      <w:pPr>
        <w:spacing w:line="360" w:lineRule="auto"/>
        <w:ind w:firstLineChars="200" w:firstLine="480"/>
        <w:rPr>
          <w:rFonts w:ascii="宋体" w:hAnsi="宋体" w:cs="仿宋_GB2312"/>
          <w:strike/>
          <w:sz w:val="24"/>
        </w:rPr>
      </w:pPr>
      <w:r>
        <w:rPr>
          <w:rFonts w:ascii="宋体" w:hAnsi="宋体" w:cs="仿宋_GB2312" w:hint="eastAsia"/>
          <w:sz w:val="24"/>
        </w:rPr>
        <w:t>对水库工程区及管辖范围内的绿地进行保洁。每天清扫、捡拾垃圾，清扫的垃圾及时清运。小雨天气应坚持保洁作业，大风、大雨天气后要及时清扫和清除树挂、白色污染，并清除道路积水。垃圾、废弃物不得向绿地、倾倒</w:t>
      </w:r>
      <w:ins w:id="976" w:author="郝天奇" w:date="2024-03-22T12:33:00Z">
        <w:r>
          <w:rPr>
            <w:rFonts w:ascii="宋体" w:hAnsi="宋体" w:cs="仿宋_GB2312" w:hint="eastAsia"/>
            <w:sz w:val="24"/>
          </w:rPr>
          <w:t>。</w:t>
        </w:r>
      </w:ins>
    </w:p>
    <w:p w14:paraId="16503041" w14:textId="77777777" w:rsidR="00CD2971" w:rsidRDefault="00000000">
      <w:pPr>
        <w:spacing w:line="360" w:lineRule="auto"/>
        <w:ind w:firstLineChars="200" w:firstLine="482"/>
        <w:rPr>
          <w:rFonts w:ascii="宋体" w:hAnsi="宋体"/>
          <w:b/>
          <w:sz w:val="24"/>
        </w:rPr>
      </w:pPr>
      <w:r>
        <w:rPr>
          <w:rFonts w:ascii="宋体" w:hAnsi="宋体" w:hint="eastAsia"/>
          <w:b/>
          <w:sz w:val="24"/>
        </w:rPr>
        <w:t>（2）水面保洁</w:t>
      </w:r>
    </w:p>
    <w:p w14:paraId="1D57DAB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保洁内容包含人工清除打捞漂浮物，清理过度生长的水草，要求在视线范围内有10个以下水面飘浮杂物；集中漂浮杂物不得超过10㎡，打捞物集中堆放妥善处置，无二次污染，保证水清，无异味。</w:t>
      </w:r>
    </w:p>
    <w:p w14:paraId="4E6EAC05"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t>1.5</w:t>
      </w:r>
      <w:r>
        <w:rPr>
          <w:rFonts w:ascii="宋体" w:hAnsi="宋体" w:hint="eastAsia"/>
          <w:b/>
          <w:bCs/>
          <w:sz w:val="24"/>
          <w:szCs w:val="28"/>
        </w:rPr>
        <w:t>铁路沿线等绿地打草</w:t>
      </w:r>
    </w:p>
    <w:p w14:paraId="06CA1A3B"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.5.1</w:t>
      </w:r>
      <w:r>
        <w:rPr>
          <w:rFonts w:ascii="宋体" w:hAnsi="宋体" w:hint="eastAsia"/>
          <w:b/>
          <w:bCs/>
          <w:sz w:val="24"/>
        </w:rPr>
        <w:t>管护范围及作业内容</w:t>
      </w:r>
    </w:p>
    <w:p w14:paraId="125CF7D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为开展铁路沿线巡视、</w:t>
      </w:r>
      <w:proofErr w:type="gramStart"/>
      <w:r>
        <w:rPr>
          <w:rFonts w:ascii="宋体" w:hAnsi="宋体" w:cs="仿宋_GB2312" w:hint="eastAsia"/>
          <w:sz w:val="24"/>
        </w:rPr>
        <w:t>排查违建等</w:t>
      </w:r>
      <w:proofErr w:type="gramEnd"/>
      <w:r>
        <w:rPr>
          <w:rFonts w:ascii="宋体" w:hAnsi="宋体" w:cs="仿宋_GB2312" w:hint="eastAsia"/>
          <w:sz w:val="24"/>
        </w:rPr>
        <w:t>工作，将铁路沿线绿地打草，可管理路段为铁路起点-首钢石灰厂、太子</w:t>
      </w:r>
      <w:proofErr w:type="gramStart"/>
      <w:r>
        <w:rPr>
          <w:rFonts w:ascii="宋体" w:hAnsi="宋体" w:cs="仿宋_GB2312" w:hint="eastAsia"/>
          <w:sz w:val="24"/>
        </w:rPr>
        <w:t>务</w:t>
      </w:r>
      <w:proofErr w:type="gramEnd"/>
      <w:r>
        <w:rPr>
          <w:rFonts w:ascii="宋体" w:hAnsi="宋体" w:cs="仿宋_GB2312" w:hint="eastAsia"/>
          <w:sz w:val="24"/>
        </w:rPr>
        <w:t>村北-</w:t>
      </w:r>
      <w:proofErr w:type="gramStart"/>
      <w:r>
        <w:rPr>
          <w:rFonts w:ascii="宋体" w:hAnsi="宋体" w:cs="仿宋_GB2312" w:hint="eastAsia"/>
          <w:sz w:val="24"/>
        </w:rPr>
        <w:t>龚</w:t>
      </w:r>
      <w:proofErr w:type="gramEnd"/>
      <w:r>
        <w:rPr>
          <w:rFonts w:ascii="宋体" w:hAnsi="宋体" w:cs="仿宋_GB2312" w:hint="eastAsia"/>
          <w:sz w:val="24"/>
        </w:rPr>
        <w:t>庄子村南，共计长4000米，打草宽度6米，共24000㎡。河西仓库南北院37500㎡，原大理石厂53333㎡，铁路六公里站房4000㎡，铁路值班室2666㎡，原工程公司原仓库11154㎡。各地域总计132653㎡。</w:t>
      </w:r>
    </w:p>
    <w:p w14:paraId="139BD11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铁路沿线</w:t>
      </w:r>
      <w:del w:id="977" w:author="郭彬" w:date="2024-03-21T11:28:00Z">
        <w:r>
          <w:rPr>
            <w:rFonts w:ascii="宋体" w:hAnsi="宋体" w:cs="仿宋_GB2312" w:hint="eastAsia"/>
            <w:sz w:val="24"/>
          </w:rPr>
          <w:delText>全年</w:delText>
        </w:r>
      </w:del>
      <w:r>
        <w:rPr>
          <w:rFonts w:ascii="宋体" w:hAnsi="宋体" w:cs="仿宋_GB2312" w:hint="eastAsia"/>
          <w:sz w:val="24"/>
        </w:rPr>
        <w:t>打草4次，其余各地2次。</w:t>
      </w:r>
    </w:p>
    <w:p w14:paraId="5BB20440"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.5.2</w:t>
      </w:r>
      <w:r>
        <w:rPr>
          <w:rFonts w:ascii="宋体" w:hAnsi="宋体" w:hint="eastAsia"/>
          <w:b/>
          <w:bCs/>
          <w:sz w:val="24"/>
        </w:rPr>
        <w:t>实施要求</w:t>
      </w:r>
    </w:p>
    <w:p w14:paraId="5759E65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铁路中心线两侧各3m范围内，剪除影响巡视人员通过的枝条及杂草，围网处攀缘植物清理干净，草坪高度保持在3-5cm。</w:t>
      </w:r>
    </w:p>
    <w:p w14:paraId="2EE752D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修剪时，落叶树一般不留</w:t>
      </w:r>
      <w:proofErr w:type="gramStart"/>
      <w:r>
        <w:rPr>
          <w:rFonts w:ascii="宋体" w:hAnsi="宋体" w:cs="仿宋_GB2312" w:hint="eastAsia"/>
          <w:sz w:val="24"/>
        </w:rPr>
        <w:t>橛</w:t>
      </w:r>
      <w:proofErr w:type="gramEnd"/>
      <w:r>
        <w:rPr>
          <w:rFonts w:ascii="宋体" w:hAnsi="宋体" w:cs="仿宋_GB2312" w:hint="eastAsia"/>
          <w:sz w:val="24"/>
        </w:rPr>
        <w:t>，针叶树应留1-2cm长的</w:t>
      </w:r>
      <w:proofErr w:type="gramStart"/>
      <w:r>
        <w:rPr>
          <w:rFonts w:ascii="宋体" w:hAnsi="宋体" w:cs="仿宋_GB2312" w:hint="eastAsia"/>
          <w:sz w:val="24"/>
        </w:rPr>
        <w:t>橛</w:t>
      </w:r>
      <w:proofErr w:type="gramEnd"/>
      <w:r>
        <w:rPr>
          <w:rFonts w:ascii="宋体" w:hAnsi="宋体" w:cs="仿宋_GB2312" w:hint="eastAsia"/>
          <w:sz w:val="24"/>
        </w:rPr>
        <w:t>。修剪的剪口必须平滑，不得劈裂，并注意留芽的方位。直径超过4cm以上的剪锯口，用刀削平，涂抹防腐剂促进伤口愈合。</w:t>
      </w:r>
      <w:proofErr w:type="gramStart"/>
      <w:r>
        <w:rPr>
          <w:rFonts w:ascii="宋体" w:hAnsi="宋体" w:cs="仿宋_GB2312" w:hint="eastAsia"/>
          <w:sz w:val="24"/>
        </w:rPr>
        <w:t>锯除大</w:t>
      </w:r>
      <w:proofErr w:type="gramEnd"/>
      <w:r>
        <w:rPr>
          <w:rFonts w:ascii="宋体" w:hAnsi="宋体" w:cs="仿宋_GB2312" w:hint="eastAsia"/>
          <w:sz w:val="24"/>
        </w:rPr>
        <w:t>树杈时保护皮脊。修剪后植物不影响巡视人员及车辆通过。</w:t>
      </w:r>
    </w:p>
    <w:p w14:paraId="7B616F12"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t>1.6</w:t>
      </w:r>
      <w:r>
        <w:rPr>
          <w:rFonts w:ascii="宋体" w:hAnsi="宋体" w:hint="eastAsia"/>
          <w:b/>
          <w:bCs/>
          <w:sz w:val="24"/>
          <w:szCs w:val="28"/>
        </w:rPr>
        <w:t>柳絮防治</w:t>
      </w:r>
    </w:p>
    <w:p w14:paraId="63EF007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柳絮防治，采用高压喷水方式，养护期内4次。</w:t>
      </w:r>
      <w:ins w:id="978" w:author="DELL" w:date="2024-03-22T10:49:00Z">
        <w:r>
          <w:rPr>
            <w:rFonts w:ascii="宋体" w:hAnsi="宋体" w:cs="仿宋_GB2312" w:hint="eastAsia"/>
            <w:sz w:val="24"/>
          </w:rPr>
          <w:t>防治杨树20株，</w:t>
        </w:r>
      </w:ins>
      <w:r>
        <w:rPr>
          <w:rFonts w:ascii="宋体" w:hAnsi="宋体" w:cs="仿宋_GB2312" w:hint="eastAsia"/>
          <w:sz w:val="24"/>
        </w:rPr>
        <w:t>待</w:t>
      </w:r>
      <w:proofErr w:type="gramStart"/>
      <w:r>
        <w:rPr>
          <w:rFonts w:ascii="宋体" w:hAnsi="宋体" w:cs="仿宋_GB2312" w:hint="eastAsia"/>
          <w:sz w:val="24"/>
        </w:rPr>
        <w:t>杨树撒子</w:t>
      </w:r>
      <w:proofErr w:type="gramEnd"/>
      <w:r>
        <w:rPr>
          <w:rFonts w:ascii="宋体" w:hAnsi="宋体" w:cs="仿宋_GB2312" w:hint="eastAsia"/>
          <w:sz w:val="24"/>
        </w:rPr>
        <w:t>20天</w:t>
      </w:r>
      <w:r>
        <w:rPr>
          <w:rFonts w:ascii="宋体" w:hAnsi="宋体" w:cs="仿宋_GB2312" w:hint="eastAsia"/>
          <w:sz w:val="24"/>
        </w:rPr>
        <w:lastRenderedPageBreak/>
        <w:t>后，将树木钻眼，每棵树木注射</w:t>
      </w:r>
      <w:del w:id="979" w:author="郭彬" w:date="2024-03-20T17:09:00Z">
        <w:r>
          <w:rPr>
            <w:rFonts w:ascii="宋体" w:hAnsi="宋体" w:cs="仿宋_GB2312"/>
            <w:sz w:val="24"/>
          </w:rPr>
          <w:delText>6</w:delText>
        </w:r>
      </w:del>
      <w:ins w:id="980" w:author="郭彬" w:date="2024-03-20T17:09:00Z">
        <w:r>
          <w:rPr>
            <w:rFonts w:ascii="宋体" w:hAnsi="宋体" w:cs="仿宋_GB2312" w:hint="eastAsia"/>
            <w:sz w:val="24"/>
          </w:rPr>
          <w:t>3</w:t>
        </w:r>
      </w:ins>
      <w:r>
        <w:rPr>
          <w:rFonts w:ascii="宋体" w:hAnsi="宋体" w:cs="仿宋_GB2312" w:hint="eastAsia"/>
          <w:sz w:val="24"/>
        </w:rPr>
        <w:t>只</w:t>
      </w:r>
      <w:proofErr w:type="gramStart"/>
      <w:r>
        <w:rPr>
          <w:rFonts w:ascii="宋体" w:hAnsi="宋体" w:cs="仿宋_GB2312" w:hint="eastAsia"/>
          <w:sz w:val="24"/>
        </w:rPr>
        <w:t>赤霉酸进</w:t>
      </w:r>
      <w:proofErr w:type="gramEnd"/>
      <w:r>
        <w:rPr>
          <w:rFonts w:ascii="宋体" w:hAnsi="宋体" w:cs="仿宋_GB2312" w:hint="eastAsia"/>
          <w:sz w:val="24"/>
        </w:rPr>
        <w:t>药物防治。</w:t>
      </w:r>
    </w:p>
    <w:p w14:paraId="62F2E4D2"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t>1.7</w:t>
      </w:r>
      <w:proofErr w:type="gramStart"/>
      <w:r>
        <w:rPr>
          <w:rFonts w:ascii="宋体" w:hAnsi="宋体" w:hint="eastAsia"/>
          <w:b/>
          <w:bCs/>
          <w:sz w:val="24"/>
          <w:szCs w:val="28"/>
        </w:rPr>
        <w:t>抑尘</w:t>
      </w:r>
      <w:proofErr w:type="gramEnd"/>
      <w:del w:id="981" w:author="DELL" w:date="2024-03-22T10:16:00Z">
        <w:r>
          <w:rPr>
            <w:rFonts w:ascii="宋体" w:hAnsi="宋体" w:hint="eastAsia"/>
            <w:b/>
            <w:bCs/>
            <w:sz w:val="24"/>
            <w:szCs w:val="28"/>
          </w:rPr>
          <w:delText>处理</w:delText>
        </w:r>
      </w:del>
    </w:p>
    <w:p w14:paraId="1B414095" w14:textId="77777777" w:rsidR="00CD2971" w:rsidRDefault="00000000">
      <w:pPr>
        <w:widowControl/>
        <w:spacing w:line="360" w:lineRule="auto"/>
        <w:ind w:firstLine="420"/>
        <w:jc w:val="left"/>
        <w:rPr>
          <w:kern w:val="0"/>
          <w:sz w:val="20"/>
          <w:szCs w:val="20"/>
        </w:rPr>
      </w:pPr>
      <w:r>
        <w:rPr>
          <w:rFonts w:ascii="宋体" w:hAnsi="宋体" w:cs="仿宋_GB2312" w:hint="eastAsia"/>
          <w:kern w:val="0"/>
          <w:sz w:val="24"/>
          <w:szCs w:val="20"/>
        </w:rPr>
        <w:t xml:space="preserve"> 坝下绿地道路4-11月中旬每日一次道路冲刷。车速不超过每小时20公里，严禁高速喷洒。每次喷水1罐（每罐8吨计算），每次2人进行喷水作业。</w:t>
      </w:r>
    </w:p>
    <w:p w14:paraId="31574402" w14:textId="77777777" w:rsidR="00CD2971" w:rsidRDefault="00000000">
      <w:pPr>
        <w:tabs>
          <w:tab w:val="left" w:pos="1008"/>
        </w:tabs>
        <w:spacing w:line="360" w:lineRule="auto"/>
        <w:ind w:firstLineChars="200" w:firstLine="482"/>
        <w:outlineLvl w:val="4"/>
        <w:rPr>
          <w:rFonts w:ascii="宋体" w:hAnsi="宋体"/>
          <w:b/>
          <w:bCs/>
          <w:sz w:val="24"/>
          <w:szCs w:val="28"/>
        </w:rPr>
      </w:pPr>
      <w:r>
        <w:rPr>
          <w:rFonts w:ascii="宋体" w:hAnsi="宋体"/>
          <w:b/>
          <w:bCs/>
          <w:sz w:val="24"/>
          <w:szCs w:val="28"/>
        </w:rPr>
        <w:t>1.8</w:t>
      </w:r>
      <w:r>
        <w:rPr>
          <w:rFonts w:ascii="宋体" w:hAnsi="宋体" w:hint="eastAsia"/>
          <w:b/>
          <w:bCs/>
          <w:sz w:val="24"/>
          <w:szCs w:val="28"/>
        </w:rPr>
        <w:t>节日摆花</w:t>
      </w:r>
    </w:p>
    <w:p w14:paraId="7BD8DD2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在五一、十</w:t>
      </w:r>
      <w:proofErr w:type="gramStart"/>
      <w:r>
        <w:rPr>
          <w:rFonts w:ascii="宋体" w:hAnsi="宋体" w:cs="仿宋_GB2312" w:hint="eastAsia"/>
          <w:sz w:val="24"/>
        </w:rPr>
        <w:t>一等重大</w:t>
      </w:r>
      <w:proofErr w:type="gramEnd"/>
      <w:r>
        <w:rPr>
          <w:rFonts w:ascii="宋体" w:hAnsi="宋体" w:cs="仿宋_GB2312" w:hint="eastAsia"/>
          <w:sz w:val="24"/>
        </w:rPr>
        <w:t>节日期间，摆放一串红、孔雀草、一品红等草花20000盆，</w:t>
      </w:r>
      <w:proofErr w:type="gramStart"/>
      <w:r>
        <w:rPr>
          <w:rFonts w:ascii="宋体" w:hAnsi="宋体" w:cs="仿宋_GB2312" w:hint="eastAsia"/>
          <w:sz w:val="24"/>
        </w:rPr>
        <w:t>大型绿植16盆</w:t>
      </w:r>
      <w:proofErr w:type="gramEnd"/>
      <w:r>
        <w:rPr>
          <w:rFonts w:ascii="宋体" w:hAnsi="宋体" w:cs="仿宋_GB2312" w:hint="eastAsia"/>
          <w:sz w:val="24"/>
        </w:rPr>
        <w:t>。</w:t>
      </w:r>
    </w:p>
    <w:p w14:paraId="49AA59D2" w14:textId="77777777" w:rsidR="00CD2971" w:rsidRDefault="00000000">
      <w:pPr>
        <w:spacing w:line="360" w:lineRule="auto"/>
        <w:ind w:firstLineChars="200" w:firstLine="482"/>
        <w:outlineLvl w:val="3"/>
        <w:rPr>
          <w:ins w:id="982" w:author="DELL" w:date="2024-03-22T10:10:00Z"/>
          <w:rFonts w:ascii="宋体" w:hAnsi="宋体" w:cs="仿宋_GB2312"/>
          <w:b/>
          <w:bCs/>
          <w:kern w:val="0"/>
          <w:sz w:val="24"/>
          <w:szCs w:val="28"/>
        </w:rPr>
      </w:pPr>
      <w:ins w:id="983" w:author="DELL" w:date="2024-03-22T10:11:00Z">
        <w:r>
          <w:rPr>
            <w:rFonts w:ascii="宋体" w:hAnsi="宋体" w:cs="仿宋_GB2312" w:hint="eastAsia"/>
            <w:b/>
            <w:bCs/>
            <w:kern w:val="0"/>
            <w:sz w:val="24"/>
            <w:szCs w:val="28"/>
          </w:rPr>
          <w:t>2.密云水库绿地补植</w:t>
        </w:r>
      </w:ins>
    </w:p>
    <w:p w14:paraId="2744AFF9" w14:textId="77777777" w:rsidR="00CD2971" w:rsidRDefault="00000000">
      <w:pPr>
        <w:spacing w:line="360" w:lineRule="auto"/>
        <w:ind w:firstLineChars="200" w:firstLine="482"/>
        <w:outlineLvl w:val="3"/>
        <w:rPr>
          <w:rFonts w:ascii="宋体" w:hAnsi="宋体" w:cs="仿宋_GB2312"/>
          <w:b/>
          <w:bCs/>
          <w:kern w:val="0"/>
          <w:sz w:val="24"/>
          <w:szCs w:val="28"/>
        </w:rPr>
      </w:pPr>
      <w:r>
        <w:rPr>
          <w:rFonts w:ascii="宋体" w:hAnsi="宋体" w:cs="仿宋_GB2312"/>
          <w:b/>
          <w:bCs/>
          <w:kern w:val="0"/>
          <w:sz w:val="24"/>
          <w:szCs w:val="28"/>
        </w:rPr>
        <w:t>2</w:t>
      </w:r>
      <w:r>
        <w:rPr>
          <w:rFonts w:ascii="宋体" w:hAnsi="宋体" w:cs="仿宋_GB2312" w:hint="eastAsia"/>
          <w:b/>
          <w:bCs/>
          <w:kern w:val="0"/>
          <w:sz w:val="24"/>
          <w:szCs w:val="28"/>
        </w:rPr>
        <w:t>.</w:t>
      </w:r>
      <w:ins w:id="984" w:author="DELL" w:date="2024-03-22T10:11:00Z">
        <w:r>
          <w:rPr>
            <w:rFonts w:ascii="宋体" w:hAnsi="宋体" w:cs="仿宋_GB2312" w:hint="eastAsia"/>
            <w:b/>
            <w:bCs/>
            <w:kern w:val="0"/>
            <w:sz w:val="24"/>
            <w:szCs w:val="28"/>
          </w:rPr>
          <w:t>1</w:t>
        </w:r>
      </w:ins>
      <w:del w:id="985" w:author="小彬" w:date="2024-03-21T19:47:00Z">
        <w:r>
          <w:rPr>
            <w:rFonts w:ascii="宋体" w:hAnsi="宋体" w:cs="仿宋_GB2312"/>
            <w:b/>
            <w:bCs/>
            <w:kern w:val="0"/>
            <w:sz w:val="24"/>
            <w:szCs w:val="28"/>
          </w:rPr>
          <w:delText>坝下绿地绿化整治</w:delText>
        </w:r>
      </w:del>
      <w:ins w:id="986" w:author="小彬" w:date="2024-03-21T19:47:00Z">
        <w:r>
          <w:rPr>
            <w:rFonts w:ascii="宋体" w:hAnsi="宋体" w:cs="仿宋_GB2312" w:hint="eastAsia"/>
            <w:b/>
            <w:bCs/>
            <w:kern w:val="0"/>
            <w:sz w:val="24"/>
            <w:szCs w:val="28"/>
          </w:rPr>
          <w:t>坝下绿地整体改造树木</w:t>
        </w:r>
      </w:ins>
    </w:p>
    <w:p w14:paraId="111F9F67" w14:textId="77777777" w:rsidR="00CD2971" w:rsidRDefault="00000000">
      <w:pPr>
        <w:spacing w:line="360" w:lineRule="auto"/>
        <w:ind w:firstLineChars="200" w:firstLine="482"/>
        <w:rPr>
          <w:rFonts w:ascii="宋体" w:hAnsi="宋体"/>
          <w:b/>
          <w:bCs/>
          <w:sz w:val="24"/>
        </w:rPr>
      </w:pPr>
      <w:r>
        <w:rPr>
          <w:rFonts w:ascii="宋体" w:hAnsi="宋体"/>
          <w:b/>
          <w:bCs/>
          <w:sz w:val="24"/>
        </w:rPr>
        <w:t>2.1</w:t>
      </w:r>
      <w:ins w:id="987" w:author="DELL" w:date="2024-03-22T10:11:00Z">
        <w:r>
          <w:rPr>
            <w:rFonts w:ascii="宋体" w:hAnsi="宋体" w:hint="eastAsia"/>
            <w:b/>
            <w:bCs/>
            <w:sz w:val="24"/>
          </w:rPr>
          <w:t>.1</w:t>
        </w:r>
      </w:ins>
      <w:r>
        <w:rPr>
          <w:rFonts w:ascii="宋体" w:hAnsi="宋体" w:hint="eastAsia"/>
          <w:b/>
          <w:bCs/>
          <w:sz w:val="24"/>
        </w:rPr>
        <w:t>管护范围及作业内容</w:t>
      </w:r>
    </w:p>
    <w:p w14:paraId="0532F1E3"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对坝下附属绿地东西区及展览馆进行苗木补植乔木44株，其中白蜡5株、枫树1株、馒头柳15株、玉兰23株。</w:t>
      </w:r>
    </w:p>
    <w:p w14:paraId="0E763F2D"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对坝下附属绿地西区北侧180.5㎡沙地</w:t>
      </w:r>
      <w:proofErr w:type="gramStart"/>
      <w:r>
        <w:rPr>
          <w:rFonts w:ascii="宋体" w:hAnsi="宋体" w:cs="仿宋_GB2312" w:hint="eastAsia"/>
          <w:sz w:val="24"/>
        </w:rPr>
        <w:t>柏</w:t>
      </w:r>
      <w:proofErr w:type="gramEnd"/>
      <w:r>
        <w:rPr>
          <w:rFonts w:ascii="宋体" w:hAnsi="宋体" w:cs="仿宋_GB2312" w:hint="eastAsia"/>
          <w:sz w:val="24"/>
        </w:rPr>
        <w:t>进行更换，种植</w:t>
      </w:r>
      <w:del w:id="988" w:author="小彬" w:date="2024-03-21T21:01:00Z">
        <w:r>
          <w:rPr>
            <w:rFonts w:ascii="宋体" w:hAnsi="宋体" w:cs="仿宋_GB2312"/>
            <w:sz w:val="24"/>
          </w:rPr>
          <w:delText>香水月</w:delText>
        </w:r>
      </w:del>
      <w:proofErr w:type="gramStart"/>
      <w:ins w:id="989" w:author="小彬" w:date="2024-03-21T21:01:00Z">
        <w:r>
          <w:rPr>
            <w:rFonts w:ascii="宋体" w:hAnsi="宋体" w:cs="仿宋_GB2312" w:hint="eastAsia"/>
            <w:sz w:val="24"/>
          </w:rPr>
          <w:t>丰花</w:t>
        </w:r>
      </w:ins>
      <w:ins w:id="990" w:author="小彬" w:date="2024-03-21T21:02:00Z">
        <w:r>
          <w:rPr>
            <w:rFonts w:ascii="宋体" w:hAnsi="宋体" w:cs="仿宋_GB2312" w:hint="eastAsia"/>
            <w:sz w:val="24"/>
          </w:rPr>
          <w:t>月</w:t>
        </w:r>
      </w:ins>
      <w:r>
        <w:rPr>
          <w:rFonts w:ascii="宋体" w:hAnsi="宋体" w:cs="仿宋_GB2312" w:hint="eastAsia"/>
          <w:sz w:val="24"/>
        </w:rPr>
        <w:t>季</w:t>
      </w:r>
      <w:proofErr w:type="gramEnd"/>
      <w:r>
        <w:rPr>
          <w:rFonts w:ascii="宋体" w:hAnsi="宋体" w:cs="仿宋_GB2312" w:hint="eastAsia"/>
          <w:sz w:val="24"/>
        </w:rPr>
        <w:t>16株/㎡，总共2888株。</w:t>
      </w:r>
    </w:p>
    <w:p w14:paraId="69624D2E"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为提升场区整体绿化景观效果，对坝下附属绿地西区到展览馆沿路</w:t>
      </w:r>
      <w:del w:id="991" w:author="郭彬" w:date="2024-03-20T17:13:00Z">
        <w:r>
          <w:rPr>
            <w:rFonts w:ascii="宋体" w:hAnsi="宋体" w:cs="仿宋_GB2312" w:hint="eastAsia"/>
            <w:sz w:val="24"/>
          </w:rPr>
          <w:delText>总长842m采取</w:delText>
        </w:r>
      </w:del>
      <w:ins w:id="992" w:author="郭彬" w:date="2024-03-20T17:13:00Z">
        <w:r>
          <w:rPr>
            <w:rFonts w:ascii="宋体" w:hAnsi="宋体" w:cs="仿宋_GB2312" w:hint="eastAsia"/>
            <w:sz w:val="24"/>
          </w:rPr>
          <w:t>进行</w:t>
        </w:r>
      </w:ins>
      <w:r>
        <w:rPr>
          <w:rFonts w:ascii="宋体" w:hAnsi="宋体" w:cs="仿宋_GB2312" w:hint="eastAsia"/>
          <w:sz w:val="24"/>
        </w:rPr>
        <w:t>景观提升，</w:t>
      </w:r>
      <w:del w:id="993" w:author="郭彬" w:date="2024-03-20T17:14:00Z">
        <w:r>
          <w:rPr>
            <w:rFonts w:ascii="宋体" w:hAnsi="宋体" w:cs="仿宋_GB2312" w:hint="eastAsia"/>
            <w:sz w:val="24"/>
          </w:rPr>
          <w:delText>进行</w:delText>
        </w:r>
      </w:del>
      <w:ins w:id="994" w:author="郭彬" w:date="2024-03-20T17:14:00Z">
        <w:r>
          <w:rPr>
            <w:rFonts w:ascii="宋体" w:hAnsi="宋体" w:cs="仿宋_GB2312" w:hint="eastAsia"/>
            <w:sz w:val="24"/>
          </w:rPr>
          <w:t>实施</w:t>
        </w:r>
      </w:ins>
      <w:r>
        <w:rPr>
          <w:rFonts w:ascii="宋体" w:hAnsi="宋体" w:cs="仿宋_GB2312" w:hint="eastAsia"/>
          <w:sz w:val="24"/>
        </w:rPr>
        <w:t>箱体种植、</w:t>
      </w:r>
      <w:del w:id="995" w:author="小彬" w:date="2024-03-21T21:02:00Z">
        <w:r>
          <w:rPr>
            <w:rFonts w:ascii="宋体" w:hAnsi="宋体" w:cs="仿宋_GB2312"/>
            <w:sz w:val="24"/>
          </w:rPr>
          <w:delText>园路栅栏</w:delText>
        </w:r>
      </w:del>
      <w:ins w:id="996" w:author="小彬" w:date="2024-03-21T21:02:00Z">
        <w:r>
          <w:rPr>
            <w:rFonts w:ascii="宋体" w:hAnsi="宋体" w:cs="仿宋_GB2312" w:hint="eastAsia"/>
            <w:sz w:val="24"/>
          </w:rPr>
          <w:t>围栏</w:t>
        </w:r>
      </w:ins>
      <w:r>
        <w:rPr>
          <w:rFonts w:ascii="宋体" w:hAnsi="宋体" w:cs="仿宋_GB2312" w:hint="eastAsia"/>
          <w:sz w:val="24"/>
        </w:rPr>
        <w:t>安装、自动降尘灌溉工程。</w:t>
      </w:r>
    </w:p>
    <w:p w14:paraId="7B37C183"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为提升坝下展览馆门口的干净整洁，对展览馆门口两侧125㎡黄土地面进行铺设，采用透水砖。</w:t>
      </w:r>
    </w:p>
    <w:p w14:paraId="2507BCB2"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为加强坝下绿地甬路景观效果，现将因树木移植和死亡所留下的空隙进行补植，补植榆叶梅50株、丁香50株。</w:t>
      </w:r>
    </w:p>
    <w:p w14:paraId="34DEC71D" w14:textId="77777777" w:rsidR="00CD2971" w:rsidRDefault="00000000">
      <w:pPr>
        <w:spacing w:line="360" w:lineRule="auto"/>
        <w:ind w:firstLineChars="200" w:firstLine="482"/>
        <w:rPr>
          <w:rFonts w:ascii="宋体" w:hAnsi="宋体"/>
          <w:b/>
          <w:bCs/>
          <w:sz w:val="24"/>
        </w:rPr>
      </w:pPr>
      <w:r>
        <w:rPr>
          <w:rFonts w:ascii="宋体" w:hAnsi="宋体"/>
          <w:b/>
          <w:bCs/>
          <w:sz w:val="24"/>
        </w:rPr>
        <w:t>2.</w:t>
      </w:r>
      <w:ins w:id="997" w:author="DELL" w:date="2024-03-22T10:11:00Z">
        <w:r>
          <w:rPr>
            <w:rFonts w:ascii="宋体" w:hAnsi="宋体" w:hint="eastAsia"/>
            <w:b/>
            <w:bCs/>
            <w:sz w:val="24"/>
          </w:rPr>
          <w:t>1.</w:t>
        </w:r>
      </w:ins>
      <w:r>
        <w:rPr>
          <w:rFonts w:ascii="宋体" w:hAnsi="宋体"/>
          <w:b/>
          <w:bCs/>
          <w:sz w:val="24"/>
        </w:rPr>
        <w:t>2</w:t>
      </w:r>
      <w:r>
        <w:rPr>
          <w:rFonts w:ascii="宋体" w:hAnsi="宋体" w:hint="eastAsia"/>
          <w:b/>
          <w:bCs/>
          <w:sz w:val="24"/>
        </w:rPr>
        <w:t>实施要求</w:t>
      </w:r>
    </w:p>
    <w:p w14:paraId="61898431" w14:textId="77777777" w:rsidR="00CD2971" w:rsidRDefault="00000000">
      <w:pPr>
        <w:widowControl/>
        <w:spacing w:line="360" w:lineRule="auto"/>
        <w:ind w:firstLineChars="200" w:firstLine="480"/>
        <w:jc w:val="left"/>
        <w:rPr>
          <w:ins w:id="998" w:author="chenyu tai" w:date="2024-03-22T07:06:00Z"/>
          <w:rFonts w:ascii="宋体" w:hAnsi="宋体" w:cs="仿宋_GB2312"/>
          <w:sz w:val="24"/>
        </w:rPr>
      </w:pPr>
      <w:ins w:id="999" w:author="chenyu tai" w:date="2024-03-22T07:06:00Z">
        <w:r>
          <w:rPr>
            <w:rFonts w:ascii="宋体" w:hAnsi="宋体" w:cs="仿宋_GB2312" w:hint="eastAsia"/>
            <w:sz w:val="24"/>
          </w:rPr>
          <w:t>采用机械挖土坑补植乔木44株，分别为坝下附属绿地西区补植球</w:t>
        </w:r>
        <w:del w:id="1000" w:author="郝天奇" w:date="2024-03-22T12:34:00Z">
          <w:r>
            <w:rPr>
              <w:rFonts w:ascii="宋体" w:hAnsi="宋体" w:cs="仿宋_GB2312" w:hint="eastAsia"/>
              <w:sz w:val="24"/>
            </w:rPr>
            <w:delText>茎</w:delText>
          </w:r>
        </w:del>
      </w:ins>
      <w:ins w:id="1001" w:author="郝天奇" w:date="2024-03-22T12:32:00Z">
        <w:r>
          <w:rPr>
            <w:rFonts w:ascii="宋体" w:hAnsi="宋体" w:cs="仿宋_GB2312" w:hint="eastAsia"/>
            <w:sz w:val="24"/>
          </w:rPr>
          <w:t>径</w:t>
        </w:r>
      </w:ins>
      <w:ins w:id="1002" w:author="chenyu tai" w:date="2024-03-22T07:06:00Z">
        <w:r>
          <w:rPr>
            <w:rFonts w:ascii="宋体" w:hAnsi="宋体" w:cs="仿宋_GB2312" w:hint="eastAsia"/>
            <w:sz w:val="24"/>
          </w:rPr>
          <w:t>为40cm胸径为6cm以上的五角</w:t>
        </w:r>
        <w:proofErr w:type="gramStart"/>
        <w:r>
          <w:rPr>
            <w:rFonts w:ascii="宋体" w:hAnsi="宋体" w:cs="仿宋_GB2312" w:hint="eastAsia"/>
            <w:sz w:val="24"/>
          </w:rPr>
          <w:t>枫</w:t>
        </w:r>
        <w:proofErr w:type="gramEnd"/>
        <w:r>
          <w:rPr>
            <w:rFonts w:ascii="宋体" w:hAnsi="宋体" w:cs="仿宋_GB2312" w:hint="eastAsia"/>
            <w:sz w:val="24"/>
          </w:rPr>
          <w:t>1株、白蜡4株。坝下附属绿地东区补植玉兰12株，球</w:t>
        </w:r>
      </w:ins>
      <w:ins w:id="1003" w:author="郝天奇" w:date="2024-03-22T12:34:00Z">
        <w:r>
          <w:rPr>
            <w:rFonts w:ascii="宋体" w:hAnsi="宋体" w:cs="仿宋_GB2312" w:hint="eastAsia"/>
            <w:sz w:val="24"/>
          </w:rPr>
          <w:t>径</w:t>
        </w:r>
      </w:ins>
      <w:ins w:id="1004" w:author="chenyu tai" w:date="2024-03-22T07:06:00Z">
        <w:del w:id="1005" w:author="郝天奇" w:date="2024-03-22T12:34:00Z">
          <w:r>
            <w:rPr>
              <w:rFonts w:ascii="宋体" w:hAnsi="宋体" w:cs="仿宋_GB2312" w:hint="eastAsia"/>
              <w:sz w:val="24"/>
            </w:rPr>
            <w:delText>茎</w:delText>
          </w:r>
        </w:del>
        <w:r>
          <w:rPr>
            <w:rFonts w:ascii="宋体" w:hAnsi="宋体" w:cs="仿宋_GB2312" w:hint="eastAsia"/>
            <w:sz w:val="24"/>
          </w:rPr>
          <w:t>为60cm胸径为8cm以上。</w:t>
        </w:r>
      </w:ins>
    </w:p>
    <w:p w14:paraId="73A131C6" w14:textId="77777777" w:rsidR="00CD2971" w:rsidRDefault="00000000">
      <w:pPr>
        <w:widowControl/>
        <w:spacing w:line="360" w:lineRule="auto"/>
        <w:ind w:firstLineChars="200" w:firstLine="480"/>
        <w:jc w:val="left"/>
        <w:rPr>
          <w:ins w:id="1006" w:author="chenyu tai" w:date="2024-03-22T07:06:00Z"/>
          <w:rFonts w:ascii="宋体" w:hAnsi="宋体" w:cs="仿宋_GB2312"/>
          <w:sz w:val="24"/>
        </w:rPr>
      </w:pPr>
      <w:ins w:id="1007" w:author="chenyu tai" w:date="2024-03-22T07:06:00Z">
        <w:r>
          <w:rPr>
            <w:rFonts w:ascii="宋体" w:hAnsi="宋体" w:cs="仿宋_GB2312" w:hint="eastAsia"/>
            <w:sz w:val="24"/>
          </w:rPr>
          <w:t>坝下附属绿地甬路因树木移植和死亡所留下的空隙进行补植，补植榆叶梅50株地径为6-7cm、丁香50株球</w:t>
        </w:r>
      </w:ins>
      <w:ins w:id="1008" w:author="郝天奇" w:date="2024-03-22T12:34:00Z">
        <w:r>
          <w:rPr>
            <w:rFonts w:ascii="宋体" w:hAnsi="宋体" w:cs="仿宋_GB2312" w:hint="eastAsia"/>
            <w:sz w:val="24"/>
          </w:rPr>
          <w:t>径</w:t>
        </w:r>
      </w:ins>
      <w:ins w:id="1009" w:author="chenyu tai" w:date="2024-03-22T07:06:00Z">
        <w:del w:id="1010" w:author="郝天奇" w:date="2024-03-22T12:34:00Z">
          <w:r>
            <w:rPr>
              <w:rFonts w:ascii="宋体" w:hAnsi="宋体" w:cs="仿宋_GB2312" w:hint="eastAsia"/>
              <w:sz w:val="24"/>
            </w:rPr>
            <w:delText>茎</w:delText>
          </w:r>
        </w:del>
        <w:r>
          <w:rPr>
            <w:rFonts w:ascii="宋体" w:hAnsi="宋体" w:cs="仿宋_GB2312" w:hint="eastAsia"/>
            <w:sz w:val="24"/>
          </w:rPr>
          <w:t>为25cm胸径为4cm。展览馆补植玉兰11株，球</w:t>
        </w:r>
      </w:ins>
      <w:ins w:id="1011" w:author="郝天奇" w:date="2024-03-22T12:34:00Z">
        <w:r>
          <w:rPr>
            <w:rFonts w:ascii="宋体" w:hAnsi="宋体" w:cs="仿宋_GB2312" w:hint="eastAsia"/>
            <w:sz w:val="24"/>
          </w:rPr>
          <w:t>径</w:t>
        </w:r>
      </w:ins>
      <w:ins w:id="1012" w:author="chenyu tai" w:date="2024-03-22T07:06:00Z">
        <w:del w:id="1013" w:author="郝天奇" w:date="2024-03-22T12:34:00Z">
          <w:r>
            <w:rPr>
              <w:rFonts w:ascii="宋体" w:hAnsi="宋体" w:cs="仿宋_GB2312" w:hint="eastAsia"/>
              <w:sz w:val="24"/>
            </w:rPr>
            <w:delText>茎</w:delText>
          </w:r>
        </w:del>
        <w:r>
          <w:rPr>
            <w:rFonts w:ascii="宋体" w:hAnsi="宋体" w:cs="仿宋_GB2312" w:hint="eastAsia"/>
            <w:sz w:val="24"/>
          </w:rPr>
          <w:t>为60cm胸径8cm以上。</w:t>
        </w:r>
      </w:ins>
    </w:p>
    <w:p w14:paraId="09FF814E" w14:textId="77777777" w:rsidR="00CD2971" w:rsidRDefault="00000000">
      <w:pPr>
        <w:widowControl/>
        <w:spacing w:line="360" w:lineRule="auto"/>
        <w:ind w:firstLineChars="200" w:firstLine="480"/>
        <w:jc w:val="left"/>
        <w:rPr>
          <w:del w:id="1014" w:author="chenyu tai" w:date="2024-03-22T07:06:00Z"/>
          <w:rFonts w:ascii="宋体" w:hAnsi="宋体" w:cs="仿宋_GB2312"/>
          <w:sz w:val="24"/>
        </w:rPr>
      </w:pPr>
      <w:ins w:id="1015" w:author="小彬" w:date="2024-03-21T18:22:00Z">
        <w:del w:id="1016" w:author="chenyu tai" w:date="2024-03-22T07:06:00Z">
          <w:r>
            <w:rPr>
              <w:rFonts w:ascii="宋体" w:hAnsi="宋体" w:cs="仿宋_GB2312" w:hint="eastAsia"/>
              <w:sz w:val="24"/>
            </w:rPr>
            <w:delText>采用机械挖土坑</w:delText>
          </w:r>
        </w:del>
      </w:ins>
      <w:del w:id="1017" w:author="chenyu tai" w:date="2024-03-22T07:06:00Z">
        <w:r>
          <w:rPr>
            <w:rFonts w:ascii="宋体" w:hAnsi="宋体" w:cs="仿宋_GB2312" w:hint="eastAsia"/>
            <w:sz w:val="24"/>
          </w:rPr>
          <w:delText>补植乔木44棵，分别为坝下附属绿地西区补植</w:delText>
        </w:r>
      </w:del>
      <w:ins w:id="1018" w:author="小彬" w:date="2024-03-21T18:18:00Z">
        <w:del w:id="1019" w:author="chenyu tai" w:date="2024-03-22T07:06:00Z">
          <w:r>
            <w:rPr>
              <w:rFonts w:ascii="宋体" w:hAnsi="宋体" w:cs="仿宋_GB2312" w:hint="eastAsia"/>
              <w:sz w:val="24"/>
            </w:rPr>
            <w:delText>球茎为40cm</w:delText>
          </w:r>
        </w:del>
      </w:ins>
      <w:ins w:id="1020" w:author="小彬" w:date="2024-03-21T18:19:00Z">
        <w:del w:id="1021" w:author="chenyu tai" w:date="2024-03-22T07:06:00Z">
          <w:r>
            <w:rPr>
              <w:rFonts w:ascii="宋体" w:hAnsi="宋体" w:cs="仿宋_GB2312" w:hint="eastAsia"/>
              <w:sz w:val="24"/>
            </w:rPr>
            <w:delText>胸径为6cm以上的</w:delText>
          </w:r>
        </w:del>
      </w:ins>
      <w:del w:id="1022" w:author="chenyu tai" w:date="2024-03-22T07:06:00Z">
        <w:r>
          <w:rPr>
            <w:rFonts w:ascii="宋体" w:hAnsi="宋体" w:cs="仿宋_GB2312" w:hint="eastAsia"/>
            <w:sz w:val="24"/>
          </w:rPr>
          <w:delText>五角枫1株，</w:delText>
        </w:r>
      </w:del>
      <w:ins w:id="1023" w:author="小彬" w:date="2024-03-21T18:20:00Z">
        <w:del w:id="1024" w:author="chenyu tai" w:date="2024-03-22T07:06:00Z">
          <w:r>
            <w:rPr>
              <w:rFonts w:ascii="宋体" w:hAnsi="宋体" w:cs="仿宋_GB2312" w:hint="eastAsia"/>
              <w:sz w:val="24"/>
            </w:rPr>
            <w:delText>、</w:delText>
          </w:r>
        </w:del>
      </w:ins>
      <w:del w:id="1025" w:author="chenyu tai" w:date="2024-03-22T07:06:00Z">
        <w:r>
          <w:rPr>
            <w:rFonts w:ascii="宋体" w:hAnsi="宋体" w:cs="仿宋_GB2312" w:hint="eastAsia"/>
            <w:sz w:val="24"/>
          </w:rPr>
          <w:delText>胸径为6cm以上，白蜡4株，胸径为6cm以上。</w:delText>
        </w:r>
      </w:del>
    </w:p>
    <w:p w14:paraId="2A1030EE" w14:textId="77777777" w:rsidR="00CD2971" w:rsidRDefault="00000000">
      <w:pPr>
        <w:widowControl/>
        <w:spacing w:line="360" w:lineRule="auto"/>
        <w:ind w:firstLineChars="200" w:firstLine="480"/>
        <w:jc w:val="left"/>
        <w:rPr>
          <w:ins w:id="1026" w:author="小彬" w:date="2024-03-21T19:50:00Z"/>
          <w:del w:id="1027" w:author="chenyu tai" w:date="2024-03-22T07:06:00Z"/>
          <w:rFonts w:ascii="宋体" w:hAnsi="宋体" w:cs="仿宋_GB2312"/>
          <w:sz w:val="24"/>
        </w:rPr>
      </w:pPr>
      <w:del w:id="1028" w:author="chenyu tai" w:date="2024-03-22T07:06:00Z">
        <w:r>
          <w:rPr>
            <w:rFonts w:ascii="宋体" w:hAnsi="宋体" w:cs="仿宋_GB2312" w:hint="eastAsia"/>
            <w:sz w:val="24"/>
          </w:rPr>
          <w:delText>坝下附属绿地东区补植玉兰12株，</w:delText>
        </w:r>
      </w:del>
      <w:ins w:id="1029" w:author="小彬" w:date="2024-03-21T18:26:00Z">
        <w:del w:id="1030" w:author="chenyu tai" w:date="2024-03-22T07:06:00Z">
          <w:r>
            <w:rPr>
              <w:rFonts w:ascii="宋体" w:hAnsi="宋体" w:cs="仿宋_GB2312" w:hint="eastAsia"/>
              <w:sz w:val="24"/>
            </w:rPr>
            <w:delText>球茎为</w:delText>
          </w:r>
        </w:del>
      </w:ins>
      <w:ins w:id="1031" w:author="小彬" w:date="2024-03-21T18:31:00Z">
        <w:del w:id="1032" w:author="chenyu tai" w:date="2024-03-22T07:06:00Z">
          <w:r>
            <w:rPr>
              <w:rFonts w:ascii="宋体" w:hAnsi="宋体" w:cs="仿宋_GB2312" w:hint="eastAsia"/>
              <w:sz w:val="24"/>
            </w:rPr>
            <w:delText>6</w:delText>
          </w:r>
        </w:del>
      </w:ins>
      <w:ins w:id="1033" w:author="小彬" w:date="2024-03-21T18:26:00Z">
        <w:del w:id="1034" w:author="chenyu tai" w:date="2024-03-22T07:06:00Z">
          <w:r>
            <w:rPr>
              <w:rFonts w:ascii="宋体" w:hAnsi="宋体" w:cs="仿宋_GB2312" w:hint="eastAsia"/>
              <w:sz w:val="24"/>
            </w:rPr>
            <w:delText>0cm</w:delText>
          </w:r>
        </w:del>
      </w:ins>
      <w:del w:id="1035" w:author="chenyu tai" w:date="2024-03-22T07:06:00Z">
        <w:r>
          <w:rPr>
            <w:rFonts w:ascii="宋体" w:hAnsi="宋体" w:cs="仿宋_GB2312" w:hint="eastAsia"/>
            <w:sz w:val="24"/>
          </w:rPr>
          <w:delText>胸径为</w:delText>
        </w:r>
        <w:r>
          <w:rPr>
            <w:rFonts w:ascii="宋体" w:hAnsi="宋体" w:cs="仿宋_GB2312"/>
            <w:sz w:val="24"/>
          </w:rPr>
          <w:delText>6</w:delText>
        </w:r>
      </w:del>
      <w:ins w:id="1036" w:author="郭彬" w:date="2024-03-21T11:57:00Z">
        <w:del w:id="1037" w:author="chenyu tai" w:date="2024-03-22T07:06:00Z">
          <w:r>
            <w:rPr>
              <w:rFonts w:ascii="宋体" w:hAnsi="宋体" w:cs="仿宋_GB2312" w:hint="eastAsia"/>
              <w:sz w:val="24"/>
            </w:rPr>
            <w:delText>8</w:delText>
          </w:r>
        </w:del>
      </w:ins>
      <w:del w:id="1038" w:author="chenyu tai" w:date="2024-03-22T07:06:00Z">
        <w:r>
          <w:rPr>
            <w:rFonts w:ascii="宋体" w:hAnsi="宋体" w:cs="仿宋_GB2312" w:hint="eastAsia"/>
            <w:sz w:val="24"/>
          </w:rPr>
          <w:delText>cm以上。</w:delText>
        </w:r>
      </w:del>
    </w:p>
    <w:p w14:paraId="4A31D8A7" w14:textId="77777777" w:rsidR="00CD2971" w:rsidRDefault="00CD2971">
      <w:pPr>
        <w:widowControl/>
        <w:spacing w:line="360" w:lineRule="auto"/>
        <w:ind w:firstLineChars="200" w:firstLine="480"/>
        <w:jc w:val="left"/>
        <w:rPr>
          <w:del w:id="1039" w:author="chenyu tai" w:date="2024-03-22T07:06:00Z"/>
          <w:rFonts w:ascii="宋体" w:hAnsi="宋体" w:cs="仿宋_GB2312"/>
          <w:sz w:val="24"/>
        </w:rPr>
      </w:pPr>
    </w:p>
    <w:p w14:paraId="75514F5D" w14:textId="77777777" w:rsidR="00CD2971" w:rsidRDefault="00000000">
      <w:pPr>
        <w:widowControl/>
        <w:spacing w:line="360" w:lineRule="auto"/>
        <w:ind w:firstLineChars="200" w:firstLine="480"/>
        <w:jc w:val="left"/>
        <w:rPr>
          <w:del w:id="1040" w:author="chenyu tai" w:date="2024-03-22T07:06:00Z"/>
          <w:rFonts w:ascii="宋体" w:hAnsi="宋体" w:cs="仿宋_GB2312"/>
          <w:sz w:val="24"/>
        </w:rPr>
      </w:pPr>
      <w:del w:id="1041" w:author="chenyu tai" w:date="2024-03-22T07:06:00Z">
        <w:r>
          <w:rPr>
            <w:rFonts w:ascii="宋体" w:hAnsi="宋体" w:cs="仿宋_GB2312" w:hint="eastAsia"/>
            <w:sz w:val="24"/>
          </w:rPr>
          <w:delText>坝下附属绿地甬路因树木移植和死亡所留下的空隙进行补植，补植榆叶梅50株</w:delText>
        </w:r>
      </w:del>
      <w:ins w:id="1042" w:author="小彬" w:date="2024-03-21T18:27:00Z">
        <w:del w:id="1043" w:author="chenyu tai" w:date="2024-03-22T07:06:00Z">
          <w:r>
            <w:rPr>
              <w:rFonts w:ascii="宋体" w:hAnsi="宋体" w:cs="仿宋_GB2312" w:hint="eastAsia"/>
              <w:sz w:val="24"/>
            </w:rPr>
            <w:delText>地径为</w:delText>
          </w:r>
        </w:del>
      </w:ins>
      <w:ins w:id="1044" w:author="小彬" w:date="2024-03-21T18:29:00Z">
        <w:del w:id="1045" w:author="chenyu tai" w:date="2024-03-22T07:06:00Z">
          <w:r>
            <w:rPr>
              <w:rFonts w:ascii="宋体" w:hAnsi="宋体" w:cs="仿宋_GB2312" w:hint="eastAsia"/>
              <w:sz w:val="24"/>
            </w:rPr>
            <w:delText>6-7cm</w:delText>
          </w:r>
        </w:del>
      </w:ins>
      <w:del w:id="1046" w:author="chenyu tai" w:date="2024-03-22T07:06:00Z">
        <w:r>
          <w:rPr>
            <w:rFonts w:ascii="宋体" w:hAnsi="宋体" w:cs="仿宋_GB2312" w:hint="eastAsia"/>
            <w:sz w:val="24"/>
          </w:rPr>
          <w:delText>、丁香50株</w:delText>
        </w:r>
      </w:del>
      <w:ins w:id="1047" w:author="小彬" w:date="2024-03-21T18:29:00Z">
        <w:del w:id="1048" w:author="chenyu tai" w:date="2024-03-22T07:06:00Z">
          <w:r>
            <w:rPr>
              <w:rFonts w:ascii="宋体" w:hAnsi="宋体" w:cs="仿宋_GB2312" w:hint="eastAsia"/>
              <w:sz w:val="24"/>
            </w:rPr>
            <w:delText>球茎为</w:delText>
          </w:r>
        </w:del>
      </w:ins>
      <w:ins w:id="1049" w:author="小彬" w:date="2024-03-21T18:30:00Z">
        <w:del w:id="1050" w:author="chenyu tai" w:date="2024-03-22T07:06:00Z">
          <w:r>
            <w:rPr>
              <w:rFonts w:ascii="宋体" w:hAnsi="宋体" w:cs="仿宋_GB2312" w:hint="eastAsia"/>
              <w:sz w:val="24"/>
            </w:rPr>
            <w:delText>25cm胸径为4cm</w:delText>
          </w:r>
        </w:del>
      </w:ins>
      <w:del w:id="1051" w:author="chenyu tai" w:date="2024-03-22T07:06:00Z">
        <w:r>
          <w:rPr>
            <w:rFonts w:ascii="宋体" w:hAnsi="宋体" w:cs="仿宋_GB2312" w:hint="eastAsia"/>
            <w:sz w:val="24"/>
          </w:rPr>
          <w:delText>。胸径都不少于</w:delText>
        </w:r>
        <w:r>
          <w:rPr>
            <w:rFonts w:ascii="宋体" w:hAnsi="宋体" w:cs="仿宋_GB2312"/>
            <w:sz w:val="24"/>
          </w:rPr>
          <w:delText>5</w:delText>
        </w:r>
        <w:r>
          <w:rPr>
            <w:rFonts w:ascii="宋体" w:hAnsi="宋体" w:cs="仿宋_GB2312" w:hint="eastAsia"/>
            <w:sz w:val="24"/>
          </w:rPr>
          <w:delText>cm。</w:delText>
        </w:r>
      </w:del>
    </w:p>
    <w:p w14:paraId="4B5E94AD" w14:textId="77777777" w:rsidR="00CD2971" w:rsidRDefault="00000000">
      <w:pPr>
        <w:widowControl/>
        <w:spacing w:line="360" w:lineRule="auto"/>
        <w:ind w:firstLineChars="200" w:firstLine="480"/>
        <w:jc w:val="left"/>
        <w:rPr>
          <w:del w:id="1052" w:author="chenyu tai" w:date="2024-03-22T07:06:00Z"/>
          <w:rFonts w:ascii="宋体" w:hAnsi="宋体" w:cs="仿宋_GB2312"/>
          <w:sz w:val="24"/>
        </w:rPr>
      </w:pPr>
      <w:del w:id="1053" w:author="chenyu tai" w:date="2024-03-22T07:06:00Z">
        <w:r>
          <w:rPr>
            <w:rFonts w:ascii="宋体" w:hAnsi="宋体" w:cs="仿宋_GB2312" w:hint="eastAsia"/>
            <w:sz w:val="24"/>
          </w:rPr>
          <w:delText>展览馆补植玉兰11株，</w:delText>
        </w:r>
      </w:del>
      <w:ins w:id="1054" w:author="小彬" w:date="2024-03-21T18:30:00Z">
        <w:del w:id="1055" w:author="chenyu tai" w:date="2024-03-22T07:06:00Z">
          <w:r>
            <w:rPr>
              <w:rFonts w:ascii="宋体" w:hAnsi="宋体" w:cs="仿宋_GB2312" w:hint="eastAsia"/>
              <w:sz w:val="24"/>
            </w:rPr>
            <w:delText>球茎为60cm</w:delText>
          </w:r>
        </w:del>
      </w:ins>
      <w:del w:id="1056" w:author="chenyu tai" w:date="2024-03-22T07:06:00Z">
        <w:r>
          <w:rPr>
            <w:rFonts w:ascii="宋体" w:hAnsi="宋体" w:cs="仿宋_GB2312" w:hint="eastAsia"/>
            <w:sz w:val="24"/>
          </w:rPr>
          <w:delText>胸径</w:delText>
        </w:r>
        <w:r>
          <w:rPr>
            <w:rFonts w:ascii="宋体" w:hAnsi="宋体" w:cs="仿宋_GB2312"/>
            <w:sz w:val="24"/>
          </w:rPr>
          <w:delText>6</w:delText>
        </w:r>
      </w:del>
      <w:ins w:id="1057" w:author="郭彬" w:date="2024-03-21T11:32:00Z">
        <w:del w:id="1058" w:author="chenyu tai" w:date="2024-03-22T07:06:00Z">
          <w:r>
            <w:rPr>
              <w:rFonts w:ascii="宋体" w:hAnsi="宋体" w:cs="仿宋_GB2312" w:hint="eastAsia"/>
              <w:sz w:val="24"/>
            </w:rPr>
            <w:delText>8</w:delText>
          </w:r>
        </w:del>
      </w:ins>
      <w:del w:id="1059" w:author="chenyu tai" w:date="2024-03-22T07:06:00Z">
        <w:r>
          <w:rPr>
            <w:rFonts w:ascii="宋体" w:hAnsi="宋体" w:cs="仿宋_GB2312" w:hint="eastAsia"/>
            <w:sz w:val="24"/>
          </w:rPr>
          <w:delText>cm以上。</w:delText>
        </w:r>
      </w:del>
    </w:p>
    <w:p w14:paraId="067A8E49"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展览馆大门外黄土地面铺设透水砖125㎡，砖的规格为300*150*</w:t>
      </w:r>
      <w:del w:id="1060" w:author="郭彬" w:date="2024-03-20T17:15:00Z">
        <w:r>
          <w:rPr>
            <w:rFonts w:ascii="宋体" w:hAnsi="宋体" w:cs="仿宋_GB2312"/>
            <w:sz w:val="24"/>
          </w:rPr>
          <w:delText>50</w:delText>
        </w:r>
      </w:del>
      <w:ins w:id="1061" w:author="郭彬" w:date="2024-03-20T17:15:00Z">
        <w:r>
          <w:rPr>
            <w:rFonts w:ascii="宋体" w:hAnsi="宋体" w:cs="仿宋_GB2312" w:hint="eastAsia"/>
            <w:sz w:val="24"/>
          </w:rPr>
          <w:t>65</w:t>
        </w:r>
      </w:ins>
      <w:r>
        <w:rPr>
          <w:rFonts w:ascii="宋体" w:hAnsi="宋体" w:cs="仿宋_GB2312" w:hint="eastAsia"/>
          <w:sz w:val="24"/>
        </w:rPr>
        <w:t>mm。场地平整压实，采用100mm混凝土垫层C15。铺设采用37灰土铺设透水砖。</w:t>
      </w:r>
      <w:del w:id="1062" w:author="小彬" w:date="2024-03-21T18:44:00Z">
        <w:r>
          <w:rPr>
            <w:rFonts w:ascii="宋体" w:hAnsi="宋体" w:cs="仿宋_GB2312" w:hint="eastAsia"/>
            <w:sz w:val="24"/>
          </w:rPr>
          <w:delText>路两侧</w:delText>
        </w:r>
      </w:del>
      <w:r>
        <w:rPr>
          <w:rFonts w:ascii="宋体" w:hAnsi="宋体" w:cs="仿宋_GB2312" w:hint="eastAsia"/>
          <w:sz w:val="24"/>
        </w:rPr>
        <w:t>采用</w:t>
      </w:r>
      <w:proofErr w:type="gramStart"/>
      <w:r>
        <w:rPr>
          <w:rFonts w:ascii="宋体" w:hAnsi="宋体" w:cs="仿宋_GB2312" w:hint="eastAsia"/>
          <w:sz w:val="24"/>
        </w:rPr>
        <w:t>透水砖侧铺设</w:t>
      </w:r>
      <w:proofErr w:type="gramEnd"/>
      <w:r>
        <w:rPr>
          <w:rFonts w:ascii="宋体" w:hAnsi="宋体" w:cs="仿宋_GB2312" w:hint="eastAsia"/>
          <w:sz w:val="24"/>
        </w:rPr>
        <w:t>路缘石</w:t>
      </w:r>
      <w:ins w:id="1063" w:author="郭彬" w:date="2024-03-21T11:37:00Z">
        <w:r>
          <w:rPr>
            <w:rFonts w:ascii="宋体" w:hAnsi="宋体" w:cs="仿宋_GB2312" w:hint="eastAsia"/>
            <w:sz w:val="24"/>
          </w:rPr>
          <w:t>125m</w:t>
        </w:r>
      </w:ins>
      <w:r>
        <w:rPr>
          <w:rFonts w:ascii="宋体" w:hAnsi="宋体" w:cs="仿宋_GB2312" w:hint="eastAsia"/>
          <w:sz w:val="24"/>
        </w:rPr>
        <w:t>，路缘石靠背</w:t>
      </w:r>
      <w:proofErr w:type="gramStart"/>
      <w:r>
        <w:rPr>
          <w:rFonts w:ascii="宋体" w:hAnsi="宋体" w:cs="仿宋_GB2312" w:hint="eastAsia"/>
          <w:sz w:val="24"/>
        </w:rPr>
        <w:t>用豆石混凝土</w:t>
      </w:r>
      <w:proofErr w:type="gramEnd"/>
      <w:r>
        <w:rPr>
          <w:rFonts w:ascii="宋体" w:hAnsi="宋体" w:cs="仿宋_GB2312" w:hint="eastAsia"/>
          <w:sz w:val="24"/>
        </w:rPr>
        <w:t>进行加固。</w:t>
      </w:r>
    </w:p>
    <w:p w14:paraId="26B14D67" w14:textId="77777777" w:rsidR="00CD2971" w:rsidRDefault="00000000">
      <w:pPr>
        <w:widowControl/>
        <w:spacing w:line="360" w:lineRule="auto"/>
        <w:ind w:leftChars="-67" w:left="-141" w:firstLineChars="259" w:firstLine="622"/>
        <w:jc w:val="left"/>
        <w:rPr>
          <w:ins w:id="1064" w:author="小彬" w:date="2024-03-21T21:59:00Z"/>
          <w:rFonts w:ascii="宋体" w:hAnsi="宋体" w:cs="仿宋_GB2312"/>
          <w:sz w:val="24"/>
        </w:rPr>
      </w:pPr>
      <w:ins w:id="1065" w:author="小彬" w:date="2024-03-21T21:59:00Z">
        <w:r>
          <w:rPr>
            <w:rFonts w:ascii="宋体" w:hAnsi="宋体" w:cs="仿宋_GB2312" w:hint="eastAsia"/>
            <w:sz w:val="24"/>
          </w:rPr>
          <w:t>坝下附属绿地西区至展览馆沿路842m进行景观提升，安装绿地围栏700m，绿地围栏</w:t>
        </w:r>
        <w:del w:id="1066" w:author="chenyu tai" w:date="2024-03-22T08:36:00Z">
          <w:r>
            <w:rPr>
              <w:rFonts w:ascii="宋体" w:hAnsi="宋体" w:cs="仿宋_GB2312" w:hint="eastAsia"/>
              <w:sz w:val="24"/>
            </w:rPr>
            <w:delText>围栏</w:delText>
          </w:r>
        </w:del>
        <w:r>
          <w:rPr>
            <w:rFonts w:ascii="宋体" w:hAnsi="宋体" w:cs="仿宋_GB2312" w:hint="eastAsia"/>
            <w:sz w:val="24"/>
          </w:rPr>
          <w:t>制作过程，单片围栏长度为2000mm,高度为90</w:t>
        </w:r>
      </w:ins>
      <w:ins w:id="1067" w:author="chenyu tai" w:date="2024-03-22T08:37:00Z">
        <w:r>
          <w:rPr>
            <w:rFonts w:ascii="宋体" w:hAnsi="宋体" w:cs="仿宋_GB2312" w:hint="eastAsia"/>
            <w:sz w:val="24"/>
          </w:rPr>
          <w:t>0</w:t>
        </w:r>
      </w:ins>
      <w:ins w:id="1068" w:author="小彬" w:date="2024-03-21T21:59:00Z">
        <w:r>
          <w:rPr>
            <w:rFonts w:ascii="宋体" w:hAnsi="宋体" w:cs="仿宋_GB2312" w:hint="eastAsia"/>
            <w:sz w:val="24"/>
          </w:rPr>
          <w:t>mm，围栏整体埋入地下400mm，外露高度500mm。</w:t>
        </w:r>
        <w:proofErr w:type="gramStart"/>
        <w:r>
          <w:rPr>
            <w:rFonts w:ascii="宋体" w:hAnsi="宋体" w:cs="仿宋_GB2312" w:hint="eastAsia"/>
            <w:sz w:val="24"/>
          </w:rPr>
          <w:t>栏片采用</w:t>
        </w:r>
        <w:proofErr w:type="gramEnd"/>
        <w:r>
          <w:rPr>
            <w:rFonts w:ascii="宋体" w:hAnsi="宋体" w:cs="仿宋_GB2312" w:hint="eastAsia"/>
            <w:sz w:val="24"/>
          </w:rPr>
          <w:t>18mm</w:t>
        </w:r>
        <w:del w:id="1069" w:author="chenyu tai" w:date="2024-03-22T08:41:00Z">
          <w:r>
            <w:rPr>
              <w:rFonts w:ascii="宋体" w:hAnsi="宋体" w:cs="仿宋_GB2312" w:hint="eastAsia"/>
              <w:sz w:val="24"/>
            </w:rPr>
            <w:delText>的防锈</w:delText>
          </w:r>
        </w:del>
      </w:ins>
      <w:ins w:id="1070" w:author="chenyu tai" w:date="2024-03-22T08:41:00Z">
        <w:r>
          <w:rPr>
            <w:rFonts w:ascii="宋体" w:hAnsi="宋体" w:cs="仿宋_GB2312" w:hint="eastAsia"/>
            <w:sz w:val="24"/>
          </w:rPr>
          <w:t>厚防腐木</w:t>
        </w:r>
      </w:ins>
      <w:ins w:id="1071" w:author="chenyu tai" w:date="2024-03-22T08:42:00Z">
        <w:r>
          <w:rPr>
            <w:rFonts w:ascii="宋体" w:hAnsi="宋体" w:cs="仿宋_GB2312" w:hint="eastAsia"/>
            <w:sz w:val="24"/>
          </w:rPr>
          <w:t>，</w:t>
        </w:r>
      </w:ins>
      <w:ins w:id="1072" w:author="小彬" w:date="2024-03-21T21:59:00Z">
        <w:r>
          <w:rPr>
            <w:rFonts w:ascii="宋体" w:hAnsi="宋体" w:cs="仿宋_GB2312" w:hint="eastAsia"/>
            <w:sz w:val="24"/>
          </w:rPr>
          <w:t>木板宽度为80-100mm</w:t>
        </w:r>
      </w:ins>
      <w:ins w:id="1073" w:author="chenyu tai" w:date="2024-03-22T08:42:00Z">
        <w:r>
          <w:rPr>
            <w:rFonts w:ascii="宋体" w:hAnsi="宋体" w:cs="仿宋_GB2312" w:hint="eastAsia"/>
            <w:sz w:val="24"/>
          </w:rPr>
          <w:t>，</w:t>
        </w:r>
      </w:ins>
      <w:ins w:id="1074" w:author="小彬" w:date="2024-03-21T21:59:00Z">
        <w:r>
          <w:rPr>
            <w:rFonts w:ascii="宋体" w:hAnsi="宋体" w:cs="仿宋_GB2312" w:hint="eastAsia"/>
            <w:sz w:val="24"/>
          </w:rPr>
          <w:t>间距为40-50㎜，高度为900mm。绿地围栏每</w:t>
        </w:r>
      </w:ins>
      <w:ins w:id="1075" w:author="chenyu tai" w:date="2024-03-22T08:43:00Z">
        <w:r>
          <w:rPr>
            <w:rFonts w:ascii="宋体" w:hAnsi="宋体" w:cs="仿宋_GB2312" w:hint="eastAsia"/>
            <w:sz w:val="24"/>
          </w:rPr>
          <w:t>隔</w:t>
        </w:r>
      </w:ins>
      <w:ins w:id="1076" w:author="小彬" w:date="2024-03-21T21:59:00Z">
        <w:del w:id="1077" w:author="chenyu tai" w:date="2024-03-22T08:43:00Z">
          <w:r>
            <w:rPr>
              <w:rFonts w:ascii="宋体" w:hAnsi="宋体" w:cs="仿宋_GB2312" w:hint="eastAsia"/>
              <w:sz w:val="24"/>
            </w:rPr>
            <w:delText>个</w:delText>
          </w:r>
        </w:del>
        <w:r>
          <w:rPr>
            <w:rFonts w:ascii="宋体" w:hAnsi="宋体" w:cs="仿宋_GB2312" w:hint="eastAsia"/>
            <w:sz w:val="24"/>
          </w:rPr>
          <w:t>1000mm使用混凝土进行基础加固。每</w:t>
        </w:r>
      </w:ins>
      <w:ins w:id="1078" w:author="chenyu tai" w:date="2024-03-22T08:44:00Z">
        <w:r>
          <w:rPr>
            <w:rFonts w:ascii="宋体" w:hAnsi="宋体" w:cs="仿宋_GB2312" w:hint="eastAsia"/>
            <w:sz w:val="24"/>
          </w:rPr>
          <w:t>隔</w:t>
        </w:r>
      </w:ins>
      <w:ins w:id="1079" w:author="小彬" w:date="2024-03-21T21:59:00Z">
        <w:del w:id="1080" w:author="chenyu tai" w:date="2024-03-22T08:44:00Z">
          <w:r>
            <w:rPr>
              <w:rFonts w:ascii="宋体" w:hAnsi="宋体" w:cs="仿宋_GB2312" w:hint="eastAsia"/>
              <w:sz w:val="24"/>
            </w:rPr>
            <w:delText>个</w:delText>
          </w:r>
        </w:del>
        <w:r>
          <w:rPr>
            <w:rFonts w:ascii="宋体" w:hAnsi="宋体" w:cs="仿宋_GB2312" w:hint="eastAsia"/>
            <w:sz w:val="24"/>
          </w:rPr>
          <w:t>7500mm安装箱体，箱体</w:t>
        </w:r>
      </w:ins>
      <w:ins w:id="1081" w:author="chenyu tai" w:date="2024-03-22T08:45:00Z">
        <w:r>
          <w:rPr>
            <w:rFonts w:ascii="宋体" w:hAnsi="宋体" w:cs="仿宋_GB2312" w:hint="eastAsia"/>
            <w:sz w:val="24"/>
          </w:rPr>
          <w:t>110个，总长</w:t>
        </w:r>
      </w:ins>
      <w:ins w:id="1082" w:author="小彬" w:date="2024-03-21T21:59:00Z">
        <w:del w:id="1083" w:author="chenyu tai" w:date="2024-03-22T08:45:00Z">
          <w:r>
            <w:rPr>
              <w:rFonts w:ascii="宋体" w:hAnsi="宋体" w:cs="仿宋_GB2312" w:hint="eastAsia"/>
              <w:sz w:val="24"/>
            </w:rPr>
            <w:delText>共</w:delText>
          </w:r>
        </w:del>
        <w:r>
          <w:rPr>
            <w:rFonts w:ascii="宋体" w:hAnsi="宋体" w:cs="仿宋_GB2312" w:hint="eastAsia"/>
            <w:sz w:val="24"/>
          </w:rPr>
          <w:t>165m，箱体</w:t>
        </w:r>
        <w:del w:id="1084" w:author="chenyu tai" w:date="2024-03-22T08:46:00Z">
          <w:r>
            <w:rPr>
              <w:rFonts w:ascii="宋体" w:hAnsi="宋体" w:cs="仿宋_GB2312" w:hint="eastAsia"/>
              <w:sz w:val="24"/>
            </w:rPr>
            <w:delText>尺寸</w:delText>
          </w:r>
        </w:del>
        <w:del w:id="1085" w:author="chenyu tai" w:date="2024-03-22T08:45:00Z">
          <w:r>
            <w:rPr>
              <w:rFonts w:ascii="宋体" w:hAnsi="宋体" w:cs="仿宋_GB2312" w:hint="eastAsia"/>
              <w:sz w:val="24"/>
            </w:rPr>
            <w:delText>采用</w:delText>
          </w:r>
        </w:del>
        <w:del w:id="1086" w:author="chenyu tai" w:date="2024-03-22T08:46:00Z">
          <w:r>
            <w:rPr>
              <w:rFonts w:ascii="宋体" w:hAnsi="宋体" w:cs="仿宋_GB2312" w:hint="eastAsia"/>
              <w:sz w:val="24"/>
            </w:rPr>
            <w:delText>采用</w:delText>
          </w:r>
        </w:del>
        <w:r>
          <w:rPr>
            <w:rFonts w:ascii="宋体" w:hAnsi="宋体" w:cs="仿宋_GB2312" w:hint="eastAsia"/>
            <w:sz w:val="24"/>
          </w:rPr>
          <w:t>长度为1500㎜高度为600㎜宽度为500㎜，</w:t>
        </w:r>
      </w:ins>
      <w:ins w:id="1087" w:author="chenyu tai" w:date="2024-03-22T08:49:00Z">
        <w:r>
          <w:rPr>
            <w:rFonts w:ascii="宋体" w:hAnsi="宋体" w:cs="仿宋_GB2312" w:hint="eastAsia"/>
            <w:sz w:val="24"/>
          </w:rPr>
          <w:t>材质为</w:t>
        </w:r>
      </w:ins>
      <w:ins w:id="1088" w:author="chenyu tai" w:date="2024-03-22T08:53:00Z">
        <w:r>
          <w:rPr>
            <w:rFonts w:ascii="宋体" w:hAnsi="宋体" w:cs="仿宋_GB2312" w:hint="eastAsia"/>
            <w:sz w:val="24"/>
          </w:rPr>
          <w:t>厚度为</w:t>
        </w:r>
      </w:ins>
      <w:ins w:id="1089" w:author="chenyu tai" w:date="2024-03-22T08:49:00Z">
        <w:r>
          <w:rPr>
            <w:rFonts w:ascii="宋体" w:hAnsi="宋体" w:cs="仿宋_GB2312" w:hint="eastAsia"/>
            <w:sz w:val="24"/>
          </w:rPr>
          <w:t>不低于15</w:t>
        </w:r>
      </w:ins>
      <w:ins w:id="1090" w:author="chenyu tai" w:date="2024-03-22T08:50:00Z">
        <w:r>
          <w:rPr>
            <w:rFonts w:ascii="宋体" w:hAnsi="宋体" w:cs="仿宋_GB2312" w:hint="eastAsia"/>
            <w:sz w:val="24"/>
          </w:rPr>
          <w:t>mm防腐木。</w:t>
        </w:r>
      </w:ins>
      <w:ins w:id="1091" w:author="小彬" w:date="2024-03-21T21:59:00Z">
        <w:r>
          <w:rPr>
            <w:rFonts w:ascii="宋体" w:hAnsi="宋体" w:cs="仿宋_GB2312" w:hint="eastAsia"/>
            <w:sz w:val="24"/>
          </w:rPr>
          <w:t>上下两层龙骨：龙骨尺寸为30*50㎜</w:t>
        </w:r>
        <w:del w:id="1092" w:author="chenyu tai" w:date="2024-03-22T08:49:00Z">
          <w:r>
            <w:rPr>
              <w:rFonts w:ascii="宋体" w:hAnsi="宋体" w:cs="仿宋_GB2312" w:hint="eastAsia"/>
              <w:sz w:val="24"/>
            </w:rPr>
            <w:delText>，前后左右下五面用不低于15mm厚防腐木固定</w:delText>
          </w:r>
        </w:del>
        <w:r>
          <w:rPr>
            <w:rFonts w:ascii="宋体" w:hAnsi="宋体" w:cs="仿宋_GB2312" w:hint="eastAsia"/>
            <w:sz w:val="24"/>
          </w:rPr>
          <w:t>，五面铺装无纺布，</w:t>
        </w:r>
        <w:del w:id="1093" w:author="chenyu tai" w:date="2024-03-22T08:45:00Z">
          <w:r>
            <w:rPr>
              <w:rFonts w:ascii="宋体" w:hAnsi="宋体" w:cs="仿宋_GB2312" w:hint="eastAsia"/>
              <w:sz w:val="24"/>
            </w:rPr>
            <w:delText>箱体共计110个，</w:delText>
          </w:r>
        </w:del>
        <w:r>
          <w:rPr>
            <w:rFonts w:ascii="宋体" w:hAnsi="宋体" w:cs="仿宋_GB2312" w:hint="eastAsia"/>
            <w:sz w:val="24"/>
          </w:rPr>
          <w:t>每个箱体覆土0.42 m³，共计46.2m³，每个箱体种植色带植物0.33㎡，色带植物采用不死花，每个箱体不低于90株，箱体与围栏之间采用</w:t>
        </w:r>
        <w:proofErr w:type="gramStart"/>
        <w:r>
          <w:rPr>
            <w:rFonts w:ascii="宋体" w:hAnsi="宋体" w:cs="仿宋_GB2312" w:hint="eastAsia"/>
            <w:sz w:val="24"/>
          </w:rPr>
          <w:t>自攻钉</w:t>
        </w:r>
        <w:proofErr w:type="gramEnd"/>
        <w:r>
          <w:rPr>
            <w:rFonts w:ascii="宋体" w:hAnsi="宋体" w:cs="仿宋_GB2312" w:hint="eastAsia"/>
            <w:sz w:val="24"/>
          </w:rPr>
          <w:t>连接，在箱体上方安装自动降尘灌溉系统。自动降尘灌溉系统包括1500m不锈钢50mm加压管管线，不锈钢DN50钢管接头277个，镀锌DN40活街头110个，微喷7件套（包括：喷嘴、万向金属管、快接头、直通、卡箍、喷座、阀接）330套，110个</w:t>
        </w:r>
      </w:ins>
      <w:ins w:id="1094" w:author="DELL" w:date="2024-03-22T09:34:00Z">
        <w:r>
          <w:rPr>
            <w:rFonts w:ascii="宋体" w:hAnsi="宋体" w:cs="仿宋_GB2312" w:hint="eastAsia"/>
            <w:sz w:val="24"/>
          </w:rPr>
          <w:t>Z41h-40c DN40</w:t>
        </w:r>
      </w:ins>
      <w:ins w:id="1095" w:author="小彬" w:date="2024-03-21T21:59:00Z">
        <w:r>
          <w:rPr>
            <w:rFonts w:ascii="宋体" w:hAnsi="宋体" w:cs="仿宋_GB2312" w:hint="eastAsia"/>
            <w:sz w:val="24"/>
          </w:rPr>
          <w:t>闸阀进行安装。</w:t>
        </w:r>
      </w:ins>
    </w:p>
    <w:p w14:paraId="7AF33BCF" w14:textId="77777777" w:rsidR="00CD2971" w:rsidRDefault="00000000">
      <w:pPr>
        <w:widowControl/>
        <w:spacing w:line="360" w:lineRule="auto"/>
        <w:ind w:leftChars="-67" w:left="-141" w:firstLineChars="259" w:firstLine="622"/>
        <w:jc w:val="left"/>
        <w:rPr>
          <w:del w:id="1096" w:author="小彬" w:date="2024-03-21T21:59:00Z"/>
          <w:rFonts w:ascii="宋体" w:hAnsi="宋体" w:cs="仿宋_GB2312"/>
          <w:sz w:val="24"/>
        </w:rPr>
      </w:pPr>
      <w:del w:id="1097" w:author="小彬" w:date="2024-03-21T21:59:00Z">
        <w:r>
          <w:rPr>
            <w:rFonts w:ascii="宋体" w:hAnsi="宋体" w:cs="仿宋_GB2312" w:hint="eastAsia"/>
            <w:sz w:val="24"/>
          </w:rPr>
          <w:delText>坝下附属绿地西区至展览馆沿路842m进行景观提升，安装防腐木围栏700m</w:delText>
        </w:r>
      </w:del>
      <w:ins w:id="1098" w:author="郭彬" w:date="2024-03-20T17:15:00Z">
        <w:del w:id="1099" w:author="小彬" w:date="2024-03-21T21:59:00Z">
          <w:r>
            <w:rPr>
              <w:rFonts w:ascii="宋体" w:hAnsi="宋体" w:cs="仿宋_GB2312" w:hint="eastAsia"/>
              <w:sz w:val="24"/>
            </w:rPr>
            <w:delText>安装绿地围栏</w:delText>
          </w:r>
        </w:del>
      </w:ins>
      <w:ins w:id="1100" w:author="郭彬" w:date="2024-03-20T17:16:00Z">
        <w:del w:id="1101" w:author="小彬" w:date="2024-03-21T21:59:00Z">
          <w:r>
            <w:rPr>
              <w:rFonts w:ascii="宋体" w:hAnsi="宋体" w:cs="仿宋_GB2312" w:hint="eastAsia"/>
              <w:sz w:val="24"/>
            </w:rPr>
            <w:delText>677㎡</w:delText>
          </w:r>
        </w:del>
      </w:ins>
      <w:del w:id="1102" w:author="小彬" w:date="2024-03-21T21:59:00Z">
        <w:r>
          <w:rPr>
            <w:rFonts w:ascii="宋体" w:hAnsi="宋体" w:cs="仿宋_GB2312" w:hint="eastAsia"/>
            <w:sz w:val="24"/>
          </w:rPr>
          <w:delText>，防腐木围栏制作过程，</w:delText>
        </w:r>
      </w:del>
      <w:ins w:id="1103" w:author="郭彬" w:date="2024-03-20T17:16:00Z">
        <w:del w:id="1104" w:author="小彬" w:date="2024-03-21T21:59:00Z">
          <w:r>
            <w:rPr>
              <w:rFonts w:ascii="宋体" w:hAnsi="宋体" w:cs="仿宋_GB2312" w:hint="eastAsia"/>
              <w:sz w:val="24"/>
            </w:rPr>
            <w:delText>采用</w:delText>
          </w:r>
        </w:del>
      </w:ins>
      <w:del w:id="1105" w:author="小彬" w:date="2024-03-21T21:59:00Z">
        <w:r>
          <w:rPr>
            <w:rFonts w:ascii="宋体" w:hAnsi="宋体" w:cs="仿宋_GB2312" w:hint="eastAsia"/>
            <w:sz w:val="24"/>
          </w:rPr>
          <w:delText>18mm厚防腐木，裁切长度为</w:delText>
        </w:r>
        <w:r>
          <w:rPr>
            <w:rFonts w:ascii="宋体" w:hAnsi="宋体" w:cs="仿宋_GB2312"/>
            <w:sz w:val="24"/>
          </w:rPr>
          <w:delText>5</w:delText>
        </w:r>
        <w:r>
          <w:rPr>
            <w:rFonts w:ascii="宋体" w:hAnsi="宋体" w:cs="仿宋_GB2312" w:hint="eastAsia"/>
            <w:sz w:val="24"/>
          </w:rPr>
          <w:delText>00mm，后龙骨尺寸为30*50㎜，</w:delText>
        </w:r>
        <w:r>
          <w:rPr>
            <w:rFonts w:ascii="宋体" w:hAnsi="宋体" w:cs="仿宋_GB2312"/>
            <w:sz w:val="24"/>
          </w:rPr>
          <w:delText>每段长度为两米</w:delText>
        </w:r>
        <w:r>
          <w:rPr>
            <w:rFonts w:ascii="宋体" w:hAnsi="宋体" w:cs="仿宋_GB2312" w:hint="eastAsia"/>
            <w:sz w:val="24"/>
          </w:rPr>
          <w:delText>，长片长度为1000㎜用水泥预埋固定。花箱</w:delText>
        </w:r>
      </w:del>
      <w:ins w:id="1106" w:author="DELL" w:date="2024-03-21T14:08:00Z">
        <w:del w:id="1107" w:author="小彬" w:date="2024-03-21T21:59:00Z">
          <w:r>
            <w:rPr>
              <w:rFonts w:ascii="宋体" w:hAnsi="宋体" w:cs="仿宋_GB2312" w:hint="eastAsia"/>
              <w:sz w:val="24"/>
            </w:rPr>
            <w:delText>箱体</w:delText>
          </w:r>
        </w:del>
      </w:ins>
      <w:ins w:id="1108" w:author="DELL" w:date="2024-03-21T14:20:00Z">
        <w:del w:id="1109" w:author="小彬" w:date="2024-03-21T21:59:00Z">
          <w:r>
            <w:rPr>
              <w:rFonts w:ascii="宋体" w:hAnsi="宋体" w:cs="仿宋_GB2312" w:hint="eastAsia"/>
              <w:sz w:val="24"/>
            </w:rPr>
            <w:delText>种植共165m</w:delText>
          </w:r>
        </w:del>
      </w:ins>
      <w:ins w:id="1110" w:author="DELL" w:date="2024-03-21T14:21:00Z">
        <w:del w:id="1111" w:author="小彬" w:date="2024-03-21T21:59:00Z">
          <w:r>
            <w:rPr>
              <w:rFonts w:ascii="宋体" w:hAnsi="宋体" w:cs="仿宋_GB2312" w:hint="eastAsia"/>
              <w:sz w:val="24"/>
            </w:rPr>
            <w:delText>，箱体尺寸采用</w:delText>
          </w:r>
        </w:del>
      </w:ins>
      <w:del w:id="1112" w:author="小彬" w:date="2024-03-21T21:59:00Z">
        <w:r>
          <w:rPr>
            <w:rFonts w:ascii="宋体" w:hAnsi="宋体" w:cs="仿宋_GB2312" w:hint="eastAsia"/>
            <w:sz w:val="24"/>
          </w:rPr>
          <w:delText>采用长度为1500㎜</w:delText>
        </w:r>
      </w:del>
      <w:ins w:id="1113" w:author="DELL" w:date="2024-03-21T14:21:00Z">
        <w:del w:id="1114" w:author="小彬" w:date="2024-03-21T21:59:00Z">
          <w:r>
            <w:rPr>
              <w:rFonts w:ascii="宋体" w:hAnsi="宋体" w:cs="仿宋_GB2312" w:hint="eastAsia"/>
              <w:sz w:val="24"/>
            </w:rPr>
            <w:delText>高度为600mm宽度为500mm</w:delText>
          </w:r>
        </w:del>
      </w:ins>
      <w:del w:id="1115" w:author="小彬" w:date="2024-03-21T21:59:00Z">
        <w:r>
          <w:rPr>
            <w:rFonts w:ascii="宋体" w:hAnsi="宋体" w:cs="仿宋_GB2312" w:hint="eastAsia"/>
            <w:sz w:val="24"/>
          </w:rPr>
          <w:delText>高度为600㎜宽度为500㎜，上下两层龙骨：龙骨尺寸为30*50㎜，前后左右下五面用</w:delText>
        </w:r>
        <w:r>
          <w:rPr>
            <w:rFonts w:ascii="宋体" w:hAnsi="宋体" w:cs="仿宋_GB2312"/>
            <w:sz w:val="24"/>
          </w:rPr>
          <w:delText>1.5</w:delText>
        </w:r>
        <w:r>
          <w:rPr>
            <w:rFonts w:ascii="宋体" w:hAnsi="宋体" w:cs="仿宋_GB2312" w:hint="eastAsia"/>
            <w:sz w:val="24"/>
          </w:rPr>
          <w:delText>厚</w:delText>
        </w:r>
      </w:del>
      <w:ins w:id="1116" w:author="DELL" w:date="2024-03-21T14:31:00Z">
        <w:del w:id="1117" w:author="小彬" w:date="2024-03-21T21:59:00Z">
          <w:r>
            <w:rPr>
              <w:rFonts w:ascii="宋体" w:hAnsi="宋体" w:cs="仿宋_GB2312" w:hint="eastAsia"/>
              <w:sz w:val="24"/>
            </w:rPr>
            <w:delText>不低于</w:delText>
          </w:r>
        </w:del>
      </w:ins>
      <w:ins w:id="1118" w:author="DELL" w:date="2024-03-21T14:30:00Z">
        <w:del w:id="1119" w:author="小彬" w:date="2024-03-21T21:59:00Z">
          <w:r>
            <w:rPr>
              <w:rFonts w:ascii="宋体" w:hAnsi="宋体" w:cs="仿宋_GB2312" w:hint="eastAsia"/>
              <w:sz w:val="24"/>
            </w:rPr>
            <w:delText>15mm厚</w:delText>
          </w:r>
        </w:del>
      </w:ins>
      <w:del w:id="1120" w:author="小彬" w:date="2024-03-21T21:59:00Z">
        <w:r>
          <w:rPr>
            <w:rFonts w:ascii="宋体" w:hAnsi="宋体" w:cs="仿宋_GB2312" w:hint="eastAsia"/>
            <w:sz w:val="24"/>
          </w:rPr>
          <w:delText>防腐木固定，五面铺装无纺布，花箱</w:delText>
        </w:r>
      </w:del>
      <w:ins w:id="1121" w:author="DELL" w:date="2024-03-21T14:22:00Z">
        <w:del w:id="1122" w:author="小彬" w:date="2024-03-21T21:59:00Z">
          <w:r>
            <w:rPr>
              <w:rFonts w:ascii="宋体" w:hAnsi="宋体" w:cs="仿宋_GB2312" w:hint="eastAsia"/>
              <w:sz w:val="24"/>
            </w:rPr>
            <w:delText>箱体</w:delText>
          </w:r>
        </w:del>
      </w:ins>
      <w:del w:id="1123" w:author="小彬" w:date="2024-03-21T21:59:00Z">
        <w:r>
          <w:rPr>
            <w:rFonts w:ascii="宋体" w:hAnsi="宋体" w:cs="仿宋_GB2312" w:hint="eastAsia"/>
            <w:sz w:val="24"/>
          </w:rPr>
          <w:delText>共计110个，每个花箱</w:delText>
        </w:r>
      </w:del>
      <w:ins w:id="1124" w:author="DELL" w:date="2024-03-21T14:22:00Z">
        <w:del w:id="1125" w:author="小彬" w:date="2024-03-21T21:59:00Z">
          <w:r>
            <w:rPr>
              <w:rFonts w:ascii="宋体" w:hAnsi="宋体" w:cs="仿宋_GB2312" w:hint="eastAsia"/>
              <w:sz w:val="24"/>
            </w:rPr>
            <w:delText>箱体</w:delText>
          </w:r>
        </w:del>
      </w:ins>
      <w:del w:id="1126" w:author="小彬" w:date="2024-03-21T21:59:00Z">
        <w:r>
          <w:rPr>
            <w:rFonts w:ascii="宋体" w:hAnsi="宋体" w:cs="仿宋_GB2312" w:hint="eastAsia"/>
            <w:sz w:val="24"/>
          </w:rPr>
          <w:delText>覆土0.42 m³，共计46.2m³，每个花箱</w:delText>
        </w:r>
      </w:del>
      <w:ins w:id="1127" w:author="DELL" w:date="2024-03-21T14:22:00Z">
        <w:del w:id="1128" w:author="小彬" w:date="2024-03-21T21:59:00Z">
          <w:r>
            <w:rPr>
              <w:rFonts w:ascii="宋体" w:hAnsi="宋体" w:cs="仿宋_GB2312" w:hint="eastAsia"/>
              <w:sz w:val="24"/>
            </w:rPr>
            <w:delText>箱体</w:delText>
          </w:r>
        </w:del>
      </w:ins>
      <w:del w:id="1129" w:author="小彬" w:date="2024-03-21T21:59:00Z">
        <w:r>
          <w:rPr>
            <w:rFonts w:ascii="宋体" w:hAnsi="宋体" w:cs="仿宋_GB2312" w:hint="eastAsia"/>
            <w:sz w:val="24"/>
          </w:rPr>
          <w:delText>种植</w:delText>
        </w:r>
      </w:del>
      <w:ins w:id="1130" w:author="DELL" w:date="2024-03-21T14:36:00Z">
        <w:del w:id="1131" w:author="小彬" w:date="2024-03-21T21:59:00Z">
          <w:r>
            <w:rPr>
              <w:rFonts w:ascii="宋体" w:hAnsi="宋体" w:cs="仿宋_GB2312" w:hint="eastAsia"/>
              <w:sz w:val="24"/>
            </w:rPr>
            <w:delText>色带植物</w:delText>
          </w:r>
        </w:del>
      </w:ins>
      <w:ins w:id="1132" w:author="DELL" w:date="2024-03-21T14:40:00Z">
        <w:del w:id="1133" w:author="小彬" w:date="2024-03-21T21:59:00Z">
          <w:r>
            <w:rPr>
              <w:rFonts w:ascii="宋体" w:hAnsi="宋体" w:cs="仿宋_GB2312" w:hint="eastAsia"/>
              <w:sz w:val="24"/>
            </w:rPr>
            <w:delText>0.33㎡</w:delText>
          </w:r>
        </w:del>
      </w:ins>
      <w:ins w:id="1134" w:author="DELL" w:date="2024-03-21T14:36:00Z">
        <w:del w:id="1135" w:author="小彬" w:date="2024-03-21T21:59:00Z">
          <w:r>
            <w:rPr>
              <w:rFonts w:ascii="宋体" w:hAnsi="宋体" w:cs="仿宋_GB2312" w:hint="eastAsia"/>
              <w:sz w:val="24"/>
            </w:rPr>
            <w:delText>，色带植物采用</w:delText>
          </w:r>
        </w:del>
      </w:ins>
      <w:ins w:id="1136" w:author="DELL" w:date="2024-03-21T14:37:00Z">
        <w:del w:id="1137" w:author="小彬" w:date="2024-03-21T21:59:00Z">
          <w:r>
            <w:rPr>
              <w:rFonts w:ascii="宋体" w:hAnsi="宋体" w:cs="仿宋_GB2312" w:hint="eastAsia"/>
              <w:sz w:val="24"/>
            </w:rPr>
            <w:delText>不死花，每个箱体不低于90株</w:delText>
          </w:r>
        </w:del>
      </w:ins>
      <w:del w:id="1138" w:author="小彬" w:date="2024-03-21T21:59:00Z">
        <w:r>
          <w:rPr>
            <w:rFonts w:ascii="宋体" w:hAnsi="宋体" w:cs="仿宋_GB2312" w:hint="eastAsia"/>
            <w:sz w:val="24"/>
          </w:rPr>
          <w:delText>不死花90株，共计9900株。自动降尘灌溉系统1500m，其中包括1500m</w:delText>
        </w:r>
      </w:del>
      <w:ins w:id="1139" w:author="DELL" w:date="2024-03-21T13:55:00Z">
        <w:del w:id="1140" w:author="小彬" w:date="2024-03-21T21:59:00Z">
          <w:r>
            <w:rPr>
              <w:rFonts w:ascii="宋体" w:hAnsi="宋体" w:cs="仿宋_GB2312" w:hint="eastAsia"/>
              <w:sz w:val="24"/>
            </w:rPr>
            <w:delText>1500m</w:delText>
          </w:r>
        </w:del>
      </w:ins>
      <w:del w:id="1141" w:author="小彬" w:date="2024-03-21T21:59:00Z">
        <w:r>
          <w:rPr>
            <w:rFonts w:ascii="宋体" w:hAnsi="宋体" w:cs="仿宋_GB2312" w:hint="eastAsia"/>
            <w:sz w:val="24"/>
          </w:rPr>
          <w:delText>不锈钢50mm加压管管线，</w:delText>
        </w:r>
      </w:del>
      <w:ins w:id="1142" w:author="郭彬" w:date="2024-03-20T17:17:00Z">
        <w:del w:id="1143" w:author="小彬" w:date="2024-03-21T21:59:00Z">
          <w:r>
            <w:rPr>
              <w:rFonts w:ascii="宋体" w:hAnsi="宋体" w:cs="仿宋_GB2312" w:hint="eastAsia"/>
              <w:sz w:val="24"/>
            </w:rPr>
            <w:delText>微喷7件套</w:delText>
          </w:r>
        </w:del>
      </w:ins>
      <w:del w:id="1144" w:author="小彬" w:date="2024-03-21T21:59:00Z">
        <w:r>
          <w:rPr>
            <w:rFonts w:ascii="宋体" w:hAnsi="宋体" w:cs="仿宋_GB2312" w:hint="eastAsia"/>
            <w:sz w:val="24"/>
          </w:rPr>
          <w:delText>330个</w:delText>
        </w:r>
      </w:del>
      <w:ins w:id="1145" w:author="郭彬" w:date="2024-03-20T17:17:00Z">
        <w:del w:id="1146" w:author="小彬" w:date="2024-03-21T21:59:00Z">
          <w:r>
            <w:rPr>
              <w:rFonts w:ascii="宋体" w:hAnsi="宋体" w:cs="仿宋_GB2312" w:hint="eastAsia"/>
              <w:sz w:val="24"/>
            </w:rPr>
            <w:delText>套</w:delText>
          </w:r>
        </w:del>
      </w:ins>
      <w:del w:id="1147" w:author="小彬" w:date="2024-03-21T21:59:00Z">
        <w:r>
          <w:rPr>
            <w:rFonts w:ascii="宋体" w:hAnsi="宋体" w:cs="仿宋_GB2312" w:hint="eastAsia"/>
            <w:sz w:val="24"/>
          </w:rPr>
          <w:delText>喷雾喷头，110个花箱开关，110个</w:delText>
        </w:r>
      </w:del>
      <w:ins w:id="1148" w:author="郭彬" w:date="2024-03-20T17:18:00Z">
        <w:del w:id="1149" w:author="小彬" w:date="2024-03-21T21:59:00Z">
          <w:r>
            <w:rPr>
              <w:rFonts w:ascii="宋体" w:hAnsi="宋体" w:cs="仿宋_GB2312" w:hint="eastAsia"/>
              <w:sz w:val="24"/>
            </w:rPr>
            <w:delText>闸</w:delText>
          </w:r>
        </w:del>
      </w:ins>
      <w:del w:id="1150" w:author="小彬" w:date="2024-03-21T21:59:00Z">
        <w:r>
          <w:rPr>
            <w:rFonts w:ascii="宋体" w:hAnsi="宋体" w:cs="仿宋_GB2312" w:hint="eastAsia"/>
            <w:sz w:val="24"/>
          </w:rPr>
          <w:delText>阀门，330个固定器，110个阀口套件。</w:delText>
        </w:r>
      </w:del>
    </w:p>
    <w:bookmarkEnd w:id="896"/>
    <w:p w14:paraId="61742573" w14:textId="77777777" w:rsidR="00CD2971" w:rsidRDefault="00000000">
      <w:pPr>
        <w:spacing w:line="360" w:lineRule="auto"/>
        <w:outlineLvl w:val="2"/>
        <w:rPr>
          <w:rFonts w:ascii="宋体" w:hAnsi="宋体"/>
          <w:b/>
          <w:bCs/>
          <w:sz w:val="28"/>
          <w:szCs w:val="28"/>
        </w:rPr>
      </w:pPr>
      <w:r>
        <w:rPr>
          <w:rFonts w:ascii="宋体" w:hAnsi="宋体" w:hint="eastAsia"/>
          <w:b/>
          <w:bCs/>
          <w:sz w:val="28"/>
          <w:szCs w:val="28"/>
        </w:rPr>
        <w:t>（五）</w:t>
      </w:r>
      <w:bookmarkEnd w:id="871"/>
      <w:r>
        <w:rPr>
          <w:rFonts w:ascii="宋体" w:hAnsi="宋体" w:hint="eastAsia"/>
          <w:b/>
          <w:bCs/>
          <w:sz w:val="28"/>
          <w:szCs w:val="28"/>
        </w:rPr>
        <w:t>组织方案或解决方案</w:t>
      </w:r>
    </w:p>
    <w:p w14:paraId="3FCD9AD9" w14:textId="77777777" w:rsidR="00CD2971" w:rsidRDefault="00000000">
      <w:pPr>
        <w:spacing w:line="360" w:lineRule="auto"/>
        <w:ind w:firstLineChars="200" w:firstLine="480"/>
        <w:rPr>
          <w:rFonts w:ascii="宋体" w:hAnsi="宋体"/>
          <w:sz w:val="24"/>
        </w:rPr>
      </w:pPr>
      <w:r>
        <w:rPr>
          <w:rFonts w:ascii="宋体" w:hAnsi="宋体" w:hint="eastAsia"/>
          <w:sz w:val="24"/>
        </w:rPr>
        <w:lastRenderedPageBreak/>
        <w:t>供应商应针对本项目服务内容和要求提出具体实施组织方案或解决方案。</w:t>
      </w:r>
    </w:p>
    <w:p w14:paraId="4DBA4A27"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51" w:name="_Toc99033457"/>
      <w:bookmarkStart w:id="1152" w:name="_Toc95484060"/>
      <w:bookmarkStart w:id="1153" w:name="_Toc94368958"/>
      <w:r>
        <w:rPr>
          <w:rFonts w:ascii="宋体" w:hAnsi="宋体" w:cs="仿宋_GB2312"/>
          <w:b/>
          <w:bCs/>
          <w:kern w:val="0"/>
          <w:sz w:val="24"/>
          <w:szCs w:val="28"/>
        </w:rPr>
        <w:t>1.</w:t>
      </w:r>
      <w:del w:id="1154" w:author="DELL" w:date="2024-03-21T15:02:00Z">
        <w:r>
          <w:rPr>
            <w:rFonts w:hint="eastAsia"/>
          </w:rPr>
          <w:delText xml:space="preserve"> </w:delText>
        </w:r>
        <w:r>
          <w:rPr>
            <w:rFonts w:ascii="宋体" w:hAnsi="宋体" w:cs="仿宋_GB2312" w:hint="eastAsia"/>
            <w:b/>
            <w:bCs/>
            <w:kern w:val="0"/>
            <w:sz w:val="24"/>
            <w:szCs w:val="28"/>
          </w:rPr>
          <w:delText>白河主坝</w:delText>
        </w:r>
      </w:del>
      <w:r>
        <w:rPr>
          <w:rFonts w:ascii="宋体" w:hAnsi="宋体" w:cs="仿宋_GB2312" w:hint="eastAsia"/>
          <w:b/>
          <w:bCs/>
          <w:kern w:val="0"/>
          <w:sz w:val="24"/>
          <w:szCs w:val="28"/>
        </w:rPr>
        <w:t>绿地养护管理</w:t>
      </w:r>
      <w:bookmarkEnd w:id="1151"/>
      <w:bookmarkEnd w:id="1152"/>
      <w:bookmarkEnd w:id="1153"/>
    </w:p>
    <w:p w14:paraId="7EBB9367" w14:textId="77777777" w:rsidR="00CD2971" w:rsidRDefault="00000000">
      <w:pPr>
        <w:spacing w:line="360" w:lineRule="auto"/>
        <w:ind w:firstLineChars="200" w:firstLine="480"/>
        <w:rPr>
          <w:rFonts w:ascii="宋体" w:hAnsi="宋体"/>
          <w:sz w:val="24"/>
        </w:rPr>
      </w:pPr>
      <w:r>
        <w:rPr>
          <w:rFonts w:ascii="宋体" w:hAnsi="宋体" w:hint="eastAsia"/>
          <w:sz w:val="24"/>
        </w:rPr>
        <w:t>第一等次：针对各项作业内容制定了具体的作业方法和流程；养护管理工作重点突出并有相应的保障措施；劳动力计划、工器具配备明确，且与管护工作相适应，有利于项目实施保障。</w:t>
      </w:r>
    </w:p>
    <w:p w14:paraId="7D12E36E" w14:textId="77777777" w:rsidR="00CD2971" w:rsidRDefault="00000000">
      <w:pPr>
        <w:spacing w:line="360" w:lineRule="auto"/>
        <w:ind w:firstLineChars="200" w:firstLine="480"/>
        <w:rPr>
          <w:rFonts w:ascii="宋体" w:hAnsi="宋体"/>
          <w:sz w:val="24"/>
        </w:rPr>
      </w:pPr>
      <w:r>
        <w:rPr>
          <w:rFonts w:ascii="宋体" w:hAnsi="宋体" w:hint="eastAsia"/>
          <w:sz w:val="24"/>
        </w:rPr>
        <w:t>第二等次：针对各项作业内容制定了具体的作业方法和流程；养护管理工作重点突出并有相应的保障措施；劳动力计划、工器具配备不明确，或缺少针对性。</w:t>
      </w:r>
    </w:p>
    <w:p w14:paraId="58ABED78" w14:textId="77777777" w:rsidR="00CD2971" w:rsidRDefault="00000000">
      <w:pPr>
        <w:spacing w:line="360" w:lineRule="auto"/>
        <w:ind w:firstLineChars="200" w:firstLine="480"/>
        <w:rPr>
          <w:rFonts w:ascii="宋体" w:hAnsi="宋体"/>
          <w:sz w:val="24"/>
        </w:rPr>
      </w:pPr>
      <w:r>
        <w:rPr>
          <w:rFonts w:ascii="宋体" w:hAnsi="宋体" w:hint="eastAsia"/>
          <w:sz w:val="24"/>
        </w:rPr>
        <w:t>第三等次：针对各项作业内容制定了具体的作业方法和流程；养护管理工作重点不明确或没有相应的保障措施。</w:t>
      </w:r>
      <w:r>
        <w:rPr>
          <w:rFonts w:ascii="宋体" w:hAnsi="宋体"/>
          <w:sz w:val="24"/>
        </w:rPr>
        <w:t xml:space="preserve"> </w:t>
      </w:r>
    </w:p>
    <w:p w14:paraId="56C1EDD5" w14:textId="77777777" w:rsidR="00CD2971" w:rsidRDefault="00000000">
      <w:pPr>
        <w:spacing w:line="360" w:lineRule="auto"/>
        <w:ind w:firstLineChars="200" w:firstLine="480"/>
        <w:rPr>
          <w:rFonts w:ascii="宋体" w:hAnsi="宋体"/>
          <w:sz w:val="24"/>
        </w:rPr>
      </w:pPr>
      <w:r>
        <w:rPr>
          <w:rFonts w:ascii="宋体" w:hAnsi="宋体" w:hint="eastAsia"/>
          <w:sz w:val="24"/>
        </w:rPr>
        <w:t>第四等次：没有制定具体的作业方法和流程，或针对作业内容有缺失。</w:t>
      </w:r>
    </w:p>
    <w:p w14:paraId="68CDEB07"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55" w:name="_Toc95484061"/>
      <w:bookmarkStart w:id="1156" w:name="_Toc94368959"/>
      <w:bookmarkStart w:id="1157" w:name="_Toc99033458"/>
      <w:r>
        <w:rPr>
          <w:rFonts w:ascii="宋体" w:hAnsi="宋体" w:cs="仿宋_GB2312"/>
          <w:b/>
          <w:bCs/>
          <w:kern w:val="0"/>
          <w:sz w:val="24"/>
          <w:szCs w:val="28"/>
        </w:rPr>
        <w:t>2.</w:t>
      </w:r>
      <w:r>
        <w:rPr>
          <w:rFonts w:ascii="宋体" w:hAnsi="宋体" w:hint="eastAsia"/>
          <w:b/>
          <w:kern w:val="0"/>
          <w:sz w:val="24"/>
          <w:szCs w:val="20"/>
        </w:rPr>
        <w:t>苗圃养护管理</w:t>
      </w:r>
      <w:bookmarkEnd w:id="1155"/>
      <w:bookmarkEnd w:id="1156"/>
      <w:bookmarkEnd w:id="1157"/>
    </w:p>
    <w:p w14:paraId="3EBE65E7" w14:textId="77777777" w:rsidR="00CD2971" w:rsidRDefault="00000000">
      <w:pPr>
        <w:spacing w:line="360" w:lineRule="auto"/>
        <w:ind w:firstLineChars="200" w:firstLine="480"/>
        <w:rPr>
          <w:rFonts w:ascii="宋体" w:hAnsi="宋体"/>
          <w:sz w:val="24"/>
        </w:rPr>
      </w:pPr>
      <w:r>
        <w:rPr>
          <w:rFonts w:ascii="宋体" w:hAnsi="宋体" w:hint="eastAsia"/>
          <w:sz w:val="24"/>
        </w:rPr>
        <w:t>第一等次：针对各项作业内容制定了具体的作业方法和流程；养护管理工作重点突出并有相应的保障措施；劳动力计划、工器具配备明确，且与管护工作相适应，有利于项目实施保障。</w:t>
      </w:r>
    </w:p>
    <w:p w14:paraId="29581A26" w14:textId="77777777" w:rsidR="00CD2971" w:rsidRDefault="00000000">
      <w:pPr>
        <w:spacing w:line="360" w:lineRule="auto"/>
        <w:ind w:firstLineChars="200" w:firstLine="480"/>
        <w:rPr>
          <w:rFonts w:ascii="宋体" w:hAnsi="宋体"/>
          <w:sz w:val="24"/>
        </w:rPr>
      </w:pPr>
      <w:r>
        <w:rPr>
          <w:rFonts w:ascii="宋体" w:hAnsi="宋体" w:hint="eastAsia"/>
          <w:sz w:val="24"/>
        </w:rPr>
        <w:t>第二等次：针对各项作业内容制定了具体的作业方法和流程；养护管理工作重点突出并有相应的保障措施；劳动力计划、工器具配备不明确，或缺少针对性。</w:t>
      </w:r>
    </w:p>
    <w:p w14:paraId="33EFE55E" w14:textId="77777777" w:rsidR="00CD2971" w:rsidRDefault="00000000">
      <w:pPr>
        <w:spacing w:line="360" w:lineRule="auto"/>
        <w:ind w:firstLineChars="200" w:firstLine="480"/>
        <w:rPr>
          <w:rFonts w:ascii="宋体" w:hAnsi="宋体"/>
          <w:sz w:val="24"/>
        </w:rPr>
      </w:pPr>
      <w:r>
        <w:rPr>
          <w:rFonts w:ascii="宋体" w:hAnsi="宋体" w:hint="eastAsia"/>
          <w:sz w:val="24"/>
        </w:rPr>
        <w:t>第三等次：针对各项作业内容制定了具体的作业方法和流程；养护管理工作重点不明确或没有相应的保障措施。</w:t>
      </w:r>
    </w:p>
    <w:p w14:paraId="153F1E85" w14:textId="77777777" w:rsidR="00CD2971" w:rsidRDefault="00000000">
      <w:pPr>
        <w:spacing w:line="360" w:lineRule="auto"/>
        <w:ind w:firstLineChars="200" w:firstLine="480"/>
        <w:rPr>
          <w:rFonts w:ascii="宋体" w:hAnsi="宋体"/>
          <w:sz w:val="24"/>
        </w:rPr>
      </w:pPr>
      <w:r>
        <w:rPr>
          <w:rFonts w:ascii="宋体" w:hAnsi="宋体" w:hint="eastAsia"/>
          <w:sz w:val="24"/>
        </w:rPr>
        <w:t>第四等次：没有制定具体的作业方法和流程，或针对作业内容有缺失。</w:t>
      </w:r>
    </w:p>
    <w:p w14:paraId="31827FDA" w14:textId="77777777" w:rsidR="00CD2971" w:rsidRDefault="00000000">
      <w:pPr>
        <w:widowControl/>
        <w:spacing w:line="360" w:lineRule="auto"/>
        <w:ind w:firstLine="482"/>
        <w:jc w:val="left"/>
        <w:outlineLvl w:val="3"/>
        <w:rPr>
          <w:rFonts w:ascii="宋体" w:hAnsi="宋体" w:cs="仿宋_GB2312"/>
          <w:b/>
          <w:bCs/>
          <w:kern w:val="0"/>
          <w:sz w:val="24"/>
          <w:szCs w:val="28"/>
        </w:rPr>
      </w:pPr>
      <w:r>
        <w:rPr>
          <w:rFonts w:ascii="宋体" w:hAnsi="宋体" w:cs="仿宋_GB2312"/>
          <w:b/>
          <w:bCs/>
          <w:kern w:val="0"/>
          <w:sz w:val="24"/>
          <w:szCs w:val="28"/>
        </w:rPr>
        <w:t>3.</w:t>
      </w:r>
      <w:r>
        <w:rPr>
          <w:rFonts w:ascii="宋体" w:hAnsi="宋体" w:cs="仿宋_GB2312" w:hint="eastAsia"/>
          <w:b/>
          <w:bCs/>
          <w:kern w:val="0"/>
          <w:sz w:val="24"/>
          <w:szCs w:val="28"/>
        </w:rPr>
        <w:t>白河发电隧洞支洞尾水渠绿地管理</w:t>
      </w:r>
    </w:p>
    <w:p w14:paraId="766F9620" w14:textId="77777777" w:rsidR="00CD2971" w:rsidRDefault="00000000">
      <w:pPr>
        <w:spacing w:line="360" w:lineRule="auto"/>
        <w:ind w:firstLineChars="200" w:firstLine="480"/>
        <w:rPr>
          <w:rFonts w:ascii="宋体" w:hAnsi="宋体"/>
          <w:sz w:val="24"/>
        </w:rPr>
      </w:pPr>
      <w:r>
        <w:rPr>
          <w:rFonts w:ascii="宋体" w:hAnsi="宋体" w:hint="eastAsia"/>
          <w:sz w:val="24"/>
        </w:rPr>
        <w:t>第一等次：针对各项作业内容制定了具体的作业方法和流程；养护管理工作重点突出并有相应的保障措施；劳动力计划、工器具配备明确，且与管护工作相适应，有利于项目实施保障。</w:t>
      </w:r>
    </w:p>
    <w:p w14:paraId="31DF31DA" w14:textId="77777777" w:rsidR="00CD2971" w:rsidRDefault="00000000">
      <w:pPr>
        <w:spacing w:line="360" w:lineRule="auto"/>
        <w:ind w:firstLineChars="200" w:firstLine="480"/>
        <w:rPr>
          <w:rFonts w:ascii="宋体" w:hAnsi="宋体"/>
          <w:sz w:val="24"/>
        </w:rPr>
      </w:pPr>
      <w:r>
        <w:rPr>
          <w:rFonts w:ascii="宋体" w:hAnsi="宋体" w:hint="eastAsia"/>
          <w:sz w:val="24"/>
        </w:rPr>
        <w:t>第二等次：针对各项作业内容制定了具体的作业方法和流程；养护管理工作重点突出并有相应的保障措施；劳动力计划、工器具配备不明确，或缺少针对性。</w:t>
      </w:r>
    </w:p>
    <w:p w14:paraId="5A884525" w14:textId="77777777" w:rsidR="00CD2971" w:rsidRDefault="00000000">
      <w:pPr>
        <w:spacing w:line="360" w:lineRule="auto"/>
        <w:ind w:firstLineChars="200" w:firstLine="480"/>
        <w:rPr>
          <w:rFonts w:ascii="宋体" w:hAnsi="宋体"/>
          <w:sz w:val="24"/>
        </w:rPr>
      </w:pPr>
      <w:r>
        <w:rPr>
          <w:rFonts w:ascii="宋体" w:hAnsi="宋体" w:hint="eastAsia"/>
          <w:sz w:val="24"/>
        </w:rPr>
        <w:t>第三等次：针对各项作业内容制定了具体的作业方法和流程；养护管理工作重点不明确或没有相应的保障措施。</w:t>
      </w:r>
    </w:p>
    <w:p w14:paraId="38D18B30" w14:textId="77777777" w:rsidR="00CD2971" w:rsidRDefault="00000000">
      <w:pPr>
        <w:widowControl/>
        <w:spacing w:line="360" w:lineRule="auto"/>
        <w:ind w:firstLine="420"/>
        <w:jc w:val="left"/>
        <w:rPr>
          <w:kern w:val="0"/>
          <w:sz w:val="20"/>
          <w:szCs w:val="20"/>
        </w:rPr>
      </w:pPr>
      <w:r>
        <w:rPr>
          <w:rFonts w:ascii="宋体" w:hAnsi="宋体" w:hint="eastAsia"/>
          <w:kern w:val="0"/>
          <w:sz w:val="24"/>
          <w:szCs w:val="20"/>
        </w:rPr>
        <w:t>第四等次：没有制定具体的作业方法和流程，或针对作业内容有缺失。</w:t>
      </w:r>
    </w:p>
    <w:p w14:paraId="59D575BF"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58" w:name="_Toc99033459"/>
      <w:bookmarkStart w:id="1159" w:name="_Toc94368960"/>
      <w:bookmarkStart w:id="1160" w:name="_Toc95484062"/>
      <w:r>
        <w:rPr>
          <w:rFonts w:ascii="宋体" w:hAnsi="宋体" w:cs="仿宋_GB2312"/>
          <w:b/>
          <w:bCs/>
          <w:kern w:val="0"/>
          <w:sz w:val="24"/>
          <w:szCs w:val="28"/>
        </w:rPr>
        <w:t>4.</w:t>
      </w:r>
      <w:r>
        <w:rPr>
          <w:rFonts w:ascii="宋体" w:hAnsi="宋体" w:cs="仿宋_GB2312" w:hint="eastAsia"/>
          <w:b/>
          <w:bCs/>
          <w:kern w:val="0"/>
          <w:sz w:val="24"/>
          <w:szCs w:val="28"/>
        </w:rPr>
        <w:t>白河</w:t>
      </w:r>
      <w:proofErr w:type="gramStart"/>
      <w:r>
        <w:rPr>
          <w:rFonts w:ascii="宋体" w:hAnsi="宋体" w:cs="仿宋_GB2312" w:hint="eastAsia"/>
          <w:b/>
          <w:bCs/>
          <w:kern w:val="0"/>
          <w:sz w:val="24"/>
          <w:szCs w:val="28"/>
        </w:rPr>
        <w:t>泄</w:t>
      </w:r>
      <w:proofErr w:type="gramEnd"/>
      <w:r>
        <w:rPr>
          <w:rFonts w:ascii="宋体" w:hAnsi="宋体" w:cs="仿宋_GB2312" w:hint="eastAsia"/>
          <w:b/>
          <w:bCs/>
          <w:kern w:val="0"/>
          <w:sz w:val="24"/>
          <w:szCs w:val="28"/>
        </w:rPr>
        <w:t>空洞工程区绿地及尾水渠水面保洁工作</w:t>
      </w:r>
      <w:bookmarkEnd w:id="1158"/>
      <w:bookmarkEnd w:id="1159"/>
      <w:bookmarkEnd w:id="1160"/>
    </w:p>
    <w:p w14:paraId="6D12FAE6" w14:textId="77777777" w:rsidR="00CD2971" w:rsidRDefault="00000000">
      <w:pPr>
        <w:spacing w:line="360" w:lineRule="auto"/>
        <w:ind w:firstLineChars="200" w:firstLine="480"/>
        <w:rPr>
          <w:rFonts w:ascii="宋体" w:hAnsi="宋体"/>
          <w:sz w:val="24"/>
        </w:rPr>
      </w:pPr>
      <w:r>
        <w:rPr>
          <w:rFonts w:ascii="宋体" w:hAnsi="宋体" w:hint="eastAsia"/>
          <w:sz w:val="24"/>
        </w:rPr>
        <w:t>第一等次：针对各项作业内容制定了具体的作业方法和流程；养护管理工作重点突</w:t>
      </w:r>
      <w:r>
        <w:rPr>
          <w:rFonts w:ascii="宋体" w:hAnsi="宋体" w:hint="eastAsia"/>
          <w:sz w:val="24"/>
        </w:rPr>
        <w:lastRenderedPageBreak/>
        <w:t>出并有相应的保障措施；劳动力计划、工器具配备明确，且与管护工作相适应，有利于项目实施保障。</w:t>
      </w:r>
    </w:p>
    <w:p w14:paraId="0C303395" w14:textId="77777777" w:rsidR="00CD2971" w:rsidRDefault="00000000">
      <w:pPr>
        <w:spacing w:line="360" w:lineRule="auto"/>
        <w:ind w:firstLineChars="200" w:firstLine="480"/>
        <w:rPr>
          <w:rFonts w:ascii="宋体" w:hAnsi="宋体"/>
          <w:sz w:val="24"/>
        </w:rPr>
      </w:pPr>
      <w:r>
        <w:rPr>
          <w:rFonts w:ascii="宋体" w:hAnsi="宋体" w:hint="eastAsia"/>
          <w:sz w:val="24"/>
        </w:rPr>
        <w:t>第二等次：针对各项作业内容制定了具体的作业方法和流程；养护管理工作重点突出并有相应的保障措施；劳动力计划、工器具配备不明确，或缺少针对性。</w:t>
      </w:r>
    </w:p>
    <w:p w14:paraId="30378F81" w14:textId="77777777" w:rsidR="00CD2971" w:rsidRDefault="00000000">
      <w:pPr>
        <w:spacing w:line="360" w:lineRule="auto"/>
        <w:ind w:firstLineChars="200" w:firstLine="480"/>
        <w:rPr>
          <w:rFonts w:ascii="宋体" w:hAnsi="宋体"/>
          <w:sz w:val="24"/>
        </w:rPr>
      </w:pPr>
      <w:r>
        <w:rPr>
          <w:rFonts w:ascii="宋体" w:hAnsi="宋体" w:hint="eastAsia"/>
          <w:sz w:val="24"/>
        </w:rPr>
        <w:t>第三等次：针对各项作业内容制定了具体的作业方法和流程；养护管理工作重点不明确或没有相应的保障措施。</w:t>
      </w:r>
    </w:p>
    <w:p w14:paraId="5E89206D" w14:textId="77777777" w:rsidR="00CD2971" w:rsidRDefault="00000000">
      <w:pPr>
        <w:spacing w:line="360" w:lineRule="auto"/>
        <w:ind w:firstLineChars="200" w:firstLine="480"/>
        <w:rPr>
          <w:rFonts w:ascii="宋体" w:hAnsi="宋体"/>
          <w:sz w:val="24"/>
        </w:rPr>
      </w:pPr>
      <w:r>
        <w:rPr>
          <w:rFonts w:ascii="宋体" w:hAnsi="宋体" w:hint="eastAsia"/>
          <w:sz w:val="24"/>
        </w:rPr>
        <w:t>第四等次：没有制定具体的作业方法和流程，或针对作业内容有缺失。</w:t>
      </w:r>
    </w:p>
    <w:p w14:paraId="4DADEA43"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61" w:name="_Toc99033460"/>
      <w:bookmarkStart w:id="1162" w:name="_Toc95484063"/>
      <w:bookmarkStart w:id="1163" w:name="_Toc94368961"/>
      <w:r>
        <w:rPr>
          <w:rFonts w:ascii="宋体" w:hAnsi="宋体" w:cs="仿宋_GB2312"/>
          <w:b/>
          <w:bCs/>
          <w:kern w:val="0"/>
          <w:sz w:val="24"/>
          <w:szCs w:val="28"/>
        </w:rPr>
        <w:t>5.</w:t>
      </w:r>
      <w:r>
        <w:rPr>
          <w:rFonts w:ascii="宋体" w:hAnsi="宋体" w:cs="仿宋_GB2312" w:hint="eastAsia"/>
          <w:b/>
          <w:bCs/>
          <w:kern w:val="0"/>
          <w:sz w:val="24"/>
          <w:szCs w:val="28"/>
        </w:rPr>
        <w:t>铁路沿线等绿地打草</w:t>
      </w:r>
      <w:bookmarkEnd w:id="1161"/>
      <w:bookmarkEnd w:id="1162"/>
      <w:bookmarkEnd w:id="1163"/>
    </w:p>
    <w:p w14:paraId="2400DF10" w14:textId="77777777" w:rsidR="00CD2971" w:rsidRDefault="00000000">
      <w:pPr>
        <w:spacing w:line="360" w:lineRule="auto"/>
        <w:ind w:firstLineChars="200" w:firstLine="480"/>
        <w:rPr>
          <w:rFonts w:ascii="宋体" w:hAnsi="宋体"/>
          <w:sz w:val="24"/>
        </w:rPr>
      </w:pPr>
      <w:r>
        <w:rPr>
          <w:rFonts w:ascii="宋体" w:hAnsi="宋体" w:hint="eastAsia"/>
          <w:sz w:val="24"/>
        </w:rPr>
        <w:t>第一等次：针对各项作业内容制定了具体的作业方法和流程；养护管理工作重点突出并有相应的保障措施；劳动力计划、工器具配备明确，且与管护工作相适应，有利于项目实施保障。</w:t>
      </w:r>
    </w:p>
    <w:p w14:paraId="507A30AB" w14:textId="77777777" w:rsidR="00CD2971" w:rsidRDefault="00000000">
      <w:pPr>
        <w:spacing w:line="360" w:lineRule="auto"/>
        <w:ind w:firstLineChars="200" w:firstLine="480"/>
        <w:rPr>
          <w:rFonts w:ascii="宋体" w:hAnsi="宋体"/>
          <w:sz w:val="24"/>
        </w:rPr>
      </w:pPr>
      <w:r>
        <w:rPr>
          <w:rFonts w:ascii="宋体" w:hAnsi="宋体" w:hint="eastAsia"/>
          <w:sz w:val="24"/>
        </w:rPr>
        <w:t>第二等次：针对各项作业内容制定了具体的作业方法和流程；养护管理工作重点突出并有相应的保障措施；劳动力计划、工器具配备不明确，或缺少针对性。</w:t>
      </w:r>
    </w:p>
    <w:p w14:paraId="7AA9F160" w14:textId="77777777" w:rsidR="00CD2971" w:rsidRDefault="00000000">
      <w:pPr>
        <w:spacing w:line="360" w:lineRule="auto"/>
        <w:ind w:firstLineChars="200" w:firstLine="480"/>
        <w:rPr>
          <w:rFonts w:ascii="宋体" w:hAnsi="宋体"/>
          <w:sz w:val="24"/>
        </w:rPr>
      </w:pPr>
      <w:r>
        <w:rPr>
          <w:rFonts w:ascii="宋体" w:hAnsi="宋体" w:hint="eastAsia"/>
          <w:sz w:val="24"/>
        </w:rPr>
        <w:t>第三等次：针对各项作业内容制定了具体的作业方法和流程；养护管理工作重点不明确或没有相应的保障措施。</w:t>
      </w:r>
    </w:p>
    <w:p w14:paraId="649DE73C" w14:textId="77777777" w:rsidR="00CD2971" w:rsidRDefault="00000000">
      <w:pPr>
        <w:spacing w:line="360" w:lineRule="auto"/>
        <w:ind w:firstLineChars="200" w:firstLine="480"/>
        <w:rPr>
          <w:rFonts w:ascii="宋体" w:hAnsi="宋体"/>
          <w:sz w:val="24"/>
        </w:rPr>
      </w:pPr>
      <w:r>
        <w:rPr>
          <w:rFonts w:ascii="宋体" w:hAnsi="宋体" w:hint="eastAsia"/>
          <w:sz w:val="24"/>
        </w:rPr>
        <w:t>第四等次：没有制定具体的作业方法和流程，或针对作业内容有缺失。</w:t>
      </w:r>
    </w:p>
    <w:p w14:paraId="18BCD047"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64" w:name="_Toc95484064"/>
      <w:bookmarkStart w:id="1165" w:name="_Toc99033461"/>
      <w:bookmarkStart w:id="1166" w:name="_Toc94368962"/>
      <w:r>
        <w:rPr>
          <w:rFonts w:ascii="宋体" w:hAnsi="宋体" w:cs="仿宋_GB2312"/>
          <w:b/>
          <w:bCs/>
          <w:kern w:val="0"/>
          <w:sz w:val="24"/>
          <w:szCs w:val="28"/>
        </w:rPr>
        <w:t>6</w:t>
      </w:r>
      <w:r>
        <w:rPr>
          <w:rFonts w:ascii="宋体" w:hAnsi="宋体" w:cs="仿宋_GB2312" w:hint="eastAsia"/>
          <w:b/>
          <w:bCs/>
          <w:kern w:val="0"/>
          <w:sz w:val="24"/>
          <w:szCs w:val="28"/>
        </w:rPr>
        <w:t>.</w:t>
      </w:r>
      <w:r>
        <w:rPr>
          <w:rFonts w:ascii="宋体" w:hAnsi="宋体" w:hint="eastAsia"/>
          <w:b/>
          <w:kern w:val="0"/>
          <w:sz w:val="24"/>
          <w:szCs w:val="20"/>
        </w:rPr>
        <w:t>柳絮防治</w:t>
      </w:r>
      <w:proofErr w:type="gramStart"/>
      <w:r>
        <w:rPr>
          <w:rFonts w:ascii="宋体" w:hAnsi="宋体" w:hint="eastAsia"/>
          <w:b/>
          <w:kern w:val="0"/>
          <w:sz w:val="24"/>
          <w:szCs w:val="20"/>
        </w:rPr>
        <w:t>及抑尘</w:t>
      </w:r>
      <w:bookmarkEnd w:id="1164"/>
      <w:bookmarkEnd w:id="1165"/>
      <w:bookmarkEnd w:id="1166"/>
      <w:proofErr w:type="gramEnd"/>
    </w:p>
    <w:p w14:paraId="1E8EE15A" w14:textId="77777777" w:rsidR="00CD2971" w:rsidRDefault="00000000">
      <w:pPr>
        <w:spacing w:line="360" w:lineRule="auto"/>
        <w:ind w:firstLineChars="200" w:firstLine="480"/>
        <w:rPr>
          <w:rFonts w:ascii="宋体" w:hAnsi="宋体"/>
          <w:sz w:val="24"/>
        </w:rPr>
      </w:pPr>
      <w:r>
        <w:rPr>
          <w:rFonts w:ascii="宋体" w:hAnsi="宋体" w:hint="eastAsia"/>
          <w:sz w:val="24"/>
        </w:rPr>
        <w:t>第一等次：针对作业内容制定了具体的作业方法和流程；养护管理工作重点突出并有相应的保障措施；劳动力计划、工器具配备明确，且与管护工作相适应，有利于项目实施保障。</w:t>
      </w:r>
    </w:p>
    <w:p w14:paraId="6A67FDF4" w14:textId="77777777" w:rsidR="00CD2971" w:rsidRDefault="00000000">
      <w:pPr>
        <w:spacing w:line="360" w:lineRule="auto"/>
        <w:ind w:firstLineChars="200" w:firstLine="480"/>
        <w:rPr>
          <w:rFonts w:ascii="宋体" w:hAnsi="宋体"/>
          <w:sz w:val="24"/>
        </w:rPr>
      </w:pPr>
      <w:r>
        <w:rPr>
          <w:rFonts w:ascii="宋体" w:hAnsi="宋体" w:hint="eastAsia"/>
          <w:sz w:val="24"/>
        </w:rPr>
        <w:t>第二等次：针对作业内容制定了具体的作业方法和流程；养护管理工作重点突出并有相应的保障措施；劳动力计划、工器具配备不明确，或缺少针对性。</w:t>
      </w:r>
    </w:p>
    <w:p w14:paraId="328665B0" w14:textId="77777777" w:rsidR="00CD2971" w:rsidRDefault="00000000">
      <w:pPr>
        <w:spacing w:line="360" w:lineRule="auto"/>
        <w:ind w:firstLineChars="200" w:firstLine="480"/>
        <w:rPr>
          <w:rFonts w:ascii="宋体" w:hAnsi="宋体"/>
          <w:sz w:val="24"/>
        </w:rPr>
      </w:pPr>
      <w:r>
        <w:rPr>
          <w:rFonts w:ascii="宋体" w:hAnsi="宋体" w:hint="eastAsia"/>
          <w:sz w:val="24"/>
        </w:rPr>
        <w:t>第三等次：针对作业内容制定了具体的作业方法和流程；养护管理工作重点不明确或没有相应的保障措施。</w:t>
      </w:r>
    </w:p>
    <w:p w14:paraId="68F7E7ED" w14:textId="77777777" w:rsidR="00CD2971" w:rsidRDefault="00000000">
      <w:pPr>
        <w:spacing w:line="360" w:lineRule="auto"/>
        <w:ind w:firstLineChars="200" w:firstLine="480"/>
        <w:rPr>
          <w:rFonts w:ascii="宋体" w:hAnsi="宋体"/>
          <w:sz w:val="24"/>
        </w:rPr>
      </w:pPr>
      <w:r>
        <w:rPr>
          <w:rFonts w:ascii="宋体" w:hAnsi="宋体" w:hint="eastAsia"/>
          <w:sz w:val="24"/>
        </w:rPr>
        <w:t>第四等次：没有制定具体的作业方法和流程。</w:t>
      </w:r>
    </w:p>
    <w:p w14:paraId="09896AE2"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67" w:name="_Toc94368963"/>
      <w:bookmarkStart w:id="1168" w:name="_Toc95484065"/>
      <w:bookmarkStart w:id="1169" w:name="_Toc99033462"/>
      <w:r>
        <w:rPr>
          <w:rFonts w:ascii="宋体" w:hAnsi="宋体" w:cs="仿宋_GB2312"/>
          <w:b/>
          <w:bCs/>
          <w:kern w:val="0"/>
          <w:sz w:val="24"/>
          <w:szCs w:val="28"/>
        </w:rPr>
        <w:t>7.</w:t>
      </w:r>
      <w:r>
        <w:rPr>
          <w:rFonts w:ascii="宋体" w:hAnsi="宋体" w:hint="eastAsia"/>
          <w:b/>
          <w:kern w:val="0"/>
          <w:sz w:val="24"/>
          <w:szCs w:val="20"/>
        </w:rPr>
        <w:t>节日摆花</w:t>
      </w:r>
      <w:bookmarkEnd w:id="1167"/>
      <w:bookmarkEnd w:id="1168"/>
      <w:bookmarkEnd w:id="1169"/>
    </w:p>
    <w:p w14:paraId="77D61646" w14:textId="77777777" w:rsidR="00CD2971" w:rsidRDefault="00000000">
      <w:pPr>
        <w:spacing w:line="360" w:lineRule="auto"/>
        <w:ind w:firstLineChars="200" w:firstLine="480"/>
        <w:rPr>
          <w:rFonts w:ascii="宋体" w:hAnsi="宋体"/>
          <w:sz w:val="24"/>
        </w:rPr>
      </w:pPr>
      <w:r>
        <w:rPr>
          <w:rFonts w:ascii="宋体" w:hAnsi="宋体" w:hint="eastAsia"/>
          <w:sz w:val="24"/>
        </w:rPr>
        <w:t>第一等次：明确花卉、</w:t>
      </w:r>
      <w:proofErr w:type="gramStart"/>
      <w:r>
        <w:rPr>
          <w:rFonts w:ascii="宋体" w:hAnsi="宋体" w:hint="eastAsia"/>
          <w:sz w:val="24"/>
        </w:rPr>
        <w:t>绿植摆放</w:t>
      </w:r>
      <w:proofErr w:type="gramEnd"/>
      <w:r>
        <w:rPr>
          <w:rFonts w:ascii="宋体" w:hAnsi="宋体" w:hint="eastAsia"/>
          <w:sz w:val="24"/>
        </w:rPr>
        <w:t>方案，包括制定了摆放后的养护管理措施；劳动力计划、工器具配备明确，且与工作内容相适应，有利于项目实施保障。</w:t>
      </w:r>
    </w:p>
    <w:p w14:paraId="6B2161C8" w14:textId="77777777" w:rsidR="00CD2971" w:rsidRDefault="00000000">
      <w:pPr>
        <w:spacing w:line="360" w:lineRule="auto"/>
        <w:ind w:firstLineChars="200" w:firstLine="480"/>
        <w:rPr>
          <w:rFonts w:ascii="宋体" w:hAnsi="宋体"/>
          <w:sz w:val="24"/>
        </w:rPr>
      </w:pPr>
      <w:r>
        <w:rPr>
          <w:rFonts w:ascii="宋体" w:hAnsi="宋体" w:hint="eastAsia"/>
          <w:sz w:val="24"/>
        </w:rPr>
        <w:t>第二等次：明确花卉、</w:t>
      </w:r>
      <w:proofErr w:type="gramStart"/>
      <w:r>
        <w:rPr>
          <w:rFonts w:ascii="宋体" w:hAnsi="宋体" w:hint="eastAsia"/>
          <w:sz w:val="24"/>
        </w:rPr>
        <w:t>绿植摆放</w:t>
      </w:r>
      <w:proofErr w:type="gramEnd"/>
      <w:r>
        <w:rPr>
          <w:rFonts w:ascii="宋体" w:hAnsi="宋体" w:hint="eastAsia"/>
          <w:sz w:val="24"/>
        </w:rPr>
        <w:t>方案，包括制定了摆放后的养护管理措施；劳动力计划、工器具配备不明确，或缺少针对性。</w:t>
      </w:r>
    </w:p>
    <w:p w14:paraId="7AB1144A" w14:textId="77777777" w:rsidR="00CD2971" w:rsidRDefault="00000000">
      <w:pPr>
        <w:spacing w:line="360" w:lineRule="auto"/>
        <w:ind w:firstLineChars="200" w:firstLine="480"/>
        <w:rPr>
          <w:rFonts w:ascii="宋体" w:hAnsi="宋体"/>
          <w:sz w:val="24"/>
        </w:rPr>
      </w:pPr>
      <w:r>
        <w:rPr>
          <w:rFonts w:ascii="宋体" w:hAnsi="宋体" w:hint="eastAsia"/>
          <w:sz w:val="24"/>
        </w:rPr>
        <w:lastRenderedPageBreak/>
        <w:t>第三等次：明确花卉、</w:t>
      </w:r>
      <w:proofErr w:type="gramStart"/>
      <w:r>
        <w:rPr>
          <w:rFonts w:ascii="宋体" w:hAnsi="宋体" w:hint="eastAsia"/>
          <w:sz w:val="24"/>
        </w:rPr>
        <w:t>绿植摆放</w:t>
      </w:r>
      <w:proofErr w:type="gramEnd"/>
      <w:r>
        <w:rPr>
          <w:rFonts w:ascii="宋体" w:hAnsi="宋体" w:hint="eastAsia"/>
          <w:sz w:val="24"/>
        </w:rPr>
        <w:t xml:space="preserve">方案，但未制定摆放后的养护管理措施。 </w:t>
      </w:r>
    </w:p>
    <w:p w14:paraId="7664449B" w14:textId="77777777" w:rsidR="00CD2971" w:rsidRDefault="00000000">
      <w:pPr>
        <w:spacing w:line="360" w:lineRule="auto"/>
        <w:ind w:firstLineChars="200" w:firstLine="480"/>
        <w:rPr>
          <w:rFonts w:ascii="宋体" w:hAnsi="宋体"/>
          <w:sz w:val="24"/>
        </w:rPr>
      </w:pPr>
      <w:r>
        <w:rPr>
          <w:rFonts w:ascii="宋体" w:hAnsi="宋体" w:hint="eastAsia"/>
          <w:sz w:val="24"/>
        </w:rPr>
        <w:t>第四等次：未明确花卉、</w:t>
      </w:r>
      <w:proofErr w:type="gramStart"/>
      <w:r>
        <w:rPr>
          <w:rFonts w:ascii="宋体" w:hAnsi="宋体" w:hint="eastAsia"/>
          <w:sz w:val="24"/>
        </w:rPr>
        <w:t>绿植摆放</w:t>
      </w:r>
      <w:proofErr w:type="gramEnd"/>
      <w:r>
        <w:rPr>
          <w:rFonts w:ascii="宋体" w:hAnsi="宋体" w:hint="eastAsia"/>
          <w:sz w:val="24"/>
        </w:rPr>
        <w:t>方案。</w:t>
      </w:r>
    </w:p>
    <w:p w14:paraId="7FA8D388"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70" w:name="_Toc94368964"/>
      <w:bookmarkStart w:id="1171" w:name="_Toc99033463"/>
      <w:bookmarkStart w:id="1172" w:name="_Toc95484066"/>
      <w:r>
        <w:rPr>
          <w:rFonts w:ascii="宋体" w:hAnsi="宋体" w:cs="仿宋_GB2312"/>
          <w:b/>
          <w:bCs/>
          <w:kern w:val="0"/>
          <w:sz w:val="24"/>
          <w:szCs w:val="28"/>
        </w:rPr>
        <w:t>8.</w:t>
      </w:r>
      <w:del w:id="1173" w:author="小彬" w:date="2024-03-21T19:41:00Z">
        <w:r>
          <w:rPr>
            <w:rFonts w:ascii="宋体" w:hAnsi="宋体" w:cs="仿宋_GB2312"/>
            <w:b/>
            <w:bCs/>
            <w:kern w:val="0"/>
            <w:sz w:val="24"/>
            <w:szCs w:val="28"/>
          </w:rPr>
          <w:delText>坝下绿地</w:delText>
        </w:r>
        <w:bookmarkEnd w:id="1170"/>
        <w:bookmarkEnd w:id="1171"/>
        <w:bookmarkEnd w:id="1172"/>
        <w:r>
          <w:rPr>
            <w:rFonts w:ascii="宋体" w:hAnsi="宋体" w:cs="仿宋_GB2312"/>
            <w:b/>
            <w:bCs/>
            <w:kern w:val="0"/>
            <w:sz w:val="24"/>
            <w:szCs w:val="28"/>
          </w:rPr>
          <w:delText>绿化整治</w:delText>
        </w:r>
      </w:del>
      <w:ins w:id="1174" w:author="小彬" w:date="2024-03-21T19:41:00Z">
        <w:r>
          <w:rPr>
            <w:rFonts w:ascii="宋体" w:hAnsi="宋体" w:cs="仿宋_GB2312" w:hint="eastAsia"/>
            <w:b/>
            <w:bCs/>
            <w:kern w:val="0"/>
            <w:sz w:val="24"/>
            <w:szCs w:val="28"/>
          </w:rPr>
          <w:t>坝下绿地整体</w:t>
        </w:r>
      </w:ins>
      <w:ins w:id="1175" w:author="小彬" w:date="2024-03-21T19:42:00Z">
        <w:r>
          <w:rPr>
            <w:rFonts w:ascii="宋体" w:hAnsi="宋体" w:cs="仿宋_GB2312" w:hint="eastAsia"/>
            <w:b/>
            <w:bCs/>
            <w:kern w:val="0"/>
            <w:sz w:val="24"/>
            <w:szCs w:val="28"/>
          </w:rPr>
          <w:t>改造树木</w:t>
        </w:r>
      </w:ins>
    </w:p>
    <w:p w14:paraId="0AC817E6" w14:textId="77777777" w:rsidR="00CD2971" w:rsidRDefault="00000000">
      <w:pPr>
        <w:spacing w:line="360" w:lineRule="auto"/>
        <w:ind w:firstLineChars="200" w:firstLine="480"/>
        <w:rPr>
          <w:rFonts w:ascii="宋体" w:hAnsi="宋体"/>
          <w:sz w:val="24"/>
        </w:rPr>
      </w:pPr>
      <w:r>
        <w:rPr>
          <w:rFonts w:ascii="宋体" w:hAnsi="宋体" w:hint="eastAsia"/>
          <w:sz w:val="24"/>
        </w:rPr>
        <w:t>第一等次：针对作业内容制定了具体的作业方法和流程；乔灌木栽植技术要点突出并有相应的保障措施；劳动力计划、工器具配备明确，且与工作内容相适应，有利于项目实施保障。</w:t>
      </w:r>
    </w:p>
    <w:p w14:paraId="39498009" w14:textId="77777777" w:rsidR="00CD2971" w:rsidRDefault="00000000">
      <w:pPr>
        <w:spacing w:line="360" w:lineRule="auto"/>
        <w:ind w:firstLineChars="200" w:firstLine="480"/>
        <w:rPr>
          <w:rFonts w:ascii="宋体" w:hAnsi="宋体"/>
          <w:sz w:val="24"/>
        </w:rPr>
      </w:pPr>
      <w:r>
        <w:rPr>
          <w:rFonts w:ascii="宋体" w:hAnsi="宋体" w:hint="eastAsia"/>
          <w:sz w:val="24"/>
        </w:rPr>
        <w:t>第二等次：针对作业内容制定了具体的作业方法和流程；乔灌木栽植技术要点突出并有相应的保障措施；劳动力计划、工器具配备不明确，或缺少针对性。</w:t>
      </w:r>
    </w:p>
    <w:p w14:paraId="53C1BCEC" w14:textId="77777777" w:rsidR="00CD2971" w:rsidRDefault="00000000">
      <w:pPr>
        <w:spacing w:line="360" w:lineRule="auto"/>
        <w:ind w:firstLineChars="200" w:firstLine="480"/>
        <w:rPr>
          <w:rFonts w:ascii="宋体" w:hAnsi="宋体"/>
          <w:sz w:val="24"/>
        </w:rPr>
      </w:pPr>
      <w:r>
        <w:rPr>
          <w:rFonts w:ascii="宋体" w:hAnsi="宋体" w:hint="eastAsia"/>
          <w:sz w:val="24"/>
        </w:rPr>
        <w:t>第三等次：针对作业内容制定了具体的作业方法和流程；乔灌木栽植技术要点不明确或没有相应的保障措施。</w:t>
      </w:r>
    </w:p>
    <w:p w14:paraId="4A7999E7" w14:textId="77777777" w:rsidR="00CD2971" w:rsidRDefault="00000000">
      <w:pPr>
        <w:spacing w:line="360" w:lineRule="auto"/>
        <w:ind w:firstLineChars="200" w:firstLine="480"/>
        <w:rPr>
          <w:rFonts w:ascii="宋体" w:hAnsi="宋体"/>
          <w:sz w:val="24"/>
        </w:rPr>
      </w:pPr>
      <w:r>
        <w:rPr>
          <w:rFonts w:ascii="宋体" w:hAnsi="宋体" w:hint="eastAsia"/>
          <w:sz w:val="24"/>
        </w:rPr>
        <w:t>第四等次：没有制定具体的作业方法和流程。</w:t>
      </w:r>
    </w:p>
    <w:p w14:paraId="36120989" w14:textId="77777777" w:rsidR="00CD2971" w:rsidRDefault="00000000">
      <w:pPr>
        <w:widowControl/>
        <w:adjustRightInd w:val="0"/>
        <w:snapToGrid w:val="0"/>
        <w:spacing w:line="360" w:lineRule="auto"/>
        <w:ind w:firstLine="482"/>
        <w:outlineLvl w:val="3"/>
        <w:rPr>
          <w:rFonts w:ascii="宋体" w:hAnsi="宋体" w:cs="仿宋_GB2312"/>
          <w:b/>
          <w:bCs/>
          <w:kern w:val="0"/>
          <w:sz w:val="24"/>
          <w:szCs w:val="28"/>
        </w:rPr>
      </w:pPr>
      <w:r>
        <w:rPr>
          <w:rFonts w:ascii="宋体" w:hAnsi="宋体" w:cs="仿宋_GB2312"/>
          <w:b/>
          <w:bCs/>
          <w:kern w:val="0"/>
          <w:sz w:val="24"/>
          <w:szCs w:val="28"/>
        </w:rPr>
        <w:t>9.</w:t>
      </w:r>
      <w:r>
        <w:rPr>
          <w:rFonts w:ascii="宋体" w:hAnsi="宋体" w:cs="仿宋_GB2312" w:hint="eastAsia"/>
          <w:b/>
          <w:bCs/>
          <w:kern w:val="0"/>
          <w:sz w:val="24"/>
          <w:szCs w:val="28"/>
        </w:rPr>
        <w:t>人员配备</w:t>
      </w:r>
    </w:p>
    <w:p w14:paraId="6D04A5B5" w14:textId="77777777" w:rsidR="00CD2971" w:rsidRDefault="00000000">
      <w:pPr>
        <w:widowControl/>
        <w:adjustRightInd w:val="0"/>
        <w:snapToGrid w:val="0"/>
        <w:spacing w:line="360" w:lineRule="auto"/>
        <w:ind w:firstLineChars="200" w:firstLine="482"/>
        <w:outlineLvl w:val="3"/>
        <w:rPr>
          <w:rFonts w:ascii="宋体" w:hAnsi="宋体" w:cs="仿宋_GB2312"/>
          <w:b/>
          <w:bCs/>
          <w:kern w:val="0"/>
          <w:sz w:val="24"/>
          <w:szCs w:val="28"/>
        </w:rPr>
      </w:pPr>
      <w:r>
        <w:rPr>
          <w:rFonts w:ascii="宋体" w:hAnsi="宋体" w:cs="仿宋_GB2312" w:hint="eastAsia"/>
          <w:b/>
          <w:bCs/>
          <w:kern w:val="0"/>
          <w:sz w:val="24"/>
          <w:szCs w:val="28"/>
        </w:rPr>
        <w:t>（1）供应商拟派项目负责人能力</w:t>
      </w:r>
    </w:p>
    <w:p w14:paraId="665601E5" w14:textId="77777777" w:rsidR="00CD2971" w:rsidRDefault="00000000">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第一等次：拟</w:t>
      </w:r>
      <w:r>
        <w:rPr>
          <w:rFonts w:ascii="宋体" w:hAnsi="宋体" w:cs="仿宋_GB2312" w:hint="eastAsia"/>
          <w:kern w:val="0"/>
          <w:sz w:val="24"/>
          <w:szCs w:val="28"/>
        </w:rPr>
        <w:t>派</w:t>
      </w:r>
      <w:r>
        <w:rPr>
          <w:rFonts w:ascii="宋体" w:hAnsi="宋体" w:hint="eastAsia"/>
          <w:sz w:val="24"/>
        </w:rPr>
        <w:t>项目负责人具有园林绿化相关专业中级及以上职称。</w:t>
      </w:r>
    </w:p>
    <w:p w14:paraId="0C9392D3" w14:textId="77777777" w:rsidR="00CD2971" w:rsidRDefault="00000000">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第二等次：拟派项目负责人无园林绿化相关专业中级及以上职称。</w:t>
      </w:r>
    </w:p>
    <w:p w14:paraId="147459F5" w14:textId="77777777" w:rsidR="00CD2971" w:rsidRDefault="00000000">
      <w:pPr>
        <w:widowControl/>
        <w:adjustRightInd w:val="0"/>
        <w:snapToGrid w:val="0"/>
        <w:spacing w:line="360" w:lineRule="auto"/>
        <w:ind w:firstLineChars="200" w:firstLine="482"/>
        <w:outlineLvl w:val="3"/>
        <w:rPr>
          <w:rFonts w:ascii="宋体" w:hAnsi="宋体" w:cs="仿宋_GB2312"/>
          <w:b/>
          <w:bCs/>
          <w:kern w:val="0"/>
          <w:sz w:val="24"/>
          <w:szCs w:val="28"/>
        </w:rPr>
      </w:pPr>
      <w:r>
        <w:rPr>
          <w:rFonts w:ascii="宋体" w:hAnsi="宋体" w:cs="仿宋_GB2312" w:hint="eastAsia"/>
          <w:b/>
          <w:bCs/>
          <w:kern w:val="0"/>
          <w:sz w:val="24"/>
          <w:szCs w:val="28"/>
        </w:rPr>
        <w:t>（2）供应商拟</w:t>
      </w:r>
      <w:r>
        <w:rPr>
          <w:rFonts w:ascii="宋体" w:hAnsi="宋体" w:hint="eastAsia"/>
          <w:b/>
          <w:bCs/>
          <w:sz w:val="24"/>
        </w:rPr>
        <w:t>派</w:t>
      </w:r>
      <w:r>
        <w:rPr>
          <w:rFonts w:ascii="宋体" w:hAnsi="宋体" w:cs="仿宋_GB2312" w:hint="eastAsia"/>
          <w:b/>
          <w:bCs/>
          <w:kern w:val="0"/>
          <w:sz w:val="24"/>
          <w:szCs w:val="28"/>
        </w:rPr>
        <w:t>项目负责人经验</w:t>
      </w:r>
    </w:p>
    <w:p w14:paraId="4EABD369" w14:textId="77777777" w:rsidR="00CD2971" w:rsidRDefault="00000000">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第一等次：拟派项目负责人具有担任2项（含）以上绿化种植或养护项目负责人的业绩。</w:t>
      </w:r>
    </w:p>
    <w:p w14:paraId="30DA40F5" w14:textId="77777777" w:rsidR="00CD2971" w:rsidRDefault="00000000">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第二等次：拟派项目负责人具有担任1项绿化种植或养护项目负责人的业绩。</w:t>
      </w:r>
    </w:p>
    <w:p w14:paraId="3FFABA5D" w14:textId="77777777" w:rsidR="00CD2971" w:rsidRDefault="00000000">
      <w:pPr>
        <w:autoSpaceDE w:val="0"/>
        <w:autoSpaceDN w:val="0"/>
        <w:adjustRightInd w:val="0"/>
        <w:snapToGrid w:val="0"/>
        <w:spacing w:line="360" w:lineRule="auto"/>
        <w:ind w:firstLineChars="200" w:firstLine="480"/>
        <w:rPr>
          <w:rFonts w:ascii="宋体" w:hAnsi="宋体"/>
          <w:sz w:val="24"/>
        </w:rPr>
      </w:pPr>
      <w:r>
        <w:rPr>
          <w:rFonts w:ascii="宋体" w:hAnsi="宋体" w:hint="eastAsia"/>
          <w:sz w:val="24"/>
        </w:rPr>
        <w:t>第三等次：拟派项目负责人无相关业绩。</w:t>
      </w:r>
    </w:p>
    <w:p w14:paraId="10CC66F1" w14:textId="77777777" w:rsidR="00CD2971" w:rsidRDefault="00000000">
      <w:pPr>
        <w:widowControl/>
        <w:adjustRightInd w:val="0"/>
        <w:snapToGrid w:val="0"/>
        <w:spacing w:line="360" w:lineRule="auto"/>
        <w:ind w:firstLineChars="200" w:firstLine="482"/>
        <w:outlineLvl w:val="3"/>
        <w:rPr>
          <w:rFonts w:ascii="宋体" w:hAnsi="宋体" w:cs="仿宋_GB2312"/>
          <w:b/>
          <w:bCs/>
          <w:kern w:val="0"/>
          <w:sz w:val="24"/>
          <w:szCs w:val="28"/>
        </w:rPr>
      </w:pPr>
      <w:r>
        <w:rPr>
          <w:rFonts w:ascii="宋体" w:hAnsi="宋体" w:cs="仿宋_GB2312" w:hint="eastAsia"/>
          <w:b/>
          <w:bCs/>
          <w:kern w:val="0"/>
          <w:sz w:val="24"/>
          <w:szCs w:val="28"/>
        </w:rPr>
        <w:t>（</w:t>
      </w:r>
      <w:r>
        <w:rPr>
          <w:rFonts w:ascii="宋体" w:hAnsi="宋体" w:cs="仿宋_GB2312"/>
          <w:b/>
          <w:bCs/>
          <w:kern w:val="0"/>
          <w:sz w:val="24"/>
          <w:szCs w:val="28"/>
        </w:rPr>
        <w:t>3</w:t>
      </w:r>
      <w:r>
        <w:rPr>
          <w:rFonts w:ascii="宋体" w:hAnsi="宋体" w:cs="仿宋_GB2312" w:hint="eastAsia"/>
          <w:b/>
          <w:bCs/>
          <w:kern w:val="0"/>
          <w:sz w:val="24"/>
          <w:szCs w:val="28"/>
        </w:rPr>
        <w:t>）供应商</w:t>
      </w:r>
      <w:r>
        <w:rPr>
          <w:rFonts w:ascii="宋体" w:hAnsi="宋体" w:cs="仿宋_GB2312"/>
          <w:b/>
          <w:bCs/>
          <w:kern w:val="0"/>
          <w:sz w:val="24"/>
          <w:szCs w:val="28"/>
        </w:rPr>
        <w:t>拟投入本项目其他专业技术人员的</w:t>
      </w:r>
      <w:r>
        <w:rPr>
          <w:rFonts w:ascii="宋体" w:hAnsi="宋体" w:cs="仿宋_GB2312" w:hint="eastAsia"/>
          <w:b/>
          <w:bCs/>
          <w:kern w:val="0"/>
          <w:sz w:val="24"/>
          <w:szCs w:val="28"/>
        </w:rPr>
        <w:t>能力（</w:t>
      </w:r>
      <w:proofErr w:type="gramStart"/>
      <w:r>
        <w:rPr>
          <w:rFonts w:ascii="宋体" w:hAnsi="宋体" w:cs="仿宋_GB2312" w:hint="eastAsia"/>
          <w:b/>
          <w:bCs/>
          <w:kern w:val="0"/>
          <w:sz w:val="24"/>
          <w:szCs w:val="28"/>
        </w:rPr>
        <w:t>除项目</w:t>
      </w:r>
      <w:proofErr w:type="gramEnd"/>
      <w:r>
        <w:rPr>
          <w:rFonts w:ascii="宋体" w:hAnsi="宋体" w:cs="仿宋_GB2312" w:hint="eastAsia"/>
          <w:b/>
          <w:bCs/>
          <w:kern w:val="0"/>
          <w:sz w:val="24"/>
          <w:szCs w:val="28"/>
        </w:rPr>
        <w:t>负责人）</w:t>
      </w:r>
    </w:p>
    <w:p w14:paraId="0C95E746" w14:textId="77777777" w:rsidR="00CD2971" w:rsidRDefault="00000000">
      <w:pPr>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t>第一等次：拟投入园林绿化和果林相关专业中级及以上工程师各1人（含）以上。</w:t>
      </w:r>
    </w:p>
    <w:p w14:paraId="6DD612FD" w14:textId="77777777" w:rsidR="00CD2971" w:rsidRDefault="00000000">
      <w:pPr>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t>第二等次：拟投入园林绿化或果林相关专业中级及以上工程师1人（含）以上。</w:t>
      </w:r>
    </w:p>
    <w:p w14:paraId="48A35458" w14:textId="77777777" w:rsidR="00CD2971" w:rsidRDefault="00000000">
      <w:pPr>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t>第三等次：其他。</w:t>
      </w:r>
    </w:p>
    <w:p w14:paraId="3CE7851E"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76" w:name="_Toc99033464"/>
      <w:bookmarkStart w:id="1177" w:name="_Toc95484068"/>
      <w:bookmarkStart w:id="1178" w:name="_Toc94368966"/>
      <w:r>
        <w:rPr>
          <w:rFonts w:ascii="宋体" w:hAnsi="宋体" w:cs="仿宋_GB2312"/>
          <w:b/>
          <w:bCs/>
          <w:kern w:val="0"/>
          <w:sz w:val="24"/>
          <w:szCs w:val="28"/>
        </w:rPr>
        <w:t>10.</w:t>
      </w:r>
      <w:r>
        <w:rPr>
          <w:rFonts w:ascii="宋体" w:hAnsi="宋体" w:cs="仿宋_GB2312" w:hint="eastAsia"/>
          <w:b/>
          <w:bCs/>
          <w:kern w:val="0"/>
          <w:sz w:val="24"/>
          <w:szCs w:val="28"/>
        </w:rPr>
        <w:t>质量管理体系与措施</w:t>
      </w:r>
      <w:bookmarkEnd w:id="1176"/>
      <w:bookmarkEnd w:id="1177"/>
      <w:bookmarkEnd w:id="1178"/>
    </w:p>
    <w:p w14:paraId="18EA9EE0"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第一等次：质量目标明确，质量保证体系健全，质量控制关键点、重点明确，针对控制关键点、重点制定了针对性的保障措施。</w:t>
      </w:r>
    </w:p>
    <w:p w14:paraId="7BDDBC15"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第二等次：质量目标明确，质量保证体系健全，质量控制关键点、重点明确，但未制定针对性的保障措施。</w:t>
      </w:r>
    </w:p>
    <w:p w14:paraId="04856120"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第三等次：质量目标明确，质量保证体系健全，质量控制关键点、重点不明确。</w:t>
      </w:r>
    </w:p>
    <w:p w14:paraId="0BEBC6E5"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lastRenderedPageBreak/>
        <w:t>第四等次：质量目标不明确或者质量保证体系不健全。</w:t>
      </w:r>
    </w:p>
    <w:p w14:paraId="6F39F07E"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79" w:name="_Toc99033465"/>
      <w:bookmarkStart w:id="1180" w:name="_Toc94368967"/>
      <w:bookmarkStart w:id="1181" w:name="_Toc95484069"/>
      <w:r>
        <w:rPr>
          <w:rFonts w:ascii="宋体" w:hAnsi="宋体" w:cs="仿宋_GB2312"/>
          <w:b/>
          <w:bCs/>
          <w:kern w:val="0"/>
          <w:sz w:val="24"/>
          <w:szCs w:val="28"/>
        </w:rPr>
        <w:t>11.</w:t>
      </w:r>
      <w:r>
        <w:rPr>
          <w:rFonts w:ascii="宋体" w:hAnsi="宋体" w:cs="仿宋_GB2312" w:hint="eastAsia"/>
          <w:b/>
          <w:bCs/>
          <w:kern w:val="0"/>
          <w:sz w:val="24"/>
          <w:szCs w:val="28"/>
        </w:rPr>
        <w:t>安全管理体系与措施</w:t>
      </w:r>
      <w:bookmarkEnd w:id="1179"/>
      <w:bookmarkEnd w:id="1180"/>
      <w:bookmarkEnd w:id="1181"/>
    </w:p>
    <w:p w14:paraId="1CCBFF8C"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一等次：针对本项目建立了安全组织管理体系，职责明确；制定了详细的安全管理专项方案，包括水上作业、临水作业、用电、防火、吊装、有限空间、场内外交通等具体安全防护措施，以及安全教育、安全检查、安全考核等保障措施，安全防护和保障措施到位。</w:t>
      </w:r>
    </w:p>
    <w:p w14:paraId="59175561"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二等次：针对本项目建立了安全组织管理体系，职责明确；制定了安全管理专项方案，包括水上作业、临水作业、用电、防火、吊装、有限空间、场内外交通等具体安全防护措施，以及安全教育、安全检查、安全考核等保障措施，安全防护措施可行，但保障措施简单，保障性差。</w:t>
      </w:r>
    </w:p>
    <w:p w14:paraId="6F335AEE"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第三等次：针对本项目建立了安全组织管理体系，职责明确；制定了安全管理专项方案，但安全防护措施有缺失或存在不合理。</w:t>
      </w:r>
    </w:p>
    <w:p w14:paraId="20343D7F"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第四等次：没有针对本项目建立安全组织管理体系，或职责不明确，或没有制定安全管理专项方案。</w:t>
      </w:r>
    </w:p>
    <w:p w14:paraId="0F27ED4F" w14:textId="77777777" w:rsidR="00CD2971" w:rsidRDefault="00000000">
      <w:pPr>
        <w:widowControl/>
        <w:spacing w:line="360" w:lineRule="auto"/>
        <w:ind w:firstLine="482"/>
        <w:jc w:val="left"/>
        <w:outlineLvl w:val="3"/>
        <w:rPr>
          <w:rFonts w:ascii="宋体" w:hAnsi="宋体" w:cs="仿宋_GB2312"/>
          <w:b/>
          <w:bCs/>
          <w:kern w:val="0"/>
          <w:sz w:val="24"/>
          <w:szCs w:val="28"/>
        </w:rPr>
      </w:pPr>
      <w:bookmarkStart w:id="1182" w:name="_Toc99033466"/>
      <w:bookmarkStart w:id="1183" w:name="_Toc95484070"/>
      <w:bookmarkStart w:id="1184" w:name="_Toc94368968"/>
      <w:r>
        <w:rPr>
          <w:rFonts w:ascii="宋体" w:hAnsi="宋体" w:cs="仿宋_GB2312"/>
          <w:b/>
          <w:bCs/>
          <w:kern w:val="0"/>
          <w:sz w:val="24"/>
          <w:szCs w:val="28"/>
        </w:rPr>
        <w:t>12.</w:t>
      </w:r>
      <w:r>
        <w:rPr>
          <w:rFonts w:ascii="宋体" w:hAnsi="宋体" w:cs="仿宋_GB2312" w:hint="eastAsia"/>
          <w:b/>
          <w:bCs/>
          <w:kern w:val="0"/>
          <w:sz w:val="24"/>
          <w:szCs w:val="28"/>
        </w:rPr>
        <w:t>环境保护管理体系与措施</w:t>
      </w:r>
      <w:bookmarkEnd w:id="1182"/>
      <w:bookmarkEnd w:id="1183"/>
      <w:bookmarkEnd w:id="1184"/>
    </w:p>
    <w:p w14:paraId="09C79DB5"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第一等次：结合本项目作业特点，全面识别可能影响周边环境的污染因素，并针对每一项污染因素制定了切实可行的作业现场环境保护措施。</w:t>
      </w:r>
    </w:p>
    <w:p w14:paraId="49F9F076"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第二等次：结合本项目作业特点，全面识别可能影响周边环境的污染因素，并制定了作业现场环境保护措施，措施总体可行，但未与污染因素结合，针对性有欠缺。</w:t>
      </w:r>
    </w:p>
    <w:p w14:paraId="148AB231"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第三等次：污染因素识别不全，或制定的保护措施缺乏可行性。</w:t>
      </w:r>
    </w:p>
    <w:p w14:paraId="27E2B4AE" w14:textId="77777777" w:rsidR="00CD2971" w:rsidRDefault="00000000">
      <w:pPr>
        <w:widowControl/>
        <w:spacing w:line="360" w:lineRule="auto"/>
        <w:ind w:firstLineChars="200" w:firstLine="480"/>
        <w:jc w:val="left"/>
        <w:rPr>
          <w:rFonts w:ascii="宋体" w:hAnsi="宋体" w:cs="仿宋_GB2312"/>
          <w:kern w:val="0"/>
          <w:sz w:val="24"/>
          <w:szCs w:val="28"/>
        </w:rPr>
      </w:pPr>
      <w:r>
        <w:rPr>
          <w:rFonts w:ascii="宋体" w:hAnsi="宋体" w:cs="仿宋_GB2312" w:hint="eastAsia"/>
          <w:kern w:val="0"/>
          <w:sz w:val="24"/>
          <w:szCs w:val="28"/>
        </w:rPr>
        <w:t>第四等次：未识别污染因素，或未制定相应的保护措施。</w:t>
      </w:r>
    </w:p>
    <w:p w14:paraId="3F3A3780" w14:textId="77777777" w:rsidR="00CD2971" w:rsidRDefault="00000000">
      <w:pPr>
        <w:spacing w:line="360" w:lineRule="auto"/>
        <w:outlineLvl w:val="1"/>
        <w:rPr>
          <w:rFonts w:ascii="宋体" w:hAnsi="宋体"/>
          <w:b/>
          <w:bCs/>
          <w:sz w:val="32"/>
          <w:szCs w:val="32"/>
        </w:rPr>
      </w:pPr>
      <w:bookmarkStart w:id="1185" w:name="_Toc99033467"/>
      <w:r>
        <w:rPr>
          <w:rFonts w:ascii="宋体" w:hAnsi="宋体" w:hint="eastAsia"/>
          <w:b/>
          <w:bCs/>
          <w:sz w:val="32"/>
          <w:szCs w:val="32"/>
        </w:rPr>
        <w:t>四.商务要求</w:t>
      </w:r>
      <w:bookmarkEnd w:id="1185"/>
    </w:p>
    <w:p w14:paraId="376FFD7F" w14:textId="77777777" w:rsidR="00CD2971" w:rsidRDefault="00000000">
      <w:pPr>
        <w:spacing w:line="360" w:lineRule="auto"/>
        <w:outlineLvl w:val="2"/>
        <w:rPr>
          <w:rFonts w:ascii="宋体" w:hAnsi="宋体"/>
          <w:b/>
          <w:bCs/>
          <w:sz w:val="28"/>
          <w:szCs w:val="28"/>
        </w:rPr>
      </w:pPr>
      <w:bookmarkStart w:id="1186" w:name="_Toc99033468"/>
      <w:r>
        <w:rPr>
          <w:rFonts w:ascii="宋体" w:hAnsi="宋体" w:hint="eastAsia"/>
          <w:b/>
          <w:bCs/>
          <w:sz w:val="28"/>
          <w:szCs w:val="28"/>
        </w:rPr>
        <w:t>★（一）项目实施期限</w:t>
      </w:r>
      <w:bookmarkEnd w:id="1186"/>
    </w:p>
    <w:p w14:paraId="5E5CBC5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项目实施期限：自合同生效之日起至</w:t>
      </w:r>
      <w:r>
        <w:rPr>
          <w:rFonts w:ascii="宋体" w:hAnsi="宋体" w:cs="仿宋_GB2312"/>
          <w:sz w:val="24"/>
        </w:rPr>
        <w:t>2024</w:t>
      </w:r>
      <w:r>
        <w:rPr>
          <w:rFonts w:ascii="宋体" w:hAnsi="宋体" w:cs="仿宋_GB2312" w:hint="eastAsia"/>
          <w:sz w:val="24"/>
        </w:rPr>
        <w:t>年</w:t>
      </w:r>
      <w:r>
        <w:rPr>
          <w:rFonts w:ascii="宋体" w:hAnsi="宋体" w:cs="仿宋_GB2312"/>
          <w:sz w:val="24"/>
        </w:rPr>
        <w:t>12</w:t>
      </w:r>
      <w:r>
        <w:rPr>
          <w:rFonts w:ascii="宋体" w:hAnsi="宋体" w:cs="仿宋_GB2312" w:hint="eastAsia"/>
          <w:sz w:val="24"/>
        </w:rPr>
        <w:t>月</w:t>
      </w:r>
      <w:r>
        <w:rPr>
          <w:rFonts w:ascii="宋体" w:hAnsi="宋体" w:cs="仿宋_GB2312"/>
          <w:sz w:val="24"/>
        </w:rPr>
        <w:t>31</w:t>
      </w:r>
      <w:r>
        <w:rPr>
          <w:rFonts w:ascii="宋体" w:hAnsi="宋体" w:cs="仿宋_GB2312" w:hint="eastAsia"/>
          <w:sz w:val="24"/>
        </w:rPr>
        <w:t>日止。</w:t>
      </w:r>
    </w:p>
    <w:p w14:paraId="26B323B6" w14:textId="77777777" w:rsidR="00CD2971" w:rsidRDefault="00000000">
      <w:pPr>
        <w:spacing w:line="360" w:lineRule="auto"/>
        <w:outlineLvl w:val="2"/>
        <w:rPr>
          <w:rFonts w:ascii="宋体" w:hAnsi="宋体"/>
          <w:b/>
          <w:bCs/>
          <w:sz w:val="28"/>
          <w:szCs w:val="28"/>
        </w:rPr>
      </w:pPr>
      <w:bookmarkStart w:id="1187" w:name="_Toc99033469"/>
      <w:r>
        <w:rPr>
          <w:rFonts w:ascii="宋体" w:hAnsi="宋体" w:hint="eastAsia"/>
          <w:b/>
          <w:bCs/>
          <w:sz w:val="28"/>
          <w:szCs w:val="28"/>
        </w:rPr>
        <w:t>★（二）项目实施</w:t>
      </w:r>
      <w:r>
        <w:rPr>
          <w:rFonts w:ascii="宋体" w:hAnsi="宋体"/>
          <w:b/>
          <w:bCs/>
          <w:sz w:val="28"/>
          <w:szCs w:val="28"/>
        </w:rPr>
        <w:t>地点</w:t>
      </w:r>
      <w:bookmarkEnd w:id="1187"/>
    </w:p>
    <w:p w14:paraId="416DD47C"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hint="eastAsia"/>
          <w:kern w:val="0"/>
          <w:sz w:val="24"/>
        </w:rPr>
        <w:t>项目实施地点：</w:t>
      </w:r>
      <w:r>
        <w:rPr>
          <w:rFonts w:ascii="宋体" w:hAnsi="宋体" w:hint="eastAsia"/>
          <w:sz w:val="24"/>
        </w:rPr>
        <w:t>北京市密云水库库区及周边</w:t>
      </w:r>
      <w:r>
        <w:rPr>
          <w:rFonts w:ascii="宋体" w:hAnsi="宋体" w:cs="黑体" w:hint="eastAsia"/>
          <w:kern w:val="0"/>
          <w:sz w:val="24"/>
        </w:rPr>
        <w:t>。</w:t>
      </w:r>
    </w:p>
    <w:p w14:paraId="2D7D6AF2" w14:textId="77777777" w:rsidR="00CD2971" w:rsidRDefault="00000000">
      <w:pPr>
        <w:spacing w:line="360" w:lineRule="auto"/>
        <w:outlineLvl w:val="2"/>
        <w:rPr>
          <w:rFonts w:ascii="宋体" w:hAnsi="宋体"/>
          <w:b/>
          <w:bCs/>
          <w:sz w:val="28"/>
          <w:szCs w:val="28"/>
        </w:rPr>
      </w:pPr>
      <w:bookmarkStart w:id="1188" w:name="_Toc99033470"/>
      <w:r>
        <w:rPr>
          <w:rFonts w:ascii="宋体" w:hAnsi="宋体" w:hint="eastAsia"/>
          <w:b/>
          <w:bCs/>
          <w:sz w:val="28"/>
          <w:szCs w:val="28"/>
        </w:rPr>
        <w:t>★（三）合同价款支付</w:t>
      </w:r>
      <w:bookmarkEnd w:id="1188"/>
    </w:p>
    <w:p w14:paraId="3F7C8DD8"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1、付款进度</w:t>
      </w:r>
    </w:p>
    <w:p w14:paraId="285A7FB2"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（1）本合同价款由以下2部分组成：</w:t>
      </w:r>
    </w:p>
    <w:p w14:paraId="32E19C8B"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lastRenderedPageBreak/>
        <w:t>1）合同价款1：指2024年1月1日至合同生效前一日的合同价款；</w:t>
      </w:r>
    </w:p>
    <w:p w14:paraId="143F41E9"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2）合同价款2：指合同生效之日至2024年12月31日期间的合同价款；</w:t>
      </w:r>
    </w:p>
    <w:p w14:paraId="59D05113"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 xml:space="preserve">（2）本项目不设预付款。 </w:t>
      </w:r>
    </w:p>
    <w:p w14:paraId="27C3200B"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（3）合同价款1由采购人依据本合同单价和审定后的实际发生工作量支付给前期运行维护单位。</w:t>
      </w:r>
    </w:p>
    <w:p w14:paraId="03B10D2F"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（4）项目进度款：</w:t>
      </w:r>
    </w:p>
    <w:p w14:paraId="3A53669E"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本合同生效之日起，项目进度款（不含安全文明施工费）根据实际完成工作量按月计量支付，累计支付达到合同价款2（不含安全文明施工费）的90%时暂停支付。</w:t>
      </w:r>
    </w:p>
    <w:p w14:paraId="2C948B20"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（5）安全文明施工费：</w:t>
      </w:r>
    </w:p>
    <w:p w14:paraId="59AA084A"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合同生效后采购人于15日内支付合同价款2中安全文明施工费50%；项目进度达到30%时，支付合同价款2中安全文明施工费的20%；项目进度达到70%时，支付合同价款2中安全文明施工费的20%。</w:t>
      </w:r>
    </w:p>
    <w:p w14:paraId="6B0CEB87"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（6）尾款：</w:t>
      </w:r>
    </w:p>
    <w:p w14:paraId="69B4826A"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供应商应于2024年12月1日之前提交2024年12月需完成工作量清单和相关资料，经采购人阶段验收合格，供应</w:t>
      </w:r>
      <w:proofErr w:type="gramStart"/>
      <w:r>
        <w:rPr>
          <w:rFonts w:ascii="宋体" w:hAnsi="宋体" w:cs="黑体" w:hint="eastAsia"/>
          <w:kern w:val="0"/>
          <w:sz w:val="24"/>
        </w:rPr>
        <w:t>商按照</w:t>
      </w:r>
      <w:proofErr w:type="gramEnd"/>
      <w:r>
        <w:rPr>
          <w:rFonts w:ascii="宋体" w:hAnsi="宋体" w:cs="黑体" w:hint="eastAsia"/>
          <w:kern w:val="0"/>
          <w:sz w:val="24"/>
        </w:rPr>
        <w:t>采购人要求提供完整的支付文件，采购人收到上述文件后一次性支付尾款（含安全文明施工费）。12月工作量全部完成后，采购人进行核算并验收。</w:t>
      </w:r>
    </w:p>
    <w:p w14:paraId="4CFC1DC2"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2、付款方式：电子转账支付等方式。</w:t>
      </w:r>
    </w:p>
    <w:p w14:paraId="7F0E81FA" w14:textId="419895B6"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3、支付时间：供应</w:t>
      </w:r>
      <w:proofErr w:type="gramStart"/>
      <w:r>
        <w:rPr>
          <w:rFonts w:ascii="宋体" w:hAnsi="宋体" w:cs="黑体" w:hint="eastAsia"/>
          <w:kern w:val="0"/>
          <w:sz w:val="24"/>
        </w:rPr>
        <w:t>商按照</w:t>
      </w:r>
      <w:proofErr w:type="gramEnd"/>
      <w:r>
        <w:rPr>
          <w:rFonts w:ascii="宋体" w:hAnsi="宋体" w:cs="黑体" w:hint="eastAsia"/>
          <w:kern w:val="0"/>
          <w:sz w:val="24"/>
        </w:rPr>
        <w:t>采购人要求提供完整支付文件，采购人收到上述文件后</w:t>
      </w:r>
      <w:del w:id="1189" w:author="cc" w:date="2024-03-22T15:15:00Z">
        <w:r w:rsidDel="00451A7B">
          <w:rPr>
            <w:rFonts w:ascii="宋体" w:hAnsi="宋体" w:cs="黑体" w:hint="eastAsia"/>
            <w:kern w:val="0"/>
            <w:sz w:val="24"/>
          </w:rPr>
          <w:delText>15日</w:delText>
        </w:r>
      </w:del>
      <w:ins w:id="1190" w:author="cc" w:date="2024-03-22T15:15:00Z">
        <w:r w:rsidR="00451A7B">
          <w:rPr>
            <w:rFonts w:ascii="宋体" w:hAnsi="宋体" w:cs="黑体" w:hint="eastAsia"/>
            <w:kern w:val="0"/>
            <w:sz w:val="24"/>
          </w:rPr>
          <w:t>10个工作日</w:t>
        </w:r>
      </w:ins>
      <w:r>
        <w:rPr>
          <w:rFonts w:ascii="宋体" w:hAnsi="宋体" w:cs="黑体" w:hint="eastAsia"/>
          <w:kern w:val="0"/>
          <w:sz w:val="24"/>
        </w:rPr>
        <w:t>内将款项支付给供应商。</w:t>
      </w:r>
    </w:p>
    <w:p w14:paraId="6A9D403D" w14:textId="77777777" w:rsidR="00CD2971" w:rsidRDefault="00000000">
      <w:pPr>
        <w:spacing w:line="360" w:lineRule="auto"/>
        <w:outlineLvl w:val="2"/>
        <w:rPr>
          <w:rFonts w:ascii="宋体" w:hAnsi="宋体"/>
          <w:bCs/>
          <w:sz w:val="28"/>
          <w:szCs w:val="28"/>
        </w:rPr>
      </w:pPr>
      <w:bookmarkStart w:id="1191" w:name="_Toc99033474"/>
      <w:r>
        <w:rPr>
          <w:rFonts w:ascii="宋体" w:hAnsi="宋体" w:hint="eastAsia"/>
          <w:b/>
          <w:bCs/>
          <w:sz w:val="28"/>
          <w:szCs w:val="28"/>
        </w:rPr>
        <w:t>★（四）售后服务</w:t>
      </w:r>
      <w:bookmarkEnd w:id="1191"/>
    </w:p>
    <w:p w14:paraId="2DB65E12" w14:textId="77777777" w:rsidR="00CD2971" w:rsidRDefault="00000000">
      <w:pPr>
        <w:spacing w:line="360" w:lineRule="auto"/>
        <w:ind w:firstLineChars="200" w:firstLine="480"/>
      </w:pPr>
      <w:r>
        <w:rPr>
          <w:rFonts w:ascii="宋体" w:hAnsi="宋体" w:hint="eastAsia"/>
          <w:sz w:val="24"/>
        </w:rPr>
        <w:t>项目完成后，供应商应免费提供后续项目考核、相关检查配合工作。</w:t>
      </w:r>
    </w:p>
    <w:p w14:paraId="4843A052" w14:textId="77777777" w:rsidR="00CD2971" w:rsidRDefault="00000000">
      <w:pPr>
        <w:spacing w:line="360" w:lineRule="auto"/>
        <w:outlineLvl w:val="1"/>
        <w:rPr>
          <w:rFonts w:ascii="宋体" w:hAnsi="宋体"/>
          <w:b/>
          <w:bCs/>
          <w:sz w:val="32"/>
          <w:szCs w:val="32"/>
        </w:rPr>
      </w:pPr>
      <w:bookmarkStart w:id="1192" w:name="_Toc99033475"/>
      <w:r>
        <w:rPr>
          <w:rFonts w:ascii="宋体" w:hAnsi="宋体" w:hint="eastAsia"/>
          <w:b/>
          <w:bCs/>
          <w:sz w:val="32"/>
          <w:szCs w:val="32"/>
        </w:rPr>
        <w:t>五.项目验收</w:t>
      </w:r>
      <w:bookmarkEnd w:id="1192"/>
    </w:p>
    <w:p w14:paraId="656A4413" w14:textId="77777777" w:rsidR="00CD2971" w:rsidRDefault="00000000">
      <w:pPr>
        <w:spacing w:line="360" w:lineRule="auto"/>
        <w:ind w:firstLineChars="200" w:firstLine="480"/>
        <w:rPr>
          <w:rFonts w:ascii="宋体" w:hAnsi="宋体"/>
          <w:sz w:val="24"/>
        </w:rPr>
      </w:pPr>
      <w:r>
        <w:rPr>
          <w:rFonts w:ascii="宋体" w:hAnsi="宋体" w:hint="eastAsia"/>
          <w:sz w:val="24"/>
        </w:rPr>
        <w:t>供应</w:t>
      </w:r>
      <w:proofErr w:type="gramStart"/>
      <w:r>
        <w:rPr>
          <w:rFonts w:ascii="宋体" w:hAnsi="宋体" w:hint="eastAsia"/>
          <w:sz w:val="24"/>
        </w:rPr>
        <w:t>商按照</w:t>
      </w:r>
      <w:proofErr w:type="gramEnd"/>
      <w:r>
        <w:rPr>
          <w:rFonts w:ascii="宋体" w:hAnsi="宋体" w:hint="eastAsia"/>
          <w:sz w:val="24"/>
        </w:rPr>
        <w:t>合同约定，完成密云水库绿地管护工作，同时提交完整的验收资料。采购人按照《绿地养护管理检查及考核办法》等，组织相关专业人员对本项目技术和商务履约情况进行验收，验收合格后双方签署验收书。验收不合格的，由供应商按要求弥补缺陷后再次组织验收，直至验收合格。</w:t>
      </w:r>
    </w:p>
    <w:p w14:paraId="38C28863" w14:textId="77777777" w:rsidR="00CD2971" w:rsidRDefault="00000000">
      <w:pPr>
        <w:spacing w:line="360" w:lineRule="auto"/>
        <w:ind w:firstLineChars="200" w:firstLine="480"/>
        <w:rPr>
          <w:rFonts w:ascii="宋体" w:hAnsi="宋体"/>
          <w:sz w:val="24"/>
        </w:rPr>
      </w:pPr>
      <w:r>
        <w:rPr>
          <w:rFonts w:ascii="宋体" w:hAnsi="宋体" w:hint="eastAsia"/>
          <w:sz w:val="24"/>
        </w:rPr>
        <w:t>具体验收方案</w:t>
      </w:r>
      <w:proofErr w:type="gramStart"/>
      <w:r>
        <w:rPr>
          <w:rFonts w:ascii="宋体" w:hAnsi="宋体" w:hint="eastAsia"/>
          <w:sz w:val="24"/>
        </w:rPr>
        <w:t>见合同</w:t>
      </w:r>
      <w:proofErr w:type="gramEnd"/>
      <w:r>
        <w:rPr>
          <w:rFonts w:ascii="宋体" w:hAnsi="宋体" w:hint="eastAsia"/>
          <w:sz w:val="24"/>
        </w:rPr>
        <w:t>履约验收方案。</w:t>
      </w:r>
    </w:p>
    <w:p w14:paraId="31B0585B" w14:textId="77777777" w:rsidR="00CD2971" w:rsidRDefault="00CD2971">
      <w:pPr>
        <w:spacing w:line="360" w:lineRule="auto"/>
        <w:jc w:val="center"/>
        <w:outlineLvl w:val="0"/>
        <w:rPr>
          <w:rFonts w:ascii="宋体" w:hAnsi="宋体"/>
          <w:b/>
          <w:sz w:val="36"/>
          <w:szCs w:val="36"/>
        </w:rPr>
        <w:sectPr w:rsidR="00CD2971" w:rsidSect="00C605CB">
          <w:footerReference w:type="default" r:id="rId21"/>
          <w:pgSz w:w="11907" w:h="16840"/>
          <w:pgMar w:top="1418" w:right="1418" w:bottom="1418" w:left="1418" w:header="851" w:footer="992" w:gutter="0"/>
          <w:cols w:space="425"/>
          <w:docGrid w:linePitch="600" w:charSpace="-6554"/>
        </w:sectPr>
      </w:pPr>
    </w:p>
    <w:p w14:paraId="553A5E7E" w14:textId="77777777" w:rsidR="00CD2971" w:rsidRDefault="00000000">
      <w:pPr>
        <w:spacing w:line="360" w:lineRule="auto"/>
        <w:jc w:val="center"/>
        <w:outlineLvl w:val="0"/>
        <w:rPr>
          <w:rFonts w:ascii="宋体" w:hAnsi="宋体"/>
          <w:b/>
          <w:sz w:val="36"/>
          <w:szCs w:val="36"/>
        </w:rPr>
      </w:pPr>
      <w:bookmarkStart w:id="1193" w:name="_Toc155547116"/>
      <w:r>
        <w:rPr>
          <w:rFonts w:ascii="宋体" w:hAnsi="宋体"/>
          <w:b/>
          <w:sz w:val="36"/>
          <w:szCs w:val="36"/>
        </w:rPr>
        <w:lastRenderedPageBreak/>
        <w:t xml:space="preserve">第六章   </w:t>
      </w:r>
      <w:proofErr w:type="gramStart"/>
      <w:r>
        <w:rPr>
          <w:rFonts w:ascii="宋体" w:hAnsi="宋体"/>
          <w:b/>
          <w:sz w:val="36"/>
          <w:szCs w:val="36"/>
        </w:rPr>
        <w:t>拟签订</w:t>
      </w:r>
      <w:proofErr w:type="gramEnd"/>
      <w:r>
        <w:rPr>
          <w:rFonts w:ascii="宋体" w:hAnsi="宋体"/>
          <w:b/>
          <w:sz w:val="36"/>
          <w:szCs w:val="36"/>
        </w:rPr>
        <w:t>的合同文本</w:t>
      </w:r>
      <w:bookmarkEnd w:id="1193"/>
    </w:p>
    <w:p w14:paraId="3B47F3E5" w14:textId="77777777" w:rsidR="00CD2971" w:rsidRDefault="00000000">
      <w:pPr>
        <w:keepNext/>
        <w:keepLines/>
        <w:tabs>
          <w:tab w:val="left" w:pos="1440"/>
        </w:tabs>
        <w:spacing w:before="340" w:after="330" w:line="576" w:lineRule="auto"/>
        <w:outlineLvl w:val="1"/>
        <w:rPr>
          <w:rFonts w:ascii="宋体" w:hAnsi="宋体"/>
          <w:b/>
          <w:bCs/>
          <w:kern w:val="44"/>
          <w:sz w:val="28"/>
          <w:szCs w:val="28"/>
        </w:rPr>
      </w:pPr>
      <w:bookmarkStart w:id="1194" w:name="_Hlk160123420"/>
      <w:r>
        <w:rPr>
          <w:rFonts w:ascii="宋体" w:hAnsi="宋体"/>
          <w:b/>
          <w:bCs/>
          <w:kern w:val="44"/>
          <w:sz w:val="28"/>
          <w:szCs w:val="28"/>
        </w:rPr>
        <w:t>一</w:t>
      </w:r>
      <w:r>
        <w:rPr>
          <w:rFonts w:ascii="宋体" w:hAnsi="宋体" w:hint="eastAsia"/>
          <w:b/>
          <w:bCs/>
          <w:kern w:val="44"/>
          <w:sz w:val="28"/>
          <w:szCs w:val="28"/>
        </w:rPr>
        <w:t>、</w:t>
      </w:r>
      <w:r>
        <w:rPr>
          <w:rFonts w:ascii="宋体" w:hAnsi="宋体"/>
          <w:b/>
          <w:bCs/>
          <w:kern w:val="44"/>
          <w:sz w:val="28"/>
          <w:szCs w:val="28"/>
        </w:rPr>
        <w:t>合同文本</w:t>
      </w:r>
    </w:p>
    <w:tbl>
      <w:tblPr>
        <w:tblStyle w:val="140"/>
        <w:tblW w:w="3590" w:type="dxa"/>
        <w:tblLayout w:type="fixed"/>
        <w:tblLook w:val="04A0" w:firstRow="1" w:lastRow="0" w:firstColumn="1" w:lastColumn="0" w:noHBand="0" w:noVBand="1"/>
      </w:tblPr>
      <w:tblGrid>
        <w:gridCol w:w="3590"/>
      </w:tblGrid>
      <w:tr w:rsidR="00CD2971" w14:paraId="73158776" w14:textId="77777777">
        <w:trPr>
          <w:trHeight w:val="218"/>
        </w:trPr>
        <w:tc>
          <w:tcPr>
            <w:tcW w:w="3590" w:type="dxa"/>
            <w:vAlign w:val="center"/>
          </w:tcPr>
          <w:p w14:paraId="52647627" w14:textId="77777777" w:rsidR="00CD2971" w:rsidRDefault="00000000">
            <w:pPr>
              <w:adjustRightInd w:val="0"/>
              <w:snapToGrid w:val="0"/>
              <w:outlineLvl w:val="1"/>
              <w:rPr>
                <w:rFonts w:ascii="宋体" w:hAnsi="宋体"/>
                <w:b/>
                <w:kern w:val="0"/>
                <w:sz w:val="28"/>
                <w:szCs w:val="28"/>
              </w:rPr>
            </w:pPr>
            <w:r>
              <w:rPr>
                <w:rFonts w:ascii="宋体" w:hAnsi="宋体" w:hint="eastAsia"/>
                <w:b/>
                <w:kern w:val="0"/>
                <w:sz w:val="28"/>
                <w:szCs w:val="28"/>
              </w:rPr>
              <w:t>本合同为中小企业预留合同</w:t>
            </w:r>
          </w:p>
        </w:tc>
      </w:tr>
    </w:tbl>
    <w:p w14:paraId="1BFABD25" w14:textId="77777777" w:rsidR="00CD2971" w:rsidRDefault="00CD2971">
      <w:pPr>
        <w:rPr>
          <w:rFonts w:ascii="宋体" w:hAnsi="宋体"/>
          <w:sz w:val="30"/>
          <w:szCs w:val="30"/>
        </w:rPr>
      </w:pPr>
    </w:p>
    <w:p w14:paraId="7D36F0E8" w14:textId="77777777" w:rsidR="00CD2971" w:rsidRDefault="00CD2971">
      <w:pPr>
        <w:rPr>
          <w:rFonts w:ascii="宋体" w:hAnsi="宋体"/>
          <w:sz w:val="30"/>
          <w:szCs w:val="30"/>
        </w:rPr>
      </w:pPr>
    </w:p>
    <w:p w14:paraId="3FC4E486" w14:textId="77777777" w:rsidR="00CD2971" w:rsidRDefault="00CD2971">
      <w:pPr>
        <w:rPr>
          <w:rFonts w:ascii="宋体" w:hAnsi="宋体"/>
          <w:sz w:val="30"/>
          <w:szCs w:val="30"/>
        </w:rPr>
      </w:pPr>
    </w:p>
    <w:p w14:paraId="7F7FC669" w14:textId="77777777" w:rsidR="00CD2971" w:rsidRDefault="00CD2971">
      <w:pPr>
        <w:rPr>
          <w:rFonts w:ascii="宋体" w:hAnsi="宋体"/>
          <w:sz w:val="30"/>
          <w:szCs w:val="30"/>
        </w:rPr>
      </w:pPr>
    </w:p>
    <w:p w14:paraId="63EBB343" w14:textId="77777777" w:rsidR="00CD2971" w:rsidRDefault="00CD2971">
      <w:pPr>
        <w:rPr>
          <w:rFonts w:ascii="宋体" w:hAnsi="宋体"/>
          <w:sz w:val="30"/>
          <w:szCs w:val="30"/>
        </w:rPr>
      </w:pPr>
    </w:p>
    <w:p w14:paraId="6448FAC3" w14:textId="77777777" w:rsidR="00CD2971" w:rsidRDefault="00000000">
      <w:pPr>
        <w:jc w:val="center"/>
        <w:rPr>
          <w:rFonts w:ascii="宋体" w:hAnsi="宋体"/>
          <w:b/>
          <w:sz w:val="48"/>
          <w:szCs w:val="48"/>
        </w:rPr>
      </w:pPr>
      <w:r>
        <w:rPr>
          <w:rFonts w:ascii="宋体" w:hAnsi="宋体" w:hint="eastAsia"/>
          <w:b/>
          <w:sz w:val="48"/>
          <w:szCs w:val="48"/>
        </w:rPr>
        <w:t>政府采购合同</w:t>
      </w:r>
    </w:p>
    <w:p w14:paraId="5EC8FA7B" w14:textId="77777777" w:rsidR="00CD2971" w:rsidRDefault="00CD2971">
      <w:pPr>
        <w:rPr>
          <w:rFonts w:ascii="宋体" w:hAnsi="宋体"/>
          <w:sz w:val="30"/>
          <w:szCs w:val="30"/>
        </w:rPr>
      </w:pPr>
    </w:p>
    <w:p w14:paraId="5F3E333F" w14:textId="77777777" w:rsidR="00CD2971" w:rsidRDefault="00CD2971">
      <w:pPr>
        <w:rPr>
          <w:rFonts w:ascii="宋体" w:hAnsi="宋体"/>
          <w:sz w:val="30"/>
          <w:szCs w:val="30"/>
        </w:rPr>
      </w:pPr>
    </w:p>
    <w:p w14:paraId="7040EDAC" w14:textId="77777777" w:rsidR="00CD2971" w:rsidRDefault="00CD2971">
      <w:pPr>
        <w:rPr>
          <w:rFonts w:ascii="宋体" w:hAnsi="宋体"/>
          <w:sz w:val="30"/>
          <w:szCs w:val="30"/>
        </w:rPr>
      </w:pPr>
    </w:p>
    <w:p w14:paraId="05EACE02" w14:textId="77777777" w:rsidR="00CD2971" w:rsidRDefault="00CD2971">
      <w:pPr>
        <w:rPr>
          <w:rFonts w:ascii="宋体" w:hAnsi="宋体"/>
          <w:sz w:val="30"/>
          <w:szCs w:val="30"/>
        </w:rPr>
      </w:pPr>
    </w:p>
    <w:p w14:paraId="1BEDD335" w14:textId="77777777" w:rsidR="00CD2971" w:rsidRDefault="00CD2971">
      <w:pPr>
        <w:rPr>
          <w:rFonts w:ascii="宋体" w:hAnsi="宋体"/>
          <w:sz w:val="30"/>
          <w:szCs w:val="30"/>
        </w:rPr>
      </w:pPr>
    </w:p>
    <w:p w14:paraId="0DCC5FBD" w14:textId="77777777" w:rsidR="00CD2971" w:rsidRDefault="00CD2971">
      <w:pPr>
        <w:rPr>
          <w:rFonts w:ascii="宋体" w:hAnsi="宋体"/>
          <w:sz w:val="30"/>
          <w:szCs w:val="30"/>
        </w:rPr>
      </w:pPr>
    </w:p>
    <w:p w14:paraId="74819413" w14:textId="77777777" w:rsidR="00CD2971" w:rsidRDefault="00CD2971">
      <w:pPr>
        <w:rPr>
          <w:rFonts w:ascii="宋体" w:hAnsi="宋体"/>
          <w:sz w:val="30"/>
          <w:szCs w:val="30"/>
        </w:rPr>
      </w:pPr>
    </w:p>
    <w:p w14:paraId="2A1A8282" w14:textId="77777777" w:rsidR="00CD2971" w:rsidRDefault="00CD2971">
      <w:pPr>
        <w:rPr>
          <w:rFonts w:ascii="宋体" w:hAnsi="宋体"/>
          <w:sz w:val="30"/>
          <w:szCs w:val="30"/>
        </w:rPr>
      </w:pPr>
    </w:p>
    <w:p w14:paraId="560D7464" w14:textId="77777777" w:rsidR="00CD2971" w:rsidRDefault="00CD2971">
      <w:pPr>
        <w:rPr>
          <w:rFonts w:ascii="宋体" w:hAnsi="宋体"/>
          <w:sz w:val="30"/>
          <w:szCs w:val="30"/>
        </w:rPr>
      </w:pPr>
    </w:p>
    <w:p w14:paraId="5D36FEE3" w14:textId="77777777" w:rsidR="00CD2971" w:rsidRDefault="00CD2971">
      <w:pPr>
        <w:rPr>
          <w:rFonts w:ascii="宋体" w:hAnsi="宋体"/>
          <w:sz w:val="30"/>
          <w:szCs w:val="30"/>
        </w:rPr>
      </w:pPr>
    </w:p>
    <w:p w14:paraId="21DD2D26" w14:textId="77777777" w:rsidR="00CD2971" w:rsidRDefault="00CD2971">
      <w:pPr>
        <w:rPr>
          <w:rFonts w:ascii="宋体" w:hAnsi="宋体"/>
          <w:sz w:val="30"/>
          <w:szCs w:val="30"/>
        </w:rPr>
      </w:pPr>
    </w:p>
    <w:p w14:paraId="3D19C6BF" w14:textId="77777777" w:rsidR="00CD2971" w:rsidRDefault="00CD2971">
      <w:pPr>
        <w:ind w:firstLineChars="400" w:firstLine="1446"/>
        <w:rPr>
          <w:rFonts w:ascii="宋体" w:hAnsi="宋体"/>
          <w:b/>
          <w:bCs/>
          <w:sz w:val="36"/>
          <w:szCs w:val="36"/>
        </w:rPr>
      </w:pPr>
    </w:p>
    <w:p w14:paraId="20EA7337" w14:textId="77777777" w:rsidR="00CD2971" w:rsidRDefault="00000000">
      <w:pPr>
        <w:ind w:firstLineChars="300" w:firstLine="964"/>
        <w:rPr>
          <w:rFonts w:ascii="宋体" w:hAnsi="宋体"/>
          <w:b/>
          <w:bCs/>
          <w:sz w:val="32"/>
          <w:szCs w:val="32"/>
        </w:rPr>
      </w:pPr>
      <w:r>
        <w:rPr>
          <w:rFonts w:ascii="宋体" w:hAnsi="宋体" w:hint="eastAsia"/>
          <w:b/>
          <w:bCs/>
          <w:sz w:val="32"/>
          <w:szCs w:val="32"/>
        </w:rPr>
        <w:t>项目名称：密云水库绿地管护</w:t>
      </w:r>
    </w:p>
    <w:p w14:paraId="5D52D90C" w14:textId="77777777" w:rsidR="00CD2971" w:rsidRDefault="00CD2971">
      <w:pPr>
        <w:ind w:firstLineChars="400" w:firstLine="1285"/>
        <w:rPr>
          <w:rFonts w:ascii="宋体" w:hAnsi="宋体"/>
          <w:b/>
          <w:bCs/>
          <w:sz w:val="32"/>
          <w:szCs w:val="32"/>
        </w:rPr>
      </w:pPr>
    </w:p>
    <w:p w14:paraId="4E5D99EB" w14:textId="77777777" w:rsidR="00CD2971" w:rsidRDefault="00000000">
      <w:pPr>
        <w:ind w:firstLineChars="300" w:firstLine="964"/>
        <w:rPr>
          <w:rFonts w:ascii="宋体" w:hAnsi="宋体"/>
          <w:b/>
          <w:bCs/>
          <w:sz w:val="32"/>
          <w:szCs w:val="32"/>
        </w:rPr>
      </w:pPr>
      <w:r>
        <w:rPr>
          <w:rFonts w:ascii="宋体" w:hAnsi="宋体" w:hint="eastAsia"/>
          <w:b/>
          <w:bCs/>
          <w:sz w:val="32"/>
          <w:szCs w:val="32"/>
        </w:rPr>
        <w:t>采购人（甲方）：</w:t>
      </w:r>
    </w:p>
    <w:p w14:paraId="77E6B02C" w14:textId="77777777" w:rsidR="00CD2971" w:rsidRDefault="00CD2971">
      <w:pPr>
        <w:ind w:firstLineChars="400" w:firstLine="1285"/>
        <w:rPr>
          <w:rFonts w:ascii="宋体" w:hAnsi="宋体"/>
          <w:b/>
          <w:bCs/>
          <w:sz w:val="32"/>
          <w:szCs w:val="32"/>
        </w:rPr>
      </w:pPr>
    </w:p>
    <w:p w14:paraId="68018616" w14:textId="77777777" w:rsidR="00CD2971" w:rsidRDefault="00000000">
      <w:pPr>
        <w:ind w:firstLineChars="300" w:firstLine="964"/>
        <w:rPr>
          <w:rFonts w:ascii="宋体" w:hAnsi="宋体"/>
          <w:sz w:val="32"/>
          <w:szCs w:val="32"/>
        </w:rPr>
      </w:pPr>
      <w:r>
        <w:rPr>
          <w:rFonts w:ascii="宋体" w:hAnsi="宋体" w:hint="eastAsia"/>
          <w:b/>
          <w:bCs/>
          <w:sz w:val="32"/>
          <w:szCs w:val="32"/>
        </w:rPr>
        <w:t>供应商（乙方）：</w:t>
      </w:r>
    </w:p>
    <w:p w14:paraId="1D81EECF" w14:textId="77777777" w:rsidR="00CD2971" w:rsidRDefault="00CD2971">
      <w:pPr>
        <w:rPr>
          <w:rFonts w:ascii="宋体" w:hAnsi="宋体"/>
          <w:sz w:val="30"/>
          <w:szCs w:val="30"/>
        </w:rPr>
      </w:pPr>
    </w:p>
    <w:p w14:paraId="0F148FC2" w14:textId="77777777" w:rsidR="00CD2971" w:rsidRDefault="00CD2971">
      <w:pPr>
        <w:ind w:firstLineChars="200" w:firstLine="883"/>
        <w:rPr>
          <w:rFonts w:ascii="宋体" w:hAnsi="宋体"/>
          <w:b/>
          <w:sz w:val="44"/>
          <w:szCs w:val="44"/>
        </w:rPr>
        <w:sectPr w:rsidR="00CD2971" w:rsidSect="00C605CB">
          <w:footerReference w:type="default" r:id="rId22"/>
          <w:pgSz w:w="11907" w:h="16840"/>
          <w:pgMar w:top="1418" w:right="1418" w:bottom="1418" w:left="1418" w:header="851" w:footer="992" w:gutter="0"/>
          <w:cols w:space="425"/>
          <w:docGrid w:linePitch="600" w:charSpace="-6554"/>
        </w:sectPr>
      </w:pPr>
    </w:p>
    <w:p w14:paraId="22DBCF6F" w14:textId="77777777" w:rsidR="00CD2971" w:rsidRDefault="00000000">
      <w:pPr>
        <w:spacing w:line="360" w:lineRule="auto"/>
        <w:jc w:val="center"/>
        <w:rPr>
          <w:rFonts w:ascii="宋体" w:hAnsi="宋体"/>
          <w:b/>
          <w:sz w:val="32"/>
          <w:szCs w:val="32"/>
        </w:rPr>
      </w:pPr>
      <w:r>
        <w:rPr>
          <w:rFonts w:ascii="宋体" w:hAnsi="宋体" w:hint="eastAsia"/>
          <w:b/>
          <w:sz w:val="32"/>
          <w:szCs w:val="32"/>
        </w:rPr>
        <w:lastRenderedPageBreak/>
        <w:t>密云水库绿地管护</w:t>
      </w:r>
    </w:p>
    <w:p w14:paraId="65B19383" w14:textId="77777777" w:rsidR="00CD2971" w:rsidRDefault="00000000">
      <w:pPr>
        <w:spacing w:line="360" w:lineRule="auto"/>
        <w:jc w:val="center"/>
        <w:rPr>
          <w:rFonts w:ascii="宋体" w:hAnsi="宋体"/>
          <w:b/>
          <w:sz w:val="32"/>
          <w:szCs w:val="32"/>
        </w:rPr>
      </w:pPr>
      <w:r>
        <w:rPr>
          <w:rFonts w:ascii="宋体" w:hAnsi="宋体" w:hint="eastAsia"/>
          <w:b/>
          <w:sz w:val="32"/>
          <w:szCs w:val="32"/>
        </w:rPr>
        <w:t>政府采购合同</w:t>
      </w:r>
    </w:p>
    <w:p w14:paraId="6874FFA6" w14:textId="77777777" w:rsidR="00CD2971" w:rsidRDefault="00CD2971">
      <w:pPr>
        <w:spacing w:line="360" w:lineRule="auto"/>
        <w:ind w:firstLineChars="200" w:firstLine="600"/>
        <w:rPr>
          <w:rFonts w:ascii="宋体" w:hAnsi="宋体"/>
          <w:sz w:val="30"/>
          <w:szCs w:val="30"/>
        </w:rPr>
      </w:pPr>
    </w:p>
    <w:p w14:paraId="6B807531" w14:textId="77777777" w:rsidR="00CD2971" w:rsidRDefault="00000000">
      <w:pPr>
        <w:spacing w:line="360" w:lineRule="auto"/>
        <w:rPr>
          <w:rFonts w:ascii="宋体" w:hAnsi="宋体" w:cs="仿宋"/>
          <w:b/>
          <w:sz w:val="24"/>
        </w:rPr>
      </w:pPr>
      <w:r>
        <w:rPr>
          <w:rFonts w:ascii="宋体" w:hAnsi="宋体" w:cs="仿宋" w:hint="eastAsia"/>
          <w:kern w:val="0"/>
          <w:sz w:val="24"/>
        </w:rPr>
        <w:t>采购人（甲方）：</w:t>
      </w:r>
      <w:r>
        <w:rPr>
          <w:rFonts w:ascii="宋体" w:hAnsi="宋体" w:cs="仿宋" w:hint="eastAsia"/>
          <w:kern w:val="0"/>
          <w:sz w:val="24"/>
          <w:u w:val="single"/>
        </w:rPr>
        <w:t xml:space="preserve">   北京市密云水库管理处   </w:t>
      </w:r>
      <w:r>
        <w:rPr>
          <w:rFonts w:ascii="宋体" w:hAnsi="宋体" w:cs="仿宋"/>
          <w:kern w:val="0"/>
          <w:sz w:val="24"/>
          <w:u w:val="single"/>
        </w:rPr>
        <w:t xml:space="preserve">      </w:t>
      </w:r>
    </w:p>
    <w:p w14:paraId="3A1CDC9A" w14:textId="77777777" w:rsidR="00CD2971" w:rsidRDefault="00000000">
      <w:pPr>
        <w:widowControl/>
        <w:spacing w:line="360" w:lineRule="auto"/>
        <w:rPr>
          <w:rFonts w:ascii="宋体" w:hAnsi="宋体" w:cs="仿宋"/>
          <w:kern w:val="0"/>
          <w:sz w:val="24"/>
        </w:rPr>
      </w:pPr>
      <w:r>
        <w:rPr>
          <w:rFonts w:ascii="宋体" w:hAnsi="宋体" w:cs="仿宋" w:hint="eastAsia"/>
          <w:kern w:val="0"/>
          <w:sz w:val="24"/>
        </w:rPr>
        <w:t>地址：</w:t>
      </w:r>
      <w:r>
        <w:rPr>
          <w:rFonts w:ascii="宋体" w:hAnsi="宋体" w:cs="仿宋" w:hint="eastAsia"/>
          <w:kern w:val="0"/>
          <w:sz w:val="24"/>
          <w:u w:val="single"/>
        </w:rPr>
        <w:t xml:space="preserve">   北京市密云区溪翁庄镇                   </w:t>
      </w:r>
    </w:p>
    <w:p w14:paraId="0047C6E8" w14:textId="77777777" w:rsidR="00CD2971" w:rsidRDefault="00000000">
      <w:pPr>
        <w:widowControl/>
        <w:spacing w:line="360" w:lineRule="auto"/>
        <w:rPr>
          <w:rFonts w:ascii="宋体" w:hAnsi="宋体" w:cs="仿宋"/>
          <w:kern w:val="0"/>
          <w:sz w:val="24"/>
        </w:rPr>
      </w:pPr>
      <w:r>
        <w:rPr>
          <w:rFonts w:ascii="宋体" w:hAnsi="宋体" w:cs="仿宋" w:hint="eastAsia"/>
          <w:kern w:val="0"/>
          <w:sz w:val="24"/>
        </w:rPr>
        <w:t>法定代表人：</w:t>
      </w:r>
      <w:r>
        <w:rPr>
          <w:rFonts w:ascii="宋体" w:hAnsi="宋体" w:cs="仿宋" w:hint="eastAsia"/>
          <w:kern w:val="0"/>
          <w:sz w:val="24"/>
          <w:u w:val="single"/>
        </w:rPr>
        <w:t xml:space="preserve">  刘延安                            </w:t>
      </w:r>
    </w:p>
    <w:p w14:paraId="5CA66648" w14:textId="3751A448" w:rsidR="00CD2971" w:rsidRDefault="00000000">
      <w:pPr>
        <w:widowControl/>
        <w:spacing w:line="360" w:lineRule="auto"/>
        <w:rPr>
          <w:rFonts w:ascii="宋体" w:hAnsi="宋体" w:cs="仿宋"/>
          <w:kern w:val="0"/>
          <w:sz w:val="24"/>
          <w:u w:val="single"/>
        </w:rPr>
      </w:pPr>
      <w:r>
        <w:rPr>
          <w:rFonts w:ascii="宋体" w:hAnsi="宋体" w:cs="仿宋" w:hint="eastAsia"/>
          <w:kern w:val="0"/>
          <w:sz w:val="24"/>
        </w:rPr>
        <w:t>电话：</w:t>
      </w:r>
      <w:r>
        <w:rPr>
          <w:rFonts w:ascii="宋体" w:hAnsi="宋体" w:cs="仿宋" w:hint="eastAsia"/>
          <w:kern w:val="0"/>
          <w:sz w:val="24"/>
          <w:u w:val="single"/>
        </w:rPr>
        <w:t xml:space="preserve">  </w:t>
      </w:r>
      <w:r>
        <w:rPr>
          <w:rFonts w:ascii="宋体" w:hAnsi="宋体" w:cs="仿宋"/>
          <w:kern w:val="0"/>
          <w:sz w:val="24"/>
          <w:u w:val="single"/>
        </w:rPr>
        <w:t>010</w:t>
      </w:r>
      <w:r>
        <w:rPr>
          <w:rFonts w:ascii="宋体" w:hAnsi="宋体" w:cs="仿宋" w:hint="eastAsia"/>
          <w:kern w:val="0"/>
          <w:sz w:val="24"/>
          <w:u w:val="single"/>
        </w:rPr>
        <w:t>-</w:t>
      </w:r>
      <w:del w:id="1195" w:author="cc" w:date="2024-03-22T14:50:00Z">
        <w:r w:rsidDel="00567B14">
          <w:rPr>
            <w:rFonts w:ascii="宋体" w:hAnsi="宋体" w:cs="仿宋" w:hint="eastAsia"/>
            <w:kern w:val="0"/>
            <w:sz w:val="24"/>
            <w:u w:val="single"/>
          </w:rPr>
          <w:delText>6901255</w:delText>
        </w:r>
        <w:r w:rsidR="00567B14" w:rsidDel="00567B14">
          <w:rPr>
            <w:rFonts w:ascii="宋体" w:hAnsi="宋体" w:cs="仿宋" w:hint="eastAsia"/>
            <w:kern w:val="0"/>
            <w:sz w:val="24"/>
            <w:u w:val="single"/>
          </w:rPr>
          <w:delText>0</w:delText>
        </w:r>
        <w:r w:rsidDel="00567B14">
          <w:rPr>
            <w:rFonts w:ascii="宋体" w:hAnsi="宋体" w:cs="仿宋" w:hint="eastAsia"/>
            <w:kern w:val="0"/>
            <w:sz w:val="24"/>
            <w:u w:val="single"/>
          </w:rPr>
          <w:delText xml:space="preserve">  </w:delText>
        </w:r>
        <w:r w:rsidR="00567B14" w:rsidDel="00567B14">
          <w:rPr>
            <w:rFonts w:ascii="宋体" w:hAnsi="宋体" w:cs="仿宋" w:hint="eastAsia"/>
            <w:kern w:val="0"/>
            <w:sz w:val="24"/>
            <w:u w:val="single"/>
          </w:rPr>
          <w:delText xml:space="preserve">  </w:delText>
        </w:r>
        <w:r w:rsidDel="00567B14">
          <w:rPr>
            <w:rFonts w:ascii="宋体" w:hAnsi="宋体" w:cs="仿宋" w:hint="eastAsia"/>
            <w:kern w:val="0"/>
            <w:sz w:val="24"/>
            <w:u w:val="single"/>
          </w:rPr>
          <w:delText xml:space="preserve">                        </w:delText>
        </w:r>
      </w:del>
      <w:ins w:id="1196" w:author="cc" w:date="2024-03-22T14:50:00Z">
        <w:r w:rsidR="00567B14">
          <w:rPr>
            <w:rFonts w:ascii="宋体" w:hAnsi="宋体" w:cs="仿宋" w:hint="eastAsia"/>
            <w:kern w:val="0"/>
            <w:sz w:val="24"/>
            <w:u w:val="single"/>
          </w:rPr>
          <w:t xml:space="preserve">69012552                            </w:t>
        </w:r>
      </w:ins>
    </w:p>
    <w:p w14:paraId="76AEB43E" w14:textId="77777777" w:rsidR="00CD2971" w:rsidRDefault="00000000">
      <w:pPr>
        <w:widowControl/>
        <w:spacing w:line="360" w:lineRule="auto"/>
        <w:rPr>
          <w:rFonts w:ascii="宋体" w:hAnsi="宋体" w:cs="仿宋"/>
          <w:kern w:val="0"/>
          <w:sz w:val="24"/>
          <w:u w:val="single"/>
        </w:rPr>
      </w:pPr>
      <w:r>
        <w:rPr>
          <w:rFonts w:ascii="宋体" w:hAnsi="宋体" w:cs="仿宋" w:hint="eastAsia"/>
          <w:kern w:val="0"/>
          <w:sz w:val="24"/>
        </w:rPr>
        <w:t>供应商（乙方）：</w:t>
      </w:r>
      <w:r>
        <w:rPr>
          <w:rFonts w:ascii="宋体" w:hAnsi="宋体" w:cs="仿宋" w:hint="eastAsia"/>
          <w:kern w:val="0"/>
          <w:sz w:val="24"/>
          <w:u w:val="single"/>
        </w:rPr>
        <w:t xml:space="preserve">                                </w:t>
      </w:r>
    </w:p>
    <w:p w14:paraId="27459FD1" w14:textId="77777777" w:rsidR="00CD2971" w:rsidRDefault="00000000">
      <w:pPr>
        <w:widowControl/>
        <w:spacing w:line="360" w:lineRule="auto"/>
        <w:rPr>
          <w:rFonts w:ascii="宋体" w:hAnsi="宋体" w:cs="仿宋"/>
          <w:kern w:val="0"/>
          <w:sz w:val="24"/>
          <w:u w:val="single"/>
        </w:rPr>
      </w:pPr>
      <w:r>
        <w:rPr>
          <w:rFonts w:ascii="宋体" w:hAnsi="宋体" w:cs="仿宋" w:hint="eastAsia"/>
          <w:kern w:val="0"/>
          <w:sz w:val="24"/>
        </w:rPr>
        <w:t>地址：</w:t>
      </w:r>
      <w:r>
        <w:rPr>
          <w:rFonts w:ascii="宋体" w:hAnsi="宋体" w:cs="仿宋" w:hint="eastAsia"/>
          <w:kern w:val="0"/>
          <w:sz w:val="24"/>
          <w:u w:val="single"/>
        </w:rPr>
        <w:t xml:space="preserve">                                          </w:t>
      </w:r>
    </w:p>
    <w:p w14:paraId="3510E0FB" w14:textId="77777777" w:rsidR="00CD2971" w:rsidRDefault="00000000">
      <w:pPr>
        <w:widowControl/>
        <w:spacing w:line="360" w:lineRule="auto"/>
        <w:rPr>
          <w:rFonts w:ascii="宋体" w:hAnsi="宋体" w:cs="仿宋"/>
          <w:kern w:val="0"/>
          <w:sz w:val="24"/>
        </w:rPr>
      </w:pPr>
      <w:r>
        <w:rPr>
          <w:rFonts w:ascii="宋体" w:hAnsi="宋体" w:cs="仿宋" w:hint="eastAsia"/>
          <w:kern w:val="0"/>
          <w:sz w:val="24"/>
        </w:rPr>
        <w:t>法定代表人：</w:t>
      </w:r>
      <w:r>
        <w:rPr>
          <w:rFonts w:ascii="宋体" w:hAnsi="宋体" w:cs="仿宋" w:hint="eastAsia"/>
          <w:kern w:val="0"/>
          <w:sz w:val="24"/>
          <w:u w:val="single"/>
        </w:rPr>
        <w:t xml:space="preserve">                                    </w:t>
      </w:r>
    </w:p>
    <w:p w14:paraId="6393BEAB" w14:textId="77777777" w:rsidR="00CD2971" w:rsidRDefault="00000000">
      <w:pPr>
        <w:widowControl/>
        <w:spacing w:line="360" w:lineRule="auto"/>
        <w:rPr>
          <w:rFonts w:ascii="宋体" w:hAnsi="宋体" w:cs="仿宋"/>
          <w:kern w:val="0"/>
          <w:sz w:val="24"/>
        </w:rPr>
      </w:pPr>
      <w:r>
        <w:rPr>
          <w:rFonts w:ascii="宋体" w:hAnsi="宋体" w:cs="仿宋" w:hint="eastAsia"/>
          <w:kern w:val="0"/>
          <w:sz w:val="24"/>
        </w:rPr>
        <w:t>电话：</w:t>
      </w:r>
      <w:r>
        <w:rPr>
          <w:rFonts w:ascii="宋体" w:hAnsi="宋体" w:cs="仿宋" w:hint="eastAsia"/>
          <w:kern w:val="0"/>
          <w:sz w:val="24"/>
          <w:u w:val="single"/>
        </w:rPr>
        <w:t xml:space="preserve">                                          </w:t>
      </w:r>
    </w:p>
    <w:p w14:paraId="36069CE2" w14:textId="77777777" w:rsidR="00CD2971" w:rsidRDefault="00CD2971">
      <w:pPr>
        <w:widowControl/>
        <w:spacing w:line="360" w:lineRule="auto"/>
        <w:ind w:firstLineChars="200" w:firstLine="480"/>
        <w:rPr>
          <w:rFonts w:ascii="宋体" w:hAnsi="宋体" w:cs="仿宋"/>
          <w:kern w:val="0"/>
          <w:sz w:val="24"/>
        </w:rPr>
      </w:pPr>
    </w:p>
    <w:p w14:paraId="36BD601F" w14:textId="77777777" w:rsidR="00CD2971" w:rsidRDefault="00000000">
      <w:pPr>
        <w:widowControl/>
        <w:spacing w:line="360" w:lineRule="auto"/>
        <w:ind w:firstLineChars="200" w:firstLine="480"/>
        <w:rPr>
          <w:rFonts w:ascii="宋体" w:hAnsi="宋体" w:cs="仿宋"/>
          <w:kern w:val="0"/>
          <w:sz w:val="24"/>
        </w:rPr>
      </w:pPr>
      <w:r>
        <w:rPr>
          <w:rFonts w:ascii="宋体" w:hAnsi="宋体" w:cs="仿宋" w:hint="eastAsia"/>
          <w:kern w:val="0"/>
          <w:sz w:val="24"/>
        </w:rPr>
        <w:t>为明确甲乙双方的权利义务，依照《中华人民共和国民法典》及其他有关法律、法规的规定，遵循平等、自愿、公平和诚实信用的原则，双方就</w:t>
      </w:r>
      <w:r>
        <w:rPr>
          <w:rFonts w:ascii="宋体" w:hAnsi="宋体" w:cs="仿宋" w:hint="eastAsia"/>
          <w:kern w:val="0"/>
          <w:sz w:val="24"/>
          <w:u w:val="single"/>
        </w:rPr>
        <w:t xml:space="preserve">  密云水库绿地管护  </w:t>
      </w:r>
      <w:r>
        <w:rPr>
          <w:rFonts w:ascii="宋体" w:hAnsi="宋体" w:cs="仿宋" w:hint="eastAsia"/>
          <w:kern w:val="0"/>
          <w:sz w:val="24"/>
        </w:rPr>
        <w:t>的工作事宜协商一致，订立本合同。</w:t>
      </w:r>
    </w:p>
    <w:p w14:paraId="1A1D4CD2" w14:textId="77777777" w:rsidR="00CD2971" w:rsidRDefault="00000000">
      <w:pPr>
        <w:widowControl/>
        <w:numPr>
          <w:ilvl w:val="0"/>
          <w:numId w:val="30"/>
        </w:numPr>
        <w:spacing w:line="360" w:lineRule="auto"/>
        <w:outlineLvl w:val="2"/>
        <w:rPr>
          <w:rFonts w:ascii="宋体" w:hAnsi="宋体" w:cs="仿宋"/>
          <w:b/>
          <w:kern w:val="0"/>
          <w:sz w:val="24"/>
        </w:rPr>
      </w:pPr>
      <w:bookmarkStart w:id="1197" w:name="_Toc99033405"/>
      <w:bookmarkStart w:id="1198" w:name="_Toc500949065"/>
      <w:r>
        <w:rPr>
          <w:rFonts w:ascii="宋体" w:hAnsi="宋体" w:cs="仿宋" w:hint="eastAsia"/>
          <w:b/>
          <w:kern w:val="0"/>
          <w:sz w:val="24"/>
        </w:rPr>
        <w:t>合同标的</w:t>
      </w:r>
      <w:bookmarkEnd w:id="1197"/>
    </w:p>
    <w:p w14:paraId="7118D9AC" w14:textId="77777777" w:rsidR="00CD2971" w:rsidRDefault="00000000">
      <w:pPr>
        <w:widowControl/>
        <w:adjustRightInd w:val="0"/>
        <w:snapToGrid w:val="0"/>
        <w:spacing w:line="360" w:lineRule="auto"/>
        <w:ind w:firstLineChars="200" w:firstLine="480"/>
        <w:rPr>
          <w:rFonts w:ascii="宋体" w:hAnsi="宋体" w:cs="宋体"/>
          <w:kern w:val="0"/>
          <w:sz w:val="24"/>
          <w:u w:val="single"/>
        </w:rPr>
      </w:pPr>
      <w:r>
        <w:rPr>
          <w:rFonts w:ascii="宋体" w:hAnsi="宋体" w:cs="宋体" w:hint="eastAsia"/>
          <w:bCs/>
          <w:kern w:val="0"/>
          <w:sz w:val="24"/>
          <w:u w:val="single"/>
        </w:rPr>
        <w:t>项目名称：密云水库绿地管护。</w:t>
      </w:r>
    </w:p>
    <w:p w14:paraId="61637CF7" w14:textId="77777777" w:rsidR="00CD2971" w:rsidRDefault="00000000">
      <w:pPr>
        <w:widowControl/>
        <w:adjustRightInd w:val="0"/>
        <w:snapToGrid w:val="0"/>
        <w:spacing w:line="360" w:lineRule="auto"/>
        <w:ind w:firstLineChars="200" w:firstLine="480"/>
        <w:rPr>
          <w:rFonts w:ascii="宋体" w:hAnsi="宋体" w:cs="宋体"/>
          <w:kern w:val="0"/>
          <w:sz w:val="24"/>
          <w:u w:val="single"/>
        </w:rPr>
      </w:pPr>
      <w:r>
        <w:rPr>
          <w:rFonts w:ascii="宋体" w:hAnsi="宋体" w:cs="宋体" w:hint="eastAsia"/>
          <w:bCs/>
          <w:kern w:val="0"/>
          <w:sz w:val="24"/>
          <w:u w:val="single"/>
        </w:rPr>
        <w:t>养护区域：坝下绿地、苗圃地、白河发电隧洞支洞尾水渠、原修配厂部分绿地、铁路沿线、白河</w:t>
      </w:r>
      <w:proofErr w:type="gramStart"/>
      <w:r>
        <w:rPr>
          <w:rFonts w:ascii="宋体" w:hAnsi="宋体" w:cs="宋体" w:hint="eastAsia"/>
          <w:bCs/>
          <w:kern w:val="0"/>
          <w:sz w:val="24"/>
          <w:u w:val="single"/>
        </w:rPr>
        <w:t>泄</w:t>
      </w:r>
      <w:proofErr w:type="gramEnd"/>
      <w:r>
        <w:rPr>
          <w:rFonts w:ascii="宋体" w:hAnsi="宋体" w:cs="宋体" w:hint="eastAsia"/>
          <w:bCs/>
          <w:kern w:val="0"/>
          <w:sz w:val="24"/>
          <w:u w:val="single"/>
        </w:rPr>
        <w:t>空洞工程区。</w:t>
      </w:r>
    </w:p>
    <w:p w14:paraId="40BDF5B5" w14:textId="77777777" w:rsidR="00CD2971" w:rsidRDefault="00000000">
      <w:pPr>
        <w:widowControl/>
        <w:numPr>
          <w:ilvl w:val="0"/>
          <w:numId w:val="30"/>
        </w:numPr>
        <w:spacing w:line="360" w:lineRule="auto"/>
        <w:outlineLvl w:val="2"/>
        <w:rPr>
          <w:rFonts w:ascii="宋体" w:hAnsi="宋体" w:cs="仿宋"/>
          <w:b/>
          <w:kern w:val="0"/>
          <w:sz w:val="24"/>
        </w:rPr>
      </w:pPr>
      <w:bookmarkStart w:id="1199" w:name="_Toc500949064"/>
      <w:r>
        <w:rPr>
          <w:rFonts w:ascii="宋体" w:hAnsi="宋体" w:cs="仿宋" w:hint="eastAsia"/>
          <w:b/>
          <w:kern w:val="0"/>
          <w:sz w:val="24"/>
        </w:rPr>
        <w:t xml:space="preserve"> </w:t>
      </w:r>
      <w:bookmarkStart w:id="1200" w:name="_Toc99033406"/>
      <w:r>
        <w:rPr>
          <w:rFonts w:ascii="宋体" w:hAnsi="宋体" w:cs="仿宋" w:hint="eastAsia"/>
          <w:b/>
          <w:kern w:val="0"/>
          <w:sz w:val="24"/>
        </w:rPr>
        <w:t>合同价款及付款方式</w:t>
      </w:r>
      <w:bookmarkEnd w:id="1199"/>
      <w:bookmarkEnd w:id="1200"/>
    </w:p>
    <w:p w14:paraId="528802C2" w14:textId="77777777" w:rsidR="00CD2971" w:rsidRDefault="00000000">
      <w:pPr>
        <w:adjustRightInd w:val="0"/>
        <w:snapToGrid w:val="0"/>
        <w:spacing w:line="360" w:lineRule="auto"/>
        <w:ind w:firstLineChars="200" w:firstLine="480"/>
        <w:rPr>
          <w:rFonts w:ascii="宋体" w:hAnsi="宋体" w:cs="宋体"/>
          <w:kern w:val="0"/>
          <w:sz w:val="24"/>
        </w:rPr>
      </w:pPr>
      <w:r>
        <w:rPr>
          <w:rFonts w:ascii="宋体" w:hAnsi="宋体" w:cs="宋体" w:hint="eastAsia"/>
          <w:kern w:val="0"/>
          <w:sz w:val="24"/>
        </w:rPr>
        <w:t>1.本项目签约合同价为（含税）（大写）：</w:t>
      </w:r>
      <w:r>
        <w:rPr>
          <w:rFonts w:ascii="宋体" w:hAnsi="宋体" w:cs="宋体" w:hint="eastAsia"/>
          <w:kern w:val="0"/>
          <w:sz w:val="24"/>
          <w:u w:val="single"/>
        </w:rPr>
        <w:t xml:space="preserve">                     </w:t>
      </w:r>
      <w:r>
        <w:rPr>
          <w:rFonts w:ascii="宋体" w:hAnsi="宋体" w:cs="宋体" w:hint="eastAsia"/>
          <w:kern w:val="0"/>
          <w:sz w:val="24"/>
        </w:rPr>
        <w:t>（人民币）</w:t>
      </w:r>
    </w:p>
    <w:p w14:paraId="46DEBCCB" w14:textId="77777777" w:rsidR="00CD2971" w:rsidRDefault="00000000">
      <w:pPr>
        <w:widowControl/>
        <w:adjustRightInd w:val="0"/>
        <w:snapToGrid w:val="0"/>
        <w:spacing w:line="360" w:lineRule="auto"/>
        <w:ind w:firstLineChars="1600" w:firstLine="3840"/>
        <w:jc w:val="left"/>
        <w:rPr>
          <w:rFonts w:ascii="宋体" w:hAnsi="宋体" w:cs="宋体"/>
          <w:kern w:val="0"/>
          <w:sz w:val="24"/>
        </w:rPr>
      </w:pPr>
      <w:r>
        <w:rPr>
          <w:rFonts w:ascii="宋体" w:hAnsi="宋体" w:cs="宋体" w:hint="eastAsia"/>
          <w:kern w:val="0"/>
          <w:sz w:val="24"/>
        </w:rPr>
        <w:t>（小写）：</w:t>
      </w:r>
      <w:r>
        <w:rPr>
          <w:rFonts w:ascii="宋体" w:hAnsi="宋体" w:cs="宋体" w:hint="eastAsia"/>
          <w:kern w:val="0"/>
          <w:sz w:val="24"/>
          <w:u w:val="single"/>
        </w:rPr>
        <w:t xml:space="preserve">                      </w:t>
      </w:r>
      <w:r>
        <w:rPr>
          <w:rFonts w:ascii="宋体" w:hAnsi="宋体" w:cs="宋体" w:hint="eastAsia"/>
          <w:kern w:val="0"/>
          <w:sz w:val="24"/>
        </w:rPr>
        <w:t>（元）</w:t>
      </w:r>
    </w:p>
    <w:p w14:paraId="69FD9C4C" w14:textId="77777777" w:rsidR="00CD2971" w:rsidRDefault="00000000">
      <w:pPr>
        <w:adjustRightInd w:val="0"/>
        <w:snapToGrid w:val="0"/>
        <w:spacing w:line="360" w:lineRule="auto"/>
        <w:ind w:firstLineChars="200" w:firstLine="480"/>
        <w:rPr>
          <w:rFonts w:ascii="宋体" w:hAnsi="宋体" w:cs="宋体"/>
          <w:kern w:val="0"/>
          <w:sz w:val="24"/>
        </w:rPr>
      </w:pPr>
      <w:r>
        <w:rPr>
          <w:rFonts w:ascii="宋体" w:hAnsi="宋体" w:cs="宋体" w:hint="eastAsia"/>
          <w:kern w:val="0"/>
          <w:sz w:val="24"/>
        </w:rPr>
        <w:t>其中安全文明施工费为（含税）（大写）：</w:t>
      </w:r>
      <w:r>
        <w:rPr>
          <w:rFonts w:ascii="宋体" w:hAnsi="宋体" w:cs="宋体" w:hint="eastAsia"/>
          <w:kern w:val="0"/>
          <w:sz w:val="24"/>
          <w:u w:val="single"/>
        </w:rPr>
        <w:t xml:space="preserve">                      </w:t>
      </w:r>
      <w:r>
        <w:rPr>
          <w:rFonts w:ascii="宋体" w:hAnsi="宋体" w:cs="宋体" w:hint="eastAsia"/>
          <w:kern w:val="0"/>
          <w:sz w:val="24"/>
        </w:rPr>
        <w:t>（人民币）</w:t>
      </w:r>
    </w:p>
    <w:p w14:paraId="416206AC" w14:textId="77777777" w:rsidR="00CD2971" w:rsidRDefault="00000000">
      <w:pPr>
        <w:adjustRightInd w:val="0"/>
        <w:snapToGrid w:val="0"/>
        <w:spacing w:line="360" w:lineRule="auto"/>
        <w:ind w:firstLineChars="1600" w:firstLine="3840"/>
        <w:rPr>
          <w:rFonts w:ascii="宋体" w:hAnsi="宋体" w:cs="宋体"/>
          <w:kern w:val="0"/>
          <w:sz w:val="24"/>
        </w:rPr>
      </w:pPr>
      <w:r>
        <w:rPr>
          <w:rFonts w:ascii="宋体" w:hAnsi="宋体" w:cs="宋体" w:hint="eastAsia"/>
          <w:kern w:val="0"/>
          <w:sz w:val="24"/>
        </w:rPr>
        <w:t>（小写）：</w:t>
      </w:r>
      <w:r>
        <w:rPr>
          <w:rFonts w:ascii="宋体" w:hAnsi="宋体" w:cs="宋体" w:hint="eastAsia"/>
          <w:kern w:val="0"/>
          <w:sz w:val="24"/>
          <w:u w:val="single"/>
        </w:rPr>
        <w:t xml:space="preserve">                     </w:t>
      </w:r>
      <w:r>
        <w:rPr>
          <w:rFonts w:ascii="宋体" w:hAnsi="宋体" w:cs="宋体" w:hint="eastAsia"/>
          <w:kern w:val="0"/>
          <w:sz w:val="24"/>
        </w:rPr>
        <w:t>（元）</w:t>
      </w:r>
    </w:p>
    <w:p w14:paraId="68A6C003"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2</w:t>
      </w:r>
      <w:r>
        <w:rPr>
          <w:rFonts w:ascii="宋体" w:hAnsi="宋体" w:cs="黑体"/>
          <w:kern w:val="0"/>
          <w:sz w:val="24"/>
        </w:rPr>
        <w:t>.</w:t>
      </w:r>
      <w:r>
        <w:rPr>
          <w:rFonts w:ascii="宋体" w:hAnsi="宋体" w:cs="黑体" w:hint="eastAsia"/>
          <w:kern w:val="0"/>
          <w:sz w:val="24"/>
        </w:rPr>
        <w:t>本合同价款由以下2部分组成：</w:t>
      </w:r>
    </w:p>
    <w:p w14:paraId="60211086"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（1）合同价款1：指2024年1月1日至合同生效前一日的合同价款；</w:t>
      </w:r>
    </w:p>
    <w:p w14:paraId="6F83D1EC"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（2）合同价款2：指合同生效之日至2024年12月31日期间的合同价款；</w:t>
      </w:r>
    </w:p>
    <w:p w14:paraId="2F19447F" w14:textId="77777777" w:rsidR="00CD2971" w:rsidRDefault="00000000">
      <w:pPr>
        <w:adjustRightInd w:val="0"/>
        <w:snapToGrid w:val="0"/>
        <w:spacing w:line="360" w:lineRule="auto"/>
        <w:ind w:firstLineChars="200" w:firstLine="480"/>
        <w:rPr>
          <w:rFonts w:ascii="宋体" w:hAnsi="宋体" w:cs="宋体"/>
          <w:kern w:val="0"/>
          <w:sz w:val="24"/>
        </w:rPr>
      </w:pPr>
      <w:r>
        <w:rPr>
          <w:rFonts w:ascii="宋体" w:hAnsi="宋体" w:cs="宋体"/>
          <w:kern w:val="0"/>
          <w:sz w:val="24"/>
        </w:rPr>
        <w:t>3</w:t>
      </w:r>
      <w:r>
        <w:rPr>
          <w:rFonts w:ascii="宋体" w:hAnsi="宋体" w:cs="宋体" w:hint="eastAsia"/>
          <w:kern w:val="0"/>
          <w:sz w:val="24"/>
        </w:rPr>
        <w:t>.本项目为固定单价合同。双方约定，本项目按月计量，按每计量周期完成工作量支付进度款，并且约定：</w:t>
      </w:r>
    </w:p>
    <w:p w14:paraId="7765760E"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kern w:val="0"/>
          <w:sz w:val="24"/>
        </w:rPr>
        <w:lastRenderedPageBreak/>
        <w:t>3.1</w:t>
      </w:r>
      <w:r>
        <w:rPr>
          <w:rFonts w:ascii="宋体" w:hAnsi="宋体" w:cs="黑体" w:hint="eastAsia"/>
          <w:kern w:val="0"/>
          <w:sz w:val="24"/>
        </w:rPr>
        <w:t xml:space="preserve">本项目不设预付款。 </w:t>
      </w:r>
    </w:p>
    <w:p w14:paraId="0A6EE097"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kern w:val="0"/>
          <w:sz w:val="24"/>
        </w:rPr>
        <w:t>3.2</w:t>
      </w:r>
      <w:r>
        <w:rPr>
          <w:rFonts w:ascii="宋体" w:hAnsi="宋体" w:cs="黑体" w:hint="eastAsia"/>
          <w:kern w:val="0"/>
          <w:sz w:val="24"/>
        </w:rPr>
        <w:t>合同价款1由甲方依据本合同单价和审定后的实际发生工作量支付给前期运行维护单位。</w:t>
      </w:r>
    </w:p>
    <w:p w14:paraId="5AAAAABD" w14:textId="77777777" w:rsidR="00CD2971" w:rsidRDefault="00000000">
      <w:pPr>
        <w:adjustRightInd w:val="0"/>
        <w:snapToGrid w:val="0"/>
        <w:spacing w:line="360" w:lineRule="auto"/>
        <w:ind w:firstLineChars="200" w:firstLine="480"/>
        <w:rPr>
          <w:rFonts w:ascii="宋体" w:hAnsi="宋体" w:cs="宋体"/>
          <w:kern w:val="0"/>
          <w:sz w:val="24"/>
        </w:rPr>
      </w:pPr>
      <w:r>
        <w:rPr>
          <w:rFonts w:ascii="宋体" w:hAnsi="宋体" w:cs="黑体" w:hint="eastAsia"/>
          <w:kern w:val="0"/>
          <w:sz w:val="24"/>
        </w:rPr>
        <w:t>3</w:t>
      </w:r>
      <w:r>
        <w:rPr>
          <w:rFonts w:ascii="宋体" w:hAnsi="宋体" w:cs="黑体"/>
          <w:kern w:val="0"/>
          <w:sz w:val="24"/>
        </w:rPr>
        <w:t>.3</w:t>
      </w:r>
      <w:r>
        <w:rPr>
          <w:rFonts w:ascii="宋体" w:hAnsi="宋体" w:cs="黑体" w:hint="eastAsia"/>
          <w:kern w:val="0"/>
          <w:sz w:val="24"/>
        </w:rPr>
        <w:t>本合同生效之日起，项目进度款（不含安全文明施工费）根据实际完成工作量按月计量支付，累计支付达到合同价款2（不含安全文明施工费）的90%时暂停支付。</w:t>
      </w:r>
    </w:p>
    <w:p w14:paraId="6065031A"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kern w:val="0"/>
          <w:sz w:val="24"/>
        </w:rPr>
        <w:t>3.4</w:t>
      </w:r>
      <w:r>
        <w:rPr>
          <w:rFonts w:ascii="宋体" w:hAnsi="宋体" w:cs="黑体" w:hint="eastAsia"/>
          <w:kern w:val="0"/>
          <w:sz w:val="24"/>
        </w:rPr>
        <w:t>安全文明施工费：</w:t>
      </w:r>
    </w:p>
    <w:p w14:paraId="1E34F29C"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hint="eastAsia"/>
          <w:kern w:val="0"/>
          <w:sz w:val="24"/>
        </w:rPr>
        <w:t>合同生效后甲方于15日内支付合同价款2中安全文明施工费50%；项目进度达到30%时，支付合同价款2中安全文明施工费的20%；项目进度达到70%时，支付合同价款2中安全文明施工费的20%。</w:t>
      </w:r>
    </w:p>
    <w:p w14:paraId="704C0F4E" w14:textId="77777777" w:rsidR="00CD2971" w:rsidRDefault="00000000">
      <w:pPr>
        <w:autoSpaceDE w:val="0"/>
        <w:autoSpaceDN w:val="0"/>
        <w:spacing w:line="360" w:lineRule="auto"/>
        <w:ind w:firstLineChars="200" w:firstLine="480"/>
        <w:rPr>
          <w:rFonts w:ascii="宋体" w:hAnsi="宋体" w:cs="黑体"/>
          <w:kern w:val="0"/>
          <w:sz w:val="24"/>
        </w:rPr>
      </w:pPr>
      <w:r>
        <w:rPr>
          <w:rFonts w:ascii="宋体" w:hAnsi="宋体" w:cs="黑体"/>
          <w:kern w:val="0"/>
          <w:sz w:val="24"/>
        </w:rPr>
        <w:t>3.5</w:t>
      </w:r>
      <w:r>
        <w:rPr>
          <w:rFonts w:ascii="宋体" w:hAnsi="宋体" w:cs="黑体" w:hint="eastAsia"/>
          <w:kern w:val="0"/>
          <w:sz w:val="24"/>
        </w:rPr>
        <w:t>尾款：</w:t>
      </w:r>
    </w:p>
    <w:p w14:paraId="30F40BDD" w14:textId="77777777" w:rsidR="00CD2971" w:rsidRDefault="00000000">
      <w:pPr>
        <w:autoSpaceDE w:val="0"/>
        <w:autoSpaceDN w:val="0"/>
        <w:spacing w:line="360" w:lineRule="auto"/>
        <w:ind w:firstLineChars="200" w:firstLine="480"/>
        <w:rPr>
          <w:ins w:id="1201" w:author="cc" w:date="2024-03-22T15:16:00Z"/>
          <w:rFonts w:ascii="宋体" w:hAnsi="宋体" w:cs="黑体"/>
          <w:kern w:val="0"/>
          <w:sz w:val="24"/>
        </w:rPr>
      </w:pPr>
      <w:r>
        <w:rPr>
          <w:rFonts w:ascii="宋体" w:hAnsi="宋体" w:cs="黑体" w:hint="eastAsia"/>
          <w:kern w:val="0"/>
          <w:sz w:val="24"/>
        </w:rPr>
        <w:t>乙方应于2024年12月1日之前提交2024年12月需完成工作量清单和相关资料，经甲方阶段验收合格，乙方按照甲方要求提供完整的支付文件，甲方收到上述文件后一次性支付尾款（含安全文明施工费）。12月工作量全部完成后，甲方进行核算并验收。</w:t>
      </w:r>
    </w:p>
    <w:p w14:paraId="048FD8E5" w14:textId="7B281C6A" w:rsidR="00FA3389" w:rsidRDefault="00FA3389">
      <w:pPr>
        <w:autoSpaceDE w:val="0"/>
        <w:autoSpaceDN w:val="0"/>
        <w:spacing w:line="360" w:lineRule="auto"/>
        <w:ind w:firstLineChars="200" w:firstLine="480"/>
        <w:rPr>
          <w:rFonts w:ascii="宋体" w:hAnsi="宋体" w:cs="黑体"/>
          <w:kern w:val="0"/>
          <w:sz w:val="24"/>
        </w:rPr>
      </w:pPr>
      <w:ins w:id="1202" w:author="cc" w:date="2024-03-22T15:16:00Z">
        <w:r>
          <w:rPr>
            <w:rFonts w:ascii="宋体" w:hAnsi="宋体" w:cs="黑体" w:hint="eastAsia"/>
            <w:kern w:val="0"/>
            <w:sz w:val="24"/>
          </w:rPr>
          <w:t>3.6</w:t>
        </w:r>
      </w:ins>
      <w:ins w:id="1203" w:author="cc" w:date="2024-03-22T15:20:00Z">
        <w:r w:rsidR="00D30DB2" w:rsidRPr="00D30DB2">
          <w:rPr>
            <w:rFonts w:ascii="宋体" w:hAnsi="宋体" w:cs="黑体" w:hint="eastAsia"/>
            <w:kern w:val="0"/>
            <w:sz w:val="24"/>
          </w:rPr>
          <w:t>付款要求：乙方必须在甲方支付每笔款项前提供符合采购人要求的支付文件和正规合法有效的等额增值税普通发票，否则甲方有权暂不付款，并且不承担违约责任。甲方自收到发票后1</w:t>
        </w:r>
        <w:r w:rsidR="00D30DB2">
          <w:rPr>
            <w:rFonts w:ascii="宋体" w:hAnsi="宋体" w:cs="黑体" w:hint="eastAsia"/>
            <w:kern w:val="0"/>
            <w:sz w:val="24"/>
          </w:rPr>
          <w:t>0个工作</w:t>
        </w:r>
        <w:r w:rsidR="00D30DB2" w:rsidRPr="00D30DB2">
          <w:rPr>
            <w:rFonts w:ascii="宋体" w:hAnsi="宋体" w:cs="黑体" w:hint="eastAsia"/>
            <w:kern w:val="0"/>
            <w:sz w:val="24"/>
          </w:rPr>
          <w:t>日内将款项支付给乙方。</w:t>
        </w:r>
      </w:ins>
    </w:p>
    <w:p w14:paraId="1D77DFC0" w14:textId="0E47C35A" w:rsidR="00CD2971" w:rsidRDefault="00000000">
      <w:pPr>
        <w:widowControl/>
        <w:adjustRightInd w:val="0"/>
        <w:snapToGrid w:val="0"/>
        <w:spacing w:line="360" w:lineRule="auto"/>
        <w:ind w:firstLineChars="200" w:firstLine="480"/>
        <w:jc w:val="left"/>
        <w:rPr>
          <w:rFonts w:ascii="宋体" w:hAnsi="宋体" w:cs="宋体"/>
          <w:kern w:val="0"/>
          <w:sz w:val="24"/>
        </w:rPr>
      </w:pPr>
      <w:r>
        <w:rPr>
          <w:rFonts w:ascii="宋体" w:hAnsi="宋体" w:cs="宋体"/>
          <w:kern w:val="0"/>
          <w:sz w:val="24"/>
        </w:rPr>
        <w:t>3.</w:t>
      </w:r>
      <w:del w:id="1204" w:author="cc" w:date="2024-03-22T15:16:00Z">
        <w:r w:rsidDel="00FA3389">
          <w:rPr>
            <w:rFonts w:ascii="宋体" w:hAnsi="宋体" w:cs="宋体"/>
            <w:kern w:val="0"/>
            <w:sz w:val="24"/>
          </w:rPr>
          <w:delText>6</w:delText>
        </w:r>
      </w:del>
      <w:ins w:id="1205" w:author="cc" w:date="2024-03-22T15:16:00Z">
        <w:r w:rsidR="00FA3389">
          <w:rPr>
            <w:rFonts w:ascii="宋体" w:hAnsi="宋体" w:cs="宋体" w:hint="eastAsia"/>
            <w:kern w:val="0"/>
            <w:sz w:val="24"/>
          </w:rPr>
          <w:t>7</w:t>
        </w:r>
      </w:ins>
      <w:r>
        <w:rPr>
          <w:rFonts w:ascii="宋体" w:hAnsi="宋体" w:cs="宋体" w:hint="eastAsia"/>
          <w:kern w:val="0"/>
          <w:sz w:val="24"/>
        </w:rPr>
        <w:t>质量保证金</w:t>
      </w:r>
    </w:p>
    <w:p w14:paraId="1ACF80A6" w14:textId="77777777" w:rsidR="00CD2971" w:rsidRDefault="00000000">
      <w:pPr>
        <w:widowControl/>
        <w:adjustRightInd w:val="0"/>
        <w:snapToGrid w:val="0"/>
        <w:spacing w:line="360" w:lineRule="auto"/>
        <w:ind w:firstLineChars="200" w:firstLine="480"/>
        <w:jc w:val="left"/>
        <w:rPr>
          <w:rFonts w:ascii="宋体" w:hAnsi="宋体" w:cs="宋体"/>
          <w:kern w:val="0"/>
          <w:sz w:val="24"/>
        </w:rPr>
      </w:pPr>
      <w:r>
        <w:rPr>
          <w:rFonts w:ascii="宋体" w:hAnsi="宋体" w:cs="宋体" w:hint="eastAsia"/>
          <w:kern w:val="0"/>
          <w:sz w:val="24"/>
        </w:rPr>
        <w:t>本项目不涉及该项。</w:t>
      </w:r>
    </w:p>
    <w:p w14:paraId="2587271D" w14:textId="74BEF39C" w:rsidR="00CD2971" w:rsidRDefault="00000000">
      <w:pPr>
        <w:tabs>
          <w:tab w:val="right" w:leader="dot" w:pos="8778"/>
        </w:tabs>
        <w:adjustRightInd w:val="0"/>
        <w:snapToGrid w:val="0"/>
        <w:spacing w:line="360" w:lineRule="auto"/>
        <w:ind w:firstLineChars="200" w:firstLine="480"/>
        <w:rPr>
          <w:rFonts w:ascii="宋体" w:hAnsi="宋体"/>
          <w:iCs/>
          <w:sz w:val="24"/>
        </w:rPr>
      </w:pPr>
      <w:r>
        <w:rPr>
          <w:rFonts w:ascii="宋体" w:hAnsi="宋体"/>
          <w:iCs/>
          <w:sz w:val="24"/>
        </w:rPr>
        <w:t>3.</w:t>
      </w:r>
      <w:del w:id="1206" w:author="cc" w:date="2024-03-22T15:16:00Z">
        <w:r w:rsidDel="00FA3389">
          <w:rPr>
            <w:rFonts w:ascii="宋体" w:hAnsi="宋体"/>
            <w:iCs/>
            <w:sz w:val="24"/>
          </w:rPr>
          <w:delText>7</w:delText>
        </w:r>
      </w:del>
      <w:ins w:id="1207" w:author="cc" w:date="2024-03-22T15:16:00Z">
        <w:r w:rsidR="00FA3389">
          <w:rPr>
            <w:rFonts w:ascii="宋体" w:hAnsi="宋体" w:hint="eastAsia"/>
            <w:iCs/>
            <w:sz w:val="24"/>
          </w:rPr>
          <w:t>8</w:t>
        </w:r>
      </w:ins>
      <w:r>
        <w:rPr>
          <w:rFonts w:ascii="宋体" w:hAnsi="宋体" w:hint="eastAsia"/>
          <w:iCs/>
          <w:sz w:val="24"/>
        </w:rPr>
        <w:t>履约担保</w:t>
      </w:r>
    </w:p>
    <w:p w14:paraId="4CF44FF6" w14:textId="77777777" w:rsidR="00CD2971" w:rsidRDefault="00000000">
      <w:pPr>
        <w:numPr>
          <w:ilvl w:val="0"/>
          <w:numId w:val="31"/>
        </w:numPr>
        <w:adjustRightInd w:val="0"/>
        <w:snapToGrid w:val="0"/>
        <w:spacing w:line="360" w:lineRule="auto"/>
        <w:ind w:firstLineChars="200" w:firstLine="480"/>
        <w:rPr>
          <w:rFonts w:ascii="宋体" w:hAnsi="宋体" w:cs="仿宋"/>
          <w:sz w:val="24"/>
          <w:u w:val="single"/>
        </w:rPr>
      </w:pPr>
      <w:r>
        <w:rPr>
          <w:rFonts w:ascii="宋体" w:hAnsi="宋体" w:cs="仿宋" w:hint="eastAsia"/>
          <w:sz w:val="24"/>
        </w:rPr>
        <w:t>履约保证金为合同价的10%，即人民币大写：</w:t>
      </w:r>
      <w:r>
        <w:rPr>
          <w:rFonts w:ascii="宋体" w:hAnsi="宋体" w:cs="仿宋" w:hint="eastAsia"/>
          <w:sz w:val="24"/>
          <w:u w:val="single"/>
        </w:rPr>
        <w:t xml:space="preserve">                 </w:t>
      </w:r>
    </w:p>
    <w:p w14:paraId="53AC74B2" w14:textId="77777777" w:rsidR="00CD2971" w:rsidRDefault="00000000">
      <w:pPr>
        <w:adjustRightInd w:val="0"/>
        <w:snapToGrid w:val="0"/>
        <w:spacing w:line="360" w:lineRule="auto"/>
        <w:ind w:firstLineChars="400" w:firstLine="960"/>
        <w:rPr>
          <w:rFonts w:ascii="宋体" w:hAnsi="宋体" w:cs="仿宋"/>
          <w:sz w:val="24"/>
        </w:rPr>
      </w:pPr>
      <w:r>
        <w:rPr>
          <w:rFonts w:ascii="宋体" w:hAnsi="宋体" w:cs="仿宋" w:hint="eastAsia"/>
          <w:sz w:val="24"/>
        </w:rPr>
        <w:t>（小写：</w:t>
      </w:r>
      <w:r>
        <w:rPr>
          <w:rFonts w:ascii="宋体" w:hAnsi="宋体" w:cs="仿宋" w:hint="eastAsia"/>
          <w:sz w:val="24"/>
          <w:u w:val="single"/>
        </w:rPr>
        <w:t xml:space="preserve">                    元</w:t>
      </w:r>
      <w:r>
        <w:rPr>
          <w:rFonts w:ascii="宋体" w:hAnsi="宋体" w:cs="仿宋" w:hint="eastAsia"/>
          <w:sz w:val="24"/>
        </w:rPr>
        <w:t>）。</w:t>
      </w:r>
    </w:p>
    <w:p w14:paraId="1A05B2D3" w14:textId="77777777" w:rsidR="00CD2971" w:rsidRDefault="00000000">
      <w:pPr>
        <w:adjustRightInd w:val="0"/>
        <w:snapToGrid w:val="0"/>
        <w:spacing w:line="360" w:lineRule="auto"/>
        <w:ind w:firstLineChars="200" w:firstLine="480"/>
        <w:rPr>
          <w:rFonts w:ascii="宋体" w:hAnsi="宋体" w:cs="仿宋"/>
          <w:sz w:val="24"/>
        </w:rPr>
      </w:pPr>
      <w:r>
        <w:rPr>
          <w:rFonts w:ascii="宋体" w:hAnsi="宋体" w:cs="仿宋" w:hint="eastAsia"/>
          <w:sz w:val="24"/>
        </w:rPr>
        <w:t>（2）履约保证金用于补偿甲方因乙方不能完成其合同义务而蒙受的损失。</w:t>
      </w:r>
    </w:p>
    <w:p w14:paraId="67A9FA2E" w14:textId="77777777" w:rsidR="00CD2971" w:rsidRDefault="00000000">
      <w:pPr>
        <w:adjustRightInd w:val="0"/>
        <w:snapToGrid w:val="0"/>
        <w:spacing w:line="360" w:lineRule="auto"/>
        <w:ind w:firstLineChars="200" w:firstLine="480"/>
        <w:rPr>
          <w:rFonts w:ascii="宋体" w:hAnsi="宋体" w:cs="仿宋"/>
          <w:sz w:val="24"/>
        </w:rPr>
      </w:pPr>
      <w:r>
        <w:rPr>
          <w:rFonts w:ascii="宋体" w:hAnsi="宋体" w:cs="仿宋" w:hint="eastAsia"/>
          <w:sz w:val="24"/>
        </w:rPr>
        <w:t>（3）履约担保形式：可采用支票、汇票、本票或者金融机构、担保机构出具的保函等非现金形式。</w:t>
      </w:r>
    </w:p>
    <w:p w14:paraId="7EEF9305" w14:textId="77777777" w:rsidR="00CD2971" w:rsidRDefault="00000000">
      <w:pPr>
        <w:adjustRightInd w:val="0"/>
        <w:snapToGrid w:val="0"/>
        <w:spacing w:line="360" w:lineRule="auto"/>
        <w:ind w:firstLineChars="200" w:firstLine="480"/>
        <w:rPr>
          <w:rFonts w:ascii="宋体" w:hAnsi="宋体" w:cs="仿宋"/>
          <w:sz w:val="24"/>
        </w:rPr>
      </w:pPr>
      <w:r>
        <w:rPr>
          <w:rFonts w:ascii="宋体" w:hAnsi="宋体" w:cs="仿宋" w:hint="eastAsia"/>
          <w:sz w:val="24"/>
        </w:rPr>
        <w:t>（4）在乙方完成其合同义务包括任何保证义务后10日内，甲方将把履约保证金无息退还乙方。以支票、汇票、本票方式缴纳的履约保证金以支票形式退还，保函形式的到期自动作废。</w:t>
      </w:r>
    </w:p>
    <w:p w14:paraId="47E81EA0" w14:textId="77777777" w:rsidR="00CD2971" w:rsidRDefault="00000000">
      <w:pPr>
        <w:adjustRightInd w:val="0"/>
        <w:snapToGrid w:val="0"/>
        <w:spacing w:line="360" w:lineRule="auto"/>
        <w:ind w:firstLineChars="200" w:firstLine="480"/>
        <w:rPr>
          <w:rFonts w:ascii="宋体" w:hAnsi="宋体" w:cs="仿宋"/>
          <w:sz w:val="24"/>
        </w:rPr>
      </w:pPr>
      <w:r>
        <w:rPr>
          <w:rFonts w:ascii="宋体" w:hAnsi="宋体" w:cs="仿宋" w:hint="eastAsia"/>
          <w:sz w:val="24"/>
        </w:rPr>
        <w:t>（5）因乙方原因导致合同无法部分或全部履行的，履约保证金将不予退还，甲方的其他损失乙方另行予以赔偿。</w:t>
      </w:r>
    </w:p>
    <w:p w14:paraId="2EEBCB0D" w14:textId="77777777" w:rsidR="00CD2971" w:rsidRDefault="00000000">
      <w:pPr>
        <w:shd w:val="clear" w:color="auto" w:fill="FFFFFF"/>
        <w:adjustRightInd w:val="0"/>
        <w:snapToGrid w:val="0"/>
        <w:spacing w:line="360" w:lineRule="auto"/>
        <w:ind w:firstLineChars="200" w:firstLine="480"/>
        <w:rPr>
          <w:rFonts w:ascii="宋体" w:hAnsi="宋体" w:cs="仿宋"/>
          <w:sz w:val="24"/>
        </w:rPr>
      </w:pPr>
      <w:r>
        <w:rPr>
          <w:rFonts w:ascii="宋体" w:hAnsi="宋体" w:cs="仿宋" w:hint="eastAsia"/>
          <w:sz w:val="24"/>
        </w:rPr>
        <w:t>（6）甲方无正当理由逾期退还履约保证金，按照中国人民银行的同期贷款利率按</w:t>
      </w:r>
      <w:r>
        <w:rPr>
          <w:rFonts w:ascii="宋体" w:hAnsi="宋体" w:cs="仿宋" w:hint="eastAsia"/>
          <w:sz w:val="24"/>
        </w:rPr>
        <w:lastRenderedPageBreak/>
        <w:t>逾期天数计算并支付利息。</w:t>
      </w:r>
    </w:p>
    <w:p w14:paraId="26D96CEB" w14:textId="77777777" w:rsidR="00CD2971" w:rsidRDefault="00000000">
      <w:pPr>
        <w:widowControl/>
        <w:numPr>
          <w:ilvl w:val="0"/>
          <w:numId w:val="30"/>
        </w:numPr>
        <w:spacing w:line="360" w:lineRule="auto"/>
        <w:outlineLvl w:val="2"/>
        <w:rPr>
          <w:rFonts w:ascii="宋体" w:hAnsi="宋体" w:cs="仿宋"/>
          <w:b/>
          <w:kern w:val="0"/>
          <w:sz w:val="24"/>
        </w:rPr>
      </w:pPr>
      <w:bookmarkStart w:id="1208" w:name="_Toc99033407"/>
      <w:r>
        <w:rPr>
          <w:rFonts w:ascii="宋体" w:hAnsi="宋体" w:cs="仿宋" w:hint="eastAsia"/>
          <w:b/>
          <w:kern w:val="0"/>
          <w:sz w:val="24"/>
        </w:rPr>
        <w:t>合同期限</w:t>
      </w:r>
      <w:bookmarkEnd w:id="1208"/>
    </w:p>
    <w:p w14:paraId="7E3439E0" w14:textId="77777777" w:rsidR="00CD2971" w:rsidRDefault="00000000">
      <w:pPr>
        <w:shd w:val="clear" w:color="auto" w:fill="FFFFFF"/>
        <w:spacing w:line="360" w:lineRule="auto"/>
        <w:ind w:firstLineChars="200" w:firstLine="480"/>
        <w:rPr>
          <w:rFonts w:ascii="宋体" w:hAnsi="宋体" w:cs="宋体"/>
          <w:kern w:val="0"/>
          <w:sz w:val="24"/>
        </w:rPr>
      </w:pPr>
      <w:r>
        <w:rPr>
          <w:rFonts w:ascii="宋体" w:hAnsi="宋体" w:cs="宋体" w:hint="eastAsia"/>
          <w:kern w:val="0"/>
          <w:sz w:val="24"/>
        </w:rPr>
        <w:t>自202</w:t>
      </w:r>
      <w:r>
        <w:rPr>
          <w:rFonts w:ascii="宋体" w:hAnsi="宋体" w:cs="宋体"/>
          <w:kern w:val="0"/>
          <w:sz w:val="24"/>
        </w:rPr>
        <w:t>4</w:t>
      </w:r>
      <w:r>
        <w:rPr>
          <w:rFonts w:ascii="宋体" w:hAnsi="宋体" w:cs="宋体" w:hint="eastAsia"/>
          <w:kern w:val="0"/>
          <w:sz w:val="24"/>
        </w:rPr>
        <w:t>年</w:t>
      </w:r>
      <w:r>
        <w:rPr>
          <w:rFonts w:ascii="宋体" w:hAnsi="宋体" w:cs="宋体"/>
          <w:kern w:val="0"/>
          <w:sz w:val="24"/>
        </w:rPr>
        <w:t xml:space="preserve">  </w:t>
      </w:r>
      <w:r>
        <w:rPr>
          <w:rFonts w:ascii="宋体" w:hAnsi="宋体" w:cs="宋体" w:hint="eastAsia"/>
          <w:kern w:val="0"/>
          <w:sz w:val="24"/>
        </w:rPr>
        <w:t>月</w:t>
      </w:r>
      <w:r>
        <w:rPr>
          <w:rFonts w:ascii="宋体" w:hAnsi="宋体" w:cs="宋体"/>
          <w:kern w:val="0"/>
          <w:sz w:val="24"/>
        </w:rPr>
        <w:t xml:space="preserve">  </w:t>
      </w:r>
      <w:r>
        <w:rPr>
          <w:rFonts w:ascii="宋体" w:hAnsi="宋体" w:cs="宋体" w:hint="eastAsia"/>
          <w:kern w:val="0"/>
          <w:sz w:val="24"/>
        </w:rPr>
        <w:t>日起至 202</w:t>
      </w:r>
      <w:r>
        <w:rPr>
          <w:rFonts w:ascii="宋体" w:hAnsi="宋体" w:cs="宋体"/>
          <w:kern w:val="0"/>
          <w:sz w:val="24"/>
        </w:rPr>
        <w:t>4</w:t>
      </w:r>
      <w:r>
        <w:rPr>
          <w:rFonts w:ascii="宋体" w:hAnsi="宋体" w:cs="宋体" w:hint="eastAsia"/>
          <w:kern w:val="0"/>
          <w:sz w:val="24"/>
        </w:rPr>
        <w:t>年</w:t>
      </w:r>
      <w:r>
        <w:rPr>
          <w:rFonts w:ascii="宋体" w:hAnsi="宋体" w:cs="宋体"/>
          <w:kern w:val="0"/>
          <w:sz w:val="24"/>
        </w:rPr>
        <w:t>12</w:t>
      </w:r>
      <w:r>
        <w:rPr>
          <w:rFonts w:ascii="宋体" w:hAnsi="宋体" w:cs="宋体" w:hint="eastAsia"/>
          <w:kern w:val="0"/>
          <w:sz w:val="24"/>
        </w:rPr>
        <w:t>月</w:t>
      </w:r>
      <w:r>
        <w:rPr>
          <w:rFonts w:ascii="宋体" w:hAnsi="宋体" w:cs="宋体"/>
          <w:kern w:val="0"/>
          <w:sz w:val="24"/>
        </w:rPr>
        <w:t>31</w:t>
      </w:r>
      <w:r>
        <w:rPr>
          <w:rFonts w:ascii="宋体" w:hAnsi="宋体" w:cs="宋体" w:hint="eastAsia"/>
          <w:kern w:val="0"/>
          <w:sz w:val="24"/>
        </w:rPr>
        <w:t>日止。</w:t>
      </w:r>
    </w:p>
    <w:bookmarkEnd w:id="1198"/>
    <w:p w14:paraId="349D43A8" w14:textId="77777777" w:rsidR="00CD2971" w:rsidRDefault="00000000">
      <w:pPr>
        <w:widowControl/>
        <w:numPr>
          <w:ilvl w:val="0"/>
          <w:numId w:val="30"/>
        </w:numPr>
        <w:spacing w:line="360" w:lineRule="auto"/>
        <w:outlineLvl w:val="2"/>
        <w:rPr>
          <w:rFonts w:ascii="宋体" w:hAnsi="宋体" w:cs="仿宋"/>
          <w:b/>
          <w:kern w:val="0"/>
          <w:sz w:val="24"/>
        </w:rPr>
      </w:pPr>
      <w:r>
        <w:rPr>
          <w:rFonts w:ascii="宋体" w:hAnsi="宋体" w:cs="仿宋" w:hint="eastAsia"/>
          <w:b/>
          <w:kern w:val="0"/>
          <w:sz w:val="24"/>
        </w:rPr>
        <w:t xml:space="preserve"> </w:t>
      </w:r>
      <w:bookmarkStart w:id="1209" w:name="_Toc99033408"/>
      <w:r>
        <w:rPr>
          <w:rFonts w:ascii="宋体" w:hAnsi="宋体" w:cs="仿宋" w:hint="eastAsia"/>
          <w:b/>
          <w:kern w:val="0"/>
          <w:sz w:val="24"/>
        </w:rPr>
        <w:t>服务标准及要求</w:t>
      </w:r>
      <w:bookmarkEnd w:id="1209"/>
      <w:r>
        <w:rPr>
          <w:rFonts w:ascii="宋体" w:hAnsi="宋体" w:cs="仿宋" w:hint="eastAsia"/>
          <w:b/>
          <w:kern w:val="0"/>
          <w:sz w:val="24"/>
        </w:rPr>
        <w:t xml:space="preserve">                                             </w:t>
      </w:r>
    </w:p>
    <w:p w14:paraId="1039527C" w14:textId="77777777" w:rsidR="00CD2971" w:rsidRDefault="00000000">
      <w:pPr>
        <w:widowControl/>
        <w:adjustRightInd w:val="0"/>
        <w:snapToGrid w:val="0"/>
        <w:spacing w:line="360" w:lineRule="auto"/>
        <w:ind w:firstLine="482"/>
        <w:jc w:val="left"/>
        <w:outlineLvl w:val="3"/>
        <w:rPr>
          <w:rFonts w:ascii="宋体" w:hAnsi="宋体" w:cs="仿宋_GB2312"/>
          <w:b/>
          <w:bCs/>
          <w:sz w:val="24"/>
          <w:szCs w:val="28"/>
        </w:rPr>
      </w:pPr>
      <w:bookmarkStart w:id="1210" w:name="_Toc95484010"/>
      <w:bookmarkStart w:id="1211" w:name="_Toc99033409"/>
      <w:r>
        <w:rPr>
          <w:rFonts w:ascii="宋体" w:hAnsi="宋体" w:cs="仿宋_GB2312" w:hint="eastAsia"/>
          <w:b/>
          <w:bCs/>
          <w:kern w:val="0"/>
          <w:sz w:val="24"/>
          <w:szCs w:val="28"/>
        </w:rPr>
        <w:t>（一）服务标准</w:t>
      </w:r>
      <w:bookmarkEnd w:id="1210"/>
      <w:bookmarkEnd w:id="1211"/>
    </w:p>
    <w:p w14:paraId="021E1958" w14:textId="77777777" w:rsidR="00CD2971" w:rsidRDefault="00000000">
      <w:pPr>
        <w:spacing w:line="360" w:lineRule="auto"/>
        <w:ind w:firstLineChars="200" w:firstLine="480"/>
        <w:rPr>
          <w:rFonts w:ascii="宋体" w:hAnsi="宋体" w:cs="仿宋"/>
          <w:kern w:val="0"/>
          <w:sz w:val="24"/>
        </w:rPr>
      </w:pPr>
      <w:bookmarkStart w:id="1212" w:name="_Toc95484011"/>
      <w:bookmarkStart w:id="1213" w:name="_Toc99033410"/>
      <w:r>
        <w:rPr>
          <w:rFonts w:ascii="宋体" w:hAnsi="宋体" w:cs="仿宋" w:hint="eastAsia"/>
          <w:kern w:val="0"/>
          <w:sz w:val="24"/>
          <w:szCs w:val="20"/>
        </w:rPr>
        <w:t>参照北京市《城镇绿地养护技术规范》（DB11/T213-2022）中三级绿地养护管理技术措施及要求。</w:t>
      </w:r>
    </w:p>
    <w:p w14:paraId="57BF0495" w14:textId="77777777" w:rsidR="00CD2971" w:rsidRDefault="00000000">
      <w:pPr>
        <w:widowControl/>
        <w:adjustRightInd w:val="0"/>
        <w:snapToGrid w:val="0"/>
        <w:spacing w:line="360" w:lineRule="auto"/>
        <w:ind w:firstLine="482"/>
        <w:jc w:val="left"/>
        <w:outlineLvl w:val="3"/>
        <w:rPr>
          <w:rFonts w:ascii="宋体" w:hAnsi="宋体" w:cs="仿宋_GB2312"/>
          <w:b/>
          <w:bCs/>
          <w:kern w:val="0"/>
          <w:sz w:val="24"/>
          <w:szCs w:val="28"/>
        </w:rPr>
      </w:pPr>
      <w:bookmarkStart w:id="1214" w:name="_Toc500949067"/>
      <w:bookmarkStart w:id="1215" w:name="_Toc62736976"/>
      <w:bookmarkStart w:id="1216" w:name="_Toc99033419"/>
      <w:bookmarkStart w:id="1217" w:name="_Toc66351586"/>
      <w:bookmarkEnd w:id="1212"/>
      <w:bookmarkEnd w:id="1213"/>
      <w:r>
        <w:rPr>
          <w:rFonts w:ascii="宋体" w:hAnsi="宋体" w:cs="仿宋_GB2312" w:hint="eastAsia"/>
          <w:b/>
          <w:bCs/>
          <w:kern w:val="0"/>
          <w:sz w:val="24"/>
          <w:szCs w:val="28"/>
        </w:rPr>
        <w:t>（二）服务要求（2024年1月-3月）</w:t>
      </w:r>
    </w:p>
    <w:p w14:paraId="561FAA23" w14:textId="77777777" w:rsidR="00CD2971" w:rsidRDefault="00000000">
      <w:pPr>
        <w:keepNext/>
        <w:keepLines/>
        <w:tabs>
          <w:tab w:val="left" w:pos="1008"/>
        </w:tabs>
        <w:adjustRightInd w:val="0"/>
        <w:snapToGrid w:val="0"/>
        <w:spacing w:line="360" w:lineRule="auto"/>
        <w:ind w:firstLineChars="200" w:firstLine="482"/>
        <w:outlineLvl w:val="4"/>
        <w:rPr>
          <w:rFonts w:ascii="宋体" w:hAnsi="宋体"/>
          <w:b/>
          <w:bCs/>
          <w:sz w:val="24"/>
          <w:szCs w:val="28"/>
        </w:rPr>
      </w:pPr>
      <w:r>
        <w:rPr>
          <w:rFonts w:ascii="宋体" w:hAnsi="宋体"/>
          <w:b/>
          <w:bCs/>
          <w:sz w:val="24"/>
          <w:szCs w:val="28"/>
        </w:rPr>
        <w:t>1.</w:t>
      </w:r>
      <w:del w:id="1218" w:author="DELL" w:date="2024-03-21T15:02:00Z">
        <w:r>
          <w:rPr>
            <w:rFonts w:ascii="宋体" w:hAnsi="宋体" w:hint="eastAsia"/>
            <w:b/>
            <w:bCs/>
            <w:sz w:val="24"/>
            <w:szCs w:val="28"/>
          </w:rPr>
          <w:delText>白河主坝</w:delText>
        </w:r>
      </w:del>
      <w:r>
        <w:rPr>
          <w:rFonts w:ascii="宋体" w:hAnsi="宋体" w:hint="eastAsia"/>
          <w:b/>
          <w:bCs/>
          <w:sz w:val="24"/>
          <w:szCs w:val="28"/>
        </w:rPr>
        <w:t>绿地养护管理</w:t>
      </w:r>
    </w:p>
    <w:p w14:paraId="17CEE1AD"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hint="eastAsia"/>
          <w:b/>
          <w:sz w:val="24"/>
        </w:rPr>
        <w:t>1</w:t>
      </w:r>
      <w:r>
        <w:rPr>
          <w:rFonts w:ascii="宋体" w:hAnsi="宋体"/>
          <w:b/>
          <w:sz w:val="24"/>
        </w:rPr>
        <w:t>.1</w:t>
      </w:r>
      <w:r>
        <w:rPr>
          <w:rFonts w:ascii="宋体" w:hAnsi="宋体" w:hint="eastAsia"/>
          <w:b/>
          <w:sz w:val="24"/>
        </w:rPr>
        <w:t>管护范围及作业内容</w:t>
      </w:r>
    </w:p>
    <w:p w14:paraId="76B45EF8" w14:textId="77777777" w:rsidR="00CD2971" w:rsidRDefault="00000000">
      <w:pPr>
        <w:spacing w:line="360" w:lineRule="auto"/>
        <w:ind w:firstLineChars="200" w:firstLine="480"/>
        <w:rPr>
          <w:rFonts w:ascii="宋体" w:hAnsi="宋体" w:cs="仿宋_GB2312"/>
          <w:sz w:val="24"/>
        </w:rPr>
      </w:pPr>
      <w:del w:id="1219" w:author="小彬" w:date="2024-03-21T21:12:00Z">
        <w:r>
          <w:rPr>
            <w:rFonts w:ascii="宋体" w:hAnsi="宋体" w:cs="仿宋_GB2312" w:hint="eastAsia"/>
            <w:sz w:val="24"/>
          </w:rPr>
          <w:delText>白河主坝</w:delText>
        </w:r>
      </w:del>
      <w:del w:id="1220" w:author="DELL" w:date="2024-03-22T10:06:00Z">
        <w:r>
          <w:rPr>
            <w:rFonts w:ascii="宋体" w:hAnsi="宋体" w:cs="仿宋_GB2312" w:hint="eastAsia"/>
            <w:sz w:val="24"/>
          </w:rPr>
          <w:delText>坝下</w:delText>
        </w:r>
      </w:del>
      <w:r>
        <w:rPr>
          <w:rFonts w:ascii="宋体" w:hAnsi="宋体" w:cs="仿宋_GB2312" w:hint="eastAsia"/>
          <w:sz w:val="24"/>
        </w:rPr>
        <w:t>绿地面积295236㎡，养护内容为病虫害防治1次、浇水（</w:t>
      </w:r>
      <w:proofErr w:type="gramStart"/>
      <w:r>
        <w:rPr>
          <w:rFonts w:ascii="宋体" w:hAnsi="宋体" w:cs="仿宋_GB2312" w:hint="eastAsia"/>
          <w:sz w:val="24"/>
        </w:rPr>
        <w:t>含当年</w:t>
      </w:r>
      <w:proofErr w:type="gramEnd"/>
      <w:r>
        <w:rPr>
          <w:rFonts w:ascii="宋体" w:hAnsi="宋体" w:cs="仿宋_GB2312" w:hint="eastAsia"/>
          <w:sz w:val="24"/>
        </w:rPr>
        <w:t>新植树木）1次、乔灌木修剪1次、病枯木清理（胸径20cm以下）及清运1次、以及准备上述养护工作所消耗的物料及机械。</w:t>
      </w:r>
    </w:p>
    <w:p w14:paraId="00AC47FC"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hint="eastAsia"/>
          <w:b/>
          <w:sz w:val="24"/>
        </w:rPr>
        <w:t>1</w:t>
      </w:r>
      <w:r>
        <w:rPr>
          <w:rFonts w:ascii="宋体" w:hAnsi="宋体"/>
          <w:b/>
          <w:sz w:val="24"/>
        </w:rPr>
        <w:t>.2</w:t>
      </w:r>
      <w:r>
        <w:rPr>
          <w:rFonts w:ascii="宋体" w:hAnsi="宋体" w:hint="eastAsia"/>
          <w:b/>
          <w:sz w:val="24"/>
        </w:rPr>
        <w:t>实施要求</w:t>
      </w:r>
    </w:p>
    <w:p w14:paraId="6C5233A2"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1</w:t>
      </w:r>
      <w:r>
        <w:rPr>
          <w:rFonts w:ascii="宋体" w:hAnsi="宋体" w:hint="eastAsia"/>
          <w:b/>
          <w:sz w:val="24"/>
        </w:rPr>
        <w:t>）病虫害防治</w:t>
      </w:r>
    </w:p>
    <w:p w14:paraId="2893CAA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48D3721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做好预测预报工作，选用高效、低毒、无污染、对天敌较安全的药剂，如溴氰菊酯、多菌灵。严禁使用毒性较大、污染较重、对天敌影响较大的化学农药如：六六六、滴滴涕、西力生、赛力散、毒杀芬、氧化乐果、久效磷、对硫磷等。三月份进行。</w:t>
      </w:r>
    </w:p>
    <w:p w14:paraId="72CDBAD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喷药应成雾状，做到由内向外、由上向下、叶面叶背喷药均匀，</w:t>
      </w:r>
      <w:proofErr w:type="gramStart"/>
      <w:r>
        <w:rPr>
          <w:rFonts w:ascii="宋体" w:hAnsi="宋体" w:cs="仿宋_GB2312" w:hint="eastAsia"/>
          <w:sz w:val="24"/>
        </w:rPr>
        <w:t>不</w:t>
      </w:r>
      <w:proofErr w:type="gramEnd"/>
      <w:r>
        <w:rPr>
          <w:rFonts w:ascii="宋体" w:hAnsi="宋体" w:cs="仿宋_GB2312" w:hint="eastAsia"/>
          <w:sz w:val="24"/>
        </w:rPr>
        <w:t>留空白。事后要检查，对效果不好的要重新喷药，喷药应在无风的晴天进行，阴雨或高温炎热的中午不宜喷药，对较高树木使用高射喷枪进行打药。在水库范围内禁止喷洒敌敌畏、除草剂等有毒性药剂。</w:t>
      </w:r>
    </w:p>
    <w:p w14:paraId="5986CBE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人工刮除树木枝干上介壳虫等虫体，要彻底干净，不得损伤枝条或枝干内皮，刮除树木枝干上的腐烂病害时，要将受害部位全部清除干净，伤口要进行消毒并涂抹保护剂，刮落的虫体和带病的树皮，要及时</w:t>
      </w:r>
      <w:proofErr w:type="gramStart"/>
      <w:r>
        <w:rPr>
          <w:rFonts w:ascii="宋体" w:hAnsi="宋体" w:cs="仿宋_GB2312" w:hint="eastAsia"/>
          <w:sz w:val="24"/>
        </w:rPr>
        <w:t>收集做</w:t>
      </w:r>
      <w:proofErr w:type="gramEnd"/>
      <w:r>
        <w:rPr>
          <w:rFonts w:ascii="宋体" w:hAnsi="宋体" w:cs="仿宋_GB2312" w:hint="eastAsia"/>
          <w:sz w:val="24"/>
        </w:rPr>
        <w:t>无害化处理，防止病虫扩散、蔓延。</w:t>
      </w:r>
    </w:p>
    <w:p w14:paraId="23498DD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打药后及时悬挂宣传牌，防止人们误触误食。</w:t>
      </w:r>
    </w:p>
    <w:p w14:paraId="57D2ABDF" w14:textId="77777777" w:rsidR="00CD2971" w:rsidRDefault="00000000">
      <w:pPr>
        <w:spacing w:line="360" w:lineRule="auto"/>
        <w:ind w:firstLineChars="200" w:firstLine="482"/>
        <w:rPr>
          <w:rFonts w:ascii="宋体" w:hAnsi="宋体"/>
          <w:b/>
          <w:sz w:val="24"/>
        </w:rPr>
      </w:pPr>
      <w:r>
        <w:rPr>
          <w:rFonts w:ascii="宋体" w:hAnsi="宋体" w:hint="eastAsia"/>
          <w:b/>
          <w:sz w:val="24"/>
        </w:rPr>
        <w:t>（2）修剪</w:t>
      </w:r>
    </w:p>
    <w:p w14:paraId="48186A2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w:t>
      </w:r>
      <w:r>
        <w:rPr>
          <w:rFonts w:ascii="宋体" w:hAnsi="宋体" w:cs="仿宋_GB2312" w:hint="eastAsia"/>
          <w:sz w:val="24"/>
        </w:rPr>
        <w:lastRenderedPageBreak/>
        <w:t>理技术措施及要求进行。</w:t>
      </w:r>
    </w:p>
    <w:p w14:paraId="6BACE90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1）乔木的修剪</w:t>
      </w:r>
    </w:p>
    <w:p w14:paraId="6373A3D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凡主轴明显的树种，修剪时应注意保护中央领导枝。原中央领导枝受损、折断，应利用顶端侧枝重新培养新的领导枝。对主、侧枝尚未定型的树木可采取短截技术逐年形成三级分枝骨架。</w:t>
      </w:r>
    </w:p>
    <w:p w14:paraId="6661CFF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对银杏、毛白杨等具明显主干树种，在保证主枝顶芽不受伤害的前提下，保持主侧枝分布均匀；对国槐、栾树等圆冠形树种应注重培养树冠基本骨架，主侧枝先端一致，树冠整齐；位于林地边缘的树木分枝点可稍低于林内树木。针叶树应剪除基部垂地枝条，随树木生长可根据需要逐步提高分枝点，并</w:t>
      </w:r>
      <w:proofErr w:type="gramStart"/>
      <w:r>
        <w:rPr>
          <w:rFonts w:ascii="宋体" w:hAnsi="宋体" w:cs="仿宋_GB2312" w:hint="eastAsia"/>
          <w:sz w:val="24"/>
        </w:rPr>
        <w:t>保护主尖直立</w:t>
      </w:r>
      <w:proofErr w:type="gramEnd"/>
      <w:r>
        <w:rPr>
          <w:rFonts w:ascii="宋体" w:hAnsi="宋体" w:cs="仿宋_GB2312" w:hint="eastAsia"/>
          <w:sz w:val="24"/>
        </w:rPr>
        <w:t>向上生长。 银杏修剪只能疏枝，不准短截。对轮生枝可分阶段疏除。</w:t>
      </w:r>
    </w:p>
    <w:p w14:paraId="5174148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2）灌木的修剪</w:t>
      </w:r>
    </w:p>
    <w:p w14:paraId="6D44DBD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灌木造型修剪应使树型内高外低，形成自然丰满的圆头形或半圆形树型。</w:t>
      </w:r>
    </w:p>
    <w:p w14:paraId="05B345B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灌木内膛小枝应适量疏剪，保持内膛通风透光，</w:t>
      </w:r>
      <w:proofErr w:type="gramStart"/>
      <w:r>
        <w:rPr>
          <w:rFonts w:ascii="宋体" w:hAnsi="宋体" w:cs="仿宋_GB2312" w:hint="eastAsia"/>
          <w:sz w:val="24"/>
        </w:rPr>
        <w:t>强壮枝应进行</w:t>
      </w:r>
      <w:proofErr w:type="gramEnd"/>
      <w:r>
        <w:rPr>
          <w:rFonts w:ascii="宋体" w:hAnsi="宋体" w:cs="仿宋_GB2312" w:hint="eastAsia"/>
          <w:sz w:val="24"/>
        </w:rPr>
        <w:t>适当短截，下垂细弱枝及地表萌生的地</w:t>
      </w:r>
      <w:proofErr w:type="gramStart"/>
      <w:r>
        <w:rPr>
          <w:rFonts w:ascii="宋体" w:hAnsi="宋体" w:cs="仿宋_GB2312" w:hint="eastAsia"/>
          <w:sz w:val="24"/>
        </w:rPr>
        <w:t>蘖</w:t>
      </w:r>
      <w:proofErr w:type="gramEnd"/>
      <w:r>
        <w:rPr>
          <w:rFonts w:ascii="宋体" w:hAnsi="宋体" w:cs="仿宋_GB2312" w:hint="eastAsia"/>
          <w:sz w:val="24"/>
        </w:rPr>
        <w:t>应彻底疏除。</w:t>
      </w:r>
    </w:p>
    <w:p w14:paraId="4986395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花灌木修剪应特别注意：</w:t>
      </w:r>
    </w:p>
    <w:p w14:paraId="3D52EA3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紫薇、木槿、月季、珍珠梅等，对于生长健壮枝条应在保留 3-5 </w:t>
      </w:r>
      <w:proofErr w:type="gramStart"/>
      <w:r>
        <w:rPr>
          <w:rFonts w:ascii="宋体" w:hAnsi="宋体" w:cs="仿宋_GB2312" w:hint="eastAsia"/>
          <w:sz w:val="24"/>
        </w:rPr>
        <w:t>个芽处</w:t>
      </w:r>
      <w:proofErr w:type="gramEnd"/>
      <w:r>
        <w:rPr>
          <w:rFonts w:ascii="宋体" w:hAnsi="宋体" w:cs="仿宋_GB2312" w:hint="eastAsia"/>
          <w:sz w:val="24"/>
        </w:rPr>
        <w:t>短截，促发新枝。花落后应及时剪去残花，促使再次开花。</w:t>
      </w:r>
    </w:p>
    <w:p w14:paraId="30EF31F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碧桃、榆叶梅、连翘、丁香、黄刺玫等，冬季适当整形修剪，夏季花落后10-15天将已开花枝条进行中或重短截，疏剪过密枝，以利来年促生健壮新枝。 </w:t>
      </w:r>
    </w:p>
    <w:p w14:paraId="635DAF1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紫荆、贴梗海棠等，应注意培育和保护老枝，剪除干扰树型并影响通风透光的过密枝、弱枝、枯枝或病虫枝。花落后形成的残花、</w:t>
      </w:r>
      <w:proofErr w:type="gramStart"/>
      <w:r>
        <w:rPr>
          <w:rFonts w:ascii="宋体" w:hAnsi="宋体" w:cs="仿宋_GB2312" w:hint="eastAsia"/>
          <w:sz w:val="24"/>
        </w:rPr>
        <w:t>残果宜</w:t>
      </w:r>
      <w:proofErr w:type="gramEnd"/>
      <w:r>
        <w:rPr>
          <w:rFonts w:ascii="宋体" w:hAnsi="宋体" w:cs="仿宋_GB2312" w:hint="eastAsia"/>
          <w:sz w:val="24"/>
        </w:rPr>
        <w:t>尽早剪除。</w:t>
      </w:r>
    </w:p>
    <w:p w14:paraId="1C13130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3）藤木修剪</w:t>
      </w:r>
    </w:p>
    <w:p w14:paraId="22CE795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生长于棚架的藤木，落叶后应疏剪过密枝条，清除枯死枝，使枝条均匀分布架面。 成年和老年藤木应常疏枝，并适当进行回缩修剪。</w:t>
      </w:r>
    </w:p>
    <w:p w14:paraId="6611F178"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 xml:space="preserve">）修剪时间  </w:t>
      </w:r>
    </w:p>
    <w:p w14:paraId="596973E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竹林的间伐修剪应在冬季进行。</w:t>
      </w:r>
      <w:del w:id="1221" w:author="郭彬" w:date="2024-03-21T12:29:00Z">
        <w:r>
          <w:rPr>
            <w:rFonts w:ascii="宋体" w:hAnsi="宋体" w:cs="仿宋_GB2312" w:hint="eastAsia"/>
            <w:sz w:val="24"/>
          </w:rPr>
          <w:delText>养护期内不少于1次。</w:delText>
        </w:r>
      </w:del>
    </w:p>
    <w:p w14:paraId="3D8FCFD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修剪时，落叶树一般不留</w:t>
      </w:r>
      <w:proofErr w:type="gramStart"/>
      <w:r>
        <w:rPr>
          <w:rFonts w:ascii="宋体" w:hAnsi="宋体" w:cs="仿宋_GB2312" w:hint="eastAsia"/>
          <w:sz w:val="24"/>
        </w:rPr>
        <w:t>橛</w:t>
      </w:r>
      <w:proofErr w:type="gramEnd"/>
      <w:r>
        <w:rPr>
          <w:rFonts w:ascii="宋体" w:hAnsi="宋体" w:cs="仿宋_GB2312" w:hint="eastAsia"/>
          <w:sz w:val="24"/>
        </w:rPr>
        <w:t>，针叶树应留1-2cm长的</w:t>
      </w:r>
      <w:proofErr w:type="gramStart"/>
      <w:r>
        <w:rPr>
          <w:rFonts w:ascii="宋体" w:hAnsi="宋体" w:cs="仿宋_GB2312" w:hint="eastAsia"/>
          <w:sz w:val="24"/>
        </w:rPr>
        <w:t>橛</w:t>
      </w:r>
      <w:proofErr w:type="gramEnd"/>
      <w:r>
        <w:rPr>
          <w:rFonts w:ascii="宋体" w:hAnsi="宋体" w:cs="仿宋_GB2312" w:hint="eastAsia"/>
          <w:sz w:val="24"/>
        </w:rPr>
        <w:t>。修剪的剪口必须平滑，不得劈裂，并注意留芽的方位。直径超过4cm以上的剪锯口，用刀削平，涂抹防腐剂促进伤口愈合。</w:t>
      </w:r>
      <w:proofErr w:type="gramStart"/>
      <w:r>
        <w:rPr>
          <w:rFonts w:ascii="宋体" w:hAnsi="宋体" w:cs="仿宋_GB2312" w:hint="eastAsia"/>
          <w:sz w:val="24"/>
        </w:rPr>
        <w:t>锯除大</w:t>
      </w:r>
      <w:proofErr w:type="gramEnd"/>
      <w:r>
        <w:rPr>
          <w:rFonts w:ascii="宋体" w:hAnsi="宋体" w:cs="仿宋_GB2312" w:hint="eastAsia"/>
          <w:sz w:val="24"/>
        </w:rPr>
        <w:t>树杈时保护皮脊。</w:t>
      </w:r>
    </w:p>
    <w:p w14:paraId="5126298D" w14:textId="77777777" w:rsidR="00CD2971" w:rsidRDefault="00000000">
      <w:pPr>
        <w:spacing w:line="360" w:lineRule="auto"/>
        <w:ind w:firstLineChars="200" w:firstLine="482"/>
        <w:rPr>
          <w:rFonts w:ascii="宋体" w:hAnsi="宋体"/>
          <w:b/>
          <w:sz w:val="24"/>
        </w:rPr>
      </w:pPr>
      <w:r>
        <w:rPr>
          <w:rFonts w:ascii="宋体" w:hAnsi="宋体" w:hint="eastAsia"/>
          <w:b/>
          <w:sz w:val="24"/>
        </w:rPr>
        <w:t>（3）灌溉</w:t>
      </w:r>
    </w:p>
    <w:p w14:paraId="4014DF0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7BBC594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浇返青水</w:t>
      </w:r>
      <w:del w:id="1222" w:author="郭彬" w:date="2024-03-21T11:43:00Z">
        <w:r>
          <w:rPr>
            <w:rFonts w:ascii="宋体" w:hAnsi="宋体" w:cs="仿宋_GB2312" w:hint="eastAsia"/>
            <w:sz w:val="24"/>
          </w:rPr>
          <w:delText>至少1次，</w:delText>
        </w:r>
      </w:del>
      <w:r>
        <w:rPr>
          <w:rFonts w:ascii="宋体" w:hAnsi="宋体" w:cs="仿宋_GB2312" w:hint="eastAsia"/>
          <w:sz w:val="24"/>
        </w:rPr>
        <w:t>要求水量充足。</w:t>
      </w:r>
      <w:del w:id="1223" w:author="郭彬" w:date="2024-03-21T11:43:00Z">
        <w:r>
          <w:rPr>
            <w:rFonts w:ascii="宋体" w:hAnsi="宋体" w:cs="仿宋_GB2312" w:hint="eastAsia"/>
            <w:sz w:val="24"/>
          </w:rPr>
          <w:delText>乔灌木养护期内浇水不少于1次，宿根花卉不少于1次，草坪不少于2次。</w:delText>
        </w:r>
      </w:del>
    </w:p>
    <w:p w14:paraId="03BA7EF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浇水时间日出为最佳时间，原则上晚上要保持叶片干燥，防止发病。也可在傍晚日落时浇水，但此时容易感染病害，要配合喷施杀菌剂。</w:t>
      </w:r>
    </w:p>
    <w:p w14:paraId="24A5B92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禁止浇水上路、浪费水资源。</w:t>
      </w:r>
    </w:p>
    <w:p w14:paraId="04BCC478"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4</w:t>
      </w:r>
      <w:r>
        <w:rPr>
          <w:rFonts w:ascii="宋体" w:hAnsi="宋体" w:hint="eastAsia"/>
          <w:b/>
          <w:sz w:val="24"/>
        </w:rPr>
        <w:t>）枯木清理及清运</w:t>
      </w:r>
    </w:p>
    <w:p w14:paraId="58C9E50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5463B7D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病枯木及时发现，绿化垃圾（如树枝、树叶、草屑等）</w:t>
      </w:r>
      <w:proofErr w:type="gramStart"/>
      <w:r>
        <w:rPr>
          <w:rFonts w:ascii="宋体" w:hAnsi="宋体" w:cs="仿宋_GB2312" w:hint="eastAsia"/>
          <w:sz w:val="24"/>
        </w:rPr>
        <w:t>人工搂除后</w:t>
      </w:r>
      <w:proofErr w:type="gramEnd"/>
      <w:r>
        <w:rPr>
          <w:rFonts w:ascii="宋体" w:hAnsi="宋体" w:cs="仿宋_GB2312" w:hint="eastAsia"/>
          <w:sz w:val="24"/>
        </w:rPr>
        <w:t>及时清运，妥善消纳，日产日</w:t>
      </w:r>
      <w:proofErr w:type="gramStart"/>
      <w:r>
        <w:rPr>
          <w:rFonts w:ascii="宋体" w:hAnsi="宋体" w:cs="仿宋_GB2312" w:hint="eastAsia"/>
          <w:sz w:val="24"/>
        </w:rPr>
        <w:t>清做到</w:t>
      </w:r>
      <w:proofErr w:type="gramEnd"/>
      <w:r>
        <w:rPr>
          <w:rFonts w:ascii="宋体" w:hAnsi="宋体" w:cs="仿宋_GB2312" w:hint="eastAsia"/>
          <w:sz w:val="24"/>
        </w:rPr>
        <w:t>保洁及时。</w:t>
      </w:r>
    </w:p>
    <w:p w14:paraId="1090E12B"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5</w:t>
      </w:r>
      <w:r>
        <w:rPr>
          <w:rFonts w:ascii="宋体" w:hAnsi="宋体" w:hint="eastAsia"/>
          <w:b/>
          <w:sz w:val="24"/>
        </w:rPr>
        <w:t>）养护安排</w:t>
      </w:r>
    </w:p>
    <w:p w14:paraId="211AE03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2024年1月：</w:t>
      </w:r>
    </w:p>
    <w:p w14:paraId="1F18CDF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全年气温最低月份，露地树木休眠状态。</w:t>
      </w:r>
    </w:p>
    <w:p w14:paraId="15A3303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1）全面开展落叶树木的整修修剪工作。</w:t>
      </w:r>
    </w:p>
    <w:p w14:paraId="307E590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2）随时检查树木的防冻情况，发现防冻有漏风情况应及时补救；</w:t>
      </w:r>
    </w:p>
    <w:p w14:paraId="7A29EBE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3）对于容易损伤的树木，要加强保护。</w:t>
      </w:r>
    </w:p>
    <w:p w14:paraId="354B197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4）冬季是消灭园林绿化植物病虫害的有利时机，可在树下疏松的</w:t>
      </w:r>
      <w:proofErr w:type="gramStart"/>
      <w:r>
        <w:rPr>
          <w:rFonts w:ascii="宋体" w:hAnsi="宋体" w:cs="仿宋_GB2312" w:hint="eastAsia"/>
          <w:sz w:val="24"/>
        </w:rPr>
        <w:t>土中挖集虫蛹</w:t>
      </w:r>
      <w:proofErr w:type="gramEnd"/>
      <w:r>
        <w:rPr>
          <w:rFonts w:ascii="宋体" w:hAnsi="宋体" w:cs="仿宋_GB2312" w:hint="eastAsia"/>
          <w:sz w:val="24"/>
        </w:rPr>
        <w:t>、虫茧，刮除枝干上的虫包、虫茧，剪除蛀干害虫多的枝杈，进行集中烧毁。</w:t>
      </w:r>
    </w:p>
    <w:p w14:paraId="1D1DA8E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5）绿地保洁。</w:t>
      </w:r>
    </w:p>
    <w:p w14:paraId="15E56D4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2月：</w:t>
      </w:r>
    </w:p>
    <w:p w14:paraId="1D9D071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气温较上月有所回升，树木仍处于休眠状态。</w:t>
      </w:r>
    </w:p>
    <w:p w14:paraId="2C25EB3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1）继续进行树木的整形修剪，月底前完成。</w:t>
      </w:r>
    </w:p>
    <w:p w14:paraId="45BCE84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2）防虫、防寒、维护等工作同上月。</w:t>
      </w:r>
    </w:p>
    <w:p w14:paraId="7B28DDE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3）做好春季绿化的准备工作。</w:t>
      </w:r>
    </w:p>
    <w:p w14:paraId="69D725B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4）绿地保洁。</w:t>
      </w:r>
    </w:p>
    <w:p w14:paraId="7DCEBC1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3月：</w:t>
      </w:r>
    </w:p>
    <w:p w14:paraId="7F138E2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气温继续上升，中旬以后树木开始萌芽，下旬有些树木已经开花。</w:t>
      </w:r>
    </w:p>
    <w:p w14:paraId="2C427F6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树木修剪（春天开花的花灌木除外）。</w:t>
      </w:r>
    </w:p>
    <w:p w14:paraId="0E1EAD0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1）喷灌管道维修。</w:t>
      </w:r>
    </w:p>
    <w:p w14:paraId="49DF81E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2）对需要浇水的树木、花、草及时灌水，浇水前做垵，全年使用，所以做大做实，注意不要伤到根。</w:t>
      </w:r>
    </w:p>
    <w:p w14:paraId="1E87A83B"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3</w:t>
      </w:r>
      <w:r>
        <w:rPr>
          <w:rFonts w:ascii="宋体" w:hAnsi="宋体" w:cs="仿宋_GB2312" w:hint="eastAsia"/>
          <w:sz w:val="24"/>
        </w:rPr>
        <w:t>）在冬季整修修剪的基础上进行复剪，并适时进行剥芽。</w:t>
      </w:r>
    </w:p>
    <w:p w14:paraId="554D9814"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）本月是防治树木病虫害的关键时刻，采用喷刷药剂等措施，为全年防治病虫害打下良好基础，需要防治的病虫害有：介壳虫、蚜虫、天牛等。</w:t>
      </w:r>
    </w:p>
    <w:p w14:paraId="1CD01D65"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5</w:t>
      </w:r>
      <w:r>
        <w:rPr>
          <w:rFonts w:ascii="宋体" w:hAnsi="宋体" w:cs="仿宋_GB2312" w:hint="eastAsia"/>
          <w:sz w:val="24"/>
        </w:rPr>
        <w:t>）春季是植树的有利时机，土壤解冻后，应立即抓紧时机植树，要根据规划，设计方案，事先挖好树坑，做到随掘苗、随运苗、随栽种、随浇水，以提高树木成活率。</w:t>
      </w:r>
    </w:p>
    <w:p w14:paraId="77047545"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6</w:t>
      </w:r>
      <w:r>
        <w:rPr>
          <w:rFonts w:ascii="宋体" w:hAnsi="宋体" w:cs="仿宋_GB2312" w:hint="eastAsia"/>
          <w:sz w:val="24"/>
        </w:rPr>
        <w:t>）绿地保洁。</w:t>
      </w:r>
    </w:p>
    <w:p w14:paraId="0113C025" w14:textId="77777777" w:rsidR="00CD2971" w:rsidRDefault="00000000">
      <w:pPr>
        <w:keepNext/>
        <w:keepLines/>
        <w:tabs>
          <w:tab w:val="left" w:pos="1008"/>
        </w:tabs>
        <w:adjustRightInd w:val="0"/>
        <w:snapToGrid w:val="0"/>
        <w:spacing w:line="360" w:lineRule="auto"/>
        <w:ind w:firstLineChars="200" w:firstLine="482"/>
        <w:outlineLvl w:val="4"/>
        <w:rPr>
          <w:rFonts w:ascii="宋体" w:hAnsi="宋体"/>
          <w:b/>
          <w:bCs/>
          <w:sz w:val="24"/>
          <w:szCs w:val="28"/>
        </w:rPr>
      </w:pPr>
      <w:r>
        <w:rPr>
          <w:rFonts w:ascii="宋体" w:hAnsi="宋体"/>
          <w:b/>
          <w:bCs/>
          <w:sz w:val="24"/>
          <w:szCs w:val="28"/>
        </w:rPr>
        <w:t>2.</w:t>
      </w:r>
      <w:r>
        <w:rPr>
          <w:rFonts w:ascii="宋体" w:hAnsi="宋体" w:hint="eastAsia"/>
          <w:b/>
          <w:bCs/>
          <w:sz w:val="24"/>
          <w:szCs w:val="28"/>
        </w:rPr>
        <w:t>苗圃养护管理</w:t>
      </w:r>
    </w:p>
    <w:p w14:paraId="6DBF0A74"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hint="eastAsia"/>
          <w:b/>
          <w:sz w:val="24"/>
        </w:rPr>
        <w:t>2</w:t>
      </w:r>
      <w:r>
        <w:rPr>
          <w:rFonts w:ascii="宋体" w:hAnsi="宋体"/>
          <w:b/>
          <w:sz w:val="24"/>
        </w:rPr>
        <w:t>.1</w:t>
      </w:r>
      <w:r>
        <w:rPr>
          <w:rFonts w:ascii="宋体" w:hAnsi="宋体" w:hint="eastAsia"/>
          <w:b/>
          <w:sz w:val="24"/>
        </w:rPr>
        <w:t>管护范围及作业内容</w:t>
      </w:r>
    </w:p>
    <w:p w14:paraId="5500FB2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苗圃总面积64000㎡，现有华山松、油松、柳树、国槐、山桃、元宝枫等39个树种，总计23858株，养护内容为病虫害防治1次、浇水1次、病枯木清理（胸径20cm以下）及清运1次。</w:t>
      </w:r>
    </w:p>
    <w:p w14:paraId="21AEF117"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hint="eastAsia"/>
          <w:b/>
          <w:sz w:val="24"/>
        </w:rPr>
        <w:t>2</w:t>
      </w:r>
      <w:r>
        <w:rPr>
          <w:rFonts w:ascii="宋体" w:hAnsi="宋体"/>
          <w:b/>
          <w:sz w:val="24"/>
        </w:rPr>
        <w:t>.2</w:t>
      </w:r>
      <w:r>
        <w:rPr>
          <w:rFonts w:ascii="宋体" w:hAnsi="宋体" w:hint="eastAsia"/>
          <w:b/>
          <w:sz w:val="24"/>
        </w:rPr>
        <w:t>实施要求</w:t>
      </w:r>
    </w:p>
    <w:p w14:paraId="4F63B980" w14:textId="77777777" w:rsidR="00CD2971" w:rsidRDefault="00000000">
      <w:pPr>
        <w:spacing w:line="360" w:lineRule="auto"/>
        <w:ind w:firstLineChars="200" w:firstLine="482"/>
        <w:rPr>
          <w:rFonts w:ascii="宋体" w:hAnsi="宋体" w:cs="仿宋_GB2312"/>
          <w:b/>
          <w:bCs/>
          <w:sz w:val="24"/>
        </w:rPr>
      </w:pPr>
      <w:r>
        <w:rPr>
          <w:rFonts w:ascii="宋体" w:hAnsi="宋体" w:cs="仿宋_GB2312" w:hint="eastAsia"/>
          <w:b/>
          <w:bCs/>
          <w:sz w:val="24"/>
        </w:rPr>
        <w:t>（1）春季阶段</w:t>
      </w:r>
    </w:p>
    <w:p w14:paraId="3FD03B8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气温、地温逐渐升高，各种树木陆续发芽，展叶，开始生长，主要养护管理工作：</w:t>
      </w:r>
    </w:p>
    <w:p w14:paraId="3289076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修整树木围堰，进行灌溉工作，满足树木生长需要；病虫防治。</w:t>
      </w:r>
    </w:p>
    <w:p w14:paraId="4DED03CE" w14:textId="77777777" w:rsidR="00CD2971" w:rsidRDefault="00000000">
      <w:pPr>
        <w:spacing w:line="360" w:lineRule="auto"/>
        <w:ind w:firstLineChars="200" w:firstLine="482"/>
        <w:rPr>
          <w:rFonts w:ascii="宋体" w:hAnsi="宋体" w:cs="仿宋_GB2312"/>
          <w:b/>
          <w:bCs/>
          <w:sz w:val="24"/>
        </w:rPr>
      </w:pPr>
      <w:r>
        <w:rPr>
          <w:rFonts w:ascii="宋体" w:hAnsi="宋体" w:cs="仿宋_GB2312" w:hint="eastAsia"/>
          <w:b/>
          <w:bCs/>
          <w:sz w:val="24"/>
        </w:rPr>
        <w:t>（2）主要养护项目的技术规定</w:t>
      </w:r>
    </w:p>
    <w:p w14:paraId="18B7E17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灌水</w:t>
      </w:r>
      <w:del w:id="1224" w:author="郭彬" w:date="2024-03-21T11:47:00Z">
        <w:r>
          <w:rPr>
            <w:rFonts w:ascii="宋体" w:hAnsi="宋体" w:cs="仿宋_GB2312" w:hint="eastAsia"/>
            <w:sz w:val="24"/>
          </w:rPr>
          <w:delText>，养护期内最少1次。</w:delText>
        </w:r>
      </w:del>
      <w:r>
        <w:rPr>
          <w:rFonts w:ascii="宋体" w:hAnsi="宋体" w:cs="仿宋_GB2312" w:hint="eastAsia"/>
          <w:sz w:val="24"/>
        </w:rPr>
        <w:t>根据气候特点，为使树木正常生长，3月是对树木灌溉的关键时期。新植树木：在连续五年内都应适时充足灌溉，土质保水力差或树根生长缓慢树种，可适当延长灌水年限；浇水保证不跑水、不漏水、不低于10cm。树垵直径：乔木应以树干胸径10倍左右，垂直投影或投影1/2为准；浇树木时严禁用高压水流冲毁树垵；喷灌应开关定时，专人看护不能脱岗，地面达到径流为止。</w:t>
      </w:r>
    </w:p>
    <w:p w14:paraId="615032D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病虫害防治</w:t>
      </w:r>
      <w:del w:id="1225" w:author="郭彬" w:date="2024-03-21T11:44:00Z">
        <w:r>
          <w:rPr>
            <w:rFonts w:ascii="宋体" w:hAnsi="宋体" w:cs="仿宋_GB2312" w:hint="eastAsia"/>
            <w:sz w:val="24"/>
          </w:rPr>
          <w:delText>，养护期内1次。防治</w:delText>
        </w:r>
      </w:del>
      <w:r>
        <w:rPr>
          <w:rFonts w:ascii="宋体" w:hAnsi="宋体" w:cs="仿宋_GB2312" w:hint="eastAsia"/>
          <w:sz w:val="24"/>
        </w:rPr>
        <w:t>原则是以防为主、综合防治。同时，注重防治措施贯穿苗木培育的各个环节，达到以较少投入培育出更多优质苗木的目的。</w:t>
      </w:r>
    </w:p>
    <w:p w14:paraId="5CBC5CC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垃圾清运</w:t>
      </w:r>
      <w:del w:id="1226" w:author="郭彬" w:date="2024-03-21T11:44:00Z">
        <w:r>
          <w:rPr>
            <w:rFonts w:ascii="宋体" w:hAnsi="宋体" w:cs="仿宋_GB2312" w:hint="eastAsia"/>
            <w:sz w:val="24"/>
          </w:rPr>
          <w:delText>，养护期内1次</w:delText>
        </w:r>
      </w:del>
      <w:ins w:id="1227" w:author="郭彬" w:date="2024-03-21T11:44:00Z">
        <w:r>
          <w:rPr>
            <w:rFonts w:ascii="宋体" w:hAnsi="宋体" w:cs="仿宋_GB2312" w:hint="eastAsia"/>
            <w:sz w:val="24"/>
          </w:rPr>
          <w:t>做到日产日清</w:t>
        </w:r>
      </w:ins>
      <w:r>
        <w:rPr>
          <w:rFonts w:ascii="宋体" w:hAnsi="宋体" w:cs="仿宋_GB2312" w:hint="eastAsia"/>
          <w:sz w:val="24"/>
        </w:rPr>
        <w:t>。</w:t>
      </w:r>
    </w:p>
    <w:p w14:paraId="4140B209" w14:textId="77777777" w:rsidR="00CD2971" w:rsidRDefault="00000000">
      <w:pPr>
        <w:keepNext/>
        <w:keepLines/>
        <w:tabs>
          <w:tab w:val="left" w:pos="1008"/>
        </w:tabs>
        <w:adjustRightInd w:val="0"/>
        <w:snapToGrid w:val="0"/>
        <w:spacing w:line="360" w:lineRule="auto"/>
        <w:ind w:firstLineChars="200" w:firstLine="482"/>
        <w:outlineLvl w:val="4"/>
        <w:rPr>
          <w:rFonts w:ascii="宋体" w:hAnsi="宋体"/>
          <w:b/>
          <w:bCs/>
          <w:sz w:val="24"/>
          <w:szCs w:val="28"/>
        </w:rPr>
      </w:pPr>
      <w:r>
        <w:rPr>
          <w:rFonts w:ascii="宋体" w:hAnsi="宋体"/>
          <w:b/>
          <w:bCs/>
          <w:sz w:val="24"/>
          <w:szCs w:val="28"/>
        </w:rPr>
        <w:t>3.</w:t>
      </w:r>
      <w:r>
        <w:rPr>
          <w:rFonts w:ascii="宋体" w:hAnsi="宋体" w:hint="eastAsia"/>
          <w:b/>
          <w:bCs/>
          <w:sz w:val="24"/>
          <w:szCs w:val="28"/>
        </w:rPr>
        <w:t>白河</w:t>
      </w:r>
      <w:proofErr w:type="gramStart"/>
      <w:r>
        <w:rPr>
          <w:rFonts w:ascii="宋体" w:hAnsi="宋体" w:hint="eastAsia"/>
          <w:b/>
          <w:bCs/>
          <w:sz w:val="24"/>
          <w:szCs w:val="28"/>
        </w:rPr>
        <w:t>泄</w:t>
      </w:r>
      <w:proofErr w:type="gramEnd"/>
      <w:r>
        <w:rPr>
          <w:rFonts w:ascii="宋体" w:hAnsi="宋体" w:hint="eastAsia"/>
          <w:b/>
          <w:bCs/>
          <w:sz w:val="24"/>
          <w:szCs w:val="28"/>
        </w:rPr>
        <w:t>空洞工程区绿地</w:t>
      </w:r>
      <w:del w:id="1228" w:author="郝天奇" w:date="2024-03-22T12:53:00Z">
        <w:r>
          <w:rPr>
            <w:rFonts w:ascii="宋体" w:hAnsi="宋体" w:hint="eastAsia"/>
            <w:b/>
            <w:bCs/>
            <w:sz w:val="24"/>
            <w:szCs w:val="28"/>
          </w:rPr>
          <w:delText>及尾水渠水面保洁工作</w:delText>
        </w:r>
      </w:del>
    </w:p>
    <w:p w14:paraId="69FAD863"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hint="eastAsia"/>
          <w:b/>
          <w:sz w:val="24"/>
        </w:rPr>
        <w:t>3</w:t>
      </w:r>
      <w:r>
        <w:rPr>
          <w:rFonts w:ascii="宋体" w:hAnsi="宋体"/>
          <w:b/>
          <w:sz w:val="24"/>
        </w:rPr>
        <w:t>.1</w:t>
      </w:r>
      <w:r>
        <w:rPr>
          <w:rFonts w:ascii="宋体" w:hAnsi="宋体" w:hint="eastAsia"/>
          <w:b/>
          <w:sz w:val="24"/>
        </w:rPr>
        <w:t>绿地保洁</w:t>
      </w:r>
    </w:p>
    <w:p w14:paraId="574C34F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对水库工程区及管辖范围内的绿地进行保洁</w:t>
      </w:r>
      <w:ins w:id="1229" w:author="DELL" w:date="2024-03-22T10:50:00Z">
        <w:r>
          <w:rPr>
            <w:rFonts w:ascii="宋体" w:hAnsi="宋体" w:cs="仿宋_GB2312" w:hint="eastAsia"/>
            <w:sz w:val="24"/>
          </w:rPr>
          <w:t>每日不少于6人</w:t>
        </w:r>
      </w:ins>
      <w:r>
        <w:rPr>
          <w:rFonts w:ascii="宋体" w:hAnsi="宋体" w:cs="仿宋_GB2312" w:hint="eastAsia"/>
          <w:sz w:val="24"/>
        </w:rPr>
        <w:t>。每天清扫、捡拾垃圾，</w:t>
      </w:r>
      <w:r>
        <w:rPr>
          <w:rFonts w:ascii="宋体" w:hAnsi="宋体" w:cs="仿宋_GB2312" w:hint="eastAsia"/>
          <w:sz w:val="24"/>
        </w:rPr>
        <w:lastRenderedPageBreak/>
        <w:t>清扫的垃圾及时清运。小雨天气应坚持保洁作业，大风、大雨天气后要及时清扫和清除树挂、白色污染，并清除道路积水。垃圾、废弃物不得向绿地、排水口和道路边沟、尾水渠清扫及倾倒。</w:t>
      </w:r>
    </w:p>
    <w:p w14:paraId="2199C4C0" w14:textId="77777777" w:rsidR="00CD2971" w:rsidRDefault="00000000">
      <w:pPr>
        <w:keepNext/>
        <w:keepLines/>
        <w:tabs>
          <w:tab w:val="left" w:pos="1152"/>
        </w:tabs>
        <w:adjustRightInd w:val="0"/>
        <w:snapToGrid w:val="0"/>
        <w:spacing w:line="360" w:lineRule="auto"/>
        <w:ind w:firstLineChars="200" w:firstLine="482"/>
        <w:outlineLvl w:val="5"/>
        <w:rPr>
          <w:del w:id="1230" w:author="郭彬" w:date="2024-03-20T17:22:00Z"/>
          <w:rFonts w:ascii="宋体" w:hAnsi="宋体"/>
          <w:b/>
          <w:sz w:val="24"/>
        </w:rPr>
      </w:pPr>
      <w:del w:id="1231" w:author="郭彬" w:date="2024-03-20T17:22:00Z">
        <w:r>
          <w:rPr>
            <w:rFonts w:ascii="宋体" w:hAnsi="宋体" w:hint="eastAsia"/>
            <w:b/>
            <w:sz w:val="24"/>
          </w:rPr>
          <w:delText>3</w:delText>
        </w:r>
        <w:r>
          <w:rPr>
            <w:rFonts w:ascii="宋体" w:hAnsi="宋体"/>
            <w:b/>
            <w:sz w:val="24"/>
          </w:rPr>
          <w:delText>.2</w:delText>
        </w:r>
        <w:r>
          <w:rPr>
            <w:rFonts w:ascii="宋体" w:hAnsi="宋体" w:hint="eastAsia"/>
            <w:b/>
            <w:sz w:val="24"/>
          </w:rPr>
          <w:delText>水面保洁</w:delText>
        </w:r>
      </w:del>
    </w:p>
    <w:p w14:paraId="231DB060" w14:textId="77777777" w:rsidR="00CD2971" w:rsidRDefault="00000000">
      <w:pPr>
        <w:spacing w:line="360" w:lineRule="auto"/>
        <w:ind w:firstLineChars="200" w:firstLine="480"/>
        <w:rPr>
          <w:del w:id="1232" w:author="郭彬" w:date="2024-03-20T17:22:00Z"/>
          <w:rFonts w:ascii="宋体" w:hAnsi="宋体" w:cs="仿宋_GB2312"/>
          <w:sz w:val="24"/>
        </w:rPr>
      </w:pPr>
      <w:del w:id="1233" w:author="郭彬" w:date="2024-03-20T17:22:00Z">
        <w:r>
          <w:rPr>
            <w:rFonts w:ascii="宋体" w:hAnsi="宋体" w:cs="仿宋_GB2312" w:hint="eastAsia"/>
            <w:sz w:val="24"/>
          </w:rPr>
          <w:delText>保洁内容包含人工清除打捞漂浮物，清理过度生长的水草，要求在视线范围内有10个以下水面飘浮杂物；集中漂浮杂物不得超过10㎡，打捞物集中堆放妥善处置，无二次污染，保证水清，无异味。</w:delText>
        </w:r>
      </w:del>
    </w:p>
    <w:p w14:paraId="4504164F" w14:textId="77777777" w:rsidR="00CD2971" w:rsidRDefault="00000000">
      <w:pPr>
        <w:keepNext/>
        <w:keepLines/>
        <w:tabs>
          <w:tab w:val="left" w:pos="1008"/>
        </w:tabs>
        <w:adjustRightInd w:val="0"/>
        <w:snapToGrid w:val="0"/>
        <w:spacing w:line="360" w:lineRule="auto"/>
        <w:ind w:firstLineChars="200" w:firstLine="482"/>
        <w:outlineLvl w:val="4"/>
        <w:rPr>
          <w:rFonts w:ascii="宋体" w:hAnsi="宋体"/>
          <w:b/>
          <w:bCs/>
          <w:sz w:val="24"/>
          <w:szCs w:val="28"/>
        </w:rPr>
      </w:pPr>
      <w:r>
        <w:rPr>
          <w:rFonts w:ascii="宋体" w:hAnsi="宋体"/>
          <w:b/>
          <w:bCs/>
          <w:sz w:val="24"/>
          <w:szCs w:val="28"/>
        </w:rPr>
        <w:t>4.</w:t>
      </w:r>
      <w:r>
        <w:rPr>
          <w:rFonts w:ascii="宋体" w:hAnsi="宋体" w:hint="eastAsia"/>
          <w:b/>
          <w:bCs/>
          <w:sz w:val="24"/>
          <w:szCs w:val="28"/>
        </w:rPr>
        <w:t>原修配厂部分绿地养护管理</w:t>
      </w:r>
    </w:p>
    <w:p w14:paraId="48D8C0D2"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hint="eastAsia"/>
          <w:b/>
          <w:sz w:val="24"/>
        </w:rPr>
        <w:t>4.1管护范围及作业内容</w:t>
      </w:r>
    </w:p>
    <w:p w14:paraId="3E6A1640"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原修配厂部分绿地养护管理，</w:t>
      </w:r>
      <w:ins w:id="1234" w:author="chenyu tai" w:date="2024-03-22T08:27:00Z">
        <w:r>
          <w:rPr>
            <w:rFonts w:ascii="宋体" w:hAnsi="宋体" w:cs="仿宋_GB2312" w:hint="eastAsia"/>
            <w:bCs/>
            <w:sz w:val="24"/>
          </w:rPr>
          <w:t>养护面积14378㎡</w:t>
        </w:r>
      </w:ins>
      <w:r>
        <w:rPr>
          <w:rFonts w:ascii="宋体" w:hAnsi="宋体" w:cs="仿宋_GB2312" w:hint="eastAsia"/>
          <w:bCs/>
          <w:sz w:val="24"/>
        </w:rPr>
        <w:t>养护内容为病虫害防治1次、浇水1次、乔灌木修剪1次、病枯木清理（胸径20cm以下）及清运1次。</w:t>
      </w:r>
    </w:p>
    <w:p w14:paraId="06E4668D"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hint="eastAsia"/>
          <w:b/>
          <w:sz w:val="24"/>
        </w:rPr>
        <w:t>4.</w:t>
      </w:r>
      <w:r>
        <w:rPr>
          <w:rFonts w:ascii="宋体" w:hAnsi="宋体"/>
          <w:b/>
          <w:sz w:val="24"/>
        </w:rPr>
        <w:t>2</w:t>
      </w:r>
      <w:r>
        <w:rPr>
          <w:rFonts w:ascii="宋体" w:hAnsi="宋体" w:hint="eastAsia"/>
          <w:b/>
          <w:sz w:val="24"/>
        </w:rPr>
        <w:t>实施要求</w:t>
      </w:r>
    </w:p>
    <w:p w14:paraId="033EE5C6" w14:textId="77777777" w:rsidR="00CD2971" w:rsidRDefault="00000000">
      <w:pPr>
        <w:spacing w:line="360" w:lineRule="auto"/>
        <w:ind w:firstLineChars="200" w:firstLine="480"/>
        <w:rPr>
          <w:rFonts w:ascii="宋体" w:hAnsi="宋体"/>
          <w:bCs/>
          <w:sz w:val="24"/>
        </w:rPr>
      </w:pPr>
      <w:r>
        <w:rPr>
          <w:rFonts w:ascii="宋体" w:hAnsi="宋体" w:hint="eastAsia"/>
          <w:bCs/>
          <w:sz w:val="24"/>
        </w:rPr>
        <w:t>（1）病虫害防治</w:t>
      </w:r>
    </w:p>
    <w:p w14:paraId="1F019966"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参照北京市地方标准</w:t>
      </w:r>
      <w:r>
        <w:rPr>
          <w:rFonts w:ascii="宋体" w:hAnsi="宋体" w:hint="eastAsia"/>
          <w:bCs/>
          <w:sz w:val="24"/>
        </w:rPr>
        <w:t>《城镇绿地养护技术规范》（DB11/T213-2022）</w:t>
      </w:r>
      <w:r>
        <w:rPr>
          <w:rFonts w:ascii="宋体" w:hAnsi="宋体" w:cs="仿宋_GB2312" w:hint="eastAsia"/>
          <w:bCs/>
          <w:sz w:val="24"/>
        </w:rPr>
        <w:t>中三级养护管理技术措施及要求进行。</w:t>
      </w:r>
    </w:p>
    <w:p w14:paraId="1B66A7F0"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做好预测预报工作，选用高效、低毒、无污染、对天敌较安全的药剂，如溴氰菊酯、多菌灵。严禁使用毒性较大、污染较重、对天敌影响较大的化学农药如：六六六、滴滴涕、西力生、赛力散、毒杀芬、氧化乐果、久效磷、对硫磷等。三月份进行。</w:t>
      </w:r>
    </w:p>
    <w:p w14:paraId="4C45706A"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喷药应成雾状，做到由内向外、由上向下、叶面叶背喷药均匀，</w:t>
      </w:r>
      <w:proofErr w:type="gramStart"/>
      <w:r>
        <w:rPr>
          <w:rFonts w:ascii="宋体" w:hAnsi="宋体" w:cs="仿宋_GB2312" w:hint="eastAsia"/>
          <w:bCs/>
          <w:sz w:val="24"/>
        </w:rPr>
        <w:t>不</w:t>
      </w:r>
      <w:proofErr w:type="gramEnd"/>
      <w:r>
        <w:rPr>
          <w:rFonts w:ascii="宋体" w:hAnsi="宋体" w:cs="仿宋_GB2312" w:hint="eastAsia"/>
          <w:bCs/>
          <w:sz w:val="24"/>
        </w:rPr>
        <w:t>留空白。事后要检查，对效果不好的要重新喷药，喷药应在无风的晴天进行，阴雨或高温炎热的中午不宜喷药，对较高树木使用高射喷枪进行打药。在水库范围内禁止喷洒敌敌畏、除草剂等有毒性药剂。</w:t>
      </w:r>
    </w:p>
    <w:p w14:paraId="1EF65E43"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人工刮除树木枝干上介壳虫等虫体，要彻底干净，不得损伤枝条或枝干内皮，刮除树木枝干上的腐烂病害时，要将受害部位全部清除干净，伤口要进行消毒并涂抹保护剂，刮落的虫体和带病的树皮，要及时</w:t>
      </w:r>
      <w:proofErr w:type="gramStart"/>
      <w:r>
        <w:rPr>
          <w:rFonts w:ascii="宋体" w:hAnsi="宋体" w:cs="仿宋_GB2312" w:hint="eastAsia"/>
          <w:bCs/>
          <w:sz w:val="24"/>
        </w:rPr>
        <w:t>收集做</w:t>
      </w:r>
      <w:proofErr w:type="gramEnd"/>
      <w:r>
        <w:rPr>
          <w:rFonts w:ascii="宋体" w:hAnsi="宋体" w:cs="仿宋_GB2312" w:hint="eastAsia"/>
          <w:bCs/>
          <w:sz w:val="24"/>
        </w:rPr>
        <w:t>无害化处理，防止病虫扩散、蔓延。</w:t>
      </w:r>
    </w:p>
    <w:p w14:paraId="6C8AFC51"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打药后及时悬挂宣传牌，防止人们误触误食。</w:t>
      </w:r>
    </w:p>
    <w:p w14:paraId="2AFE904F" w14:textId="77777777" w:rsidR="00CD2971" w:rsidRDefault="00000000">
      <w:pPr>
        <w:spacing w:line="360" w:lineRule="auto"/>
        <w:ind w:firstLineChars="200" w:firstLine="480"/>
        <w:rPr>
          <w:rFonts w:ascii="宋体" w:hAnsi="宋体"/>
          <w:bCs/>
          <w:sz w:val="24"/>
        </w:rPr>
      </w:pPr>
      <w:r>
        <w:rPr>
          <w:rFonts w:ascii="宋体" w:hAnsi="宋体" w:hint="eastAsia"/>
          <w:bCs/>
          <w:sz w:val="24"/>
        </w:rPr>
        <w:t>（2）修剪</w:t>
      </w:r>
    </w:p>
    <w:p w14:paraId="02F2FB4C"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参照北京市地方标准</w:t>
      </w:r>
      <w:r>
        <w:rPr>
          <w:rFonts w:ascii="宋体" w:hAnsi="宋体" w:hint="eastAsia"/>
          <w:bCs/>
          <w:sz w:val="24"/>
        </w:rPr>
        <w:t>《城镇绿地养护技术规范》（DB11/T213-2022）</w:t>
      </w:r>
      <w:r>
        <w:rPr>
          <w:rFonts w:ascii="宋体" w:hAnsi="宋体" w:cs="仿宋_GB2312" w:hint="eastAsia"/>
          <w:bCs/>
          <w:sz w:val="24"/>
        </w:rPr>
        <w:t>中三级养护管理技术措施及要求进行。</w:t>
      </w:r>
    </w:p>
    <w:p w14:paraId="3E9F48DC"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1）乔木的修剪</w:t>
      </w:r>
    </w:p>
    <w:p w14:paraId="7FBAE6E1"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lastRenderedPageBreak/>
        <w:t>凡主轴明显的树种，修剪时应注意保护中央领导枝。原中央领导枝受损、折断，应利用顶端侧枝重新培养新的领导枝。对主、侧枝尚未定型的树木可采取短截技术逐年形成三级分枝骨架。</w:t>
      </w:r>
    </w:p>
    <w:p w14:paraId="4038371B"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2）灌木的修剪</w:t>
      </w:r>
    </w:p>
    <w:p w14:paraId="47A6D9E7"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灌木造型修剪应使树型内高外低，形成自然丰满的圆头形或半圆形树型。</w:t>
      </w:r>
    </w:p>
    <w:p w14:paraId="67025D9D"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灌木内膛小枝应适量疏剪，保持内膛通风透光，</w:t>
      </w:r>
      <w:proofErr w:type="gramStart"/>
      <w:r>
        <w:rPr>
          <w:rFonts w:ascii="宋体" w:hAnsi="宋体" w:cs="仿宋_GB2312" w:hint="eastAsia"/>
          <w:bCs/>
          <w:sz w:val="24"/>
        </w:rPr>
        <w:t>强壮枝应进行</w:t>
      </w:r>
      <w:proofErr w:type="gramEnd"/>
      <w:r>
        <w:rPr>
          <w:rFonts w:ascii="宋体" w:hAnsi="宋体" w:cs="仿宋_GB2312" w:hint="eastAsia"/>
          <w:bCs/>
          <w:sz w:val="24"/>
        </w:rPr>
        <w:t>适当短截，下垂细弱枝及地表萌生的地</w:t>
      </w:r>
      <w:proofErr w:type="gramStart"/>
      <w:r>
        <w:rPr>
          <w:rFonts w:ascii="宋体" w:hAnsi="宋体" w:cs="仿宋_GB2312" w:hint="eastAsia"/>
          <w:bCs/>
          <w:sz w:val="24"/>
        </w:rPr>
        <w:t>蘖</w:t>
      </w:r>
      <w:proofErr w:type="gramEnd"/>
      <w:r>
        <w:rPr>
          <w:rFonts w:ascii="宋体" w:hAnsi="宋体" w:cs="仿宋_GB2312" w:hint="eastAsia"/>
          <w:bCs/>
          <w:sz w:val="24"/>
        </w:rPr>
        <w:t>应彻底疏除。</w:t>
      </w:r>
    </w:p>
    <w:p w14:paraId="60CE430C" w14:textId="77777777" w:rsidR="00CD2971" w:rsidRDefault="00000000">
      <w:pPr>
        <w:spacing w:line="360" w:lineRule="auto"/>
        <w:ind w:firstLineChars="200" w:firstLine="480"/>
        <w:rPr>
          <w:rFonts w:ascii="宋体" w:hAnsi="宋体"/>
          <w:bCs/>
          <w:sz w:val="24"/>
        </w:rPr>
      </w:pPr>
      <w:r>
        <w:rPr>
          <w:rFonts w:ascii="宋体" w:hAnsi="宋体" w:hint="eastAsia"/>
          <w:bCs/>
          <w:sz w:val="24"/>
        </w:rPr>
        <w:t>（3）灌溉</w:t>
      </w:r>
    </w:p>
    <w:p w14:paraId="63EF1C97"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参照北京市地方标准</w:t>
      </w:r>
      <w:r>
        <w:rPr>
          <w:rFonts w:ascii="宋体" w:hAnsi="宋体" w:hint="eastAsia"/>
          <w:bCs/>
          <w:sz w:val="24"/>
        </w:rPr>
        <w:t>《城镇绿地养护技术规范》（DB11/T213-2022）</w:t>
      </w:r>
      <w:r>
        <w:rPr>
          <w:rFonts w:ascii="宋体" w:hAnsi="宋体" w:cs="仿宋_GB2312" w:hint="eastAsia"/>
          <w:bCs/>
          <w:sz w:val="24"/>
        </w:rPr>
        <w:t>中三级养护管理技术措施及要求进行。</w:t>
      </w:r>
    </w:p>
    <w:p w14:paraId="6728C902" w14:textId="77777777" w:rsidR="00CD2971" w:rsidRDefault="00000000">
      <w:pPr>
        <w:spacing w:line="360" w:lineRule="auto"/>
        <w:ind w:firstLineChars="200" w:firstLine="480"/>
        <w:rPr>
          <w:del w:id="1235" w:author="郭彬" w:date="2024-03-21T11:45:00Z"/>
          <w:rFonts w:ascii="宋体" w:hAnsi="宋体" w:cs="仿宋_GB2312"/>
          <w:bCs/>
          <w:sz w:val="24"/>
        </w:rPr>
      </w:pPr>
      <w:r>
        <w:rPr>
          <w:rFonts w:ascii="宋体" w:hAnsi="宋体" w:cs="仿宋_GB2312" w:hint="eastAsia"/>
          <w:bCs/>
          <w:sz w:val="24"/>
        </w:rPr>
        <w:t>浇返青水</w:t>
      </w:r>
      <w:del w:id="1236" w:author="郭彬" w:date="2024-03-21T11:45:00Z">
        <w:r>
          <w:rPr>
            <w:rFonts w:ascii="宋体" w:hAnsi="宋体" w:cs="仿宋_GB2312" w:hint="eastAsia"/>
            <w:bCs/>
            <w:sz w:val="24"/>
          </w:rPr>
          <w:delText>至少1次，</w:delText>
        </w:r>
      </w:del>
      <w:r>
        <w:rPr>
          <w:rFonts w:ascii="宋体" w:hAnsi="宋体" w:cs="仿宋_GB2312" w:hint="eastAsia"/>
          <w:bCs/>
          <w:sz w:val="24"/>
        </w:rPr>
        <w:t>要求水量充足。</w:t>
      </w:r>
      <w:del w:id="1237" w:author="郭彬" w:date="2024-03-21T11:45:00Z">
        <w:r>
          <w:rPr>
            <w:rFonts w:ascii="宋体" w:hAnsi="宋体" w:cs="仿宋_GB2312" w:hint="eastAsia"/>
            <w:bCs/>
            <w:sz w:val="24"/>
          </w:rPr>
          <w:delText>乔灌木养护期内浇水不少于1次。</w:delText>
        </w:r>
      </w:del>
    </w:p>
    <w:p w14:paraId="22B4511B"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浇水时间日出为最佳时间，原则上晚上要保持叶片干燥，防止发病。也可在傍晚日落时浇水，但此时容易感染病害，要配合喷施杀菌剂。</w:t>
      </w:r>
    </w:p>
    <w:p w14:paraId="7A984A8D"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禁止浇水上路、浪费水资源。</w:t>
      </w:r>
    </w:p>
    <w:p w14:paraId="3F7109F2" w14:textId="77777777" w:rsidR="00CD2971" w:rsidRDefault="00000000">
      <w:pPr>
        <w:spacing w:line="360" w:lineRule="auto"/>
        <w:ind w:firstLineChars="200" w:firstLine="480"/>
        <w:rPr>
          <w:rFonts w:ascii="宋体" w:hAnsi="宋体"/>
          <w:bCs/>
          <w:sz w:val="24"/>
        </w:rPr>
      </w:pPr>
      <w:r>
        <w:rPr>
          <w:rFonts w:ascii="宋体" w:hAnsi="宋体" w:hint="eastAsia"/>
          <w:bCs/>
          <w:sz w:val="24"/>
        </w:rPr>
        <w:t>（4）枯木清理及清运</w:t>
      </w:r>
    </w:p>
    <w:p w14:paraId="6E97532A"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参照北京市地方标准</w:t>
      </w:r>
      <w:r>
        <w:rPr>
          <w:rFonts w:ascii="宋体" w:hAnsi="宋体" w:hint="eastAsia"/>
          <w:bCs/>
          <w:sz w:val="24"/>
        </w:rPr>
        <w:t>《城镇绿地养护技术规范》（DB11/T213-2022）</w:t>
      </w:r>
      <w:r>
        <w:rPr>
          <w:rFonts w:ascii="宋体" w:hAnsi="宋体" w:cs="仿宋_GB2312" w:hint="eastAsia"/>
          <w:bCs/>
          <w:sz w:val="24"/>
        </w:rPr>
        <w:t>中三级养护管理技术措施及要求进行。</w:t>
      </w:r>
    </w:p>
    <w:p w14:paraId="3E5E72AF" w14:textId="77777777" w:rsidR="00CD2971" w:rsidRDefault="00000000">
      <w:pPr>
        <w:spacing w:line="360" w:lineRule="auto"/>
        <w:ind w:firstLineChars="200" w:firstLine="480"/>
        <w:rPr>
          <w:rFonts w:ascii="宋体" w:hAnsi="宋体" w:cs="仿宋_GB2312"/>
          <w:bCs/>
          <w:sz w:val="24"/>
        </w:rPr>
      </w:pPr>
      <w:r>
        <w:rPr>
          <w:rFonts w:ascii="宋体" w:hAnsi="宋体" w:cs="仿宋_GB2312" w:hint="eastAsia"/>
          <w:bCs/>
          <w:sz w:val="24"/>
        </w:rPr>
        <w:t>病枯木及时发现，绿化垃圾（如树枝、树叶、草屑等）</w:t>
      </w:r>
      <w:proofErr w:type="gramStart"/>
      <w:r>
        <w:rPr>
          <w:rFonts w:ascii="宋体" w:hAnsi="宋体" w:cs="仿宋_GB2312" w:hint="eastAsia"/>
          <w:bCs/>
          <w:sz w:val="24"/>
        </w:rPr>
        <w:t>人工搂除后</w:t>
      </w:r>
      <w:proofErr w:type="gramEnd"/>
      <w:r>
        <w:rPr>
          <w:rFonts w:ascii="宋体" w:hAnsi="宋体" w:cs="仿宋_GB2312" w:hint="eastAsia"/>
          <w:bCs/>
          <w:sz w:val="24"/>
        </w:rPr>
        <w:t>及时清运，妥善消纳，日产日</w:t>
      </w:r>
      <w:proofErr w:type="gramStart"/>
      <w:r>
        <w:rPr>
          <w:rFonts w:ascii="宋体" w:hAnsi="宋体" w:cs="仿宋_GB2312" w:hint="eastAsia"/>
          <w:bCs/>
          <w:sz w:val="24"/>
        </w:rPr>
        <w:t>清做到</w:t>
      </w:r>
      <w:proofErr w:type="gramEnd"/>
      <w:r>
        <w:rPr>
          <w:rFonts w:ascii="宋体" w:hAnsi="宋体" w:cs="仿宋_GB2312" w:hint="eastAsia"/>
          <w:bCs/>
          <w:sz w:val="24"/>
        </w:rPr>
        <w:t>保洁及时。</w:t>
      </w:r>
    </w:p>
    <w:p w14:paraId="48628A4D" w14:textId="77777777" w:rsidR="00CD2971" w:rsidRDefault="00000000">
      <w:pPr>
        <w:widowControl/>
        <w:adjustRightInd w:val="0"/>
        <w:snapToGrid w:val="0"/>
        <w:spacing w:line="360" w:lineRule="auto"/>
        <w:ind w:firstLine="482"/>
        <w:jc w:val="left"/>
        <w:outlineLvl w:val="3"/>
        <w:rPr>
          <w:rFonts w:ascii="宋体" w:hAnsi="宋体" w:cs="仿宋_GB2312"/>
          <w:b/>
          <w:bCs/>
          <w:kern w:val="0"/>
          <w:sz w:val="24"/>
          <w:szCs w:val="28"/>
        </w:rPr>
      </w:pPr>
      <w:r>
        <w:rPr>
          <w:rFonts w:ascii="宋体" w:hAnsi="宋体" w:cs="仿宋_GB2312" w:hint="eastAsia"/>
          <w:b/>
          <w:bCs/>
          <w:kern w:val="0"/>
          <w:sz w:val="24"/>
          <w:szCs w:val="28"/>
        </w:rPr>
        <w:t>（三）服务要求（2024年</w:t>
      </w:r>
      <w:r>
        <w:rPr>
          <w:rFonts w:ascii="宋体" w:hAnsi="宋体" w:cs="仿宋_GB2312"/>
          <w:b/>
          <w:bCs/>
          <w:kern w:val="0"/>
          <w:sz w:val="24"/>
          <w:szCs w:val="28"/>
        </w:rPr>
        <w:t>4</w:t>
      </w:r>
      <w:r>
        <w:rPr>
          <w:rFonts w:ascii="宋体" w:hAnsi="宋体" w:cs="仿宋_GB2312" w:hint="eastAsia"/>
          <w:b/>
          <w:bCs/>
          <w:kern w:val="0"/>
          <w:sz w:val="24"/>
          <w:szCs w:val="28"/>
        </w:rPr>
        <w:t>月-</w:t>
      </w:r>
      <w:r>
        <w:rPr>
          <w:rFonts w:ascii="宋体" w:hAnsi="宋体" w:cs="仿宋_GB2312"/>
          <w:b/>
          <w:bCs/>
          <w:kern w:val="0"/>
          <w:sz w:val="24"/>
          <w:szCs w:val="28"/>
        </w:rPr>
        <w:t>12</w:t>
      </w:r>
      <w:r>
        <w:rPr>
          <w:rFonts w:ascii="宋体" w:hAnsi="宋体" w:cs="仿宋_GB2312" w:hint="eastAsia"/>
          <w:b/>
          <w:bCs/>
          <w:kern w:val="0"/>
          <w:sz w:val="24"/>
          <w:szCs w:val="28"/>
        </w:rPr>
        <w:t>月）</w:t>
      </w:r>
    </w:p>
    <w:p w14:paraId="076086F0" w14:textId="77777777" w:rsidR="00CD2971" w:rsidRDefault="00000000">
      <w:pPr>
        <w:keepNext/>
        <w:keepLines/>
        <w:tabs>
          <w:tab w:val="left" w:pos="1008"/>
        </w:tabs>
        <w:adjustRightInd w:val="0"/>
        <w:snapToGrid w:val="0"/>
        <w:spacing w:line="360" w:lineRule="auto"/>
        <w:ind w:firstLineChars="200" w:firstLine="482"/>
        <w:outlineLvl w:val="4"/>
        <w:rPr>
          <w:rFonts w:ascii="宋体" w:hAnsi="宋体"/>
          <w:b/>
          <w:bCs/>
          <w:sz w:val="24"/>
          <w:szCs w:val="28"/>
        </w:rPr>
      </w:pPr>
      <w:r>
        <w:rPr>
          <w:rFonts w:ascii="宋体" w:hAnsi="宋体"/>
          <w:b/>
          <w:bCs/>
          <w:sz w:val="24"/>
          <w:szCs w:val="28"/>
        </w:rPr>
        <w:t>1.日常养护</w:t>
      </w:r>
    </w:p>
    <w:p w14:paraId="1D256C4C"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w:t>
      </w:r>
      <w:r>
        <w:rPr>
          <w:rFonts w:ascii="宋体" w:hAnsi="宋体" w:hint="eastAsia"/>
          <w:b/>
          <w:sz w:val="24"/>
        </w:rPr>
        <w:t>1</w:t>
      </w:r>
      <w:del w:id="1238" w:author="DELL" w:date="2024-03-21T15:02:00Z">
        <w:r>
          <w:rPr>
            <w:rFonts w:ascii="宋体" w:hAnsi="宋体" w:hint="eastAsia"/>
            <w:b/>
            <w:sz w:val="24"/>
          </w:rPr>
          <w:delText>白河主坝</w:delText>
        </w:r>
      </w:del>
      <w:r>
        <w:rPr>
          <w:rFonts w:ascii="宋体" w:hAnsi="宋体" w:hint="eastAsia"/>
          <w:b/>
          <w:sz w:val="24"/>
        </w:rPr>
        <w:t>绿地养护管理</w:t>
      </w:r>
    </w:p>
    <w:p w14:paraId="3FB8618C"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.1.1</w:t>
      </w:r>
      <w:r>
        <w:rPr>
          <w:rFonts w:ascii="宋体" w:hAnsi="宋体" w:hint="eastAsia"/>
          <w:b/>
          <w:bCs/>
          <w:sz w:val="24"/>
        </w:rPr>
        <w:t>管护范围及作业内容</w:t>
      </w:r>
    </w:p>
    <w:p w14:paraId="1F830BB5" w14:textId="77777777" w:rsidR="00CD2971" w:rsidRDefault="00000000">
      <w:pPr>
        <w:spacing w:line="360" w:lineRule="auto"/>
        <w:ind w:firstLineChars="200" w:firstLine="480"/>
        <w:rPr>
          <w:rFonts w:ascii="宋体" w:hAnsi="宋体" w:cs="仿宋_GB2312"/>
          <w:sz w:val="24"/>
        </w:rPr>
      </w:pPr>
      <w:del w:id="1239" w:author="小彬" w:date="2024-03-21T21:14:00Z">
        <w:r>
          <w:rPr>
            <w:rFonts w:ascii="宋体" w:hAnsi="宋体" w:cs="仿宋_GB2312" w:hint="eastAsia"/>
            <w:sz w:val="24"/>
          </w:rPr>
          <w:delText>白河主</w:delText>
        </w:r>
        <w:commentRangeStart w:id="1240"/>
        <w:r>
          <w:rPr>
            <w:rFonts w:ascii="宋体" w:hAnsi="宋体" w:cs="仿宋_GB2312" w:hint="eastAsia"/>
            <w:sz w:val="24"/>
          </w:rPr>
          <w:delText>坝</w:delText>
        </w:r>
      </w:del>
      <w:del w:id="1241" w:author="DELL" w:date="2024-03-22T09:38:00Z">
        <w:r>
          <w:rPr>
            <w:rFonts w:ascii="宋体" w:hAnsi="宋体" w:cs="仿宋_GB2312" w:hint="eastAsia"/>
            <w:sz w:val="24"/>
          </w:rPr>
          <w:delText>坝下</w:delText>
        </w:r>
      </w:del>
      <w:commentRangeEnd w:id="1240"/>
      <w:r>
        <w:rPr>
          <w:rStyle w:val="affff7"/>
        </w:rPr>
        <w:commentReference w:id="1240"/>
      </w:r>
      <w:r>
        <w:rPr>
          <w:rFonts w:ascii="宋体" w:hAnsi="宋体" w:cs="仿宋_GB2312" w:hint="eastAsia"/>
          <w:sz w:val="24"/>
        </w:rPr>
        <w:t>绿地面积295236㎡，养护内容为病虫害防治6次、修剪草坪7次、浇水（</w:t>
      </w:r>
      <w:proofErr w:type="gramStart"/>
      <w:r>
        <w:rPr>
          <w:rFonts w:ascii="宋体" w:hAnsi="宋体" w:cs="仿宋_GB2312" w:hint="eastAsia"/>
          <w:sz w:val="24"/>
        </w:rPr>
        <w:t>含当年</w:t>
      </w:r>
      <w:proofErr w:type="gramEnd"/>
      <w:r>
        <w:rPr>
          <w:rFonts w:ascii="宋体" w:hAnsi="宋体" w:cs="仿宋_GB2312" w:hint="eastAsia"/>
          <w:sz w:val="24"/>
        </w:rPr>
        <w:t>新植树木）9次、乔灌木修剪2次</w:t>
      </w:r>
      <w:del w:id="1242" w:author="郭彬" w:date="2024-03-21T11:48:00Z">
        <w:r>
          <w:rPr>
            <w:rFonts w:ascii="宋体" w:hAnsi="宋体" w:cs="仿宋_GB2312" w:hint="eastAsia"/>
            <w:sz w:val="24"/>
          </w:rPr>
          <w:delText>并对新栽果树进行拉枝，</w:delText>
        </w:r>
      </w:del>
      <w:ins w:id="1243" w:author="郭彬" w:date="2024-03-21T11:48:00Z">
        <w:r>
          <w:rPr>
            <w:rFonts w:ascii="宋体" w:hAnsi="宋体" w:cs="仿宋_GB2312" w:hint="eastAsia"/>
            <w:sz w:val="24"/>
          </w:rPr>
          <w:t>、</w:t>
        </w:r>
      </w:ins>
      <w:r>
        <w:rPr>
          <w:rFonts w:ascii="宋体" w:hAnsi="宋体" w:cs="仿宋_GB2312" w:hint="eastAsia"/>
          <w:sz w:val="24"/>
        </w:rPr>
        <w:t>施</w:t>
      </w:r>
      <w:del w:id="1244" w:author="DELL" w:date="2024-03-21T15:04:00Z">
        <w:r>
          <w:rPr>
            <w:rFonts w:ascii="宋体" w:hAnsi="宋体" w:cs="仿宋_GB2312" w:hint="eastAsia"/>
            <w:sz w:val="24"/>
          </w:rPr>
          <w:delText>有机</w:delText>
        </w:r>
      </w:del>
      <w:r>
        <w:rPr>
          <w:rFonts w:ascii="宋体" w:hAnsi="宋体" w:cs="仿宋_GB2312" w:hint="eastAsia"/>
          <w:sz w:val="24"/>
        </w:rPr>
        <w:t>肥2次、</w:t>
      </w:r>
      <w:ins w:id="1245" w:author="郭彬" w:date="2024-03-21T11:48:00Z">
        <w:r>
          <w:rPr>
            <w:rFonts w:ascii="宋体" w:hAnsi="宋体" w:cs="仿宋_GB2312" w:hint="eastAsia"/>
            <w:sz w:val="24"/>
          </w:rPr>
          <w:t>防寒1次、</w:t>
        </w:r>
      </w:ins>
      <w:r>
        <w:rPr>
          <w:rFonts w:ascii="宋体" w:hAnsi="宋体" w:cs="仿宋_GB2312" w:hint="eastAsia"/>
          <w:sz w:val="24"/>
        </w:rPr>
        <w:t>病枯木清理（胸径20cm以下）及清运8次。</w:t>
      </w:r>
    </w:p>
    <w:p w14:paraId="155A822B"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.1.2</w:t>
      </w:r>
      <w:r>
        <w:rPr>
          <w:rFonts w:ascii="宋体" w:hAnsi="宋体" w:hint="eastAsia"/>
          <w:b/>
          <w:bCs/>
          <w:sz w:val="24"/>
        </w:rPr>
        <w:t>实施要求</w:t>
      </w:r>
    </w:p>
    <w:p w14:paraId="4C405BE0"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1</w:t>
      </w:r>
      <w:r>
        <w:rPr>
          <w:rFonts w:ascii="宋体" w:hAnsi="宋体" w:hint="eastAsia"/>
          <w:b/>
          <w:sz w:val="24"/>
        </w:rPr>
        <w:t>）病虫害防治</w:t>
      </w:r>
    </w:p>
    <w:p w14:paraId="5C1184D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中三级养护管理技术措施及要求进行。</w:t>
      </w:r>
    </w:p>
    <w:p w14:paraId="27211F6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做好预测预报工作，选用高效、低毒、无污染、对天敌较安全的药剂，如溴氰菊酯、多菌灵。严禁使用对人毒性较大、污染较重、对天敌影响较大的化学农药如：六六六、滴滴涕、西力生、赛力散、毒杀芬、氧化乐果、久效磷、对硫磷等。集中于六、七、八月份进行。</w:t>
      </w:r>
    </w:p>
    <w:p w14:paraId="3CBE148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喷药应成雾状，做到由内向外、由上向下、叶面叶背喷药均匀，</w:t>
      </w:r>
      <w:proofErr w:type="gramStart"/>
      <w:r>
        <w:rPr>
          <w:rFonts w:ascii="宋体" w:hAnsi="宋体" w:cs="仿宋_GB2312" w:hint="eastAsia"/>
          <w:sz w:val="24"/>
        </w:rPr>
        <w:t>不</w:t>
      </w:r>
      <w:proofErr w:type="gramEnd"/>
      <w:r>
        <w:rPr>
          <w:rFonts w:ascii="宋体" w:hAnsi="宋体" w:cs="仿宋_GB2312" w:hint="eastAsia"/>
          <w:sz w:val="24"/>
        </w:rPr>
        <w:t>留空白。事后要检查，对效果不好的要重新喷药，喷药应在无风的晴天进行，阴雨或高温炎热的中午不宜喷药，对较高树木使用高射喷枪进行打药。在水库范围内禁止喷洒敌敌畏、除草剂等有毒性药剂。</w:t>
      </w:r>
    </w:p>
    <w:p w14:paraId="6326204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人工刮除树木枝干上介壳虫等虫体，要彻底干净，不得损伤枝条或枝干内皮，刮除树木枝干上的腐烂病害时，要将受害部位全部清除干净，伤口要进行消毒并涂抹保护剂，刮落的虫体和带病的树皮，要及时</w:t>
      </w:r>
      <w:proofErr w:type="gramStart"/>
      <w:r>
        <w:rPr>
          <w:rFonts w:ascii="宋体" w:hAnsi="宋体" w:cs="仿宋_GB2312" w:hint="eastAsia"/>
          <w:sz w:val="24"/>
        </w:rPr>
        <w:t>收集做</w:t>
      </w:r>
      <w:proofErr w:type="gramEnd"/>
      <w:r>
        <w:rPr>
          <w:rFonts w:ascii="宋体" w:hAnsi="宋体" w:cs="仿宋_GB2312" w:hint="eastAsia"/>
          <w:sz w:val="24"/>
        </w:rPr>
        <w:t>无害化处理，防止病虫扩散、蔓延。</w:t>
      </w:r>
    </w:p>
    <w:p w14:paraId="48B2696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打药后及时悬挂</w:t>
      </w:r>
      <w:del w:id="1246" w:author="DELL" w:date="2024-03-22T09:40:00Z">
        <w:r>
          <w:rPr>
            <w:rFonts w:ascii="宋体" w:hAnsi="宋体" w:cs="仿宋_GB2312" w:hint="eastAsia"/>
            <w:strike/>
            <w:sz w:val="24"/>
          </w:rPr>
          <w:delText>宣传</w:delText>
        </w:r>
      </w:del>
      <w:r>
        <w:rPr>
          <w:rFonts w:ascii="宋体" w:hAnsi="宋体" w:cs="仿宋_GB2312" w:hint="eastAsia"/>
          <w:sz w:val="24"/>
        </w:rPr>
        <w:t>警示牌，防止人们误触误食。</w:t>
      </w:r>
    </w:p>
    <w:p w14:paraId="7F82E4D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乔木涂白高度1.2－1.5米，其它按1.2m要求进行，同一路段、区域的涂白高度应保持一致，达到整齐美观的效果。涂液时要干稀适当, 对树皮缝隙、洞孔、树杈等处要重复涂刷，避免涂刷流失、刷</w:t>
      </w:r>
      <w:proofErr w:type="gramStart"/>
      <w:r>
        <w:rPr>
          <w:rFonts w:ascii="宋体" w:hAnsi="宋体" w:cs="仿宋_GB2312" w:hint="eastAsia"/>
          <w:sz w:val="24"/>
        </w:rPr>
        <w:t>花刷漏</w:t>
      </w:r>
      <w:proofErr w:type="gramEnd"/>
      <w:r>
        <w:rPr>
          <w:rFonts w:ascii="宋体" w:hAnsi="宋体" w:cs="仿宋_GB2312" w:hint="eastAsia"/>
          <w:sz w:val="24"/>
        </w:rPr>
        <w:t>、干后脱落。每年应在秋末冬初进行。</w:t>
      </w:r>
    </w:p>
    <w:p w14:paraId="5B92FEED" w14:textId="77777777" w:rsidR="00CD2971" w:rsidRDefault="00000000">
      <w:pPr>
        <w:spacing w:line="360" w:lineRule="auto"/>
        <w:ind w:firstLineChars="200" w:firstLine="482"/>
        <w:rPr>
          <w:rFonts w:ascii="宋体" w:hAnsi="宋体"/>
          <w:b/>
          <w:sz w:val="24"/>
        </w:rPr>
      </w:pPr>
      <w:r>
        <w:rPr>
          <w:rFonts w:ascii="宋体" w:hAnsi="宋体" w:hint="eastAsia"/>
          <w:b/>
          <w:sz w:val="24"/>
        </w:rPr>
        <w:t>（2）修剪</w:t>
      </w:r>
    </w:p>
    <w:p w14:paraId="314AA1B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参照北京市地方标准《城镇绿地养护技术规范》（DB11/T213-2022）中三级养护管理技术措施及要求进行。</w:t>
      </w:r>
    </w:p>
    <w:p w14:paraId="1729C3B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1）灌木的修剪</w:t>
      </w:r>
    </w:p>
    <w:p w14:paraId="38470B9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灌木造型修剪应使树型内高外低，形成自然丰满的圆头形或半圆形树型。</w:t>
      </w:r>
    </w:p>
    <w:p w14:paraId="1894893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灌木内膛小枝应适量疏剪，保持内膛通风透光，</w:t>
      </w:r>
      <w:proofErr w:type="gramStart"/>
      <w:r>
        <w:rPr>
          <w:rFonts w:ascii="宋体" w:hAnsi="宋体" w:cs="仿宋_GB2312" w:hint="eastAsia"/>
          <w:sz w:val="24"/>
        </w:rPr>
        <w:t>强壮枝应进行</w:t>
      </w:r>
      <w:proofErr w:type="gramEnd"/>
      <w:r>
        <w:rPr>
          <w:rFonts w:ascii="宋体" w:hAnsi="宋体" w:cs="仿宋_GB2312" w:hint="eastAsia"/>
          <w:sz w:val="24"/>
        </w:rPr>
        <w:t>适当短截，下垂细弱枝及地表萌生的地</w:t>
      </w:r>
      <w:proofErr w:type="gramStart"/>
      <w:r>
        <w:rPr>
          <w:rFonts w:ascii="宋体" w:hAnsi="宋体" w:cs="仿宋_GB2312" w:hint="eastAsia"/>
          <w:sz w:val="24"/>
        </w:rPr>
        <w:t>蘖</w:t>
      </w:r>
      <w:proofErr w:type="gramEnd"/>
      <w:r>
        <w:rPr>
          <w:rFonts w:ascii="宋体" w:hAnsi="宋体" w:cs="仿宋_GB2312" w:hint="eastAsia"/>
          <w:sz w:val="24"/>
        </w:rPr>
        <w:t>应彻底疏除。</w:t>
      </w:r>
    </w:p>
    <w:p w14:paraId="1560789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花灌木修剪应特别注意：</w:t>
      </w:r>
    </w:p>
    <w:p w14:paraId="30FE230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紫薇、木槿、月季、珍珠梅等，对于生长健壮枝条应在保留3-</w:t>
      </w:r>
      <w:proofErr w:type="gramStart"/>
      <w:r>
        <w:rPr>
          <w:rFonts w:ascii="宋体" w:hAnsi="宋体" w:cs="仿宋_GB2312"/>
          <w:sz w:val="24"/>
        </w:rPr>
        <w:t>5</w:t>
      </w:r>
      <w:r>
        <w:rPr>
          <w:rFonts w:ascii="宋体" w:hAnsi="宋体" w:cs="仿宋_GB2312" w:hint="eastAsia"/>
          <w:sz w:val="24"/>
        </w:rPr>
        <w:t>个芽处短截</w:t>
      </w:r>
      <w:proofErr w:type="gramEnd"/>
      <w:r>
        <w:rPr>
          <w:rFonts w:ascii="宋体" w:hAnsi="宋体" w:cs="仿宋_GB2312" w:hint="eastAsia"/>
          <w:sz w:val="24"/>
        </w:rPr>
        <w:t>，促发新枝。花落后应及时剪去残花，促使再次开花。</w:t>
      </w:r>
    </w:p>
    <w:p w14:paraId="2091860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碧桃、榆叶梅、连翘、丁香、黄刺玫等，冬季适当整形修剪，夏季花落后10-15天将已开花枝条进行中或重短截，疏剪过密枝，以利来年促生健壮新枝。 </w:t>
      </w:r>
    </w:p>
    <w:p w14:paraId="09D06C6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紫荆、贴梗海棠等，应注意培育和保护老枝，剪除干扰树型并影响通风透光的过密枝、弱枝、枯枝或病虫枝。花落后形成的残花、</w:t>
      </w:r>
      <w:proofErr w:type="gramStart"/>
      <w:r>
        <w:rPr>
          <w:rFonts w:ascii="宋体" w:hAnsi="宋体" w:cs="仿宋_GB2312" w:hint="eastAsia"/>
          <w:sz w:val="24"/>
        </w:rPr>
        <w:t>残果宜</w:t>
      </w:r>
      <w:proofErr w:type="gramEnd"/>
      <w:r>
        <w:rPr>
          <w:rFonts w:ascii="宋体" w:hAnsi="宋体" w:cs="仿宋_GB2312" w:hint="eastAsia"/>
          <w:sz w:val="24"/>
        </w:rPr>
        <w:t>尽早剪除。</w:t>
      </w:r>
    </w:p>
    <w:p w14:paraId="1BDB706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2）绿篱和造型灌木（含色块灌木）的修剪</w:t>
      </w:r>
    </w:p>
    <w:p w14:paraId="4C74EA9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绿篱及色带每次修剪高度较前一次修剪应提高1cm。</w:t>
      </w:r>
      <w:proofErr w:type="gramStart"/>
      <w:r>
        <w:rPr>
          <w:rFonts w:ascii="宋体" w:hAnsi="宋体" w:cs="仿宋_GB2312" w:hint="eastAsia"/>
          <w:sz w:val="24"/>
        </w:rPr>
        <w:t>保持篱面基本</w:t>
      </w:r>
      <w:proofErr w:type="gramEnd"/>
      <w:r>
        <w:rPr>
          <w:rFonts w:ascii="宋体" w:hAnsi="宋体" w:cs="仿宋_GB2312" w:hint="eastAsia"/>
          <w:sz w:val="24"/>
        </w:rPr>
        <w:t>平整，大部分枝长短差不超过2-4cm，枯枝剪除，夹于绿篱间杂</w:t>
      </w:r>
      <w:proofErr w:type="gramStart"/>
      <w:r>
        <w:rPr>
          <w:rFonts w:ascii="宋体" w:hAnsi="宋体" w:cs="仿宋_GB2312" w:hint="eastAsia"/>
          <w:sz w:val="24"/>
        </w:rPr>
        <w:t>树及时</w:t>
      </w:r>
      <w:proofErr w:type="gramEnd"/>
      <w:r>
        <w:rPr>
          <w:rFonts w:ascii="宋体" w:hAnsi="宋体" w:cs="仿宋_GB2312" w:hint="eastAsia"/>
          <w:sz w:val="24"/>
        </w:rPr>
        <w:t>清除。</w:t>
      </w:r>
    </w:p>
    <w:p w14:paraId="3C58EA1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3）藤木修剪</w:t>
      </w:r>
    </w:p>
    <w:p w14:paraId="3A194D8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生长于棚架的藤木，落叶后应疏剪过密枝条，清除枯死枝，使枝条均匀分布架面。 成年和老年藤木应常疏枝，并适当进行回缩修剪。</w:t>
      </w:r>
    </w:p>
    <w:p w14:paraId="77BFC6F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4）草坪修剪</w:t>
      </w:r>
    </w:p>
    <w:p w14:paraId="1342231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高度应保持在6-8cm，当草高超过12cm时必须使用</w:t>
      </w:r>
      <w:proofErr w:type="gramStart"/>
      <w:r>
        <w:rPr>
          <w:rFonts w:ascii="宋体" w:hAnsi="宋体" w:cs="仿宋_GB2312" w:hint="eastAsia"/>
          <w:sz w:val="24"/>
        </w:rPr>
        <w:t>草坪机</w:t>
      </w:r>
      <w:proofErr w:type="gramEnd"/>
      <w:r>
        <w:rPr>
          <w:rFonts w:ascii="宋体" w:hAnsi="宋体" w:cs="仿宋_GB2312" w:hint="eastAsia"/>
          <w:sz w:val="24"/>
        </w:rPr>
        <w:t>进行修剪。</w:t>
      </w:r>
    </w:p>
    <w:p w14:paraId="6B4A00C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5）竹林的间伐</w:t>
      </w:r>
    </w:p>
    <w:p w14:paraId="110BB13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保留4、5年</w:t>
      </w:r>
      <w:proofErr w:type="gramStart"/>
      <w:r>
        <w:rPr>
          <w:rFonts w:ascii="宋体" w:hAnsi="宋体" w:cs="仿宋_GB2312" w:hint="eastAsia"/>
          <w:sz w:val="24"/>
        </w:rPr>
        <w:t>生以下立</w:t>
      </w:r>
      <w:proofErr w:type="gramEnd"/>
      <w:r>
        <w:rPr>
          <w:rFonts w:ascii="宋体" w:hAnsi="宋体" w:cs="仿宋_GB2312" w:hint="eastAsia"/>
          <w:sz w:val="24"/>
        </w:rPr>
        <w:t>竹，去除 6、7年以上，尤其是10年</w:t>
      </w:r>
      <w:proofErr w:type="gramStart"/>
      <w:r>
        <w:rPr>
          <w:rFonts w:ascii="宋体" w:hAnsi="宋体" w:cs="仿宋_GB2312" w:hint="eastAsia"/>
          <w:sz w:val="24"/>
        </w:rPr>
        <w:t>生以上</w:t>
      </w:r>
      <w:proofErr w:type="gramEnd"/>
      <w:r>
        <w:rPr>
          <w:rFonts w:ascii="宋体" w:hAnsi="宋体" w:cs="仿宋_GB2312" w:hint="eastAsia"/>
          <w:sz w:val="24"/>
        </w:rPr>
        <w:t>老竹。应及时清除枯死竹竿和枝条，砍除老竹、</w:t>
      </w:r>
      <w:proofErr w:type="gramStart"/>
      <w:r>
        <w:rPr>
          <w:rFonts w:ascii="宋体" w:hAnsi="宋体" w:cs="仿宋_GB2312" w:hint="eastAsia"/>
          <w:sz w:val="24"/>
        </w:rPr>
        <w:t>病竹和</w:t>
      </w:r>
      <w:proofErr w:type="gramEnd"/>
      <w:r>
        <w:rPr>
          <w:rFonts w:ascii="宋体" w:hAnsi="宋体" w:cs="仿宋_GB2312" w:hint="eastAsia"/>
          <w:sz w:val="24"/>
        </w:rPr>
        <w:t>倒伏竹。</w:t>
      </w:r>
    </w:p>
    <w:p w14:paraId="0899B74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6）修剪时间  </w:t>
      </w:r>
    </w:p>
    <w:p w14:paraId="0C19497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落叶乔、灌木在冬季进行一次，常绿乔、灌木在夏季进行一次。绿篱、造型灌木、色块灌木、黄杨球等修剪必须在每年的5月上旬和8月底以前进行。竹林的间伐修剪应在</w:t>
      </w:r>
      <w:proofErr w:type="gramStart"/>
      <w:r>
        <w:rPr>
          <w:rFonts w:ascii="宋体" w:hAnsi="宋体" w:cs="仿宋_GB2312" w:hint="eastAsia"/>
          <w:sz w:val="24"/>
        </w:rPr>
        <w:t>晚秋或</w:t>
      </w:r>
      <w:proofErr w:type="gramEnd"/>
      <w:r>
        <w:rPr>
          <w:rFonts w:ascii="宋体" w:hAnsi="宋体" w:cs="仿宋_GB2312" w:hint="eastAsia"/>
          <w:sz w:val="24"/>
        </w:rPr>
        <w:t>冬季进行。</w:t>
      </w:r>
      <w:del w:id="1247" w:author="郭彬" w:date="2024-03-21T11:50:00Z">
        <w:r>
          <w:rPr>
            <w:rFonts w:ascii="宋体" w:hAnsi="宋体" w:cs="仿宋_GB2312" w:hint="eastAsia"/>
            <w:sz w:val="24"/>
          </w:rPr>
          <w:delText>养护期内不少于1次。</w:delText>
        </w:r>
      </w:del>
    </w:p>
    <w:p w14:paraId="4124C4F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修剪时，落叶树一般不留</w:t>
      </w:r>
      <w:proofErr w:type="gramStart"/>
      <w:r>
        <w:rPr>
          <w:rFonts w:ascii="宋体" w:hAnsi="宋体" w:cs="仿宋_GB2312" w:hint="eastAsia"/>
          <w:sz w:val="24"/>
        </w:rPr>
        <w:t>橛</w:t>
      </w:r>
      <w:proofErr w:type="gramEnd"/>
      <w:r>
        <w:rPr>
          <w:rFonts w:ascii="宋体" w:hAnsi="宋体" w:cs="仿宋_GB2312" w:hint="eastAsia"/>
          <w:sz w:val="24"/>
        </w:rPr>
        <w:t>，针叶树应留1-2cm长的</w:t>
      </w:r>
      <w:proofErr w:type="gramStart"/>
      <w:r>
        <w:rPr>
          <w:rFonts w:ascii="宋体" w:hAnsi="宋体" w:cs="仿宋_GB2312" w:hint="eastAsia"/>
          <w:sz w:val="24"/>
        </w:rPr>
        <w:t>橛</w:t>
      </w:r>
      <w:proofErr w:type="gramEnd"/>
      <w:r>
        <w:rPr>
          <w:rFonts w:ascii="宋体" w:hAnsi="宋体" w:cs="仿宋_GB2312" w:hint="eastAsia"/>
          <w:sz w:val="24"/>
        </w:rPr>
        <w:t>。修剪的剪口必须平滑，不得劈裂，并注意留芽的方位。直径超过4cm以上的剪锯口，用刀削平，涂抹防腐剂促进伤口愈合。</w:t>
      </w:r>
      <w:proofErr w:type="gramStart"/>
      <w:r>
        <w:rPr>
          <w:rFonts w:ascii="宋体" w:hAnsi="宋体" w:cs="仿宋_GB2312" w:hint="eastAsia"/>
          <w:sz w:val="24"/>
        </w:rPr>
        <w:t>锯除大</w:t>
      </w:r>
      <w:proofErr w:type="gramEnd"/>
      <w:r>
        <w:rPr>
          <w:rFonts w:ascii="宋体" w:hAnsi="宋体" w:cs="仿宋_GB2312" w:hint="eastAsia"/>
          <w:sz w:val="24"/>
        </w:rPr>
        <w:t>树杈时保护皮脊。</w:t>
      </w:r>
    </w:p>
    <w:p w14:paraId="3AA5AE18" w14:textId="77777777" w:rsidR="00CD2971" w:rsidRDefault="00000000">
      <w:pPr>
        <w:spacing w:line="360" w:lineRule="auto"/>
        <w:ind w:firstLineChars="200" w:firstLine="482"/>
        <w:rPr>
          <w:rFonts w:ascii="宋体" w:hAnsi="宋体"/>
          <w:b/>
          <w:sz w:val="24"/>
        </w:rPr>
      </w:pPr>
      <w:r>
        <w:rPr>
          <w:rFonts w:ascii="宋体" w:hAnsi="宋体" w:hint="eastAsia"/>
          <w:b/>
          <w:sz w:val="24"/>
        </w:rPr>
        <w:t>（3）灌溉</w:t>
      </w:r>
    </w:p>
    <w:p w14:paraId="0114B18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中园林植物养护管理技术措施及要求进行。</w:t>
      </w:r>
    </w:p>
    <w:p w14:paraId="11EC381B" w14:textId="77777777" w:rsidR="00CD2971" w:rsidRDefault="00000000">
      <w:pPr>
        <w:spacing w:line="360" w:lineRule="auto"/>
        <w:ind w:firstLineChars="200" w:firstLine="480"/>
        <w:rPr>
          <w:del w:id="1248" w:author="郭彬" w:date="2024-03-21T11:50:00Z"/>
          <w:rFonts w:ascii="宋体" w:hAnsi="宋体" w:cs="仿宋_GB2312"/>
          <w:sz w:val="24"/>
        </w:rPr>
      </w:pPr>
      <w:r>
        <w:rPr>
          <w:rFonts w:ascii="宋体" w:hAnsi="宋体" w:cs="仿宋_GB2312" w:hint="eastAsia"/>
          <w:sz w:val="24"/>
        </w:rPr>
        <w:t>4月浇返青水</w:t>
      </w:r>
      <w:del w:id="1249" w:author="郭彬" w:date="2024-03-21T11:50:00Z">
        <w:r>
          <w:rPr>
            <w:rFonts w:ascii="宋体" w:hAnsi="宋体" w:cs="仿宋_GB2312" w:hint="eastAsia"/>
            <w:sz w:val="24"/>
          </w:rPr>
          <w:delText>至少一次，</w:delText>
        </w:r>
      </w:del>
      <w:r>
        <w:rPr>
          <w:rFonts w:ascii="宋体" w:hAnsi="宋体" w:cs="仿宋_GB2312" w:hint="eastAsia"/>
          <w:sz w:val="24"/>
        </w:rPr>
        <w:t>要求水量充足。</w:t>
      </w:r>
      <w:del w:id="1250" w:author="郭彬" w:date="2024-03-21T11:50:00Z">
        <w:r>
          <w:rPr>
            <w:rFonts w:ascii="宋体" w:hAnsi="宋体" w:cs="仿宋_GB2312" w:hint="eastAsia"/>
            <w:sz w:val="24"/>
          </w:rPr>
          <w:delText>4月至9月视具体情况保证每月浇水至少一次。乔灌木全年浇水不少于7次，宿根花卉不少于4次，草坪不少于7次。</w:delText>
        </w:r>
      </w:del>
    </w:p>
    <w:p w14:paraId="2E311B0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七八月雨水较多，蒸发量较大，而且空气湿度大，高温高湿，在此期间除注意草坪排涝外，每10天要浇一遍透水，特别是小雨过后要及时补水，防止返盐碱而烧伤叶面。浇水时要一次浇透30cm深，待草坪出现轻微萎蔫时再进行灌溉。少量多次浇水是引起草坪发病的主要原因之一。</w:t>
      </w:r>
    </w:p>
    <w:p w14:paraId="2CE6E23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水时间日出为最佳时间，原则上晚上要保持叶片干燥，防止发病。也可在傍晚日落时浇水，但此时容易感染病害，要配合喷施杀菌剂。一定不能在高温的中午浇水，否则，容易造成灼烧和感病，一旦发生很难补救。</w:t>
      </w:r>
    </w:p>
    <w:p w14:paraId="3081A4E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禁止浇水上路、浪费水资源。</w:t>
      </w:r>
    </w:p>
    <w:p w14:paraId="789EE061" w14:textId="77777777" w:rsidR="00CD2971" w:rsidRDefault="00000000">
      <w:pPr>
        <w:spacing w:line="360" w:lineRule="auto"/>
        <w:ind w:firstLineChars="200" w:firstLine="482"/>
        <w:rPr>
          <w:rFonts w:ascii="宋体" w:hAnsi="宋体"/>
          <w:b/>
          <w:sz w:val="24"/>
        </w:rPr>
      </w:pPr>
      <w:r>
        <w:rPr>
          <w:rFonts w:ascii="宋体" w:hAnsi="宋体" w:hint="eastAsia"/>
          <w:b/>
          <w:sz w:val="24"/>
        </w:rPr>
        <w:lastRenderedPageBreak/>
        <w:t>（</w:t>
      </w:r>
      <w:r>
        <w:rPr>
          <w:rFonts w:ascii="宋体" w:hAnsi="宋体"/>
          <w:b/>
          <w:sz w:val="24"/>
        </w:rPr>
        <w:t>4</w:t>
      </w:r>
      <w:r>
        <w:rPr>
          <w:rFonts w:ascii="宋体" w:hAnsi="宋体" w:hint="eastAsia"/>
          <w:b/>
          <w:sz w:val="24"/>
        </w:rPr>
        <w:t>）除杂草</w:t>
      </w:r>
    </w:p>
    <w:p w14:paraId="0212D7E0"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参照北京市地方标准</w:t>
      </w:r>
      <w:r>
        <w:rPr>
          <w:rFonts w:ascii="宋体" w:hAnsi="宋体" w:hint="eastAsia"/>
          <w:kern w:val="0"/>
          <w:sz w:val="24"/>
          <w:szCs w:val="20"/>
        </w:rPr>
        <w:t>《城镇绿地养护技术规范》（DB11/T213-20</w:t>
      </w:r>
      <w:r>
        <w:rPr>
          <w:rFonts w:ascii="宋体" w:hAnsi="宋体"/>
          <w:kern w:val="0"/>
          <w:sz w:val="24"/>
          <w:szCs w:val="20"/>
        </w:rPr>
        <w:t>22</w:t>
      </w:r>
      <w:r>
        <w:rPr>
          <w:rFonts w:ascii="宋体" w:hAnsi="宋体" w:hint="eastAsia"/>
          <w:kern w:val="0"/>
          <w:sz w:val="24"/>
          <w:szCs w:val="20"/>
        </w:rPr>
        <w:t>）</w:t>
      </w:r>
      <w:r>
        <w:rPr>
          <w:rFonts w:ascii="宋体" w:hAnsi="宋体" w:cs="仿宋_GB2312" w:hint="eastAsia"/>
          <w:sz w:val="24"/>
        </w:rPr>
        <w:t>要求进行。</w:t>
      </w:r>
    </w:p>
    <w:p w14:paraId="27F0542A"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在植物生长季节要不间断地进行中耕除草，应除小、除早、除了。除下杂草要集中处理，并及时清运。草坪内杂草人工清除，必须连根剔除，草坪外杂草可用割灌机进行。</w:t>
      </w:r>
      <w:del w:id="1251" w:author="郭彬" w:date="2024-03-21T11:50:00Z">
        <w:r>
          <w:rPr>
            <w:rFonts w:ascii="宋体" w:hAnsi="宋体" w:cs="仿宋_GB2312" w:hint="eastAsia"/>
            <w:sz w:val="24"/>
          </w:rPr>
          <w:delText>养护期内不少于6次。</w:delText>
        </w:r>
      </w:del>
      <w:r>
        <w:rPr>
          <w:rFonts w:ascii="宋体" w:hAnsi="宋体" w:cs="仿宋_GB2312" w:hint="eastAsia"/>
          <w:sz w:val="24"/>
        </w:rPr>
        <w:t>对于较大规格的灌木及球类植物要及时清除树木根部1米范围内的杂草、杂物，并及时松土，保持树木根部的土壤疏松。对于绿篱、地被灌木及攀援类植物要每月清除绿带内的杂草、杂物。清理时要注意保护根系，不能伤根及造成根系裸露。</w:t>
      </w:r>
    </w:p>
    <w:p w14:paraId="49D9940B" w14:textId="77777777" w:rsidR="00CD2971" w:rsidRDefault="00000000">
      <w:pPr>
        <w:widowControl/>
        <w:spacing w:line="360" w:lineRule="auto"/>
        <w:ind w:firstLineChars="200" w:firstLine="480"/>
        <w:jc w:val="left"/>
        <w:rPr>
          <w:kern w:val="0"/>
          <w:sz w:val="20"/>
          <w:szCs w:val="20"/>
        </w:rPr>
      </w:pPr>
      <w:r>
        <w:rPr>
          <w:rFonts w:ascii="宋体" w:hAnsi="宋体" w:cs="仿宋_GB2312" w:hint="eastAsia"/>
          <w:sz w:val="24"/>
        </w:rPr>
        <w:t>管理范围内不允许出现任何可燃物。</w:t>
      </w:r>
    </w:p>
    <w:p w14:paraId="3B115119" w14:textId="77777777" w:rsidR="00CD2971" w:rsidRDefault="00000000">
      <w:pPr>
        <w:spacing w:line="360" w:lineRule="auto"/>
        <w:ind w:firstLineChars="200" w:firstLine="482"/>
        <w:rPr>
          <w:rFonts w:ascii="宋体" w:hAnsi="宋体"/>
          <w:b/>
          <w:sz w:val="24"/>
        </w:rPr>
      </w:pPr>
      <w:r>
        <w:rPr>
          <w:rFonts w:ascii="宋体" w:hAnsi="宋体" w:hint="eastAsia"/>
          <w:b/>
          <w:sz w:val="24"/>
        </w:rPr>
        <w:t>（</w:t>
      </w:r>
      <w:r>
        <w:rPr>
          <w:rFonts w:ascii="宋体" w:hAnsi="宋体"/>
          <w:b/>
          <w:sz w:val="24"/>
        </w:rPr>
        <w:t>5</w:t>
      </w:r>
      <w:r>
        <w:rPr>
          <w:rFonts w:ascii="宋体" w:hAnsi="宋体" w:hint="eastAsia"/>
          <w:b/>
          <w:sz w:val="24"/>
        </w:rPr>
        <w:t>）病枯木清理及清运</w:t>
      </w:r>
    </w:p>
    <w:p w14:paraId="2261038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要求进行。</w:t>
      </w:r>
    </w:p>
    <w:p w14:paraId="7ED1048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病枯木及时发现，绿化生产垃圾（如树枝、树叶、草屑等）</w:t>
      </w:r>
      <w:proofErr w:type="gramStart"/>
      <w:r>
        <w:rPr>
          <w:rFonts w:ascii="宋体" w:hAnsi="宋体" w:cs="仿宋_GB2312" w:hint="eastAsia"/>
          <w:sz w:val="24"/>
        </w:rPr>
        <w:t>人工搂除</w:t>
      </w:r>
      <w:proofErr w:type="gramEnd"/>
      <w:del w:id="1252" w:author="郭彬" w:date="2024-03-21T11:50:00Z">
        <w:r>
          <w:rPr>
            <w:rFonts w:ascii="宋体" w:hAnsi="宋体" w:cs="仿宋_GB2312" w:hint="eastAsia"/>
            <w:strike/>
            <w:sz w:val="24"/>
          </w:rPr>
          <w:delText>集中</w:delText>
        </w:r>
      </w:del>
      <w:r>
        <w:rPr>
          <w:rFonts w:ascii="宋体" w:hAnsi="宋体" w:cs="仿宋_GB2312" w:hint="eastAsia"/>
          <w:sz w:val="24"/>
        </w:rPr>
        <w:t>后</w:t>
      </w:r>
      <w:del w:id="1253" w:author="郭彬" w:date="2024-03-21T11:50:00Z">
        <w:r>
          <w:rPr>
            <w:rFonts w:ascii="宋体" w:hAnsi="宋体" w:cs="仿宋_GB2312" w:hint="eastAsia"/>
            <w:strike/>
            <w:sz w:val="24"/>
          </w:rPr>
          <w:delText>用农用车</w:delText>
        </w:r>
      </w:del>
      <w:r>
        <w:rPr>
          <w:rFonts w:ascii="宋体" w:hAnsi="宋体" w:cs="仿宋_GB2312" w:hint="eastAsia"/>
          <w:sz w:val="24"/>
        </w:rPr>
        <w:t>及时清运，妥善消纳，日产日</w:t>
      </w:r>
      <w:proofErr w:type="gramStart"/>
      <w:r>
        <w:rPr>
          <w:rFonts w:ascii="宋体" w:hAnsi="宋体" w:cs="仿宋_GB2312" w:hint="eastAsia"/>
          <w:sz w:val="24"/>
        </w:rPr>
        <w:t>清做到</w:t>
      </w:r>
      <w:proofErr w:type="gramEnd"/>
      <w:r>
        <w:rPr>
          <w:rFonts w:ascii="宋体" w:hAnsi="宋体" w:cs="仿宋_GB2312" w:hint="eastAsia"/>
          <w:sz w:val="24"/>
        </w:rPr>
        <w:t>保洁及时。</w:t>
      </w:r>
    </w:p>
    <w:p w14:paraId="33A832AC" w14:textId="77777777" w:rsidR="00CD2971" w:rsidRDefault="00000000">
      <w:pPr>
        <w:spacing w:line="360" w:lineRule="auto"/>
        <w:ind w:firstLineChars="200" w:firstLine="482"/>
        <w:rPr>
          <w:rFonts w:ascii="宋体" w:hAnsi="宋体"/>
          <w:b/>
          <w:sz w:val="24"/>
        </w:rPr>
      </w:pPr>
      <w:r>
        <w:rPr>
          <w:rFonts w:ascii="宋体" w:hAnsi="宋体" w:hint="eastAsia"/>
          <w:b/>
          <w:sz w:val="24"/>
        </w:rPr>
        <w:t>（6）返青水</w:t>
      </w:r>
    </w:p>
    <w:p w14:paraId="56ACB2CB" w14:textId="77777777" w:rsidR="00CD2971" w:rsidRDefault="00000000">
      <w:pPr>
        <w:spacing w:line="360" w:lineRule="auto"/>
        <w:ind w:firstLineChars="200" w:firstLine="480"/>
        <w:rPr>
          <w:rFonts w:ascii="宋体" w:hAnsi="宋体"/>
          <w:bCs/>
          <w:sz w:val="24"/>
        </w:rPr>
      </w:pPr>
      <w:r>
        <w:rPr>
          <w:rFonts w:ascii="宋体" w:hAnsi="宋体" w:hint="eastAsia"/>
          <w:bCs/>
          <w:sz w:val="24"/>
        </w:rPr>
        <w:t>参照北京市地方标准</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hint="eastAsia"/>
          <w:bCs/>
          <w:sz w:val="24"/>
        </w:rPr>
        <w:t>要求进行。</w:t>
      </w:r>
    </w:p>
    <w:p w14:paraId="3A540C6F" w14:textId="77777777" w:rsidR="00CD2971" w:rsidRDefault="00000000">
      <w:pPr>
        <w:spacing w:line="360" w:lineRule="auto"/>
        <w:ind w:firstLineChars="200" w:firstLine="480"/>
        <w:rPr>
          <w:rFonts w:ascii="宋体" w:hAnsi="宋体"/>
          <w:bCs/>
          <w:sz w:val="24"/>
        </w:rPr>
      </w:pPr>
      <w:r>
        <w:rPr>
          <w:rFonts w:ascii="宋体" w:hAnsi="宋体" w:hint="eastAsia"/>
          <w:bCs/>
          <w:sz w:val="24"/>
        </w:rPr>
        <w:t>加强肥水管理，特别是返青水浇足浇透。合理安排浇水时间和次数。</w:t>
      </w:r>
    </w:p>
    <w:p w14:paraId="456DCD60" w14:textId="77777777" w:rsidR="00CD2971" w:rsidRDefault="00000000">
      <w:pPr>
        <w:spacing w:line="360" w:lineRule="auto"/>
        <w:ind w:firstLineChars="200" w:firstLine="482"/>
        <w:rPr>
          <w:rFonts w:ascii="宋体" w:hAnsi="宋体"/>
          <w:b/>
          <w:sz w:val="24"/>
        </w:rPr>
      </w:pPr>
      <w:r>
        <w:rPr>
          <w:rFonts w:ascii="宋体" w:hAnsi="宋体" w:hint="eastAsia"/>
          <w:b/>
          <w:sz w:val="24"/>
        </w:rPr>
        <w:t>（7）施肥</w:t>
      </w:r>
    </w:p>
    <w:p w14:paraId="206CA78E" w14:textId="77777777" w:rsidR="00CD2971" w:rsidRDefault="00000000">
      <w:pPr>
        <w:spacing w:line="360" w:lineRule="auto"/>
        <w:ind w:firstLineChars="200" w:firstLine="480"/>
        <w:rPr>
          <w:rFonts w:ascii="宋体" w:hAnsi="宋体"/>
          <w:bCs/>
          <w:sz w:val="24"/>
        </w:rPr>
      </w:pPr>
      <w:r>
        <w:rPr>
          <w:rFonts w:ascii="宋体" w:hAnsi="宋体" w:hint="eastAsia"/>
          <w:bCs/>
          <w:sz w:val="24"/>
        </w:rPr>
        <w:t xml:space="preserve"> 参照北京市地方标准《城镇绿地养护技术规范》（DB11/T213-2022）要求进行。</w:t>
      </w:r>
    </w:p>
    <w:p w14:paraId="0364B799" w14:textId="77777777" w:rsidR="00CD2971" w:rsidRDefault="00000000">
      <w:pPr>
        <w:spacing w:line="360" w:lineRule="auto"/>
        <w:ind w:firstLineChars="200" w:firstLine="480"/>
        <w:rPr>
          <w:rFonts w:ascii="宋体" w:hAnsi="宋体"/>
          <w:bCs/>
          <w:sz w:val="24"/>
        </w:rPr>
      </w:pPr>
      <w:r>
        <w:rPr>
          <w:rFonts w:ascii="宋体" w:hAnsi="宋体" w:hint="eastAsia"/>
          <w:bCs/>
          <w:sz w:val="24"/>
        </w:rPr>
        <w:t>应根据陆地和水上树木花卉的生长需要、树木种类和土壤肥力情况，合理施肥，平衡土壤元素，保持土壤肥力和合理结构。施肥量应根据树木大小、肥料种类及土壤肥力状况而定，施用时要用量准备却，并充分粉碎，与土壤混合后要撒施均匀，随即浇水，肥料不应裸露。</w:t>
      </w:r>
    </w:p>
    <w:p w14:paraId="49E42739" w14:textId="77777777" w:rsidR="00CD2971" w:rsidRDefault="00000000">
      <w:pPr>
        <w:spacing w:line="360" w:lineRule="auto"/>
        <w:ind w:firstLineChars="200" w:firstLine="480"/>
        <w:rPr>
          <w:rFonts w:ascii="宋体" w:hAnsi="宋体"/>
          <w:bCs/>
          <w:sz w:val="24"/>
        </w:rPr>
      </w:pPr>
      <w:r>
        <w:rPr>
          <w:rFonts w:ascii="宋体" w:hAnsi="宋体" w:hint="eastAsia"/>
          <w:bCs/>
          <w:sz w:val="24"/>
        </w:rPr>
        <w:t>新栽果树和休眠期以有机肥为主，采用穴施、环施和放射状沟施等方法，离树干1m以外开沟播撒。施肥后踏实，并平整场地。</w:t>
      </w:r>
    </w:p>
    <w:p w14:paraId="50C189DA" w14:textId="77777777" w:rsidR="00CD2971" w:rsidRDefault="00000000">
      <w:pPr>
        <w:spacing w:line="360" w:lineRule="auto"/>
        <w:ind w:firstLineChars="200" w:firstLine="480"/>
        <w:rPr>
          <w:ins w:id="1254" w:author="小彬" w:date="2024-03-21T21:14:00Z"/>
          <w:rFonts w:ascii="宋体" w:hAnsi="宋体"/>
          <w:bCs/>
          <w:sz w:val="24"/>
        </w:rPr>
      </w:pPr>
      <w:r>
        <w:rPr>
          <w:rFonts w:ascii="宋体" w:hAnsi="宋体" w:hint="eastAsia"/>
          <w:bCs/>
          <w:sz w:val="24"/>
        </w:rPr>
        <w:t>生长季节可根据需要，进行土壤追肥或叶面喷肥。</w:t>
      </w:r>
    </w:p>
    <w:p w14:paraId="2BD2495D" w14:textId="77777777" w:rsidR="00CD2971" w:rsidRDefault="00000000">
      <w:pPr>
        <w:spacing w:line="360" w:lineRule="auto"/>
        <w:rPr>
          <w:ins w:id="1255" w:author="小彬" w:date="2024-03-21T21:14:00Z"/>
          <w:rFonts w:ascii="宋体" w:hAnsi="宋体"/>
          <w:b/>
          <w:sz w:val="24"/>
        </w:rPr>
      </w:pPr>
      <w:r>
        <w:rPr>
          <w:rFonts w:ascii="宋体" w:hAnsi="宋体" w:hint="eastAsia"/>
          <w:b/>
          <w:sz w:val="24"/>
        </w:rPr>
        <w:t xml:space="preserve">   </w:t>
      </w:r>
      <w:ins w:id="1256" w:author="小彬" w:date="2024-03-21T21:16:00Z">
        <w:r>
          <w:rPr>
            <w:rFonts w:ascii="宋体" w:hAnsi="宋体" w:hint="eastAsia"/>
            <w:b/>
            <w:sz w:val="24"/>
          </w:rPr>
          <w:t>（8)防寒</w:t>
        </w:r>
      </w:ins>
      <w:del w:id="1257" w:author="小彬" w:date="2024-03-21T21:16:00Z">
        <w:r>
          <w:rPr>
            <w:rFonts w:ascii="宋体" w:hAnsi="宋体" w:hint="eastAsia"/>
            <w:b/>
            <w:sz w:val="24"/>
          </w:rPr>
          <w:delText>（8）防寒</w:delText>
        </w:r>
      </w:del>
    </w:p>
    <w:p w14:paraId="3D552E1B" w14:textId="01078A16" w:rsidR="00CD2971" w:rsidRDefault="00000000">
      <w:pPr>
        <w:numPr>
          <w:ilvl w:val="255"/>
          <w:numId w:val="0"/>
        </w:numPr>
        <w:spacing w:line="360" w:lineRule="auto"/>
        <w:rPr>
          <w:ins w:id="1258" w:author="小彬" w:date="2024-03-21T21:14:00Z"/>
          <w:rFonts w:ascii="宋体" w:hAnsi="宋体"/>
          <w:b/>
          <w:sz w:val="24"/>
        </w:rPr>
      </w:pPr>
      <w:ins w:id="1259" w:author="小彬" w:date="2024-03-21T21:14:00Z">
        <w:r>
          <w:rPr>
            <w:rFonts w:ascii="宋体" w:hAnsi="宋体" w:hint="eastAsia"/>
            <w:b/>
            <w:sz w:val="24"/>
          </w:rPr>
          <w:t xml:space="preserve">  </w:t>
        </w:r>
        <w:r>
          <w:rPr>
            <w:rFonts w:ascii="宋体" w:hAnsi="宋体" w:hint="eastAsia"/>
            <w:bCs/>
            <w:sz w:val="24"/>
          </w:rPr>
          <w:t>一般从10月底到11月初要做好防寒措施，此时大部分植物将进入休眠，最晚不能超过早霜或降雪来临前。 对于不耐寒的树木(尤其是新栽树木)，要用草绳或无纺布包裹主干和部分主枝来防寒。从树干基部向上，连续包裹，每隔</w:t>
        </w:r>
        <w:del w:id="1260" w:author="cc" w:date="2024-03-22T15:14:00Z">
          <w:r w:rsidDel="00451A7B">
            <w:rPr>
              <w:rFonts w:ascii="宋体" w:hAnsi="宋体" w:hint="eastAsia"/>
              <w:bCs/>
              <w:sz w:val="24"/>
            </w:rPr>
            <w:delText>1</w:delText>
          </w:r>
        </w:del>
      </w:ins>
      <w:ins w:id="1261" w:author="cc" w:date="2024-03-22T15:14:00Z">
        <w:r w:rsidR="00451A7B">
          <w:rPr>
            <w:rFonts w:ascii="宋体" w:hAnsi="宋体" w:hint="eastAsia"/>
            <w:bCs/>
            <w:sz w:val="24"/>
          </w:rPr>
          <w:t>3</w:t>
        </w:r>
      </w:ins>
      <w:ins w:id="1262" w:author="小彬" w:date="2024-03-21T21:14:00Z">
        <w:r>
          <w:rPr>
            <w:rFonts w:ascii="宋体" w:hAnsi="宋体" w:hint="eastAsia"/>
            <w:bCs/>
            <w:sz w:val="24"/>
          </w:rPr>
          <w:t>0至</w:t>
        </w:r>
        <w:del w:id="1263" w:author="cc" w:date="2024-03-22T15:14:00Z">
          <w:r w:rsidDel="00451A7B">
            <w:rPr>
              <w:rFonts w:ascii="宋体" w:hAnsi="宋体" w:hint="eastAsia"/>
              <w:bCs/>
              <w:sz w:val="24"/>
            </w:rPr>
            <w:delText>15</w:delText>
          </w:r>
        </w:del>
      </w:ins>
      <w:proofErr w:type="gramStart"/>
      <w:ins w:id="1264" w:author="cc" w:date="2024-03-22T15:14:00Z">
        <w:r w:rsidR="00451A7B">
          <w:rPr>
            <w:rFonts w:ascii="宋体" w:hAnsi="宋体" w:hint="eastAsia"/>
            <w:bCs/>
            <w:sz w:val="24"/>
          </w:rPr>
          <w:t>50</w:t>
        </w:r>
      </w:ins>
      <w:ins w:id="1265" w:author="小彬" w:date="2024-03-21T21:14:00Z">
        <w:r>
          <w:rPr>
            <w:rFonts w:ascii="宋体" w:hAnsi="宋体" w:hint="eastAsia"/>
            <w:bCs/>
            <w:sz w:val="24"/>
          </w:rPr>
          <w:t>厘米横捆一道</w:t>
        </w:r>
        <w:proofErr w:type="gramEnd"/>
        <w:r>
          <w:rPr>
            <w:rFonts w:ascii="宋体" w:hAnsi="宋体" w:hint="eastAsia"/>
            <w:bCs/>
            <w:sz w:val="24"/>
          </w:rPr>
          <w:t>，逐层向上至分枝点，必要时可再包部分主枝。</w:t>
        </w:r>
      </w:ins>
    </w:p>
    <w:p w14:paraId="07D699EE" w14:textId="77777777" w:rsidR="00CD2971" w:rsidRDefault="00CD2971">
      <w:pPr>
        <w:spacing w:line="360" w:lineRule="auto"/>
        <w:ind w:firstLineChars="200" w:firstLine="480"/>
        <w:rPr>
          <w:rFonts w:ascii="宋体" w:hAnsi="宋体"/>
          <w:bCs/>
          <w:sz w:val="24"/>
        </w:rPr>
      </w:pPr>
    </w:p>
    <w:p w14:paraId="4EDBE3F3" w14:textId="77777777" w:rsidR="00CD2971" w:rsidRDefault="00000000">
      <w:pPr>
        <w:spacing w:line="360" w:lineRule="auto"/>
        <w:ind w:firstLineChars="200" w:firstLine="482"/>
        <w:rPr>
          <w:rFonts w:ascii="宋体" w:hAnsi="宋体"/>
          <w:b/>
          <w:sz w:val="24"/>
        </w:rPr>
      </w:pPr>
      <w:r>
        <w:rPr>
          <w:rFonts w:ascii="宋体" w:hAnsi="宋体" w:hint="eastAsia"/>
          <w:b/>
          <w:sz w:val="24"/>
        </w:rPr>
        <w:t>（</w:t>
      </w:r>
      <w:del w:id="1266" w:author="小彬" w:date="2024-03-21T21:14:00Z">
        <w:r>
          <w:rPr>
            <w:rFonts w:ascii="宋体" w:hAnsi="宋体"/>
            <w:b/>
            <w:sz w:val="24"/>
          </w:rPr>
          <w:delText>8</w:delText>
        </w:r>
      </w:del>
      <w:ins w:id="1267" w:author="小彬" w:date="2024-03-21T21:14:00Z">
        <w:r>
          <w:rPr>
            <w:rFonts w:ascii="宋体" w:hAnsi="宋体" w:hint="eastAsia"/>
            <w:b/>
            <w:sz w:val="24"/>
          </w:rPr>
          <w:t>9</w:t>
        </w:r>
      </w:ins>
      <w:r>
        <w:rPr>
          <w:rFonts w:ascii="宋体" w:hAnsi="宋体" w:hint="eastAsia"/>
          <w:b/>
          <w:sz w:val="24"/>
        </w:rPr>
        <w:t>）养护安排</w:t>
      </w:r>
    </w:p>
    <w:p w14:paraId="64C4CCB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2024年4月：</w:t>
      </w:r>
    </w:p>
    <w:p w14:paraId="6CEEC12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1）所有园林植物的返青水浇水完成于四月底前，以树木开花和萌芽先后顺序为原则，根据生产实际做调整。</w:t>
      </w:r>
    </w:p>
    <w:p w14:paraId="1E75D1B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w:t>
      </w:r>
      <w:proofErr w:type="gramStart"/>
      <w:r>
        <w:rPr>
          <w:rFonts w:ascii="宋体" w:hAnsi="宋体" w:cs="仿宋_GB2312" w:hint="eastAsia"/>
          <w:sz w:val="24"/>
        </w:rPr>
        <w:t>按开始</w:t>
      </w:r>
      <w:proofErr w:type="gramEnd"/>
      <w:r>
        <w:rPr>
          <w:rFonts w:ascii="宋体" w:hAnsi="宋体" w:cs="仿宋_GB2312" w:hint="eastAsia"/>
          <w:sz w:val="24"/>
        </w:rPr>
        <w:t>浇水的先后顺序进行中耕：深度以不伤根为度，花坛3-5cm，树垵5-10cm。</w:t>
      </w:r>
    </w:p>
    <w:p w14:paraId="28FBF2D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3）对各种病虫特别是蚜虫和黄杨卷叶</w:t>
      </w:r>
      <w:proofErr w:type="gramStart"/>
      <w:r>
        <w:rPr>
          <w:rFonts w:ascii="宋体" w:hAnsi="宋体" w:cs="仿宋_GB2312" w:hint="eastAsia"/>
          <w:sz w:val="24"/>
        </w:rPr>
        <w:t>螟</w:t>
      </w:r>
      <w:proofErr w:type="gramEnd"/>
      <w:r>
        <w:rPr>
          <w:rFonts w:ascii="宋体" w:hAnsi="宋体" w:cs="仿宋_GB2312" w:hint="eastAsia"/>
          <w:sz w:val="24"/>
        </w:rPr>
        <w:t>，月季和杨树叶斑病预测预报，制定防治方案，准备粘虫胶条和农药等物料。</w:t>
      </w:r>
    </w:p>
    <w:p w14:paraId="649FD7E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4）草花栽植留出缓苗时间，五一期间呈现最佳观赏状态。</w:t>
      </w:r>
    </w:p>
    <w:p w14:paraId="632AA2C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5）四月下旬浇水应与返青水衔接。</w:t>
      </w:r>
    </w:p>
    <w:p w14:paraId="75B4127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6）绑塑料环或者粘虫胶带，防止害虫上树。</w:t>
      </w:r>
    </w:p>
    <w:p w14:paraId="183585C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7）色块轻修剪，整形。</w:t>
      </w:r>
    </w:p>
    <w:p w14:paraId="585AB4D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8）小区域改造施工。</w:t>
      </w:r>
    </w:p>
    <w:p w14:paraId="2AD915E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9）夏秋开花的花灌木修剪，对果树枝条</w:t>
      </w:r>
      <w:proofErr w:type="gramStart"/>
      <w:r>
        <w:rPr>
          <w:rFonts w:ascii="宋体" w:hAnsi="宋体" w:cs="仿宋_GB2312" w:hint="eastAsia"/>
          <w:sz w:val="24"/>
        </w:rPr>
        <w:t>进行拉枝定型</w:t>
      </w:r>
      <w:proofErr w:type="gramEnd"/>
      <w:r>
        <w:rPr>
          <w:rFonts w:ascii="宋体" w:hAnsi="宋体" w:cs="仿宋_GB2312" w:hint="eastAsia"/>
          <w:sz w:val="24"/>
        </w:rPr>
        <w:t>。</w:t>
      </w:r>
    </w:p>
    <w:p w14:paraId="652AA27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10）绿地保洁。</w:t>
      </w:r>
    </w:p>
    <w:p w14:paraId="2FA7EE7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5月：</w:t>
      </w:r>
    </w:p>
    <w:p w14:paraId="58737A3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1）继续浇水。</w:t>
      </w:r>
    </w:p>
    <w:p w14:paraId="61251C1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2）开展花灌木花后修剪和草坪修剪。</w:t>
      </w:r>
    </w:p>
    <w:p w14:paraId="67B2DB4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3）病虫防治，树木和草坪地被植物开始普防；</w:t>
      </w:r>
      <w:del w:id="1268" w:author="郭彬" w:date="2024-03-21T11:51:00Z">
        <w:r>
          <w:rPr>
            <w:rFonts w:ascii="宋体" w:hAnsi="宋体" w:cs="仿宋_GB2312" w:hint="eastAsia"/>
            <w:strike/>
            <w:sz w:val="24"/>
          </w:rPr>
          <w:delText>；</w:delText>
        </w:r>
      </w:del>
      <w:r>
        <w:rPr>
          <w:rFonts w:ascii="宋体" w:hAnsi="宋体" w:cs="仿宋_GB2312" w:hint="eastAsia"/>
          <w:sz w:val="24"/>
        </w:rPr>
        <w:t>不抗干旱的花灌木和宿根花卉草坪第三次浇水。</w:t>
      </w:r>
    </w:p>
    <w:p w14:paraId="5393B6A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4）花灌木和宿根花卉去除残花，促进新花生长。</w:t>
      </w:r>
    </w:p>
    <w:p w14:paraId="64D2AF1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5）各种花相继开放，</w:t>
      </w:r>
      <w:proofErr w:type="gramStart"/>
      <w:r>
        <w:rPr>
          <w:rFonts w:ascii="宋体" w:hAnsi="宋体" w:cs="仿宋_GB2312" w:hint="eastAsia"/>
          <w:sz w:val="24"/>
        </w:rPr>
        <w:t>挂宣传</w:t>
      </w:r>
      <w:proofErr w:type="gramEnd"/>
      <w:r>
        <w:rPr>
          <w:rFonts w:ascii="宋体" w:hAnsi="宋体" w:cs="仿宋_GB2312" w:hint="eastAsia"/>
          <w:sz w:val="24"/>
        </w:rPr>
        <w:t>牌或者人力看护，减少乱折枝现象。</w:t>
      </w:r>
    </w:p>
    <w:p w14:paraId="01939BFD"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6</w:t>
      </w:r>
      <w:r>
        <w:rPr>
          <w:rFonts w:ascii="宋体" w:hAnsi="宋体" w:cs="仿宋_GB2312" w:hint="eastAsia"/>
          <w:sz w:val="24"/>
        </w:rPr>
        <w:t>）绿地保洁。</w:t>
      </w:r>
    </w:p>
    <w:p w14:paraId="16D3E6D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6月：</w:t>
      </w:r>
    </w:p>
    <w:p w14:paraId="5A4BAD3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进入雨季。</w:t>
      </w:r>
    </w:p>
    <w:p w14:paraId="2440AD3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1）草坪修剪。</w:t>
      </w:r>
    </w:p>
    <w:p w14:paraId="60413EB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2）杂草杂树割除。</w:t>
      </w:r>
    </w:p>
    <w:p w14:paraId="420FCD5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3）病虫防治。</w:t>
      </w:r>
    </w:p>
    <w:p w14:paraId="734675A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4）针叶树补植。</w:t>
      </w:r>
    </w:p>
    <w:p w14:paraId="711C4DB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5）小雨后补水。</w:t>
      </w:r>
    </w:p>
    <w:p w14:paraId="65DEAC1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6）树木去除根部萌蘖。</w:t>
      </w:r>
    </w:p>
    <w:p w14:paraId="2A7DC2C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辖区内常发生的病虫害有白粉病、月季叶斑病、杨叶斑病、锈病、红蜘蛛、黄杨卷叶</w:t>
      </w:r>
      <w:proofErr w:type="gramStart"/>
      <w:r>
        <w:rPr>
          <w:rFonts w:ascii="宋体" w:hAnsi="宋体" w:cs="仿宋_GB2312" w:hint="eastAsia"/>
          <w:sz w:val="24"/>
        </w:rPr>
        <w:t>螟</w:t>
      </w:r>
      <w:proofErr w:type="gramEnd"/>
      <w:r>
        <w:rPr>
          <w:rFonts w:ascii="宋体" w:hAnsi="宋体" w:cs="仿宋_GB2312" w:hint="eastAsia"/>
          <w:sz w:val="24"/>
        </w:rPr>
        <w:t>、松梢</w:t>
      </w:r>
      <w:proofErr w:type="gramStart"/>
      <w:r>
        <w:rPr>
          <w:rFonts w:ascii="宋体" w:hAnsi="宋体" w:cs="仿宋_GB2312" w:hint="eastAsia"/>
          <w:sz w:val="24"/>
        </w:rPr>
        <w:t>螟</w:t>
      </w:r>
      <w:proofErr w:type="gramEnd"/>
      <w:r>
        <w:rPr>
          <w:rFonts w:ascii="宋体" w:hAnsi="宋体" w:cs="仿宋_GB2312" w:hint="eastAsia"/>
          <w:sz w:val="24"/>
        </w:rPr>
        <w:t>、天牛、蚜虫等。</w:t>
      </w:r>
    </w:p>
    <w:p w14:paraId="35A5475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7）绿地保洁。</w:t>
      </w:r>
    </w:p>
    <w:p w14:paraId="20AFD88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7月：</w:t>
      </w:r>
    </w:p>
    <w:p w14:paraId="1511DAA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正值雨季，也是园林植物生长旺季，各种病虫和杂草杂树木生长旺盛。黄杨卷叶蛾猖獗，红蜘蛛和松梢</w:t>
      </w:r>
      <w:proofErr w:type="gramStart"/>
      <w:r>
        <w:rPr>
          <w:rFonts w:ascii="宋体" w:hAnsi="宋体" w:cs="仿宋_GB2312" w:hint="eastAsia"/>
          <w:sz w:val="24"/>
        </w:rPr>
        <w:t>螟</w:t>
      </w:r>
      <w:proofErr w:type="gramEnd"/>
      <w:r>
        <w:rPr>
          <w:rFonts w:ascii="宋体" w:hAnsi="宋体" w:cs="仿宋_GB2312" w:hint="eastAsia"/>
          <w:sz w:val="24"/>
        </w:rPr>
        <w:t>危害盛期，月季黑斑病和杨树黑斑病，紫薇叶斑病和干腐病，空气潮湿容易发病，适时适度防治。</w:t>
      </w:r>
    </w:p>
    <w:p w14:paraId="68FD1F7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1）银杏等树木排涝。</w:t>
      </w:r>
    </w:p>
    <w:p w14:paraId="51ABFA6E" w14:textId="77777777" w:rsidR="00CD2971" w:rsidRDefault="00000000">
      <w:pPr>
        <w:spacing w:line="360" w:lineRule="auto"/>
        <w:ind w:firstLineChars="200" w:firstLine="480"/>
        <w:rPr>
          <w:ins w:id="1269" w:author="郭彬" w:date="2024-03-20T17:28:00Z"/>
          <w:rFonts w:ascii="宋体" w:hAnsi="宋体" w:cs="仿宋_GB2312"/>
          <w:sz w:val="24"/>
        </w:rPr>
      </w:pPr>
      <w:r>
        <w:rPr>
          <w:rFonts w:ascii="宋体" w:hAnsi="宋体" w:cs="仿宋_GB2312" w:hint="eastAsia"/>
          <w:sz w:val="24"/>
        </w:rPr>
        <w:t>2）中耕除草</w:t>
      </w:r>
      <w:ins w:id="1270" w:author="郭彬" w:date="2024-03-20T17:28:00Z">
        <w:r>
          <w:rPr>
            <w:rFonts w:ascii="宋体" w:hAnsi="宋体" w:cs="仿宋_GB2312" w:hint="eastAsia"/>
            <w:sz w:val="24"/>
          </w:rPr>
          <w:t>。</w:t>
        </w:r>
      </w:ins>
    </w:p>
    <w:p w14:paraId="4DB339A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3）观察害虫龄期和病程，适时防治。</w:t>
      </w:r>
    </w:p>
    <w:p w14:paraId="6FB6D65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4）绿地保洁。</w:t>
      </w:r>
    </w:p>
    <w:p w14:paraId="544A97CF"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8月：</w:t>
      </w:r>
    </w:p>
    <w:p w14:paraId="4CAEBAF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园林植物处于生长旺季。</w:t>
      </w:r>
    </w:p>
    <w:p w14:paraId="664661C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1）继续排涝。</w:t>
      </w:r>
    </w:p>
    <w:p w14:paraId="3520F76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2）蝉和</w:t>
      </w:r>
      <w:proofErr w:type="gramStart"/>
      <w:r>
        <w:rPr>
          <w:rFonts w:ascii="宋体" w:hAnsi="宋体" w:cs="仿宋_GB2312" w:hint="eastAsia"/>
          <w:sz w:val="24"/>
        </w:rPr>
        <w:t>蛀干</w:t>
      </w:r>
      <w:proofErr w:type="gramEnd"/>
      <w:r>
        <w:rPr>
          <w:rFonts w:ascii="宋体" w:hAnsi="宋体" w:cs="仿宋_GB2312" w:hint="eastAsia"/>
          <w:sz w:val="24"/>
        </w:rPr>
        <w:t>害虫危害盛期，加强防治。</w:t>
      </w:r>
    </w:p>
    <w:p w14:paraId="4CC0703A"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3</w:t>
      </w:r>
      <w:r>
        <w:rPr>
          <w:rFonts w:ascii="宋体" w:hAnsi="宋体" w:cs="仿宋_GB2312" w:hint="eastAsia"/>
          <w:sz w:val="24"/>
        </w:rPr>
        <w:t>）割除杂草和枯枝垃圾清运。</w:t>
      </w:r>
    </w:p>
    <w:p w14:paraId="0D9E4F4B"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）去除萌孽：如紫薇，玫瑰，龙爪槐，丁香，珍珠梅等。</w:t>
      </w:r>
    </w:p>
    <w:p w14:paraId="0D54AB25"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5</w:t>
      </w:r>
      <w:r>
        <w:rPr>
          <w:rFonts w:ascii="宋体" w:hAnsi="宋体" w:cs="仿宋_GB2312" w:hint="eastAsia"/>
          <w:sz w:val="24"/>
        </w:rPr>
        <w:t>）绿地保洁。</w:t>
      </w:r>
    </w:p>
    <w:p w14:paraId="0436551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9月： </w:t>
      </w:r>
    </w:p>
    <w:p w14:paraId="336AA14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1）病虫防治。继续危害阔叶树木新梢，如白玉兰、法桐、樱花等；天牛和法桐红蜘蛛以及松梢</w:t>
      </w:r>
      <w:proofErr w:type="gramStart"/>
      <w:r>
        <w:rPr>
          <w:rFonts w:ascii="宋体" w:hAnsi="宋体" w:cs="仿宋_GB2312" w:hint="eastAsia"/>
          <w:sz w:val="24"/>
        </w:rPr>
        <w:t>螟</w:t>
      </w:r>
      <w:proofErr w:type="gramEnd"/>
      <w:r>
        <w:rPr>
          <w:rFonts w:ascii="宋体" w:hAnsi="宋体" w:cs="仿宋_GB2312" w:hint="eastAsia"/>
          <w:sz w:val="24"/>
        </w:rPr>
        <w:t>还有危害，应继续防治。如发现天牛转到根部时，可用稀释好的农药灌根。</w:t>
      </w:r>
    </w:p>
    <w:p w14:paraId="1CBAFA4A"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2</w:t>
      </w:r>
      <w:r>
        <w:rPr>
          <w:rFonts w:ascii="宋体" w:hAnsi="宋体" w:cs="仿宋_GB2312" w:hint="eastAsia"/>
          <w:sz w:val="24"/>
        </w:rPr>
        <w:t>）部分园林植物需要浇水。如草坪、地被、连翘等浅根系植物。</w:t>
      </w:r>
    </w:p>
    <w:p w14:paraId="4C20B143"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3</w:t>
      </w:r>
      <w:r>
        <w:rPr>
          <w:rFonts w:ascii="宋体" w:hAnsi="宋体" w:cs="仿宋_GB2312" w:hint="eastAsia"/>
          <w:sz w:val="24"/>
        </w:rPr>
        <w:t>）除杂草。</w:t>
      </w:r>
    </w:p>
    <w:p w14:paraId="1D3D4304"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4</w:t>
      </w:r>
      <w:r>
        <w:rPr>
          <w:rFonts w:ascii="宋体" w:hAnsi="宋体" w:cs="仿宋_GB2312" w:hint="eastAsia"/>
          <w:sz w:val="24"/>
        </w:rPr>
        <w:t>）对果树进行施肥，采用有机肥（羊粪）离树干1m以外开沟播撒进行施肥。</w:t>
      </w:r>
    </w:p>
    <w:p w14:paraId="5240A49A"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5</w:t>
      </w:r>
      <w:r>
        <w:rPr>
          <w:rFonts w:ascii="宋体" w:hAnsi="宋体" w:cs="仿宋_GB2312" w:hint="eastAsia"/>
          <w:sz w:val="24"/>
        </w:rPr>
        <w:t>）九月份是白粉病和锈病等高发期，应重点防治。</w:t>
      </w:r>
    </w:p>
    <w:p w14:paraId="14F791F9" w14:textId="77777777" w:rsidR="00CD2971" w:rsidRDefault="00000000">
      <w:pPr>
        <w:spacing w:line="360" w:lineRule="auto"/>
        <w:ind w:firstLineChars="200" w:firstLine="480"/>
        <w:rPr>
          <w:ins w:id="1271" w:author="郭彬" w:date="2024-03-21T11:51:00Z"/>
          <w:rFonts w:ascii="宋体" w:hAnsi="宋体" w:cs="仿宋_GB2312"/>
          <w:sz w:val="24"/>
        </w:rPr>
      </w:pPr>
      <w:r>
        <w:rPr>
          <w:rFonts w:ascii="宋体" w:hAnsi="宋体" w:cs="仿宋_GB2312"/>
          <w:sz w:val="24"/>
        </w:rPr>
        <w:t>6</w:t>
      </w:r>
      <w:r>
        <w:rPr>
          <w:rFonts w:ascii="宋体" w:hAnsi="宋体" w:cs="仿宋_GB2312" w:hint="eastAsia"/>
          <w:sz w:val="24"/>
        </w:rPr>
        <w:t>）九月中旬色块绿篱修剪</w:t>
      </w:r>
      <w:ins w:id="1272" w:author="郭彬" w:date="2024-03-21T11:51:00Z">
        <w:r>
          <w:rPr>
            <w:rFonts w:ascii="宋体" w:hAnsi="宋体" w:cs="仿宋_GB2312" w:hint="eastAsia"/>
            <w:sz w:val="24"/>
          </w:rPr>
          <w:t>。</w:t>
        </w:r>
      </w:ins>
    </w:p>
    <w:p w14:paraId="78A7B1C1"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7</w:t>
      </w:r>
      <w:r>
        <w:rPr>
          <w:rFonts w:ascii="宋体" w:hAnsi="宋体" w:cs="仿宋_GB2312" w:hint="eastAsia"/>
          <w:sz w:val="24"/>
        </w:rPr>
        <w:t>）迎国庆草花摆放和栽植在中下旬完成。</w:t>
      </w:r>
    </w:p>
    <w:p w14:paraId="545B3113" w14:textId="77777777" w:rsidR="00CD2971" w:rsidRDefault="00000000">
      <w:pPr>
        <w:spacing w:line="360" w:lineRule="auto"/>
        <w:ind w:firstLineChars="200" w:firstLine="480"/>
        <w:rPr>
          <w:rFonts w:ascii="宋体" w:hAnsi="宋体" w:cs="仿宋_GB2312"/>
          <w:sz w:val="24"/>
        </w:rPr>
      </w:pPr>
      <w:r>
        <w:rPr>
          <w:rFonts w:ascii="宋体" w:hAnsi="宋体" w:cs="仿宋_GB2312"/>
          <w:sz w:val="24"/>
        </w:rPr>
        <w:t>8</w:t>
      </w:r>
      <w:r>
        <w:rPr>
          <w:rFonts w:ascii="宋体" w:hAnsi="宋体" w:cs="仿宋_GB2312" w:hint="eastAsia"/>
          <w:sz w:val="24"/>
        </w:rPr>
        <w:t>）绿地保洁。</w:t>
      </w:r>
    </w:p>
    <w:p w14:paraId="4976786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10月：</w:t>
      </w:r>
    </w:p>
    <w:p w14:paraId="60F5BA5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1）准备浇冻水。</w:t>
      </w:r>
    </w:p>
    <w:p w14:paraId="4DFB95C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2）草坪修剪，施肥，浇水。</w:t>
      </w:r>
    </w:p>
    <w:p w14:paraId="47AD7671"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3）树木刷白。</w:t>
      </w:r>
    </w:p>
    <w:p w14:paraId="64A598A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4）枯死木统计。</w:t>
      </w:r>
    </w:p>
    <w:p w14:paraId="3FDE231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5）病虫害防治：松稍</w:t>
      </w:r>
      <w:proofErr w:type="gramStart"/>
      <w:r>
        <w:rPr>
          <w:rFonts w:ascii="宋体" w:hAnsi="宋体" w:cs="仿宋_GB2312" w:hint="eastAsia"/>
          <w:sz w:val="24"/>
        </w:rPr>
        <w:t>螟</w:t>
      </w:r>
      <w:proofErr w:type="gramEnd"/>
      <w:r>
        <w:rPr>
          <w:rFonts w:ascii="宋体" w:hAnsi="宋体" w:cs="仿宋_GB2312" w:hint="eastAsia"/>
          <w:sz w:val="24"/>
        </w:rPr>
        <w:t>、月季叶斑病等病枝和病叶的清除。</w:t>
      </w:r>
    </w:p>
    <w:p w14:paraId="47F452A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6）绿地保洁。</w:t>
      </w:r>
    </w:p>
    <w:p w14:paraId="0314178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11月：</w:t>
      </w:r>
    </w:p>
    <w:p w14:paraId="34D772B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1）浇越冬水，做好喷灌管道泄水和防冻。需防寒的树种进行防寒。</w:t>
      </w:r>
    </w:p>
    <w:p w14:paraId="48593DD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2）清理树下和草坪落叶。</w:t>
      </w:r>
    </w:p>
    <w:p w14:paraId="22A70E2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3）绿地保洁。</w:t>
      </w:r>
    </w:p>
    <w:p w14:paraId="7DD75B0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 xml:space="preserve">12月： </w:t>
      </w:r>
    </w:p>
    <w:p w14:paraId="49CB88A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1）继续做好防寒工作，树木冬剪。</w:t>
      </w:r>
    </w:p>
    <w:p w14:paraId="20469DE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2）绿地保洁。</w:t>
      </w:r>
    </w:p>
    <w:p w14:paraId="50256177"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w:t>
      </w:r>
      <w:r>
        <w:rPr>
          <w:rFonts w:ascii="宋体" w:hAnsi="宋体" w:hint="eastAsia"/>
          <w:b/>
          <w:sz w:val="24"/>
        </w:rPr>
        <w:t>2苗圃养护管理</w:t>
      </w:r>
    </w:p>
    <w:p w14:paraId="4519004D"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.2.1</w:t>
      </w:r>
      <w:r>
        <w:rPr>
          <w:rFonts w:ascii="宋体" w:hAnsi="宋体" w:hint="eastAsia"/>
          <w:b/>
          <w:bCs/>
          <w:sz w:val="24"/>
        </w:rPr>
        <w:t>管护范围及作业内容</w:t>
      </w:r>
    </w:p>
    <w:p w14:paraId="6B2D5D4A" w14:textId="01EFACE0"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苗圃总面积64000㎡，现有华山松、油松、柳树、国槐、山桃、元宝枫等39个树种，</w:t>
      </w:r>
      <w:del w:id="1273" w:author="cc" w:date="2024-03-22T15:07:00Z">
        <w:r w:rsidDel="00D771B2">
          <w:rPr>
            <w:rFonts w:ascii="宋体" w:hAnsi="宋体" w:cs="仿宋_GB2312" w:hint="eastAsia"/>
            <w:sz w:val="24"/>
          </w:rPr>
          <w:delText>总计23858株，</w:delText>
        </w:r>
      </w:del>
      <w:r>
        <w:rPr>
          <w:rFonts w:ascii="宋体" w:hAnsi="宋体" w:cs="仿宋_GB2312" w:hint="eastAsia"/>
          <w:sz w:val="24"/>
        </w:rPr>
        <w:t>养护内容为病虫害防治6次、浇水7次、除草6次、施肥2次、病枯木清理（胸径20cm以下）及清运</w:t>
      </w:r>
      <w:del w:id="1274" w:author="郭彬" w:date="2024-03-20T17:29:00Z">
        <w:r>
          <w:rPr>
            <w:rFonts w:ascii="宋体" w:hAnsi="宋体" w:cs="仿宋_GB2312"/>
            <w:sz w:val="24"/>
          </w:rPr>
          <w:delText>6</w:delText>
        </w:r>
      </w:del>
      <w:ins w:id="1275" w:author="郭彬" w:date="2024-03-20T17:29:00Z">
        <w:r>
          <w:rPr>
            <w:rFonts w:ascii="宋体" w:hAnsi="宋体" w:cs="仿宋_GB2312" w:hint="eastAsia"/>
            <w:sz w:val="24"/>
          </w:rPr>
          <w:t>8</w:t>
        </w:r>
      </w:ins>
      <w:r>
        <w:rPr>
          <w:rFonts w:ascii="宋体" w:hAnsi="宋体" w:cs="仿宋_GB2312" w:hint="eastAsia"/>
          <w:sz w:val="24"/>
        </w:rPr>
        <w:t>次。</w:t>
      </w:r>
    </w:p>
    <w:p w14:paraId="4660DF7C"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.2.2</w:t>
      </w:r>
      <w:r>
        <w:rPr>
          <w:rFonts w:ascii="宋体" w:hAnsi="宋体" w:hint="eastAsia"/>
          <w:b/>
          <w:bCs/>
          <w:sz w:val="24"/>
        </w:rPr>
        <w:t>实施要求</w:t>
      </w:r>
    </w:p>
    <w:p w14:paraId="0D6A7EC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根据树木生长自然规律和自然环境条件的特点，分为三个阶段。</w:t>
      </w:r>
    </w:p>
    <w:p w14:paraId="498E4CE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（1）春季阶段</w:t>
      </w:r>
    </w:p>
    <w:p w14:paraId="7328B44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四、五月份气温、地温逐渐升高，各种树木陆续发芽、展叶，开始生长。主要养护管理工作为修整树木围堰、灌溉病虫害防治。</w:t>
      </w:r>
    </w:p>
    <w:p w14:paraId="7B99AFE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（2）初夏阶段</w:t>
      </w:r>
    </w:p>
    <w:p w14:paraId="51FE517D"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六月，气温高、湿度小，树木生长旺季，主要养护管理为灌溉、病虫害防治、除草（在绿地和树垵内，及时去除杂草，禁止使用除草剂，防止雨季出现草荒）。</w:t>
      </w:r>
    </w:p>
    <w:p w14:paraId="24890C2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（3）秋季阶段</w:t>
      </w:r>
    </w:p>
    <w:p w14:paraId="38A391DA"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十月、十一月气温逐渐降低，树木将休眠越冬。</w:t>
      </w:r>
    </w:p>
    <w:p w14:paraId="761F2AB0" w14:textId="77777777" w:rsidR="00CD2971" w:rsidRDefault="00000000">
      <w:pPr>
        <w:spacing w:line="360" w:lineRule="auto"/>
        <w:ind w:firstLineChars="200" w:firstLine="480"/>
        <w:rPr>
          <w:rFonts w:ascii="宋体" w:hAnsi="宋体" w:cs="仿宋_GB2312"/>
          <w:sz w:val="24"/>
        </w:rPr>
      </w:pPr>
      <w:proofErr w:type="gramStart"/>
      <w:r>
        <w:rPr>
          <w:rFonts w:ascii="宋体" w:hAnsi="宋体" w:cs="仿宋_GB2312" w:hint="eastAsia"/>
          <w:sz w:val="24"/>
        </w:rPr>
        <w:t>灌冻水</w:t>
      </w:r>
      <w:proofErr w:type="gramEnd"/>
      <w:r>
        <w:rPr>
          <w:rFonts w:ascii="宋体" w:hAnsi="宋体" w:cs="仿宋_GB2312" w:hint="eastAsia"/>
          <w:sz w:val="24"/>
        </w:rPr>
        <w:t>：树木大部分落叶，土地封冻前普遍充足灌溉。</w:t>
      </w:r>
    </w:p>
    <w:p w14:paraId="24B5A19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病虫防治。</w:t>
      </w:r>
    </w:p>
    <w:p w14:paraId="6705F1A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清理枯枝树叶干草，做好防火。</w:t>
      </w:r>
    </w:p>
    <w:p w14:paraId="6A1489E7"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（4）主要养护项目的技术规定</w:t>
      </w:r>
    </w:p>
    <w:p w14:paraId="30FB54E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浇水</w:t>
      </w:r>
      <w:del w:id="1276" w:author="郭彬" w:date="2024-03-21T11:52:00Z">
        <w:r>
          <w:rPr>
            <w:rFonts w:ascii="宋体" w:hAnsi="宋体" w:cs="仿宋_GB2312" w:hint="eastAsia"/>
            <w:sz w:val="24"/>
          </w:rPr>
          <w:delText>，养护期内不少于7次。</w:delText>
        </w:r>
      </w:del>
      <w:r>
        <w:rPr>
          <w:rFonts w:ascii="宋体" w:hAnsi="宋体" w:cs="仿宋_GB2312" w:hint="eastAsia"/>
          <w:sz w:val="24"/>
        </w:rPr>
        <w:t>根据气候特点，为使树木正常生长，4-6月、9月是对树木灌溉的关键时期。新植树木：在连续五年内都应适时充足灌溉，土质保水力差或树根生长缓慢树种，可适当延长灌水年限；浇水保证不跑水、不漏水、不低于10cm。树垵直径：乔木应以树干胸径10倍左右，垂直投影或投影1/2为准；浇树木时严禁用高压水流冲毁树垵；喷灌应开关定时，专人看护不能脱岗，地面达到径流为止。</w:t>
      </w:r>
    </w:p>
    <w:p w14:paraId="34F4468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除草，</w:t>
      </w:r>
      <w:del w:id="1277" w:author="郭彬" w:date="2024-03-21T11:52:00Z">
        <w:r>
          <w:rPr>
            <w:rFonts w:ascii="宋体" w:hAnsi="宋体" w:cs="仿宋_GB2312" w:hint="eastAsia"/>
            <w:sz w:val="24"/>
          </w:rPr>
          <w:delText>养护期内不少于7次。</w:delText>
        </w:r>
      </w:del>
      <w:r>
        <w:rPr>
          <w:rFonts w:ascii="宋体" w:hAnsi="宋体" w:cs="仿宋_GB2312" w:hint="eastAsia"/>
          <w:sz w:val="24"/>
        </w:rPr>
        <w:t>保持苗圃地整洁，避免杂草与树木争肥水、减少病虫滋生条件。野生杂草生长季节要不间断进行，除小、除早，省工省力，效果好；除下杂草要集中处理，及</w:t>
      </w:r>
      <w:proofErr w:type="gramStart"/>
      <w:r>
        <w:rPr>
          <w:rFonts w:ascii="宋体" w:hAnsi="宋体" w:cs="仿宋_GB2312" w:hint="eastAsia"/>
          <w:sz w:val="24"/>
        </w:rPr>
        <w:t>时运走堆制</w:t>
      </w:r>
      <w:proofErr w:type="gramEnd"/>
      <w:r>
        <w:rPr>
          <w:rFonts w:ascii="宋体" w:hAnsi="宋体" w:cs="仿宋_GB2312" w:hint="eastAsia"/>
          <w:sz w:val="24"/>
        </w:rPr>
        <w:t>肥料。</w:t>
      </w:r>
    </w:p>
    <w:p w14:paraId="1A41ABF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病虫害防治</w:t>
      </w:r>
      <w:del w:id="1278" w:author="郭彬" w:date="2024-03-21T11:52:00Z">
        <w:r>
          <w:rPr>
            <w:rFonts w:ascii="宋体" w:hAnsi="宋体" w:cs="仿宋_GB2312" w:hint="eastAsia"/>
            <w:sz w:val="24"/>
          </w:rPr>
          <w:delText>，养护期内不少于6次。防治</w:delText>
        </w:r>
      </w:del>
      <w:r>
        <w:rPr>
          <w:rFonts w:ascii="宋体" w:hAnsi="宋体" w:cs="仿宋_GB2312" w:hint="eastAsia"/>
          <w:sz w:val="24"/>
        </w:rPr>
        <w:t>原则是以防为主、综合防治。同时，注重防治措施贯穿苗木培育的各个环节，达到以较少投入培育出更多优质苗木的目的。</w:t>
      </w:r>
    </w:p>
    <w:p w14:paraId="646FDCA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垃圾清运，</w:t>
      </w:r>
      <w:del w:id="1279" w:author="郭彬" w:date="2024-03-21T11:52:00Z">
        <w:r>
          <w:rPr>
            <w:rFonts w:ascii="宋体" w:hAnsi="宋体" w:cs="仿宋_GB2312" w:hint="eastAsia"/>
            <w:sz w:val="24"/>
          </w:rPr>
          <w:delText>养护期内6次。</w:delText>
        </w:r>
      </w:del>
      <w:ins w:id="1280" w:author="郭彬" w:date="2024-03-21T11:52:00Z">
        <w:r>
          <w:rPr>
            <w:rFonts w:ascii="宋体" w:hAnsi="宋体" w:cs="仿宋_GB2312" w:hint="eastAsia"/>
            <w:sz w:val="24"/>
          </w:rPr>
          <w:t>做到日产日清。</w:t>
        </w:r>
      </w:ins>
    </w:p>
    <w:p w14:paraId="3271DBE6"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1.3</w:t>
      </w:r>
      <w:r>
        <w:rPr>
          <w:rFonts w:ascii="宋体" w:hAnsi="宋体" w:hint="eastAsia"/>
          <w:b/>
          <w:sz w:val="24"/>
        </w:rPr>
        <w:t>白河发电隧洞支洞尾水渠绿地管理</w:t>
      </w:r>
    </w:p>
    <w:p w14:paraId="550DD47B"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.3.1</w:t>
      </w:r>
      <w:r>
        <w:rPr>
          <w:rFonts w:ascii="宋体" w:hAnsi="宋体" w:hint="eastAsia"/>
          <w:b/>
          <w:bCs/>
          <w:sz w:val="24"/>
        </w:rPr>
        <w:t>管护范围及作业内容</w:t>
      </w:r>
    </w:p>
    <w:p w14:paraId="0E9D48E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白河发电隧洞支洞尾水渠绿地面积为6771.2㎡，养护内容为养护期内打草5次，病虫害防治4次，浇水8次，垃圾清运5次。</w:t>
      </w:r>
    </w:p>
    <w:p w14:paraId="4303888F"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.3.2</w:t>
      </w:r>
      <w:r>
        <w:rPr>
          <w:rFonts w:ascii="宋体" w:hAnsi="宋体" w:hint="eastAsia"/>
          <w:b/>
          <w:bCs/>
          <w:sz w:val="24"/>
        </w:rPr>
        <w:t>实施要求</w:t>
      </w:r>
    </w:p>
    <w:p w14:paraId="799AB554" w14:textId="77777777" w:rsidR="00CD2971" w:rsidRDefault="00000000">
      <w:pPr>
        <w:spacing w:line="360" w:lineRule="auto"/>
        <w:ind w:firstLineChars="200" w:firstLine="480"/>
        <w:rPr>
          <w:rFonts w:ascii="宋体" w:hAnsi="宋体" w:cs="仿宋_GB2312"/>
          <w:sz w:val="24"/>
        </w:rPr>
      </w:pPr>
      <w:del w:id="1281" w:author="郭彬" w:date="2024-03-21T11:54:00Z">
        <w:r>
          <w:rPr>
            <w:rFonts w:ascii="宋体" w:hAnsi="宋体" w:cs="仿宋_GB2312" w:hint="eastAsia"/>
            <w:sz w:val="24"/>
          </w:rPr>
          <w:delText>浇水，养护期内不少于8次。</w:delText>
        </w:r>
      </w:del>
      <w:r>
        <w:rPr>
          <w:rFonts w:ascii="宋体" w:hAnsi="宋体" w:cs="仿宋_GB2312" w:hint="eastAsia"/>
          <w:sz w:val="24"/>
        </w:rPr>
        <w:t>根据气候特点适时浇水，浇水保证不跑水、不漏水。有专人看护不能脱岗，地面达到径流为止。</w:t>
      </w:r>
    </w:p>
    <w:p w14:paraId="3F2B607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打草，</w:t>
      </w:r>
      <w:del w:id="1282" w:author="郭彬" w:date="2024-03-21T11:55:00Z">
        <w:r>
          <w:rPr>
            <w:rFonts w:ascii="宋体" w:hAnsi="宋体" w:cs="仿宋_GB2312" w:hint="eastAsia"/>
            <w:sz w:val="24"/>
          </w:rPr>
          <w:delText>养护期内不少于5次，</w:delText>
        </w:r>
      </w:del>
      <w:r>
        <w:rPr>
          <w:rFonts w:ascii="宋体" w:hAnsi="宋体" w:cs="仿宋_GB2312" w:hint="eastAsia"/>
          <w:sz w:val="24"/>
        </w:rPr>
        <w:t>保持场地整洁，避免病虫滋生，打完草后及时运走。</w:t>
      </w:r>
    </w:p>
    <w:p w14:paraId="7E215062" w14:textId="77777777" w:rsidR="00CD2971" w:rsidRDefault="00000000">
      <w:pPr>
        <w:spacing w:line="360" w:lineRule="auto"/>
        <w:ind w:firstLineChars="200" w:firstLine="480"/>
        <w:rPr>
          <w:rFonts w:ascii="宋体" w:hAnsi="宋体" w:cs="仿宋_GB2312"/>
          <w:sz w:val="24"/>
        </w:rPr>
      </w:pPr>
      <w:del w:id="1283" w:author="郭彬" w:date="2024-03-21T11:55:00Z">
        <w:r>
          <w:rPr>
            <w:rFonts w:ascii="宋体" w:hAnsi="宋体" w:cs="仿宋_GB2312" w:hint="eastAsia"/>
            <w:sz w:val="24"/>
          </w:rPr>
          <w:delText>病虫害防治，养护期内不少于4次。垃圾清运，养护期内5次。</w:delText>
        </w:r>
      </w:del>
    </w:p>
    <w:p w14:paraId="5F15A98C"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1.4</w:t>
      </w:r>
      <w:r>
        <w:rPr>
          <w:rFonts w:ascii="宋体" w:hAnsi="宋体" w:hint="eastAsia"/>
          <w:b/>
          <w:sz w:val="24"/>
        </w:rPr>
        <w:t>白河</w:t>
      </w:r>
      <w:proofErr w:type="gramStart"/>
      <w:r>
        <w:rPr>
          <w:rFonts w:ascii="宋体" w:hAnsi="宋体" w:hint="eastAsia"/>
          <w:b/>
          <w:sz w:val="24"/>
        </w:rPr>
        <w:t>泄</w:t>
      </w:r>
      <w:proofErr w:type="gramEnd"/>
      <w:r>
        <w:rPr>
          <w:rFonts w:ascii="宋体" w:hAnsi="宋体" w:hint="eastAsia"/>
          <w:b/>
          <w:sz w:val="24"/>
        </w:rPr>
        <w:t>空洞工程区绿地及尾水渠水面保洁工作</w:t>
      </w:r>
    </w:p>
    <w:p w14:paraId="5D165A11"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.4.1</w:t>
      </w:r>
      <w:r>
        <w:rPr>
          <w:rFonts w:ascii="宋体" w:hAnsi="宋体" w:hint="eastAsia"/>
          <w:b/>
          <w:bCs/>
          <w:sz w:val="24"/>
        </w:rPr>
        <w:t>管护范围及作业内容</w:t>
      </w:r>
    </w:p>
    <w:p w14:paraId="3D8A21D5"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绿地保洁（含绿地、一级路、二级路、甬路）养护期内每日</w:t>
      </w:r>
      <w:ins w:id="1284" w:author="DELL" w:date="2024-03-22T10:51:00Z">
        <w:r>
          <w:rPr>
            <w:rFonts w:ascii="宋体" w:hAnsi="宋体" w:cs="仿宋_GB2312" w:hint="eastAsia"/>
            <w:sz w:val="24"/>
          </w:rPr>
          <w:t>不少于6人，</w:t>
        </w:r>
      </w:ins>
      <w:r>
        <w:rPr>
          <w:rFonts w:ascii="宋体" w:hAnsi="宋体" w:cs="仿宋_GB2312" w:hint="eastAsia"/>
          <w:sz w:val="24"/>
        </w:rPr>
        <w:t>清理不计次。</w:t>
      </w:r>
    </w:p>
    <w:p w14:paraId="7740B22E"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白河</w:t>
      </w:r>
      <w:proofErr w:type="gramStart"/>
      <w:r>
        <w:rPr>
          <w:rFonts w:ascii="宋体" w:hAnsi="宋体" w:cs="仿宋_GB2312" w:hint="eastAsia"/>
          <w:sz w:val="24"/>
        </w:rPr>
        <w:t>泄</w:t>
      </w:r>
      <w:proofErr w:type="gramEnd"/>
      <w:r>
        <w:rPr>
          <w:rFonts w:ascii="宋体" w:hAnsi="宋体" w:cs="仿宋_GB2312" w:hint="eastAsia"/>
          <w:sz w:val="24"/>
        </w:rPr>
        <w:t>空洞尾水渠8657㎡水面保洁工作，养护期内不少于8次，视水面情况可适当增加频次。</w:t>
      </w:r>
    </w:p>
    <w:p w14:paraId="08008BB2"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.4.2</w:t>
      </w:r>
      <w:r>
        <w:rPr>
          <w:rFonts w:ascii="宋体" w:hAnsi="宋体" w:hint="eastAsia"/>
          <w:b/>
          <w:bCs/>
          <w:sz w:val="24"/>
        </w:rPr>
        <w:t>实施要求</w:t>
      </w:r>
    </w:p>
    <w:p w14:paraId="17FBDE3E" w14:textId="77777777" w:rsidR="00CD2971" w:rsidRDefault="00000000">
      <w:pPr>
        <w:spacing w:line="360" w:lineRule="auto"/>
        <w:ind w:firstLineChars="200" w:firstLine="482"/>
        <w:rPr>
          <w:rFonts w:ascii="宋体" w:hAnsi="宋体"/>
          <w:b/>
          <w:sz w:val="24"/>
        </w:rPr>
      </w:pPr>
      <w:r>
        <w:rPr>
          <w:rFonts w:ascii="宋体" w:hAnsi="宋体" w:hint="eastAsia"/>
          <w:b/>
          <w:sz w:val="24"/>
        </w:rPr>
        <w:lastRenderedPageBreak/>
        <w:t>（1）绿地保洁</w:t>
      </w:r>
    </w:p>
    <w:p w14:paraId="3489BB4E" w14:textId="3955F11D" w:rsidR="00CD2971" w:rsidRDefault="00000000">
      <w:pPr>
        <w:spacing w:line="360" w:lineRule="auto"/>
        <w:ind w:firstLineChars="200" w:firstLine="480"/>
        <w:rPr>
          <w:rFonts w:ascii="宋体" w:hAnsi="宋体" w:cs="仿宋_GB2312"/>
          <w:strike/>
          <w:sz w:val="24"/>
        </w:rPr>
      </w:pPr>
      <w:r>
        <w:rPr>
          <w:rFonts w:ascii="宋体" w:hAnsi="宋体" w:cs="仿宋_GB2312" w:hint="eastAsia"/>
          <w:sz w:val="24"/>
        </w:rPr>
        <w:t>对水库工程区及管辖范围内的绿地进行保洁。每天清扫、捡拾垃圾，清扫的垃圾及时清运。小雨天气应坚持保洁作业，大风、大雨天气后要及时清扫和清除树挂、白色污染，并清除道路积水。垃圾、废弃物不得向绿地、倾倒</w:t>
      </w:r>
      <w:ins w:id="1285" w:author="cc" w:date="2024-03-22T15:31:00Z">
        <w:r w:rsidR="00E67810">
          <w:rPr>
            <w:rFonts w:ascii="宋体" w:hAnsi="宋体" w:cs="仿宋_GB2312" w:hint="eastAsia"/>
            <w:sz w:val="24"/>
          </w:rPr>
          <w:t>。</w:t>
        </w:r>
      </w:ins>
    </w:p>
    <w:p w14:paraId="22E35D74" w14:textId="77777777" w:rsidR="00CD2971" w:rsidRDefault="00000000">
      <w:pPr>
        <w:spacing w:line="360" w:lineRule="auto"/>
        <w:ind w:firstLineChars="200" w:firstLine="482"/>
        <w:rPr>
          <w:rFonts w:ascii="宋体" w:hAnsi="宋体"/>
          <w:b/>
          <w:sz w:val="24"/>
        </w:rPr>
      </w:pPr>
      <w:r>
        <w:rPr>
          <w:rFonts w:ascii="宋体" w:hAnsi="宋体" w:hint="eastAsia"/>
          <w:b/>
          <w:sz w:val="24"/>
        </w:rPr>
        <w:t>（2）水面保洁</w:t>
      </w:r>
    </w:p>
    <w:p w14:paraId="0784F4E0"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保洁内容包含人工清除打捞漂浮物，清理过度生长的水草，要求在视线范围内有10个以下水面飘浮杂物；集中漂浮杂物不得超过10㎡，打捞物集中堆放妥善处置，无二次污染，保证水清，无异味。</w:t>
      </w:r>
    </w:p>
    <w:p w14:paraId="12B2DEAA"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1.5</w:t>
      </w:r>
      <w:r>
        <w:rPr>
          <w:rFonts w:ascii="宋体" w:hAnsi="宋体" w:hint="eastAsia"/>
          <w:b/>
          <w:sz w:val="24"/>
        </w:rPr>
        <w:t>铁路沿线等绿地打草</w:t>
      </w:r>
    </w:p>
    <w:p w14:paraId="7314D674"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.5.1</w:t>
      </w:r>
      <w:r>
        <w:rPr>
          <w:rFonts w:ascii="宋体" w:hAnsi="宋体" w:hint="eastAsia"/>
          <w:b/>
          <w:bCs/>
          <w:sz w:val="24"/>
        </w:rPr>
        <w:t>管护范围及作业内容</w:t>
      </w:r>
    </w:p>
    <w:p w14:paraId="017410E9"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为开展铁路沿线巡视、</w:t>
      </w:r>
      <w:proofErr w:type="gramStart"/>
      <w:r>
        <w:rPr>
          <w:rFonts w:ascii="宋体" w:hAnsi="宋体" w:cs="仿宋_GB2312" w:hint="eastAsia"/>
          <w:sz w:val="24"/>
        </w:rPr>
        <w:t>排查违建等</w:t>
      </w:r>
      <w:proofErr w:type="gramEnd"/>
      <w:r>
        <w:rPr>
          <w:rFonts w:ascii="宋体" w:hAnsi="宋体" w:cs="仿宋_GB2312" w:hint="eastAsia"/>
          <w:sz w:val="24"/>
        </w:rPr>
        <w:t>工作，将铁路沿线绿地打草，可管理路段为铁路起点-首钢石灰厂、太子</w:t>
      </w:r>
      <w:proofErr w:type="gramStart"/>
      <w:r>
        <w:rPr>
          <w:rFonts w:ascii="宋体" w:hAnsi="宋体" w:cs="仿宋_GB2312" w:hint="eastAsia"/>
          <w:sz w:val="24"/>
        </w:rPr>
        <w:t>务</w:t>
      </w:r>
      <w:proofErr w:type="gramEnd"/>
      <w:r>
        <w:rPr>
          <w:rFonts w:ascii="宋体" w:hAnsi="宋体" w:cs="仿宋_GB2312" w:hint="eastAsia"/>
          <w:sz w:val="24"/>
        </w:rPr>
        <w:t>村北-</w:t>
      </w:r>
      <w:proofErr w:type="gramStart"/>
      <w:r>
        <w:rPr>
          <w:rFonts w:ascii="宋体" w:hAnsi="宋体" w:cs="仿宋_GB2312" w:hint="eastAsia"/>
          <w:sz w:val="24"/>
        </w:rPr>
        <w:t>龚</w:t>
      </w:r>
      <w:proofErr w:type="gramEnd"/>
      <w:r>
        <w:rPr>
          <w:rFonts w:ascii="宋体" w:hAnsi="宋体" w:cs="仿宋_GB2312" w:hint="eastAsia"/>
          <w:sz w:val="24"/>
        </w:rPr>
        <w:t>庄子村南，共计长4000米，打草宽度6米，共24000㎡。河西仓库南北院37500㎡，原大理石厂53333㎡，铁路六公里站房4000㎡，铁路值班室2666㎡，原工程公司原仓库11154㎡。各地域总计132653㎡。</w:t>
      </w:r>
    </w:p>
    <w:p w14:paraId="5CB97C5B"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铁路沿线</w:t>
      </w:r>
      <w:del w:id="1286" w:author="郭彬" w:date="2024-03-21T11:56:00Z">
        <w:r>
          <w:rPr>
            <w:rFonts w:ascii="宋体" w:hAnsi="宋体" w:cs="仿宋_GB2312" w:hint="eastAsia"/>
            <w:sz w:val="24"/>
          </w:rPr>
          <w:delText>全年</w:delText>
        </w:r>
      </w:del>
      <w:r>
        <w:rPr>
          <w:rFonts w:ascii="宋体" w:hAnsi="宋体" w:cs="仿宋_GB2312" w:hint="eastAsia"/>
          <w:sz w:val="24"/>
        </w:rPr>
        <w:t>打草4次，其余各地2次。</w:t>
      </w:r>
    </w:p>
    <w:p w14:paraId="52E4945D" w14:textId="77777777" w:rsidR="00CD2971" w:rsidRDefault="00000000">
      <w:pPr>
        <w:spacing w:line="360" w:lineRule="auto"/>
        <w:ind w:firstLineChars="200" w:firstLine="482"/>
        <w:rPr>
          <w:rFonts w:ascii="宋体" w:hAnsi="宋体"/>
          <w:b/>
          <w:bCs/>
          <w:sz w:val="24"/>
        </w:rPr>
      </w:pPr>
      <w:r>
        <w:rPr>
          <w:rFonts w:ascii="宋体" w:hAnsi="宋体" w:hint="eastAsia"/>
          <w:b/>
          <w:bCs/>
          <w:sz w:val="24"/>
        </w:rPr>
        <w:t>1</w:t>
      </w:r>
      <w:r>
        <w:rPr>
          <w:rFonts w:ascii="宋体" w:hAnsi="宋体"/>
          <w:b/>
          <w:bCs/>
          <w:sz w:val="24"/>
        </w:rPr>
        <w:t>.5.2</w:t>
      </w:r>
      <w:r>
        <w:rPr>
          <w:rFonts w:ascii="宋体" w:hAnsi="宋体" w:hint="eastAsia"/>
          <w:b/>
          <w:bCs/>
          <w:sz w:val="24"/>
        </w:rPr>
        <w:t>实施要求</w:t>
      </w:r>
    </w:p>
    <w:p w14:paraId="261C88E8"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铁路中心线两侧各3m范围内，剪除影响巡视人员通过的枝条及杂草，围网处攀缘植物清理干净，草坪高度保持在3-5cm。</w:t>
      </w:r>
    </w:p>
    <w:p w14:paraId="2FBCECF2"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修剪时，落叶树一般不留</w:t>
      </w:r>
      <w:proofErr w:type="gramStart"/>
      <w:r>
        <w:rPr>
          <w:rFonts w:ascii="宋体" w:hAnsi="宋体" w:cs="仿宋_GB2312" w:hint="eastAsia"/>
          <w:sz w:val="24"/>
        </w:rPr>
        <w:t>橛</w:t>
      </w:r>
      <w:proofErr w:type="gramEnd"/>
      <w:r>
        <w:rPr>
          <w:rFonts w:ascii="宋体" w:hAnsi="宋体" w:cs="仿宋_GB2312" w:hint="eastAsia"/>
          <w:sz w:val="24"/>
        </w:rPr>
        <w:t>，针叶树应留1-2cm长的</w:t>
      </w:r>
      <w:proofErr w:type="gramStart"/>
      <w:r>
        <w:rPr>
          <w:rFonts w:ascii="宋体" w:hAnsi="宋体" w:cs="仿宋_GB2312" w:hint="eastAsia"/>
          <w:sz w:val="24"/>
        </w:rPr>
        <w:t>橛</w:t>
      </w:r>
      <w:proofErr w:type="gramEnd"/>
      <w:r>
        <w:rPr>
          <w:rFonts w:ascii="宋体" w:hAnsi="宋体" w:cs="仿宋_GB2312" w:hint="eastAsia"/>
          <w:sz w:val="24"/>
        </w:rPr>
        <w:t>。修剪的剪口必须平滑，不得劈裂，并注意留芽的方位。直径超过4cm以上的剪锯口，用刀削平，涂抹防腐剂促进伤口愈合。</w:t>
      </w:r>
      <w:proofErr w:type="gramStart"/>
      <w:r>
        <w:rPr>
          <w:rFonts w:ascii="宋体" w:hAnsi="宋体" w:cs="仿宋_GB2312" w:hint="eastAsia"/>
          <w:sz w:val="24"/>
        </w:rPr>
        <w:t>锯除大</w:t>
      </w:r>
      <w:proofErr w:type="gramEnd"/>
      <w:r>
        <w:rPr>
          <w:rFonts w:ascii="宋体" w:hAnsi="宋体" w:cs="仿宋_GB2312" w:hint="eastAsia"/>
          <w:sz w:val="24"/>
        </w:rPr>
        <w:t>树杈时保护皮脊。修剪后植物不影响巡视人员及车辆通过。</w:t>
      </w:r>
    </w:p>
    <w:p w14:paraId="7DDAD062"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1.6</w:t>
      </w:r>
      <w:r>
        <w:rPr>
          <w:rFonts w:ascii="宋体" w:hAnsi="宋体" w:hint="eastAsia"/>
          <w:b/>
          <w:sz w:val="24"/>
        </w:rPr>
        <w:t>柳絮防治</w:t>
      </w:r>
    </w:p>
    <w:p w14:paraId="4E7942F3"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柳絮防治，采用高压喷水方式，养护期内4次。</w:t>
      </w:r>
      <w:ins w:id="1287" w:author="DELL" w:date="2024-03-22T10:52:00Z">
        <w:r>
          <w:rPr>
            <w:rFonts w:ascii="宋体" w:hAnsi="宋体" w:cs="仿宋_GB2312" w:hint="eastAsia"/>
            <w:sz w:val="24"/>
          </w:rPr>
          <w:t>防治杨树20株，</w:t>
        </w:r>
      </w:ins>
      <w:r>
        <w:rPr>
          <w:rFonts w:ascii="宋体" w:hAnsi="宋体" w:cs="仿宋_GB2312" w:hint="eastAsia"/>
          <w:sz w:val="24"/>
        </w:rPr>
        <w:t>待</w:t>
      </w:r>
      <w:proofErr w:type="gramStart"/>
      <w:r>
        <w:rPr>
          <w:rFonts w:ascii="宋体" w:hAnsi="宋体" w:cs="仿宋_GB2312" w:hint="eastAsia"/>
          <w:sz w:val="24"/>
        </w:rPr>
        <w:t>杨树撒子</w:t>
      </w:r>
      <w:proofErr w:type="gramEnd"/>
      <w:r>
        <w:rPr>
          <w:rFonts w:ascii="宋体" w:hAnsi="宋体" w:cs="仿宋_GB2312" w:hint="eastAsia"/>
          <w:sz w:val="24"/>
        </w:rPr>
        <w:t>20天后，将树木钻眼，每棵树木注射</w:t>
      </w:r>
      <w:del w:id="1288" w:author="郭彬" w:date="2024-03-20T17:30:00Z">
        <w:r>
          <w:rPr>
            <w:rFonts w:ascii="宋体" w:hAnsi="宋体" w:cs="仿宋_GB2312"/>
            <w:sz w:val="24"/>
          </w:rPr>
          <w:delText>6</w:delText>
        </w:r>
      </w:del>
      <w:ins w:id="1289" w:author="郭彬" w:date="2024-03-20T17:30:00Z">
        <w:r>
          <w:rPr>
            <w:rFonts w:ascii="宋体" w:hAnsi="宋体" w:cs="仿宋_GB2312" w:hint="eastAsia"/>
            <w:sz w:val="24"/>
          </w:rPr>
          <w:t>3</w:t>
        </w:r>
      </w:ins>
      <w:r>
        <w:rPr>
          <w:rFonts w:ascii="宋体" w:hAnsi="宋体" w:cs="仿宋_GB2312" w:hint="eastAsia"/>
          <w:sz w:val="24"/>
        </w:rPr>
        <w:t>只</w:t>
      </w:r>
      <w:proofErr w:type="gramStart"/>
      <w:r>
        <w:rPr>
          <w:rFonts w:ascii="宋体" w:hAnsi="宋体" w:cs="仿宋_GB2312" w:hint="eastAsia"/>
          <w:sz w:val="24"/>
        </w:rPr>
        <w:t>赤霉酸进</w:t>
      </w:r>
      <w:proofErr w:type="gramEnd"/>
      <w:r>
        <w:rPr>
          <w:rFonts w:ascii="宋体" w:hAnsi="宋体" w:cs="仿宋_GB2312" w:hint="eastAsia"/>
          <w:sz w:val="24"/>
        </w:rPr>
        <w:t>药物防治</w:t>
      </w:r>
      <w:ins w:id="1290" w:author="小彬" w:date="2024-03-21T21:24:00Z">
        <w:del w:id="1291" w:author="chenyu tai" w:date="2024-03-22T09:03:00Z">
          <w:r>
            <w:rPr>
              <w:rFonts w:ascii="宋体" w:hAnsi="宋体" w:cs="仿宋_GB2312" w:hint="eastAsia"/>
              <w:sz w:val="24"/>
            </w:rPr>
            <w:delText>共计</w:delText>
          </w:r>
        </w:del>
      </w:ins>
      <w:ins w:id="1292" w:author="小彬" w:date="2024-03-21T21:25:00Z">
        <w:del w:id="1293" w:author="chenyu tai" w:date="2024-03-22T09:03:00Z">
          <w:r>
            <w:rPr>
              <w:rFonts w:ascii="宋体" w:hAnsi="宋体" w:cs="仿宋_GB2312" w:hint="eastAsia"/>
              <w:sz w:val="24"/>
            </w:rPr>
            <w:delText>50株</w:delText>
          </w:r>
        </w:del>
      </w:ins>
      <w:del w:id="1294" w:author="chenyu tai" w:date="2024-03-22T09:03:00Z">
        <w:r>
          <w:rPr>
            <w:rFonts w:ascii="宋体" w:hAnsi="宋体" w:cs="仿宋_GB2312" w:hint="eastAsia"/>
            <w:sz w:val="24"/>
          </w:rPr>
          <w:delText>。</w:delText>
        </w:r>
      </w:del>
    </w:p>
    <w:p w14:paraId="1D0A4E27"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1.7</w:t>
      </w:r>
      <w:proofErr w:type="gramStart"/>
      <w:r>
        <w:rPr>
          <w:rFonts w:ascii="宋体" w:hAnsi="宋体" w:hint="eastAsia"/>
          <w:b/>
          <w:sz w:val="24"/>
        </w:rPr>
        <w:t>抑尘</w:t>
      </w:r>
      <w:proofErr w:type="gramEnd"/>
      <w:del w:id="1295" w:author="DELL" w:date="2024-03-22T10:16:00Z">
        <w:r>
          <w:rPr>
            <w:rFonts w:ascii="宋体" w:hAnsi="宋体" w:hint="eastAsia"/>
            <w:b/>
            <w:sz w:val="24"/>
          </w:rPr>
          <w:delText>处理</w:delText>
        </w:r>
      </w:del>
    </w:p>
    <w:p w14:paraId="2F64FAE5" w14:textId="77777777" w:rsidR="00CD2971" w:rsidRDefault="00000000">
      <w:pPr>
        <w:widowControl/>
        <w:spacing w:line="360" w:lineRule="auto"/>
        <w:ind w:firstLine="420"/>
        <w:jc w:val="left"/>
        <w:rPr>
          <w:kern w:val="0"/>
          <w:sz w:val="20"/>
          <w:szCs w:val="20"/>
        </w:rPr>
      </w:pPr>
      <w:r>
        <w:rPr>
          <w:rFonts w:ascii="宋体" w:hAnsi="宋体" w:cs="仿宋_GB2312" w:hint="eastAsia"/>
          <w:kern w:val="0"/>
          <w:sz w:val="24"/>
          <w:szCs w:val="20"/>
        </w:rPr>
        <w:t xml:space="preserve"> 坝下绿地道路4-11月中旬每日一次道路冲刷。车速不超过每小时20公里，严禁高速喷洒。每次喷水1罐（每罐8吨计算），每次2人进行喷水作业。</w:t>
      </w:r>
    </w:p>
    <w:p w14:paraId="4FF9FD08"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1.8</w:t>
      </w:r>
      <w:r>
        <w:rPr>
          <w:rFonts w:ascii="宋体" w:hAnsi="宋体" w:hint="eastAsia"/>
          <w:b/>
          <w:sz w:val="24"/>
        </w:rPr>
        <w:t>节日摆花</w:t>
      </w:r>
    </w:p>
    <w:p w14:paraId="446CED94"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在五一、十</w:t>
      </w:r>
      <w:proofErr w:type="gramStart"/>
      <w:r>
        <w:rPr>
          <w:rFonts w:ascii="宋体" w:hAnsi="宋体" w:cs="仿宋_GB2312" w:hint="eastAsia"/>
          <w:sz w:val="24"/>
        </w:rPr>
        <w:t>一等重大</w:t>
      </w:r>
      <w:proofErr w:type="gramEnd"/>
      <w:r>
        <w:rPr>
          <w:rFonts w:ascii="宋体" w:hAnsi="宋体" w:cs="仿宋_GB2312" w:hint="eastAsia"/>
          <w:sz w:val="24"/>
        </w:rPr>
        <w:t>节日期间，摆放一串红、孔雀草、一品红等草花20000盆，</w:t>
      </w:r>
      <w:proofErr w:type="gramStart"/>
      <w:r>
        <w:rPr>
          <w:rFonts w:ascii="宋体" w:hAnsi="宋体" w:cs="仿宋_GB2312" w:hint="eastAsia"/>
          <w:sz w:val="24"/>
        </w:rPr>
        <w:t>大型绿植16盆</w:t>
      </w:r>
      <w:proofErr w:type="gramEnd"/>
      <w:r>
        <w:rPr>
          <w:rFonts w:ascii="宋体" w:hAnsi="宋体" w:cs="仿宋_GB2312" w:hint="eastAsia"/>
          <w:sz w:val="24"/>
        </w:rPr>
        <w:t>。</w:t>
      </w:r>
    </w:p>
    <w:p w14:paraId="21E32028" w14:textId="77777777" w:rsidR="00CD2971" w:rsidRDefault="00000000">
      <w:pPr>
        <w:keepNext/>
        <w:keepLines/>
        <w:tabs>
          <w:tab w:val="left" w:pos="1008"/>
        </w:tabs>
        <w:adjustRightInd w:val="0"/>
        <w:snapToGrid w:val="0"/>
        <w:spacing w:line="360" w:lineRule="auto"/>
        <w:ind w:firstLineChars="200" w:firstLine="482"/>
        <w:outlineLvl w:val="4"/>
        <w:rPr>
          <w:ins w:id="1296" w:author="DELL" w:date="2024-03-22T10:09:00Z"/>
          <w:rFonts w:ascii="宋体" w:hAnsi="宋体"/>
          <w:b/>
          <w:bCs/>
          <w:sz w:val="24"/>
          <w:szCs w:val="28"/>
        </w:rPr>
      </w:pPr>
      <w:ins w:id="1297" w:author="DELL" w:date="2024-03-22T10:09:00Z">
        <w:r>
          <w:rPr>
            <w:rFonts w:ascii="宋体" w:hAnsi="宋体" w:hint="eastAsia"/>
            <w:b/>
            <w:bCs/>
            <w:sz w:val="24"/>
            <w:szCs w:val="28"/>
          </w:rPr>
          <w:lastRenderedPageBreak/>
          <w:t>2.密云水库绿地补植</w:t>
        </w:r>
      </w:ins>
    </w:p>
    <w:p w14:paraId="21556CC2" w14:textId="77777777" w:rsidR="00CD2971" w:rsidRDefault="00000000">
      <w:pPr>
        <w:keepNext/>
        <w:keepLines/>
        <w:tabs>
          <w:tab w:val="left" w:pos="1008"/>
        </w:tabs>
        <w:adjustRightInd w:val="0"/>
        <w:snapToGrid w:val="0"/>
        <w:spacing w:line="360" w:lineRule="auto"/>
        <w:ind w:firstLineChars="200" w:firstLine="482"/>
        <w:outlineLvl w:val="4"/>
        <w:rPr>
          <w:rFonts w:ascii="宋体" w:hAnsi="宋体"/>
          <w:b/>
          <w:bCs/>
          <w:sz w:val="24"/>
          <w:szCs w:val="28"/>
        </w:rPr>
      </w:pPr>
      <w:r>
        <w:rPr>
          <w:rFonts w:ascii="宋体" w:hAnsi="宋体"/>
          <w:b/>
          <w:bCs/>
          <w:sz w:val="24"/>
          <w:szCs w:val="28"/>
        </w:rPr>
        <w:t>2</w:t>
      </w:r>
      <w:r>
        <w:rPr>
          <w:rFonts w:ascii="宋体" w:hAnsi="宋体" w:hint="eastAsia"/>
          <w:b/>
          <w:bCs/>
          <w:sz w:val="24"/>
          <w:szCs w:val="28"/>
        </w:rPr>
        <w:t>.</w:t>
      </w:r>
      <w:ins w:id="1298" w:author="DELL" w:date="2024-03-22T10:09:00Z">
        <w:r>
          <w:rPr>
            <w:rFonts w:ascii="宋体" w:hAnsi="宋体" w:hint="eastAsia"/>
            <w:b/>
            <w:bCs/>
            <w:sz w:val="24"/>
            <w:szCs w:val="28"/>
          </w:rPr>
          <w:t>1</w:t>
        </w:r>
      </w:ins>
      <w:del w:id="1299" w:author="小彬" w:date="2024-03-21T19:39:00Z">
        <w:r>
          <w:rPr>
            <w:rFonts w:ascii="宋体" w:hAnsi="宋体"/>
            <w:b/>
            <w:bCs/>
            <w:sz w:val="24"/>
            <w:szCs w:val="28"/>
          </w:rPr>
          <w:delText>坝</w:delText>
        </w:r>
      </w:del>
      <w:ins w:id="1300" w:author="小彬" w:date="2024-03-21T19:39:00Z">
        <w:r>
          <w:rPr>
            <w:rFonts w:ascii="宋体" w:hAnsi="宋体" w:hint="eastAsia"/>
            <w:b/>
            <w:bCs/>
            <w:sz w:val="24"/>
            <w:szCs w:val="28"/>
          </w:rPr>
          <w:t>坝下绿地整体改造树木</w:t>
        </w:r>
      </w:ins>
      <w:del w:id="1301" w:author="小彬" w:date="2024-03-21T19:39:00Z">
        <w:r>
          <w:rPr>
            <w:rFonts w:ascii="宋体" w:hAnsi="宋体" w:hint="eastAsia"/>
            <w:b/>
            <w:bCs/>
            <w:sz w:val="24"/>
            <w:szCs w:val="28"/>
          </w:rPr>
          <w:delText>下绿地绿化整治</w:delText>
        </w:r>
      </w:del>
    </w:p>
    <w:p w14:paraId="653A1A3A"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2.1</w:t>
      </w:r>
      <w:ins w:id="1302" w:author="DELL" w:date="2024-03-22T10:10:00Z">
        <w:r>
          <w:rPr>
            <w:rFonts w:ascii="宋体" w:hAnsi="宋体" w:hint="eastAsia"/>
            <w:b/>
            <w:sz w:val="24"/>
          </w:rPr>
          <w:t>.1</w:t>
        </w:r>
      </w:ins>
      <w:r>
        <w:rPr>
          <w:rFonts w:ascii="宋体" w:hAnsi="宋体" w:hint="eastAsia"/>
          <w:b/>
          <w:sz w:val="24"/>
        </w:rPr>
        <w:t>管护范围及作业内容</w:t>
      </w:r>
    </w:p>
    <w:p w14:paraId="010D156A"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对坝下附属绿地东西区及展览馆进行苗木补植乔木44株，其中白蜡5株、枫树1株、馒头柳15株、玉兰23株。</w:t>
      </w:r>
    </w:p>
    <w:p w14:paraId="6DFB3E06"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对坝下附属绿地西区北侧180.5㎡沙地</w:t>
      </w:r>
      <w:proofErr w:type="gramStart"/>
      <w:r>
        <w:rPr>
          <w:rFonts w:ascii="宋体" w:hAnsi="宋体" w:cs="仿宋_GB2312" w:hint="eastAsia"/>
          <w:sz w:val="24"/>
        </w:rPr>
        <w:t>柏</w:t>
      </w:r>
      <w:proofErr w:type="gramEnd"/>
      <w:r>
        <w:rPr>
          <w:rFonts w:ascii="宋体" w:hAnsi="宋体" w:cs="仿宋_GB2312" w:hint="eastAsia"/>
          <w:sz w:val="24"/>
        </w:rPr>
        <w:t>进行更换，种植</w:t>
      </w:r>
      <w:del w:id="1303" w:author="chenyu tai" w:date="2024-03-22T07:08:00Z">
        <w:r>
          <w:rPr>
            <w:rFonts w:ascii="宋体" w:hAnsi="宋体" w:cs="仿宋_GB2312" w:hint="eastAsia"/>
            <w:sz w:val="24"/>
          </w:rPr>
          <w:delText>香水</w:delText>
        </w:r>
      </w:del>
      <w:proofErr w:type="gramStart"/>
      <w:ins w:id="1304" w:author="chenyu tai" w:date="2024-03-22T07:08:00Z">
        <w:r>
          <w:rPr>
            <w:rFonts w:ascii="宋体" w:hAnsi="宋体" w:cs="仿宋_GB2312" w:hint="eastAsia"/>
            <w:sz w:val="24"/>
          </w:rPr>
          <w:t>丰花</w:t>
        </w:r>
      </w:ins>
      <w:r>
        <w:rPr>
          <w:rFonts w:ascii="宋体" w:hAnsi="宋体" w:cs="仿宋_GB2312" w:hint="eastAsia"/>
          <w:sz w:val="24"/>
        </w:rPr>
        <w:t>月季</w:t>
      </w:r>
      <w:proofErr w:type="gramEnd"/>
      <w:r>
        <w:rPr>
          <w:rFonts w:ascii="宋体" w:hAnsi="宋体" w:cs="仿宋_GB2312" w:hint="eastAsia"/>
          <w:sz w:val="24"/>
        </w:rPr>
        <w:t>16株/㎡，总共2888株。</w:t>
      </w:r>
    </w:p>
    <w:p w14:paraId="5A876710"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为提升场区整体绿化景观效果，对坝下附属绿地西区到展览馆沿路</w:t>
      </w:r>
      <w:del w:id="1305" w:author="郭彬" w:date="2024-03-20T17:30:00Z">
        <w:r>
          <w:rPr>
            <w:rFonts w:ascii="宋体" w:hAnsi="宋体" w:cs="仿宋_GB2312" w:hint="eastAsia"/>
            <w:sz w:val="24"/>
          </w:rPr>
          <w:delText>总长842m采取</w:delText>
        </w:r>
      </w:del>
      <w:ins w:id="1306" w:author="郭彬" w:date="2024-03-20T17:30:00Z">
        <w:r>
          <w:rPr>
            <w:rFonts w:ascii="宋体" w:hAnsi="宋体" w:cs="仿宋_GB2312" w:hint="eastAsia"/>
            <w:sz w:val="24"/>
          </w:rPr>
          <w:t>进行</w:t>
        </w:r>
      </w:ins>
      <w:r>
        <w:rPr>
          <w:rFonts w:ascii="宋体" w:hAnsi="宋体" w:cs="仿宋_GB2312" w:hint="eastAsia"/>
          <w:sz w:val="24"/>
        </w:rPr>
        <w:t>景观提升，</w:t>
      </w:r>
      <w:del w:id="1307" w:author="郭彬" w:date="2024-03-20T17:31:00Z">
        <w:r>
          <w:rPr>
            <w:rFonts w:ascii="宋体" w:hAnsi="宋体" w:cs="仿宋_GB2312" w:hint="eastAsia"/>
            <w:sz w:val="24"/>
          </w:rPr>
          <w:delText>进行</w:delText>
        </w:r>
      </w:del>
      <w:ins w:id="1308" w:author="郭彬" w:date="2024-03-20T17:31:00Z">
        <w:r>
          <w:rPr>
            <w:rFonts w:ascii="宋体" w:hAnsi="宋体" w:cs="仿宋_GB2312" w:hint="eastAsia"/>
            <w:sz w:val="24"/>
          </w:rPr>
          <w:t>实施</w:t>
        </w:r>
      </w:ins>
      <w:r>
        <w:rPr>
          <w:rFonts w:ascii="宋体" w:hAnsi="宋体" w:cs="仿宋_GB2312" w:hint="eastAsia"/>
          <w:sz w:val="24"/>
        </w:rPr>
        <w:t>箱体种植、</w:t>
      </w:r>
      <w:del w:id="1309" w:author="郭彬" w:date="2024-03-20T17:31:00Z">
        <w:r>
          <w:rPr>
            <w:rFonts w:ascii="宋体" w:hAnsi="宋体" w:cs="仿宋_GB2312" w:hint="eastAsia"/>
            <w:sz w:val="24"/>
          </w:rPr>
          <w:delText>园路</w:delText>
        </w:r>
      </w:del>
      <w:r>
        <w:rPr>
          <w:rFonts w:ascii="宋体" w:hAnsi="宋体" w:cs="仿宋_GB2312" w:hint="eastAsia"/>
          <w:sz w:val="24"/>
        </w:rPr>
        <w:t>栅栏安装、自动降尘灌溉工程。</w:t>
      </w:r>
    </w:p>
    <w:p w14:paraId="1789B1FF"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为提升坝下展览馆门口的干净整洁，对展览馆门口两侧125㎡黄土地面进行铺设，采用透水砖。</w:t>
      </w:r>
    </w:p>
    <w:p w14:paraId="187E4DAB" w14:textId="77777777" w:rsidR="00CD2971" w:rsidRDefault="00000000">
      <w:pPr>
        <w:widowControl/>
        <w:spacing w:line="360" w:lineRule="auto"/>
        <w:ind w:firstLineChars="200" w:firstLine="480"/>
        <w:jc w:val="left"/>
        <w:rPr>
          <w:rFonts w:ascii="宋体" w:hAnsi="宋体" w:cs="仿宋_GB2312"/>
          <w:sz w:val="24"/>
        </w:rPr>
      </w:pPr>
      <w:r>
        <w:rPr>
          <w:rFonts w:ascii="宋体" w:hAnsi="宋体" w:cs="仿宋_GB2312" w:hint="eastAsia"/>
          <w:sz w:val="24"/>
        </w:rPr>
        <w:t>为加强坝下绿地甬路景观效果，现将因树木移植和死亡所留下的空隙进行补植，补植榆叶梅50株、丁香50株。</w:t>
      </w:r>
    </w:p>
    <w:p w14:paraId="40765E48" w14:textId="77777777" w:rsidR="00CD2971" w:rsidRDefault="00000000">
      <w:pPr>
        <w:keepNext/>
        <w:keepLines/>
        <w:tabs>
          <w:tab w:val="left" w:pos="1152"/>
        </w:tabs>
        <w:adjustRightInd w:val="0"/>
        <w:snapToGrid w:val="0"/>
        <w:spacing w:line="360" w:lineRule="auto"/>
        <w:ind w:firstLineChars="200" w:firstLine="482"/>
        <w:outlineLvl w:val="5"/>
        <w:rPr>
          <w:rFonts w:ascii="宋体" w:hAnsi="宋体"/>
          <w:b/>
          <w:sz w:val="24"/>
        </w:rPr>
      </w:pPr>
      <w:r>
        <w:rPr>
          <w:rFonts w:ascii="宋体" w:hAnsi="宋体"/>
          <w:b/>
          <w:sz w:val="24"/>
        </w:rPr>
        <w:t>2.</w:t>
      </w:r>
      <w:ins w:id="1310" w:author="DELL" w:date="2024-03-22T10:10:00Z">
        <w:r>
          <w:rPr>
            <w:rFonts w:ascii="宋体" w:hAnsi="宋体" w:hint="eastAsia"/>
            <w:b/>
            <w:sz w:val="24"/>
          </w:rPr>
          <w:t>1.</w:t>
        </w:r>
      </w:ins>
      <w:r>
        <w:rPr>
          <w:rFonts w:ascii="宋体" w:hAnsi="宋体"/>
          <w:b/>
          <w:sz w:val="24"/>
        </w:rPr>
        <w:t>2</w:t>
      </w:r>
      <w:r>
        <w:rPr>
          <w:rFonts w:ascii="宋体" w:hAnsi="宋体" w:hint="eastAsia"/>
          <w:b/>
          <w:sz w:val="24"/>
        </w:rPr>
        <w:t>实施要求</w:t>
      </w:r>
    </w:p>
    <w:p w14:paraId="180BBCBC" w14:textId="77777777" w:rsidR="00CD2971" w:rsidRDefault="00000000">
      <w:pPr>
        <w:widowControl/>
        <w:spacing w:line="360" w:lineRule="auto"/>
        <w:ind w:firstLineChars="200" w:firstLine="480"/>
        <w:jc w:val="left"/>
        <w:rPr>
          <w:ins w:id="1311" w:author="小彬" w:date="2024-03-21T20:43:00Z"/>
          <w:rFonts w:ascii="宋体" w:hAnsi="宋体" w:cs="仿宋_GB2312"/>
          <w:sz w:val="24"/>
        </w:rPr>
      </w:pPr>
      <w:ins w:id="1312" w:author="小彬" w:date="2024-03-21T20:43:00Z">
        <w:r>
          <w:rPr>
            <w:rFonts w:ascii="宋体" w:hAnsi="宋体" w:cs="仿宋_GB2312" w:hint="eastAsia"/>
            <w:sz w:val="24"/>
          </w:rPr>
          <w:t>采用机械挖土坑补植乔木44</w:t>
        </w:r>
      </w:ins>
      <w:ins w:id="1313" w:author="chenyu tai" w:date="2024-03-22T07:03:00Z">
        <w:r>
          <w:rPr>
            <w:rFonts w:ascii="宋体" w:hAnsi="宋体" w:cs="仿宋_GB2312" w:hint="eastAsia"/>
            <w:sz w:val="24"/>
          </w:rPr>
          <w:t>株</w:t>
        </w:r>
      </w:ins>
      <w:ins w:id="1314" w:author="小彬" w:date="2024-03-21T20:43:00Z">
        <w:del w:id="1315" w:author="chenyu tai" w:date="2024-03-22T07:03:00Z">
          <w:r>
            <w:rPr>
              <w:rFonts w:ascii="宋体" w:hAnsi="宋体" w:cs="仿宋_GB2312" w:hint="eastAsia"/>
              <w:sz w:val="24"/>
            </w:rPr>
            <w:delText>棵</w:delText>
          </w:r>
        </w:del>
        <w:r>
          <w:rPr>
            <w:rFonts w:ascii="宋体" w:hAnsi="宋体" w:cs="仿宋_GB2312" w:hint="eastAsia"/>
            <w:sz w:val="24"/>
          </w:rPr>
          <w:t>，分别为坝下附属绿地西区补植球</w:t>
        </w:r>
      </w:ins>
      <w:ins w:id="1316" w:author="郝天奇" w:date="2024-03-22T12:34:00Z">
        <w:r>
          <w:rPr>
            <w:rFonts w:ascii="宋体" w:hAnsi="宋体" w:cs="仿宋_GB2312" w:hint="eastAsia"/>
            <w:sz w:val="24"/>
          </w:rPr>
          <w:t>径</w:t>
        </w:r>
      </w:ins>
      <w:ins w:id="1317" w:author="小彬" w:date="2024-03-21T20:43:00Z">
        <w:del w:id="1318" w:author="郝天奇" w:date="2024-03-22T12:34:00Z">
          <w:r>
            <w:rPr>
              <w:rFonts w:ascii="宋体" w:hAnsi="宋体" w:cs="仿宋_GB2312" w:hint="eastAsia"/>
              <w:sz w:val="24"/>
            </w:rPr>
            <w:delText>茎</w:delText>
          </w:r>
        </w:del>
        <w:r>
          <w:rPr>
            <w:rFonts w:ascii="宋体" w:hAnsi="宋体" w:cs="仿宋_GB2312" w:hint="eastAsia"/>
            <w:sz w:val="24"/>
          </w:rPr>
          <w:t>为40cm胸径为6cm以上的五角</w:t>
        </w:r>
        <w:proofErr w:type="gramStart"/>
        <w:r>
          <w:rPr>
            <w:rFonts w:ascii="宋体" w:hAnsi="宋体" w:cs="仿宋_GB2312" w:hint="eastAsia"/>
            <w:sz w:val="24"/>
          </w:rPr>
          <w:t>枫</w:t>
        </w:r>
        <w:proofErr w:type="gramEnd"/>
        <w:r>
          <w:rPr>
            <w:rFonts w:ascii="宋体" w:hAnsi="宋体" w:cs="仿宋_GB2312" w:hint="eastAsia"/>
            <w:sz w:val="24"/>
          </w:rPr>
          <w:t>1株</w:t>
        </w:r>
        <w:del w:id="1319" w:author="cc" w:date="2024-03-22T15:34:00Z">
          <w:r w:rsidDel="00E67810">
            <w:rPr>
              <w:rFonts w:ascii="宋体" w:hAnsi="宋体" w:cs="仿宋_GB2312" w:hint="eastAsia"/>
              <w:sz w:val="24"/>
            </w:rPr>
            <w:delText>，</w:delText>
          </w:r>
        </w:del>
        <w:r>
          <w:rPr>
            <w:rFonts w:ascii="宋体" w:hAnsi="宋体" w:cs="仿宋_GB2312" w:hint="eastAsia"/>
            <w:sz w:val="24"/>
          </w:rPr>
          <w:t>、白蜡4株。坝下附属绿地东区补植玉兰12株，球</w:t>
        </w:r>
      </w:ins>
      <w:ins w:id="1320" w:author="郝天奇" w:date="2024-03-22T12:34:00Z">
        <w:r>
          <w:rPr>
            <w:rFonts w:ascii="宋体" w:hAnsi="宋体" w:cs="仿宋_GB2312" w:hint="eastAsia"/>
            <w:sz w:val="24"/>
          </w:rPr>
          <w:t>径</w:t>
        </w:r>
      </w:ins>
      <w:ins w:id="1321" w:author="小彬" w:date="2024-03-21T20:43:00Z">
        <w:del w:id="1322" w:author="郝天奇" w:date="2024-03-22T12:34:00Z">
          <w:r>
            <w:rPr>
              <w:rFonts w:ascii="宋体" w:hAnsi="宋体" w:cs="仿宋_GB2312" w:hint="eastAsia"/>
              <w:sz w:val="24"/>
            </w:rPr>
            <w:delText>茎</w:delText>
          </w:r>
        </w:del>
        <w:r>
          <w:rPr>
            <w:rFonts w:ascii="宋体" w:hAnsi="宋体" w:cs="仿宋_GB2312" w:hint="eastAsia"/>
            <w:sz w:val="24"/>
          </w:rPr>
          <w:t>为60cm胸径为8cm以上。</w:t>
        </w:r>
      </w:ins>
    </w:p>
    <w:p w14:paraId="15544434" w14:textId="77777777" w:rsidR="00CD2971" w:rsidRDefault="00000000">
      <w:pPr>
        <w:widowControl/>
        <w:spacing w:line="360" w:lineRule="auto"/>
        <w:ind w:firstLineChars="200" w:firstLine="480"/>
        <w:jc w:val="left"/>
        <w:rPr>
          <w:ins w:id="1323" w:author="小彬" w:date="2024-03-21T20:43:00Z"/>
          <w:rFonts w:ascii="宋体" w:hAnsi="宋体" w:cs="仿宋_GB2312"/>
          <w:sz w:val="24"/>
        </w:rPr>
      </w:pPr>
      <w:ins w:id="1324" w:author="小彬" w:date="2024-03-21T20:43:00Z">
        <w:r>
          <w:rPr>
            <w:rFonts w:ascii="宋体" w:hAnsi="宋体" w:cs="仿宋_GB2312" w:hint="eastAsia"/>
            <w:sz w:val="24"/>
          </w:rPr>
          <w:t>坝下附属绿地甬路因树木移植和死亡所留下的空隙进行补植，补植榆叶梅50株地径为6-7cm、丁香50株球</w:t>
        </w:r>
      </w:ins>
      <w:ins w:id="1325" w:author="郝天奇" w:date="2024-03-22T12:34:00Z">
        <w:r>
          <w:rPr>
            <w:rFonts w:ascii="宋体" w:hAnsi="宋体" w:cs="仿宋_GB2312" w:hint="eastAsia"/>
            <w:sz w:val="24"/>
          </w:rPr>
          <w:t>径</w:t>
        </w:r>
      </w:ins>
      <w:ins w:id="1326" w:author="小彬" w:date="2024-03-21T20:43:00Z">
        <w:del w:id="1327" w:author="郝天奇" w:date="2024-03-22T12:34:00Z">
          <w:r>
            <w:rPr>
              <w:rFonts w:ascii="宋体" w:hAnsi="宋体" w:cs="仿宋_GB2312" w:hint="eastAsia"/>
              <w:sz w:val="24"/>
            </w:rPr>
            <w:delText>茎</w:delText>
          </w:r>
        </w:del>
        <w:r>
          <w:rPr>
            <w:rFonts w:ascii="宋体" w:hAnsi="宋体" w:cs="仿宋_GB2312" w:hint="eastAsia"/>
            <w:sz w:val="24"/>
          </w:rPr>
          <w:t>为25cm胸径为4cm。展览馆补植玉兰11株，球</w:t>
        </w:r>
      </w:ins>
      <w:ins w:id="1328" w:author="郝天奇" w:date="2024-03-22T12:35:00Z">
        <w:r>
          <w:rPr>
            <w:rFonts w:ascii="宋体" w:hAnsi="宋体" w:cs="仿宋_GB2312" w:hint="eastAsia"/>
            <w:sz w:val="24"/>
          </w:rPr>
          <w:t>径</w:t>
        </w:r>
      </w:ins>
      <w:ins w:id="1329" w:author="小彬" w:date="2024-03-21T20:43:00Z">
        <w:del w:id="1330" w:author="郝天奇" w:date="2024-03-22T12:35:00Z">
          <w:r>
            <w:rPr>
              <w:rFonts w:ascii="宋体" w:hAnsi="宋体" w:cs="仿宋_GB2312" w:hint="eastAsia"/>
              <w:sz w:val="24"/>
            </w:rPr>
            <w:delText>茎</w:delText>
          </w:r>
        </w:del>
        <w:r>
          <w:rPr>
            <w:rFonts w:ascii="宋体" w:hAnsi="宋体" w:cs="仿宋_GB2312" w:hint="eastAsia"/>
            <w:sz w:val="24"/>
          </w:rPr>
          <w:t>为60cm胸径8cm以上。</w:t>
        </w:r>
      </w:ins>
    </w:p>
    <w:p w14:paraId="5CC93271" w14:textId="77777777" w:rsidR="00CD2971" w:rsidRDefault="00000000">
      <w:pPr>
        <w:widowControl/>
        <w:spacing w:line="360" w:lineRule="auto"/>
        <w:ind w:firstLineChars="200" w:firstLine="480"/>
        <w:jc w:val="left"/>
        <w:rPr>
          <w:del w:id="1331" w:author="小彬" w:date="2024-03-21T20:43:00Z"/>
          <w:rFonts w:ascii="宋体" w:hAnsi="宋体" w:cs="仿宋_GB2312"/>
          <w:sz w:val="24"/>
        </w:rPr>
      </w:pPr>
      <w:del w:id="1332" w:author="小彬" w:date="2024-03-21T20:43:00Z">
        <w:r>
          <w:rPr>
            <w:rFonts w:ascii="宋体" w:hAnsi="宋体" w:cs="仿宋_GB2312" w:hint="eastAsia"/>
            <w:sz w:val="24"/>
          </w:rPr>
          <w:delText>补植乔木44棵，分别为坝下附属绿地西区补植五角枫1株，胸径为6cm以上，白蜡4株，胸径为6cm以上。</w:delText>
        </w:r>
      </w:del>
    </w:p>
    <w:p w14:paraId="2DA0F1B1" w14:textId="77777777" w:rsidR="00CD2971" w:rsidRDefault="00000000">
      <w:pPr>
        <w:widowControl/>
        <w:spacing w:line="360" w:lineRule="auto"/>
        <w:ind w:firstLineChars="200" w:firstLine="480"/>
        <w:jc w:val="left"/>
        <w:rPr>
          <w:del w:id="1333" w:author="小彬" w:date="2024-03-21T20:43:00Z"/>
          <w:rFonts w:ascii="宋体" w:hAnsi="宋体" w:cs="仿宋_GB2312"/>
          <w:sz w:val="24"/>
        </w:rPr>
      </w:pPr>
      <w:del w:id="1334" w:author="小彬" w:date="2024-03-21T20:43:00Z">
        <w:r>
          <w:rPr>
            <w:rFonts w:ascii="宋体" w:hAnsi="宋体" w:cs="仿宋_GB2312" w:hint="eastAsia"/>
            <w:sz w:val="24"/>
          </w:rPr>
          <w:delText>坝下附属绿地东区补植玉兰12株，胸径为</w:delText>
        </w:r>
        <w:r>
          <w:rPr>
            <w:rFonts w:ascii="宋体" w:hAnsi="宋体" w:cs="仿宋_GB2312"/>
            <w:sz w:val="24"/>
          </w:rPr>
          <w:delText>6</w:delText>
        </w:r>
      </w:del>
      <w:ins w:id="1335" w:author="郭彬" w:date="2024-03-21T11:56:00Z">
        <w:del w:id="1336" w:author="小彬" w:date="2024-03-21T20:43:00Z">
          <w:r>
            <w:rPr>
              <w:rFonts w:ascii="宋体" w:hAnsi="宋体" w:cs="仿宋_GB2312" w:hint="eastAsia"/>
              <w:sz w:val="24"/>
            </w:rPr>
            <w:delText>8</w:delText>
          </w:r>
        </w:del>
      </w:ins>
      <w:del w:id="1337" w:author="小彬" w:date="2024-03-21T20:43:00Z">
        <w:r>
          <w:rPr>
            <w:rFonts w:ascii="宋体" w:hAnsi="宋体" w:cs="仿宋_GB2312" w:hint="eastAsia"/>
            <w:sz w:val="24"/>
          </w:rPr>
          <w:delText>cm以上。</w:delText>
        </w:r>
      </w:del>
    </w:p>
    <w:p w14:paraId="1264E893" w14:textId="77777777" w:rsidR="00CD2971" w:rsidRDefault="00000000">
      <w:pPr>
        <w:widowControl/>
        <w:spacing w:line="360" w:lineRule="auto"/>
        <w:ind w:firstLineChars="200" w:firstLine="480"/>
        <w:jc w:val="left"/>
        <w:rPr>
          <w:del w:id="1338" w:author="小彬" w:date="2024-03-21T20:43:00Z"/>
          <w:rFonts w:ascii="宋体" w:hAnsi="宋体" w:cs="仿宋_GB2312"/>
          <w:sz w:val="24"/>
        </w:rPr>
      </w:pPr>
      <w:del w:id="1339" w:author="小彬" w:date="2024-03-21T20:43:00Z">
        <w:r>
          <w:rPr>
            <w:rFonts w:ascii="宋体" w:hAnsi="宋体" w:cs="仿宋_GB2312" w:hint="eastAsia"/>
            <w:sz w:val="24"/>
          </w:rPr>
          <w:delText>坝下附属绿地甬路因树木移植和死亡所留下的空隙进行补植，补植榆叶梅50株、丁香50株。胸径都不少于</w:delText>
        </w:r>
        <w:r>
          <w:rPr>
            <w:rFonts w:ascii="宋体" w:hAnsi="宋体" w:cs="仿宋_GB2312"/>
            <w:sz w:val="24"/>
          </w:rPr>
          <w:delText>5</w:delText>
        </w:r>
        <w:r>
          <w:rPr>
            <w:rFonts w:ascii="宋体" w:hAnsi="宋体" w:cs="仿宋_GB2312" w:hint="eastAsia"/>
            <w:sz w:val="24"/>
          </w:rPr>
          <w:delText>cm。</w:delText>
        </w:r>
      </w:del>
    </w:p>
    <w:p w14:paraId="443AF7A4" w14:textId="77777777" w:rsidR="00CD2971" w:rsidRDefault="00000000">
      <w:pPr>
        <w:widowControl/>
        <w:spacing w:line="360" w:lineRule="auto"/>
        <w:ind w:firstLineChars="200" w:firstLine="480"/>
        <w:jc w:val="left"/>
        <w:rPr>
          <w:del w:id="1340" w:author="小彬" w:date="2024-03-21T21:26:00Z"/>
          <w:rFonts w:ascii="宋体" w:hAnsi="宋体" w:cs="仿宋_GB2312"/>
          <w:sz w:val="24"/>
        </w:rPr>
      </w:pPr>
      <w:del w:id="1341" w:author="小彬" w:date="2024-03-21T20:43:00Z">
        <w:r>
          <w:rPr>
            <w:rFonts w:ascii="宋体" w:hAnsi="宋体" w:cs="仿宋_GB2312" w:hint="eastAsia"/>
            <w:sz w:val="24"/>
          </w:rPr>
          <w:delText>展览馆补植玉兰11株，胸径</w:delText>
        </w:r>
        <w:r>
          <w:rPr>
            <w:rFonts w:ascii="宋体" w:hAnsi="宋体" w:cs="仿宋_GB2312"/>
            <w:sz w:val="24"/>
          </w:rPr>
          <w:delText>6</w:delText>
        </w:r>
      </w:del>
      <w:ins w:id="1342" w:author="郭彬" w:date="2024-03-21T11:57:00Z">
        <w:del w:id="1343" w:author="小彬" w:date="2024-03-21T20:43:00Z">
          <w:r>
            <w:rPr>
              <w:rFonts w:ascii="宋体" w:hAnsi="宋体" w:cs="仿宋_GB2312" w:hint="eastAsia"/>
              <w:sz w:val="24"/>
            </w:rPr>
            <w:delText>8</w:delText>
          </w:r>
        </w:del>
      </w:ins>
      <w:del w:id="1344" w:author="小彬" w:date="2024-03-21T20:43:00Z">
        <w:r>
          <w:rPr>
            <w:rFonts w:ascii="宋体" w:hAnsi="宋体" w:cs="仿宋_GB2312" w:hint="eastAsia"/>
            <w:sz w:val="24"/>
          </w:rPr>
          <w:delText>cm以上。</w:delText>
        </w:r>
      </w:del>
    </w:p>
    <w:p w14:paraId="253B16D0" w14:textId="77777777" w:rsidR="00CD2971" w:rsidRDefault="00000000">
      <w:pPr>
        <w:widowControl/>
        <w:spacing w:line="360" w:lineRule="auto"/>
        <w:ind w:firstLineChars="200" w:firstLine="480"/>
        <w:jc w:val="left"/>
        <w:rPr>
          <w:ins w:id="1345" w:author="小彬" w:date="2024-03-21T20:40:00Z"/>
          <w:rFonts w:ascii="宋体" w:hAnsi="宋体" w:cs="仿宋_GB2312"/>
          <w:sz w:val="24"/>
        </w:rPr>
      </w:pPr>
      <w:r>
        <w:rPr>
          <w:rFonts w:ascii="宋体" w:hAnsi="宋体" w:cs="仿宋_GB2312" w:hint="eastAsia"/>
          <w:sz w:val="24"/>
        </w:rPr>
        <w:t>展览馆大门外黄土地面铺设透水砖125㎡，砖的规格为300*150*</w:t>
      </w:r>
      <w:del w:id="1346" w:author="郭彬" w:date="2024-03-20T17:31:00Z">
        <w:r>
          <w:rPr>
            <w:rFonts w:ascii="宋体" w:hAnsi="宋体" w:cs="仿宋_GB2312"/>
            <w:sz w:val="24"/>
          </w:rPr>
          <w:delText>50</w:delText>
        </w:r>
      </w:del>
      <w:ins w:id="1347" w:author="郭彬" w:date="2024-03-20T17:31:00Z">
        <w:r>
          <w:rPr>
            <w:rFonts w:ascii="宋体" w:hAnsi="宋体" w:cs="仿宋_GB2312" w:hint="eastAsia"/>
            <w:sz w:val="24"/>
          </w:rPr>
          <w:t>65</w:t>
        </w:r>
      </w:ins>
      <w:r>
        <w:rPr>
          <w:rFonts w:ascii="宋体" w:hAnsi="宋体" w:cs="仿宋_GB2312" w:hint="eastAsia"/>
          <w:sz w:val="24"/>
        </w:rPr>
        <w:t>mm。场地平整压实，采用100mm混凝土垫层C15。铺设采用37灰土铺设透水砖。</w:t>
      </w:r>
      <w:del w:id="1348" w:author="郭彬" w:date="2024-03-21T11:58:00Z">
        <w:r>
          <w:rPr>
            <w:rFonts w:ascii="宋体" w:hAnsi="宋体" w:cs="仿宋_GB2312" w:hint="eastAsia"/>
            <w:sz w:val="24"/>
          </w:rPr>
          <w:delText>路两侧</w:delText>
        </w:r>
      </w:del>
      <w:r>
        <w:rPr>
          <w:rFonts w:ascii="宋体" w:hAnsi="宋体" w:cs="仿宋_GB2312" w:hint="eastAsia"/>
          <w:sz w:val="24"/>
        </w:rPr>
        <w:t>采用</w:t>
      </w:r>
      <w:proofErr w:type="gramStart"/>
      <w:r>
        <w:rPr>
          <w:rFonts w:ascii="宋体" w:hAnsi="宋体" w:cs="仿宋_GB2312" w:hint="eastAsia"/>
          <w:sz w:val="24"/>
        </w:rPr>
        <w:t>透水砖侧铺设</w:t>
      </w:r>
      <w:proofErr w:type="gramEnd"/>
      <w:r>
        <w:rPr>
          <w:rFonts w:ascii="宋体" w:hAnsi="宋体" w:cs="仿宋_GB2312" w:hint="eastAsia"/>
          <w:sz w:val="24"/>
        </w:rPr>
        <w:t>路缘石</w:t>
      </w:r>
      <w:ins w:id="1349" w:author="郭彬" w:date="2024-03-21T11:58:00Z">
        <w:r>
          <w:rPr>
            <w:rFonts w:ascii="宋体" w:hAnsi="宋体" w:cs="仿宋_GB2312" w:hint="eastAsia"/>
            <w:sz w:val="24"/>
          </w:rPr>
          <w:t>125m</w:t>
        </w:r>
      </w:ins>
      <w:r>
        <w:rPr>
          <w:rFonts w:ascii="宋体" w:hAnsi="宋体" w:cs="仿宋_GB2312" w:hint="eastAsia"/>
          <w:sz w:val="24"/>
        </w:rPr>
        <w:t>，路缘石靠背</w:t>
      </w:r>
      <w:proofErr w:type="gramStart"/>
      <w:r>
        <w:rPr>
          <w:rFonts w:ascii="宋体" w:hAnsi="宋体" w:cs="仿宋_GB2312" w:hint="eastAsia"/>
          <w:sz w:val="24"/>
        </w:rPr>
        <w:t>用豆石混凝土</w:t>
      </w:r>
      <w:proofErr w:type="gramEnd"/>
      <w:r>
        <w:rPr>
          <w:rFonts w:ascii="宋体" w:hAnsi="宋体" w:cs="仿宋_GB2312" w:hint="eastAsia"/>
          <w:sz w:val="24"/>
        </w:rPr>
        <w:t>进行加固。</w:t>
      </w:r>
    </w:p>
    <w:p w14:paraId="66E6E0EF" w14:textId="77777777" w:rsidR="00CD2971" w:rsidRDefault="00000000">
      <w:pPr>
        <w:widowControl/>
        <w:spacing w:line="360" w:lineRule="auto"/>
        <w:ind w:leftChars="-67" w:left="-141" w:firstLineChars="259" w:firstLine="622"/>
        <w:jc w:val="left"/>
        <w:rPr>
          <w:ins w:id="1350" w:author="小彬" w:date="2024-03-21T20:40:00Z"/>
          <w:rFonts w:ascii="宋体" w:hAnsi="宋体" w:cs="仿宋_GB2312"/>
          <w:sz w:val="24"/>
        </w:rPr>
      </w:pPr>
      <w:ins w:id="1351" w:author="小彬" w:date="2024-03-21T20:40:00Z">
        <w:r>
          <w:rPr>
            <w:rFonts w:ascii="宋体" w:hAnsi="宋体" w:cs="仿宋_GB2312" w:hint="eastAsia"/>
            <w:sz w:val="24"/>
          </w:rPr>
          <w:lastRenderedPageBreak/>
          <w:t>坝下附属绿地西区至展览馆沿路842m进行景观提升，安装</w:t>
        </w:r>
      </w:ins>
      <w:ins w:id="1352" w:author="小彬" w:date="2024-03-21T21:53:00Z">
        <w:r>
          <w:rPr>
            <w:rFonts w:ascii="宋体" w:hAnsi="宋体" w:cs="仿宋_GB2312" w:hint="eastAsia"/>
            <w:sz w:val="24"/>
          </w:rPr>
          <w:t>绿地</w:t>
        </w:r>
      </w:ins>
      <w:ins w:id="1353" w:author="小彬" w:date="2024-03-21T20:40:00Z">
        <w:r>
          <w:rPr>
            <w:rFonts w:ascii="宋体" w:hAnsi="宋体" w:cs="仿宋_GB2312" w:hint="eastAsia"/>
            <w:sz w:val="24"/>
          </w:rPr>
          <w:t>围栏700m，</w:t>
        </w:r>
      </w:ins>
      <w:ins w:id="1354" w:author="小彬" w:date="2024-03-21T21:53:00Z">
        <w:r>
          <w:rPr>
            <w:rFonts w:ascii="宋体" w:hAnsi="宋体" w:cs="仿宋_GB2312" w:hint="eastAsia"/>
            <w:sz w:val="24"/>
          </w:rPr>
          <w:t>绿地</w:t>
        </w:r>
        <w:proofErr w:type="gramStart"/>
        <w:r>
          <w:rPr>
            <w:rFonts w:ascii="宋体" w:hAnsi="宋体" w:cs="仿宋_GB2312" w:hint="eastAsia"/>
            <w:sz w:val="24"/>
          </w:rPr>
          <w:t>围栏</w:t>
        </w:r>
      </w:ins>
      <w:ins w:id="1355" w:author="小彬" w:date="2024-03-21T20:40:00Z">
        <w:r>
          <w:rPr>
            <w:rFonts w:ascii="宋体" w:hAnsi="宋体" w:cs="仿宋_GB2312" w:hint="eastAsia"/>
            <w:sz w:val="24"/>
          </w:rPr>
          <w:t>围栏</w:t>
        </w:r>
        <w:proofErr w:type="gramEnd"/>
        <w:r>
          <w:rPr>
            <w:rFonts w:ascii="宋体" w:hAnsi="宋体" w:cs="仿宋_GB2312" w:hint="eastAsia"/>
            <w:sz w:val="24"/>
          </w:rPr>
          <w:t>制作过程，单片围栏长度为2000mm,高度为90</w:t>
        </w:r>
      </w:ins>
      <w:ins w:id="1356" w:author="chenyu tai" w:date="2024-03-22T09:05:00Z">
        <w:r>
          <w:rPr>
            <w:rFonts w:ascii="宋体" w:hAnsi="宋体" w:cs="仿宋_GB2312" w:hint="eastAsia"/>
            <w:sz w:val="24"/>
          </w:rPr>
          <w:t>0</w:t>
        </w:r>
      </w:ins>
      <w:ins w:id="1357" w:author="小彬" w:date="2024-03-21T20:40:00Z">
        <w:r>
          <w:rPr>
            <w:rFonts w:ascii="宋体" w:hAnsi="宋体" w:cs="仿宋_GB2312" w:hint="eastAsia"/>
            <w:sz w:val="24"/>
          </w:rPr>
          <w:t>mm，围栏整体埋入地下400mm，外露高度500mm。</w:t>
        </w:r>
        <w:proofErr w:type="gramStart"/>
        <w:r>
          <w:rPr>
            <w:rFonts w:ascii="宋体" w:hAnsi="宋体" w:cs="仿宋_GB2312" w:hint="eastAsia"/>
            <w:sz w:val="24"/>
          </w:rPr>
          <w:t>栏片采用</w:t>
        </w:r>
        <w:proofErr w:type="gramEnd"/>
        <w:r>
          <w:rPr>
            <w:rFonts w:ascii="宋体" w:hAnsi="宋体" w:cs="仿宋_GB2312" w:hint="eastAsia"/>
            <w:sz w:val="24"/>
          </w:rPr>
          <w:t>18mm的</w:t>
        </w:r>
      </w:ins>
      <w:ins w:id="1358" w:author="chenyu tai" w:date="2024-03-22T09:05:00Z">
        <w:r>
          <w:rPr>
            <w:rFonts w:ascii="宋体" w:hAnsi="宋体" w:cs="仿宋_GB2312" w:hint="eastAsia"/>
            <w:sz w:val="24"/>
          </w:rPr>
          <w:t>防腐</w:t>
        </w:r>
      </w:ins>
      <w:ins w:id="1359" w:author="小彬" w:date="2024-03-21T20:40:00Z">
        <w:del w:id="1360" w:author="chenyu tai" w:date="2024-03-22T09:05:00Z">
          <w:r>
            <w:rPr>
              <w:rFonts w:ascii="宋体" w:hAnsi="宋体" w:cs="仿宋_GB2312" w:hint="eastAsia"/>
              <w:sz w:val="24"/>
            </w:rPr>
            <w:delText>防锈</w:delText>
          </w:r>
        </w:del>
        <w:r>
          <w:rPr>
            <w:rFonts w:ascii="宋体" w:hAnsi="宋体" w:cs="仿宋_GB2312" w:hint="eastAsia"/>
            <w:sz w:val="24"/>
          </w:rPr>
          <w:t>木板</w:t>
        </w:r>
      </w:ins>
      <w:ins w:id="1361" w:author="chenyu tai" w:date="2024-03-22T09:05:00Z">
        <w:r>
          <w:rPr>
            <w:rFonts w:ascii="宋体" w:hAnsi="宋体" w:cs="仿宋_GB2312" w:hint="eastAsia"/>
            <w:sz w:val="24"/>
          </w:rPr>
          <w:t>，</w:t>
        </w:r>
      </w:ins>
      <w:ins w:id="1362" w:author="小彬" w:date="2024-03-21T20:40:00Z">
        <w:r>
          <w:rPr>
            <w:rFonts w:ascii="宋体" w:hAnsi="宋体" w:cs="仿宋_GB2312" w:hint="eastAsia"/>
            <w:sz w:val="24"/>
          </w:rPr>
          <w:t>宽度为80-100mm间距为40-50</w:t>
        </w:r>
      </w:ins>
      <w:ins w:id="1363" w:author="小彬" w:date="2024-03-21T21:54:00Z">
        <w:r>
          <w:rPr>
            <w:rFonts w:ascii="宋体" w:hAnsi="宋体" w:cs="仿宋_GB2312" w:hint="eastAsia"/>
            <w:sz w:val="24"/>
          </w:rPr>
          <w:t>㎜</w:t>
        </w:r>
      </w:ins>
      <w:ins w:id="1364" w:author="小彬" w:date="2024-03-21T20:40:00Z">
        <w:r>
          <w:rPr>
            <w:rFonts w:ascii="宋体" w:hAnsi="宋体" w:cs="仿宋_GB2312" w:hint="eastAsia"/>
            <w:sz w:val="24"/>
          </w:rPr>
          <w:t>，高度为900mm</w:t>
        </w:r>
      </w:ins>
      <w:ins w:id="1365" w:author="小彬" w:date="2024-03-21T21:54:00Z">
        <w:r>
          <w:rPr>
            <w:rFonts w:ascii="宋体" w:hAnsi="宋体" w:cs="仿宋_GB2312" w:hint="eastAsia"/>
            <w:sz w:val="24"/>
          </w:rPr>
          <w:t>。绿地</w:t>
        </w:r>
      </w:ins>
      <w:ins w:id="1366" w:author="小彬" w:date="2024-03-21T20:40:00Z">
        <w:r>
          <w:rPr>
            <w:rFonts w:ascii="宋体" w:hAnsi="宋体" w:cs="仿宋_GB2312" w:hint="eastAsia"/>
            <w:sz w:val="24"/>
          </w:rPr>
          <w:t>围栏每个1000mm使用混凝土进行基础加固。每个7500mm安装箱体，箱体</w:t>
        </w:r>
      </w:ins>
      <w:ins w:id="1367" w:author="chenyu tai" w:date="2024-03-22T09:06:00Z">
        <w:r>
          <w:rPr>
            <w:rFonts w:ascii="宋体" w:hAnsi="宋体" w:cs="仿宋_GB2312" w:hint="eastAsia"/>
            <w:sz w:val="24"/>
          </w:rPr>
          <w:t>共110个，长</w:t>
        </w:r>
      </w:ins>
      <w:ins w:id="1368" w:author="小彬" w:date="2024-03-21T20:40:00Z">
        <w:del w:id="1369" w:author="chenyu tai" w:date="2024-03-22T09:06:00Z">
          <w:r>
            <w:rPr>
              <w:rFonts w:ascii="宋体" w:hAnsi="宋体" w:cs="仿宋_GB2312" w:hint="eastAsia"/>
              <w:sz w:val="24"/>
            </w:rPr>
            <w:delText>共</w:delText>
          </w:r>
        </w:del>
        <w:r>
          <w:rPr>
            <w:rFonts w:ascii="宋体" w:hAnsi="宋体" w:cs="仿宋_GB2312" w:hint="eastAsia"/>
            <w:sz w:val="24"/>
          </w:rPr>
          <w:t>165m，箱体</w:t>
        </w:r>
        <w:del w:id="1370" w:author="chenyu tai" w:date="2024-03-22T09:06:00Z">
          <w:r>
            <w:rPr>
              <w:rFonts w:ascii="宋体" w:hAnsi="宋体" w:cs="仿宋_GB2312" w:hint="eastAsia"/>
              <w:sz w:val="24"/>
            </w:rPr>
            <w:delText>尺寸采用采用</w:delText>
          </w:r>
        </w:del>
        <w:r>
          <w:rPr>
            <w:rFonts w:ascii="宋体" w:hAnsi="宋体" w:cs="仿宋_GB2312" w:hint="eastAsia"/>
            <w:sz w:val="24"/>
          </w:rPr>
          <w:t>长度为1500㎜高度为600㎜宽度为500㎜，上下两层龙骨：龙骨尺寸为30*50㎜，</w:t>
        </w:r>
      </w:ins>
      <w:ins w:id="1371" w:author="chenyu tai" w:date="2024-03-22T09:06:00Z">
        <w:r>
          <w:rPr>
            <w:rFonts w:ascii="宋体" w:hAnsi="宋体" w:cs="仿宋_GB2312" w:hint="eastAsia"/>
            <w:sz w:val="24"/>
          </w:rPr>
          <w:t>材质为</w:t>
        </w:r>
      </w:ins>
      <w:ins w:id="1372" w:author="chenyu tai" w:date="2024-03-22T09:07:00Z">
        <w:r>
          <w:rPr>
            <w:rFonts w:ascii="宋体" w:hAnsi="宋体" w:cs="仿宋_GB2312" w:hint="eastAsia"/>
            <w:sz w:val="24"/>
          </w:rPr>
          <w:t>厚度不低于15㎜防腐木</w:t>
        </w:r>
      </w:ins>
      <w:ins w:id="1373" w:author="小彬" w:date="2024-03-21T20:40:00Z">
        <w:del w:id="1374" w:author="chenyu tai" w:date="2024-03-22T09:06:00Z">
          <w:r>
            <w:rPr>
              <w:rFonts w:ascii="宋体" w:hAnsi="宋体" w:cs="仿宋_GB2312" w:hint="eastAsia"/>
              <w:sz w:val="24"/>
            </w:rPr>
            <w:delText>前后左右下五面用不低于15mm厚防腐木固定</w:delText>
          </w:r>
        </w:del>
        <w:r>
          <w:rPr>
            <w:rFonts w:ascii="宋体" w:hAnsi="宋体" w:cs="仿宋_GB2312" w:hint="eastAsia"/>
            <w:sz w:val="24"/>
          </w:rPr>
          <w:t>，五面铺装无纺布</w:t>
        </w:r>
        <w:del w:id="1375" w:author="chenyu tai" w:date="2024-03-22T09:08:00Z">
          <w:r>
            <w:rPr>
              <w:rFonts w:ascii="宋体" w:hAnsi="宋体" w:cs="仿宋_GB2312" w:hint="eastAsia"/>
              <w:sz w:val="24"/>
            </w:rPr>
            <w:delText>，</w:delText>
          </w:r>
        </w:del>
        <w:del w:id="1376" w:author="chenyu tai" w:date="2024-03-22T09:07:00Z">
          <w:r>
            <w:rPr>
              <w:rFonts w:ascii="宋体" w:hAnsi="宋体" w:cs="仿宋_GB2312" w:hint="eastAsia"/>
              <w:sz w:val="24"/>
            </w:rPr>
            <w:delText>箱体共计110个</w:delText>
          </w:r>
        </w:del>
        <w:r>
          <w:rPr>
            <w:rFonts w:ascii="宋体" w:hAnsi="宋体" w:cs="仿宋_GB2312" w:hint="eastAsia"/>
            <w:sz w:val="24"/>
          </w:rPr>
          <w:t>，每个箱体覆土0.42 m³，共计46.2m³，每个箱体种植色带植物0.33㎡，色带植物采用不死花，每个箱体不低于90株，箱体与围栏之间采用</w:t>
        </w:r>
        <w:proofErr w:type="gramStart"/>
        <w:r>
          <w:rPr>
            <w:rFonts w:ascii="宋体" w:hAnsi="宋体" w:cs="仿宋_GB2312" w:hint="eastAsia"/>
            <w:sz w:val="24"/>
          </w:rPr>
          <w:t>自攻钉</w:t>
        </w:r>
        <w:proofErr w:type="gramEnd"/>
        <w:r>
          <w:rPr>
            <w:rFonts w:ascii="宋体" w:hAnsi="宋体" w:cs="仿宋_GB2312" w:hint="eastAsia"/>
            <w:sz w:val="24"/>
          </w:rPr>
          <w:t>连接，在箱体上方安装自动降尘灌溉系统。自动降尘灌溉系统包括1500m不锈钢50mm加压管管线，不锈钢</w:t>
        </w:r>
      </w:ins>
      <w:ins w:id="1377" w:author="小彬" w:date="2024-03-21T21:26:00Z">
        <w:r>
          <w:rPr>
            <w:rFonts w:ascii="宋体" w:hAnsi="宋体" w:cs="仿宋_GB2312" w:hint="eastAsia"/>
            <w:sz w:val="24"/>
          </w:rPr>
          <w:t>DN</w:t>
        </w:r>
      </w:ins>
      <w:ins w:id="1378" w:author="小彬" w:date="2024-03-21T21:28:00Z">
        <w:r>
          <w:rPr>
            <w:rFonts w:ascii="宋体" w:hAnsi="宋体" w:cs="仿宋_GB2312" w:hint="eastAsia"/>
            <w:sz w:val="24"/>
          </w:rPr>
          <w:t>50钢</w:t>
        </w:r>
      </w:ins>
      <w:ins w:id="1379" w:author="小彬" w:date="2024-03-21T20:40:00Z">
        <w:r>
          <w:rPr>
            <w:rFonts w:ascii="宋体" w:hAnsi="宋体" w:cs="仿宋_GB2312" w:hint="eastAsia"/>
            <w:sz w:val="24"/>
          </w:rPr>
          <w:t>管接头277个，</w:t>
        </w:r>
      </w:ins>
      <w:ins w:id="1380" w:author="小彬" w:date="2024-03-21T21:28:00Z">
        <w:r>
          <w:rPr>
            <w:rFonts w:ascii="宋体" w:hAnsi="宋体" w:cs="仿宋_GB2312" w:hint="eastAsia"/>
            <w:sz w:val="24"/>
          </w:rPr>
          <w:t>镀锌DN40</w:t>
        </w:r>
      </w:ins>
      <w:ins w:id="1381" w:author="小彬" w:date="2024-03-21T21:29:00Z">
        <w:r>
          <w:rPr>
            <w:rFonts w:ascii="宋体" w:hAnsi="宋体" w:cs="仿宋_GB2312" w:hint="eastAsia"/>
            <w:sz w:val="24"/>
          </w:rPr>
          <w:t>活街头110个，</w:t>
        </w:r>
      </w:ins>
      <w:ins w:id="1382" w:author="小彬" w:date="2024-03-21T20:40:00Z">
        <w:r>
          <w:rPr>
            <w:rFonts w:ascii="宋体" w:hAnsi="宋体" w:cs="仿宋_GB2312" w:hint="eastAsia"/>
            <w:sz w:val="24"/>
          </w:rPr>
          <w:t>微喷7件套（包括：</w:t>
        </w:r>
      </w:ins>
      <w:ins w:id="1383" w:author="小彬" w:date="2024-03-21T21:50:00Z">
        <w:r>
          <w:rPr>
            <w:rFonts w:ascii="宋体" w:hAnsi="宋体" w:cs="仿宋_GB2312" w:hint="eastAsia"/>
            <w:sz w:val="24"/>
          </w:rPr>
          <w:t>喷嘴、万向金属管、快接头、直通、卡箍、喷座、阀接）</w:t>
        </w:r>
      </w:ins>
      <w:ins w:id="1384" w:author="小彬" w:date="2024-03-21T20:40:00Z">
        <w:r>
          <w:rPr>
            <w:rFonts w:ascii="宋体" w:hAnsi="宋体" w:cs="仿宋_GB2312" w:hint="eastAsia"/>
            <w:sz w:val="24"/>
          </w:rPr>
          <w:t>330套，110个</w:t>
        </w:r>
      </w:ins>
      <w:ins w:id="1385" w:author="DELL" w:date="2024-03-22T09:41:00Z">
        <w:r>
          <w:rPr>
            <w:rFonts w:ascii="宋体" w:hAnsi="宋体" w:cs="仿宋_GB2312" w:hint="eastAsia"/>
            <w:sz w:val="24"/>
          </w:rPr>
          <w:t>Z41h-40c DN40</w:t>
        </w:r>
      </w:ins>
      <w:ins w:id="1386" w:author="小彬" w:date="2024-03-21T20:40:00Z">
        <w:r>
          <w:rPr>
            <w:rFonts w:ascii="宋体" w:hAnsi="宋体" w:cs="仿宋_GB2312" w:hint="eastAsia"/>
            <w:sz w:val="24"/>
          </w:rPr>
          <w:t>闸阀进行安装。</w:t>
        </w:r>
      </w:ins>
    </w:p>
    <w:p w14:paraId="42501394" w14:textId="77777777" w:rsidR="00CD2971" w:rsidRDefault="00CD2971">
      <w:pPr>
        <w:widowControl/>
        <w:spacing w:line="360" w:lineRule="auto"/>
        <w:ind w:firstLineChars="200" w:firstLine="480"/>
        <w:jc w:val="left"/>
        <w:rPr>
          <w:rFonts w:ascii="宋体" w:hAnsi="宋体" w:cs="仿宋_GB2312"/>
          <w:sz w:val="24"/>
        </w:rPr>
      </w:pPr>
    </w:p>
    <w:p w14:paraId="150BFE0B" w14:textId="77777777" w:rsidR="00CD2971" w:rsidRDefault="00000000">
      <w:pPr>
        <w:widowControl/>
        <w:spacing w:line="360" w:lineRule="auto"/>
        <w:ind w:firstLineChars="200" w:firstLine="480"/>
        <w:jc w:val="left"/>
        <w:rPr>
          <w:del w:id="1387" w:author="小彬" w:date="2024-03-21T20:40:00Z"/>
          <w:rFonts w:ascii="宋体" w:hAnsi="宋体" w:cs="仿宋_GB2312"/>
          <w:sz w:val="24"/>
        </w:rPr>
      </w:pPr>
      <w:del w:id="1388" w:author="小彬" w:date="2024-03-21T20:40:00Z">
        <w:r>
          <w:rPr>
            <w:rFonts w:ascii="宋体" w:hAnsi="宋体" w:cs="仿宋_GB2312" w:hint="eastAsia"/>
            <w:sz w:val="24"/>
          </w:rPr>
          <w:delText>坝下附属绿地西区至展览馆沿路842m进行景观提升，安装防腐木</w:delText>
        </w:r>
      </w:del>
      <w:ins w:id="1389" w:author="郭彬" w:date="2024-03-20T17:32:00Z">
        <w:del w:id="1390" w:author="小彬" w:date="2024-03-21T20:40:00Z">
          <w:r>
            <w:rPr>
              <w:rFonts w:ascii="宋体" w:hAnsi="宋体" w:cs="仿宋_GB2312" w:hint="eastAsia"/>
              <w:sz w:val="24"/>
            </w:rPr>
            <w:delText>绿地</w:delText>
          </w:r>
        </w:del>
      </w:ins>
      <w:del w:id="1391" w:author="小彬" w:date="2024-03-21T20:40:00Z">
        <w:r>
          <w:rPr>
            <w:rFonts w:ascii="宋体" w:hAnsi="宋体" w:cs="仿宋_GB2312" w:hint="eastAsia"/>
            <w:sz w:val="24"/>
          </w:rPr>
          <w:delText>围栏</w:delText>
        </w:r>
        <w:r>
          <w:rPr>
            <w:rFonts w:ascii="宋体" w:hAnsi="宋体" w:cs="仿宋_GB2312"/>
            <w:sz w:val="24"/>
          </w:rPr>
          <w:delText>700m</w:delText>
        </w:r>
      </w:del>
      <w:ins w:id="1392" w:author="郭彬" w:date="2024-03-20T17:32:00Z">
        <w:del w:id="1393" w:author="小彬" w:date="2024-03-21T20:40:00Z">
          <w:r>
            <w:rPr>
              <w:rFonts w:ascii="宋体" w:hAnsi="宋体" w:cs="仿宋_GB2312" w:hint="eastAsia"/>
              <w:sz w:val="24"/>
            </w:rPr>
            <w:delText>677㎡</w:delText>
          </w:r>
        </w:del>
      </w:ins>
      <w:del w:id="1394" w:author="小彬" w:date="2024-03-21T20:40:00Z">
        <w:r>
          <w:rPr>
            <w:rFonts w:ascii="宋体" w:hAnsi="宋体" w:cs="仿宋_GB2312" w:hint="eastAsia"/>
            <w:sz w:val="24"/>
          </w:rPr>
          <w:delText>，防腐木围栏制作过程，</w:delText>
        </w:r>
      </w:del>
      <w:ins w:id="1395" w:author="郭彬" w:date="2024-03-20T17:32:00Z">
        <w:del w:id="1396" w:author="小彬" w:date="2024-03-21T20:40:00Z">
          <w:r>
            <w:rPr>
              <w:rFonts w:ascii="宋体" w:hAnsi="宋体" w:cs="仿宋_GB2312" w:hint="eastAsia"/>
              <w:sz w:val="24"/>
            </w:rPr>
            <w:delText>采用</w:delText>
          </w:r>
        </w:del>
      </w:ins>
      <w:del w:id="1397" w:author="小彬" w:date="2024-03-21T20:40:00Z">
        <w:r>
          <w:rPr>
            <w:rFonts w:ascii="宋体" w:hAnsi="宋体" w:cs="仿宋_GB2312" w:hint="eastAsia"/>
            <w:sz w:val="24"/>
          </w:rPr>
          <w:delText>18mm厚防腐木，裁切长度为500mm，后龙骨尺寸为30*50㎜，每段长度为两米，长片长度为1000㎜用水泥预埋固定。花箱采用长度为1500㎜高度为600㎜宽度为500㎜，上下两层龙骨：龙骨尺寸为30*50㎜，前后左右下五面用1.5厚防腐木固定，五面铺装无纺布，花箱共计110个，每个花箱覆土0.42 m³，共计46.2m³，每个花箱种植不死花90株，共计9900株。自动降尘灌溉系统1500m，其中包括1500m不锈钢50mm加压管管线，</w:delText>
        </w:r>
      </w:del>
      <w:ins w:id="1398" w:author="郭彬" w:date="2024-03-20T17:33:00Z">
        <w:del w:id="1399" w:author="小彬" w:date="2024-03-21T20:40:00Z">
          <w:r>
            <w:rPr>
              <w:rFonts w:ascii="宋体" w:hAnsi="宋体" w:cs="仿宋_GB2312" w:hint="eastAsia"/>
              <w:sz w:val="24"/>
            </w:rPr>
            <w:delText>微喷7件套</w:delText>
          </w:r>
        </w:del>
      </w:ins>
      <w:del w:id="1400" w:author="小彬" w:date="2024-03-21T20:40:00Z">
        <w:r>
          <w:rPr>
            <w:rFonts w:ascii="宋体" w:hAnsi="宋体" w:cs="仿宋_GB2312" w:hint="eastAsia"/>
            <w:sz w:val="24"/>
          </w:rPr>
          <w:delText>330个喷雾喷头</w:delText>
        </w:r>
      </w:del>
      <w:ins w:id="1401" w:author="郭彬" w:date="2024-03-20T17:33:00Z">
        <w:del w:id="1402" w:author="小彬" w:date="2024-03-21T20:40:00Z">
          <w:r>
            <w:rPr>
              <w:rFonts w:ascii="宋体" w:hAnsi="宋体" w:cs="仿宋_GB2312" w:hint="eastAsia"/>
              <w:sz w:val="24"/>
            </w:rPr>
            <w:delText>套</w:delText>
          </w:r>
        </w:del>
      </w:ins>
      <w:del w:id="1403" w:author="小彬" w:date="2024-03-21T20:40:00Z">
        <w:r>
          <w:rPr>
            <w:rFonts w:ascii="宋体" w:hAnsi="宋体" w:cs="仿宋_GB2312" w:hint="eastAsia"/>
            <w:sz w:val="24"/>
          </w:rPr>
          <w:delText>，110个花箱开关，110个阀门</w:delText>
        </w:r>
      </w:del>
      <w:ins w:id="1404" w:author="郭彬" w:date="2024-03-20T17:34:00Z">
        <w:del w:id="1405" w:author="小彬" w:date="2024-03-21T20:40:00Z">
          <w:r>
            <w:rPr>
              <w:rFonts w:ascii="宋体" w:hAnsi="宋体" w:cs="仿宋_GB2312" w:hint="eastAsia"/>
              <w:sz w:val="24"/>
            </w:rPr>
            <w:delText>闸阀</w:delText>
          </w:r>
        </w:del>
      </w:ins>
      <w:del w:id="1406" w:author="小彬" w:date="2024-03-21T20:40:00Z">
        <w:r>
          <w:rPr>
            <w:rFonts w:ascii="宋体" w:hAnsi="宋体" w:cs="仿宋_GB2312" w:hint="eastAsia"/>
            <w:sz w:val="24"/>
          </w:rPr>
          <w:delText>，330个固定器，110个阀口套件。</w:delText>
        </w:r>
      </w:del>
    </w:p>
    <w:p w14:paraId="081DA758" w14:textId="77777777" w:rsidR="00CD2971" w:rsidRDefault="00000000">
      <w:pPr>
        <w:widowControl/>
        <w:numPr>
          <w:ilvl w:val="0"/>
          <w:numId w:val="30"/>
        </w:numPr>
        <w:spacing w:line="360" w:lineRule="auto"/>
        <w:outlineLvl w:val="2"/>
        <w:rPr>
          <w:rFonts w:ascii="宋体" w:hAnsi="宋体" w:cs="仿宋"/>
          <w:b/>
          <w:kern w:val="0"/>
          <w:sz w:val="24"/>
        </w:rPr>
      </w:pPr>
      <w:r>
        <w:rPr>
          <w:rFonts w:ascii="宋体" w:hAnsi="宋体" w:cs="仿宋" w:hint="eastAsia"/>
          <w:b/>
          <w:kern w:val="0"/>
          <w:sz w:val="24"/>
        </w:rPr>
        <w:t>养护质量和考核</w:t>
      </w:r>
      <w:bookmarkEnd w:id="1214"/>
      <w:bookmarkEnd w:id="1215"/>
      <w:bookmarkEnd w:id="1216"/>
      <w:bookmarkEnd w:id="1217"/>
    </w:p>
    <w:p w14:paraId="74A9890C" w14:textId="77777777" w:rsidR="00CD2971" w:rsidRDefault="00000000">
      <w:pPr>
        <w:widowControl/>
        <w:spacing w:line="360" w:lineRule="auto"/>
        <w:ind w:firstLineChars="200" w:firstLine="482"/>
        <w:rPr>
          <w:rFonts w:ascii="宋体" w:hAnsi="宋体" w:cs="仿宋"/>
          <w:b/>
          <w:bCs/>
          <w:sz w:val="24"/>
        </w:rPr>
      </w:pPr>
      <w:r>
        <w:rPr>
          <w:rFonts w:ascii="宋体" w:hAnsi="宋体" w:cs="仿宋" w:hint="eastAsia"/>
          <w:b/>
          <w:bCs/>
          <w:sz w:val="24"/>
        </w:rPr>
        <w:t>1.养护质量</w:t>
      </w:r>
    </w:p>
    <w:p w14:paraId="26FB8666" w14:textId="77777777" w:rsidR="00CD2971" w:rsidRDefault="00000000">
      <w:pPr>
        <w:widowControl/>
        <w:spacing w:line="360" w:lineRule="auto"/>
        <w:ind w:firstLineChars="200" w:firstLine="480"/>
        <w:rPr>
          <w:rFonts w:ascii="宋体" w:hAnsi="宋体" w:cs="仿宋"/>
          <w:sz w:val="24"/>
        </w:rPr>
      </w:pPr>
      <w:r>
        <w:rPr>
          <w:rFonts w:ascii="宋体" w:hAnsi="宋体" w:cs="仿宋" w:hint="eastAsia"/>
          <w:sz w:val="24"/>
        </w:rPr>
        <w:t>（1）乙方的养护、保洁质量，参照《密云水库绿地管护考核办法》规定的要求严格执行。甲方对养护质量有特殊要求时，如需要提高养护管理质量标准的，双方可以另行约定绿地养护管理质量标准。</w:t>
      </w:r>
    </w:p>
    <w:p w14:paraId="1A5FC668"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（2）因乙方原因造成树木、花草等死亡或损坏的，由乙方负责补种修复，由此产生的一切费用由乙方自行承担。</w:t>
      </w:r>
    </w:p>
    <w:p w14:paraId="674B44F7" w14:textId="77777777" w:rsidR="00CD2971" w:rsidRDefault="00000000">
      <w:pPr>
        <w:spacing w:line="360" w:lineRule="auto"/>
        <w:ind w:firstLineChars="200" w:firstLine="482"/>
        <w:rPr>
          <w:rFonts w:ascii="宋体" w:hAnsi="宋体" w:cs="仿宋"/>
          <w:b/>
          <w:bCs/>
          <w:sz w:val="24"/>
        </w:rPr>
      </w:pPr>
      <w:r>
        <w:rPr>
          <w:rFonts w:ascii="宋体" w:hAnsi="宋体" w:cs="仿宋" w:hint="eastAsia"/>
          <w:b/>
          <w:bCs/>
          <w:sz w:val="24"/>
        </w:rPr>
        <w:t>2.养护考核</w:t>
      </w:r>
    </w:p>
    <w:p w14:paraId="4DA1B8FB"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（1）乙方应认真按照绿地养护行业的标准、规范、本合同的要求以及甲方制定的</w:t>
      </w:r>
      <w:r>
        <w:rPr>
          <w:rFonts w:ascii="宋体" w:hAnsi="宋体" w:cs="仿宋" w:hint="eastAsia"/>
          <w:sz w:val="24"/>
        </w:rPr>
        <w:lastRenderedPageBreak/>
        <w:t>《绿地养护管理检查及考核办法》进行养护，并随时接受甲方的检查和考核。</w:t>
      </w:r>
    </w:p>
    <w:p w14:paraId="50425BAF"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甲方可按照合同约定的时间、标准进行随机检查和定期考核，发现乙方养护质量达不到甲方要求时，对于不达标部分，甲方随时检查，发现未及时清运的垃圾杂物，要求乙方即时清运；如因未及时清运垃圾杂物给甲方造成恶劣影响的，甲方有权根据情节的轻重要求乙方承担相应的违约责任。</w:t>
      </w:r>
    </w:p>
    <w:p w14:paraId="1CC434FF"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3）乙方应在养护范围内做到无杂物、无树挂；随时保证绿地设施的清洁，并做到所收集到的垃圾杂物及时清运。甲方随时检查，对未及时清运垃圾的地块进行警告，对甲方造成恶劣影响的情况，甲方有权根据情节严重对乙方进行处罚。</w:t>
      </w:r>
    </w:p>
    <w:p w14:paraId="2E31EE1C" w14:textId="77777777" w:rsidR="00CD2971" w:rsidRDefault="00000000">
      <w:pPr>
        <w:widowControl/>
        <w:numPr>
          <w:ilvl w:val="0"/>
          <w:numId w:val="30"/>
        </w:numPr>
        <w:spacing w:line="360" w:lineRule="auto"/>
        <w:outlineLvl w:val="2"/>
        <w:rPr>
          <w:rFonts w:ascii="宋体" w:hAnsi="宋体" w:cs="仿宋"/>
          <w:b/>
          <w:kern w:val="0"/>
          <w:sz w:val="24"/>
        </w:rPr>
      </w:pPr>
      <w:bookmarkStart w:id="1407" w:name="_Toc66351587"/>
      <w:bookmarkStart w:id="1408" w:name="_Toc62736977"/>
      <w:r>
        <w:rPr>
          <w:rFonts w:ascii="宋体" w:hAnsi="宋体" w:cs="仿宋" w:hint="eastAsia"/>
          <w:b/>
          <w:kern w:val="0"/>
          <w:sz w:val="24"/>
        </w:rPr>
        <w:t xml:space="preserve"> </w:t>
      </w:r>
      <w:bookmarkStart w:id="1409" w:name="_Toc99033420"/>
      <w:r>
        <w:rPr>
          <w:rFonts w:ascii="宋体" w:hAnsi="宋体" w:cs="仿宋" w:hint="eastAsia"/>
          <w:b/>
          <w:kern w:val="0"/>
          <w:sz w:val="24"/>
        </w:rPr>
        <w:t>双方的权利、义务</w:t>
      </w:r>
      <w:bookmarkEnd w:id="1407"/>
      <w:bookmarkEnd w:id="1408"/>
      <w:bookmarkEnd w:id="1409"/>
    </w:p>
    <w:p w14:paraId="4C8868FC" w14:textId="77777777" w:rsidR="00CD2971" w:rsidRDefault="00000000">
      <w:pPr>
        <w:spacing w:line="360" w:lineRule="auto"/>
        <w:ind w:firstLineChars="200" w:firstLine="482"/>
        <w:rPr>
          <w:rFonts w:ascii="宋体" w:hAnsi="宋体" w:cs="仿宋"/>
          <w:b/>
          <w:bCs/>
          <w:sz w:val="24"/>
        </w:rPr>
      </w:pPr>
      <w:r>
        <w:rPr>
          <w:rFonts w:ascii="宋体" w:hAnsi="宋体" w:cs="仿宋" w:hint="eastAsia"/>
          <w:b/>
          <w:bCs/>
          <w:sz w:val="24"/>
        </w:rPr>
        <w:t>1.甲方的权利、义务</w:t>
      </w:r>
    </w:p>
    <w:p w14:paraId="283069F5"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甲方负责乙方绿化养护工作的管理。全面监督、指导、检查、验收乙方的养护管理质量。若在检查时甲方发现不合格之处，将以《密云水库绿地管护工作考核表》的形式书面通知乙方，对乙方在安全、卫生、绿化养护、病虫害防治等方面的具体工作进行安排、指导。</w:t>
      </w:r>
    </w:p>
    <w:p w14:paraId="645DB0BF"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乙方的绿化养护工作不能满足甲方要求时，甲方有权提出整改意见，乙方在接到整改通知后，在甲方要求期限内未能按照甲方要求完成整改的，甲方有权单方面解除本合同（书面解除协议交邮到本合同约定的乙方地址后，本合同解除），并有权要求乙方赔偿甲方因此遭受的全部损失。</w:t>
      </w:r>
    </w:p>
    <w:p w14:paraId="795279EE"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3）如遇有特殊工作需求时（包括但不限于外来人员参观、创优检查等），甲方需提前（24小时）通知乙方安排人员进行绿地清洁、树木修剪等绿化养护或恢复等工作，乙方应积极予以配合且不得就此主张增加费用。</w:t>
      </w:r>
    </w:p>
    <w:p w14:paraId="6C1CAAE6"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（4）甲方有权制定相应的管理措施、监督检查标准等，以保证督促方按照合同及甲方要求进行作业。</w:t>
      </w:r>
    </w:p>
    <w:p w14:paraId="22D53B1C"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（5）甲方应按合同约定向乙方支付养护费用。</w:t>
      </w:r>
    </w:p>
    <w:p w14:paraId="694956E5"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（6）因乙方原因造成树木、花草等死亡的，由乙方自行承担因补种修复等发生的一切费用；若因国家政策改变或暴雨、洪水等不可</w:t>
      </w:r>
      <w:proofErr w:type="gramStart"/>
      <w:r>
        <w:rPr>
          <w:rFonts w:ascii="宋体" w:hAnsi="宋体" w:cs="仿宋" w:hint="eastAsia"/>
          <w:sz w:val="24"/>
        </w:rPr>
        <w:t>抗因素</w:t>
      </w:r>
      <w:proofErr w:type="gramEnd"/>
      <w:r>
        <w:rPr>
          <w:rFonts w:ascii="宋体" w:hAnsi="宋体" w:cs="仿宋" w:hint="eastAsia"/>
          <w:sz w:val="24"/>
        </w:rPr>
        <w:t>造成树木、花草等死亡的，相应的补种修复费用可经双方协商后确定。</w:t>
      </w:r>
    </w:p>
    <w:p w14:paraId="3D977219"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（7）甲方有权就规章制度及具体任务对乙方提出工作要求。</w:t>
      </w:r>
    </w:p>
    <w:p w14:paraId="7600F9ED"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（8）甲方有权要求乙方服从管理，接受安全、卫生、等管理检查工作。</w:t>
      </w:r>
    </w:p>
    <w:p w14:paraId="1E80F8ED"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（9）甲方有权根据实际情况安排工作量并调整每日用工人数。</w:t>
      </w:r>
    </w:p>
    <w:p w14:paraId="54DA7171" w14:textId="77777777" w:rsidR="00CD2971" w:rsidRDefault="00000000">
      <w:pPr>
        <w:spacing w:line="360" w:lineRule="auto"/>
        <w:ind w:firstLineChars="200" w:firstLine="482"/>
        <w:rPr>
          <w:rFonts w:ascii="宋体" w:hAnsi="宋体" w:cs="仿宋"/>
          <w:b/>
          <w:bCs/>
          <w:sz w:val="24"/>
        </w:rPr>
      </w:pPr>
      <w:r>
        <w:rPr>
          <w:rFonts w:ascii="宋体" w:hAnsi="宋体" w:cs="仿宋" w:hint="eastAsia"/>
          <w:b/>
          <w:bCs/>
          <w:sz w:val="24"/>
        </w:rPr>
        <w:lastRenderedPageBreak/>
        <w:t>2.乙方的权利、义务</w:t>
      </w:r>
    </w:p>
    <w:p w14:paraId="5B3ED19E"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（1）乙方应具备相应经营资格，并于本合同签订时向甲方提供相关文件备案。</w:t>
      </w:r>
    </w:p>
    <w:p w14:paraId="13FC84E0"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（2）乙方在合同生效后30日内应当依法在北京市水利建设市场主体信用评价平台登记并且建立信用档案。</w:t>
      </w:r>
    </w:p>
    <w:p w14:paraId="59823D1F"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（3）乙方应严格按照本合同约定及甲方的要求对所养护的绿地提供专业化的养护管理，并应严格遵守甲方制定的各项规章制度，服从甲方的管理。</w:t>
      </w:r>
    </w:p>
    <w:p w14:paraId="746FAD7E"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4）乙方应按照甲方的要求，根据季节、气候、土壤、植物的生长习性和生长阶段及养护范围的具体情况合理安排、开展养护工作，根据甲方要求及时做好养护区域的局部调整，保证绿化景观的整体性，并按甲方要求提供相关养护管理工作资料等文件。</w:t>
      </w:r>
    </w:p>
    <w:p w14:paraId="7B5FB5CD"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（5）乙方按照甲方的要求负责本合同约定范围内各类植物养护及日常巡视检查工作，如发现各类树木、花草、设施有被损、被盗等情况时，乙方应立即向甲方汇报。同时，乙方应及时进行补种恢复。</w:t>
      </w:r>
    </w:p>
    <w:p w14:paraId="21CE8391"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6）乙方应接受甲方指导与管理，乙方应督促作业人员依据双方约定的养护管理质量标准从事养护作业，确保质量。乙方应保证配备专业且足够的绿化养护作业人员并固定一名带班人员带领工作。除合同约定情况外，乙方应自备养护作业中需要的简单工具、材料，包括但不限于铁锹、铁镐、剪枝剪、梯子、垃圾袋等。</w:t>
      </w:r>
    </w:p>
    <w:p w14:paraId="0A9A2287"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（7）若乙方在绿化养护中出现连续三天养护作业人员空缺问题(法定节假日及特殊天气等不可抗力除外)，甲方有权每次扣除500元养护费作为违约金，该违约金不足以弥补甲方损失的，乙方应另行全额予以赔偿。</w:t>
      </w:r>
    </w:p>
    <w:p w14:paraId="562B4825"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8）乙方应加强养护作业人员的安全教育和管理，防止在养护工作中出现安全事故。若在绿化养护工作时发生任何安全事故或治安、刑事案件均由乙方自行负责，由此产生的全部费用均由乙方自行承担。履行合同过程中导致甲方或第三方人身及财产遭受损失由乙方负责赔偿，甲方在向第三方支付后有权就全部赔偿金额向乙方进行追偿。</w:t>
      </w:r>
    </w:p>
    <w:p w14:paraId="557B88A2"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9）乙方应负责养护作业人员的管理。乙方保证从事养护作业人员符合国家相关规定，若发生养护作业人员伤、病、残、亡，乙方与养护作业人员产生的任何劳务、劳动等用工纠纷均由乙方自行负责，与甲方无关，甲方为此支付的费用可以全额向乙方进行追偿。并将《农民工工资发放承诺书》作为本协议的附件予以执行。</w:t>
      </w:r>
    </w:p>
    <w:p w14:paraId="7F359CD8"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（10）乙方应正确使用各种园林机械设备，按照操作规程进行操作，在使用过程中，发生设备损坏或人员伤害而发生的全部费用和责任均由乙方自行承担，若给甲方造成损失的，乙方应赔偿甲方全部损失。</w:t>
      </w:r>
    </w:p>
    <w:p w14:paraId="46CEFD2F"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lastRenderedPageBreak/>
        <w:t>（11）本合同履行过程中造成任何人身伤亡事件或任何财产损坏、损失，乙方承担全部法律责任，并赔偿甲方遭受的一切损失；若乙方拒付上述费用时，甲方有权从合同款项中扣除上述费用，不足部分由乙方另行支付，甲方为此支付的费用可以全额向乙方进行追偿。</w:t>
      </w:r>
    </w:p>
    <w:p w14:paraId="0DD3D183" w14:textId="77777777" w:rsidR="00CD2971" w:rsidRDefault="00CD2971">
      <w:pPr>
        <w:spacing w:line="360" w:lineRule="auto"/>
        <w:ind w:firstLineChars="200" w:firstLine="480"/>
        <w:rPr>
          <w:rFonts w:ascii="宋体" w:hAnsi="宋体" w:cs="仿宋"/>
          <w:sz w:val="24"/>
        </w:rPr>
      </w:pPr>
    </w:p>
    <w:p w14:paraId="1219557A"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（12）在本合同履行过程中，若发生重大伤亡及其他安全事故，乙方应按有关规定立即上报有关部门并及时通知甲方，同时应按政府有关部门的要求处理。</w:t>
      </w:r>
    </w:p>
    <w:p w14:paraId="70F0D659"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13）乙方应当向甲方承担的上述赔偿责任，以及甲方可能代为向第三方先行赔付后向乙方进行追偿的范围，均包括但不限于：给甲方造成的直接经济损失及预期利益、损害赔偿金、违约金、罚金、甲方为解决纠纷发生的各项费用（包括但不限于诉讼费、公证费、律师费、差旅费等）。</w:t>
      </w:r>
    </w:p>
    <w:p w14:paraId="625C1AE7"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14）乙方有义务按时完成打草、打药、养护工作要求，乙方人员应遵纪守法、身体健康、操作专业，并安排项目经理负责人进行现场作业管理。乙方如对甲方工作安排存有异议，可于二日内提出，否则视同接受。</w:t>
      </w:r>
    </w:p>
    <w:p w14:paraId="0280F274"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（15）乙方应按甲方技术要求进行绿化养护（修剪、打药、灌溉等），严格执行绿化养护管理标准及规范。</w:t>
      </w:r>
    </w:p>
    <w:p w14:paraId="27E1FA26"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（16）乙方参照《</w:t>
      </w:r>
      <w:r>
        <w:rPr>
          <w:rFonts w:ascii="宋体" w:hAnsi="宋体" w:hint="eastAsia"/>
          <w:sz w:val="24"/>
        </w:rPr>
        <w:t>城镇绿地养护技术规范》（DB11/T213-20</w:t>
      </w:r>
      <w:r>
        <w:rPr>
          <w:rFonts w:ascii="宋体" w:hAnsi="宋体"/>
          <w:sz w:val="24"/>
        </w:rPr>
        <w:t>22</w:t>
      </w:r>
      <w:r>
        <w:rPr>
          <w:rFonts w:ascii="宋体" w:hAnsi="宋体" w:hint="eastAsia"/>
          <w:sz w:val="24"/>
        </w:rPr>
        <w:t>）</w:t>
      </w:r>
      <w:r>
        <w:rPr>
          <w:rFonts w:ascii="宋体" w:hAnsi="宋体" w:cs="仿宋_GB2312" w:hint="eastAsia"/>
          <w:sz w:val="24"/>
        </w:rPr>
        <w:t>中三级</w:t>
      </w:r>
      <w:r>
        <w:rPr>
          <w:rFonts w:ascii="宋体" w:hAnsi="宋体" w:cs="仿宋" w:hint="eastAsia"/>
          <w:sz w:val="24"/>
        </w:rPr>
        <w:t>养护管理质量标准</w:t>
      </w:r>
      <w:r>
        <w:rPr>
          <w:rFonts w:ascii="宋体" w:hAnsi="宋体" w:cs="宋体" w:hint="eastAsia"/>
          <w:kern w:val="0"/>
          <w:sz w:val="24"/>
        </w:rPr>
        <w:t>进行养护作业。</w:t>
      </w:r>
    </w:p>
    <w:p w14:paraId="23464B84"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17）乙方应严格保护有观赏价值的乡土地被，保持绿地管护范围内的人工混栽及自然繁衍地被植物的和谐生长，严格保持设计意图，发现死苗、缺苗，按原品种、原规格补齐。防寒、防护设施坚固牢靠、美观大方，符合甲方相关规定。</w:t>
      </w:r>
    </w:p>
    <w:p w14:paraId="5ACBCAE9"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（18）乙方对甲方提供的设备设施及房屋</w:t>
      </w:r>
      <w:r>
        <w:rPr>
          <w:rFonts w:ascii="宋体" w:hAnsi="宋体" w:cs="仿宋" w:hint="eastAsia"/>
          <w:color w:val="C00000"/>
          <w:sz w:val="24"/>
        </w:rPr>
        <w:t>、</w:t>
      </w:r>
      <w:r>
        <w:rPr>
          <w:rFonts w:ascii="宋体" w:hAnsi="宋体" w:cs="仿宋" w:hint="eastAsia"/>
          <w:sz w:val="24"/>
        </w:rPr>
        <w:t>工具要保证完好，并注意节水、节电等。</w:t>
      </w:r>
    </w:p>
    <w:p w14:paraId="5734432E"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（19）如遇特殊天气（如大风、下雨）、特殊情况（如接待任务、特殊假日），无用工需求时或用工需求增加时，乙方有义务无条件配合甲方要求完成用工安排，满足绿化工作需要，乙方无权就此主张增加费用。</w:t>
      </w:r>
    </w:p>
    <w:p w14:paraId="0B022331"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20）乙方应认真贯彻落实国家、行业和北京市有关规定，严格保障农民工合法权益，为农民工办理工商保险，不拖欠农民工工资。设立农民工实名制、工资保证金保函、工资发放专用账户，实行银行代发等，并接受甲方的监管，并将《农民工工资发放承诺书》作为本合同的附件予以执行。因乙方原因造成劳动或劳务等用工纠纷，乙方承担全部责任，甲方为此支付的费用可以全额向乙方进行追偿。</w:t>
      </w:r>
    </w:p>
    <w:p w14:paraId="6C0CBC5B" w14:textId="77777777" w:rsidR="00CD2971" w:rsidRDefault="00000000">
      <w:pPr>
        <w:spacing w:line="360" w:lineRule="auto"/>
        <w:ind w:firstLineChars="200" w:firstLine="480"/>
        <w:rPr>
          <w:rFonts w:ascii="宋体" w:hAnsi="宋体"/>
          <w:bCs/>
          <w:sz w:val="24"/>
        </w:rPr>
      </w:pPr>
      <w:bookmarkStart w:id="1410" w:name="_Hlk155545738"/>
      <w:r>
        <w:rPr>
          <w:rFonts w:ascii="宋体" w:hAnsi="宋体" w:hint="eastAsia"/>
          <w:bCs/>
          <w:sz w:val="24"/>
        </w:rPr>
        <w:lastRenderedPageBreak/>
        <w:t>（2</w:t>
      </w:r>
      <w:r>
        <w:rPr>
          <w:rFonts w:ascii="宋体" w:hAnsi="宋体"/>
          <w:bCs/>
          <w:sz w:val="24"/>
        </w:rPr>
        <w:t>1</w:t>
      </w:r>
      <w:r>
        <w:rPr>
          <w:rFonts w:ascii="宋体" w:hAnsi="宋体" w:hint="eastAsia"/>
          <w:bCs/>
          <w:sz w:val="24"/>
        </w:rPr>
        <w:t>）乙方应完全遵守《中华人民共和国妇女权益保障法》中关于“劳动和社会保障权益”的有关要求。</w:t>
      </w:r>
    </w:p>
    <w:p w14:paraId="3FA2D9AF" w14:textId="77777777" w:rsidR="00CD2971" w:rsidRDefault="00000000">
      <w:pPr>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2</w:t>
      </w:r>
      <w:r>
        <w:rPr>
          <w:rFonts w:ascii="宋体" w:hAnsi="宋体" w:hint="eastAsia"/>
          <w:bCs/>
          <w:sz w:val="24"/>
        </w:rPr>
        <w:t>）项目完成后，乙方应免费提供后续项目考核、相关检查配合工作。</w:t>
      </w:r>
    </w:p>
    <w:p w14:paraId="6585D455" w14:textId="77777777" w:rsidR="00CD2971" w:rsidRDefault="00000000">
      <w:pPr>
        <w:widowControl/>
        <w:numPr>
          <w:ilvl w:val="0"/>
          <w:numId w:val="30"/>
        </w:numPr>
        <w:spacing w:line="360" w:lineRule="auto"/>
        <w:outlineLvl w:val="2"/>
        <w:rPr>
          <w:rFonts w:ascii="宋体" w:hAnsi="宋体" w:cs="仿宋"/>
          <w:b/>
          <w:kern w:val="0"/>
          <w:sz w:val="24"/>
        </w:rPr>
      </w:pPr>
      <w:bookmarkStart w:id="1411" w:name="_Toc99033421"/>
      <w:bookmarkEnd w:id="1410"/>
      <w:r>
        <w:rPr>
          <w:rFonts w:ascii="宋体" w:hAnsi="宋体" w:cs="仿宋" w:hint="eastAsia"/>
          <w:b/>
          <w:kern w:val="0"/>
          <w:sz w:val="24"/>
        </w:rPr>
        <w:t>合同的终止、变更和解除</w:t>
      </w:r>
      <w:bookmarkEnd w:id="1411"/>
    </w:p>
    <w:p w14:paraId="5A2F9ED6"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1、如因上级政策发生变化或暴雨、洪水、地震、冰雹等不可抗力因素造成合同不能履行的，合同解除，双方互不承当违约责任，养护费用按乙方实际工作量结算。</w:t>
      </w:r>
    </w:p>
    <w:p w14:paraId="6FED6F66"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2、本合同期满即终止。</w:t>
      </w:r>
    </w:p>
    <w:p w14:paraId="02D79F55" w14:textId="77777777" w:rsidR="00CD2971" w:rsidRDefault="00000000">
      <w:pPr>
        <w:spacing w:line="360" w:lineRule="auto"/>
        <w:ind w:firstLineChars="200" w:firstLine="480"/>
        <w:rPr>
          <w:rFonts w:ascii="宋体" w:hAnsi="宋体" w:cs="仿宋"/>
          <w:sz w:val="24"/>
        </w:rPr>
      </w:pPr>
      <w:r>
        <w:rPr>
          <w:rFonts w:ascii="宋体" w:hAnsi="宋体" w:cs="仿宋"/>
          <w:sz w:val="24"/>
        </w:rPr>
        <w:t>3</w:t>
      </w:r>
      <w:r>
        <w:rPr>
          <w:rFonts w:ascii="宋体" w:hAnsi="宋体" w:cs="仿宋" w:hint="eastAsia"/>
          <w:sz w:val="24"/>
        </w:rPr>
        <w:t>、乙方在工作中存在质量问题或发生重大安全事故造成的全部经济损失，甲方有权要求乙方赔偿，并有权要求解除合同。</w:t>
      </w:r>
    </w:p>
    <w:p w14:paraId="25083C59" w14:textId="77777777" w:rsidR="00CD2971" w:rsidRDefault="00000000">
      <w:pPr>
        <w:widowControl/>
        <w:numPr>
          <w:ilvl w:val="0"/>
          <w:numId w:val="30"/>
        </w:numPr>
        <w:spacing w:line="360" w:lineRule="auto"/>
        <w:outlineLvl w:val="2"/>
        <w:rPr>
          <w:rFonts w:ascii="宋体" w:hAnsi="宋体" w:cs="仿宋"/>
          <w:b/>
          <w:kern w:val="0"/>
          <w:sz w:val="24"/>
        </w:rPr>
      </w:pPr>
      <w:bookmarkStart w:id="1412" w:name="_Toc62736979"/>
      <w:bookmarkStart w:id="1413" w:name="_Toc66351589"/>
      <w:r>
        <w:rPr>
          <w:rFonts w:ascii="宋体" w:hAnsi="宋体" w:cs="仿宋" w:hint="eastAsia"/>
          <w:b/>
          <w:kern w:val="0"/>
          <w:sz w:val="24"/>
        </w:rPr>
        <w:t xml:space="preserve"> </w:t>
      </w:r>
      <w:bookmarkStart w:id="1414" w:name="_Toc99033422"/>
      <w:r>
        <w:rPr>
          <w:rFonts w:ascii="宋体" w:hAnsi="宋体" w:cs="仿宋" w:hint="eastAsia"/>
          <w:b/>
          <w:kern w:val="0"/>
          <w:sz w:val="24"/>
        </w:rPr>
        <w:t>争议的解决方式</w:t>
      </w:r>
      <w:bookmarkEnd w:id="1412"/>
      <w:bookmarkEnd w:id="1413"/>
      <w:bookmarkEnd w:id="1414"/>
    </w:p>
    <w:p w14:paraId="47FFEC37"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在履行本合同的过程中发生争议的，双方可协商解决，也可直接向北京市密云区人民法院起诉。</w:t>
      </w:r>
    </w:p>
    <w:p w14:paraId="4015C835" w14:textId="77777777" w:rsidR="00CD2971" w:rsidRDefault="00000000">
      <w:pPr>
        <w:widowControl/>
        <w:numPr>
          <w:ilvl w:val="0"/>
          <w:numId w:val="30"/>
        </w:numPr>
        <w:spacing w:line="360" w:lineRule="auto"/>
        <w:outlineLvl w:val="2"/>
        <w:rPr>
          <w:rFonts w:ascii="宋体" w:hAnsi="宋体" w:cs="仿宋"/>
          <w:b/>
          <w:kern w:val="0"/>
          <w:sz w:val="24"/>
        </w:rPr>
      </w:pPr>
      <w:bookmarkStart w:id="1415" w:name="_Toc62736980"/>
      <w:bookmarkStart w:id="1416" w:name="_Toc66351590"/>
      <w:r>
        <w:rPr>
          <w:rFonts w:ascii="宋体" w:hAnsi="宋体" w:cs="仿宋" w:hint="eastAsia"/>
          <w:b/>
          <w:kern w:val="0"/>
          <w:sz w:val="24"/>
        </w:rPr>
        <w:t xml:space="preserve"> </w:t>
      </w:r>
      <w:bookmarkStart w:id="1417" w:name="_Toc99033423"/>
      <w:r>
        <w:rPr>
          <w:rFonts w:ascii="宋体" w:hAnsi="宋体" w:cs="仿宋" w:hint="eastAsia"/>
          <w:b/>
          <w:kern w:val="0"/>
          <w:sz w:val="24"/>
        </w:rPr>
        <w:t>违约责任</w:t>
      </w:r>
      <w:bookmarkEnd w:id="1415"/>
      <w:bookmarkEnd w:id="1416"/>
      <w:bookmarkEnd w:id="1417"/>
    </w:p>
    <w:p w14:paraId="1EAE6502"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（1）乙方在合同生效后10日内（含10日）未履行合同，甲方有权单方解除合同，同时乙方应返还甲方支付的合同预付款。合同解除后，乙方需赔偿甲方因解除合同造成的损失。</w:t>
      </w:r>
    </w:p>
    <w:p w14:paraId="2365C9B5"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（2）乙方应按合同要求完全履行合同内容，若乙方单方面只履行部分合同内容，甲方扣除乙方未完成部分合同价款并另行要求乙方按照未完成部分工作价款的10%作为违约金。同时，甲方有权单方解除合同。</w:t>
      </w:r>
    </w:p>
    <w:p w14:paraId="12F7DF47"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w:t>
      </w:r>
      <w:r>
        <w:rPr>
          <w:rFonts w:ascii="宋体" w:hAnsi="宋体" w:cs="仿宋"/>
          <w:sz w:val="24"/>
        </w:rPr>
        <w:t>3</w:t>
      </w:r>
      <w:r>
        <w:rPr>
          <w:rFonts w:ascii="宋体" w:hAnsi="宋体" w:cs="仿宋" w:hint="eastAsia"/>
          <w:sz w:val="24"/>
        </w:rPr>
        <w:t>）甲方在日常检查及考核中发现质量不合格的项目，乙方需对该项无偿返工。若在整改后仍然不合格，甲方有权解除合同且不承担任何责任。同时，乙方需赔偿甲方因此造成的损失。</w:t>
      </w:r>
    </w:p>
    <w:p w14:paraId="4A3D54F3"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w:t>
      </w:r>
      <w:r>
        <w:rPr>
          <w:rFonts w:ascii="宋体" w:hAnsi="宋体" w:cs="仿宋"/>
          <w:sz w:val="24"/>
        </w:rPr>
        <w:t>4</w:t>
      </w:r>
      <w:r>
        <w:rPr>
          <w:rFonts w:ascii="宋体" w:hAnsi="宋体" w:cs="仿宋" w:hint="eastAsia"/>
          <w:sz w:val="24"/>
        </w:rPr>
        <w:t>）乙方未按约定时间提供验收资料，每延误一日甲方扣除合同总价的0.5%作为违约金，违约金累计不超过签约合同总价的10%。</w:t>
      </w:r>
    </w:p>
    <w:p w14:paraId="2DF0C3EC"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w:t>
      </w:r>
      <w:r>
        <w:rPr>
          <w:rFonts w:ascii="宋体" w:hAnsi="宋体" w:cs="仿宋"/>
          <w:sz w:val="24"/>
        </w:rPr>
        <w:t>5</w:t>
      </w:r>
      <w:r>
        <w:rPr>
          <w:rFonts w:ascii="宋体" w:hAnsi="宋体" w:cs="仿宋" w:hint="eastAsia"/>
          <w:sz w:val="24"/>
        </w:rPr>
        <w:t>）其他违约行为，违约方应向守约方支付合同价款3%的违约金。</w:t>
      </w:r>
    </w:p>
    <w:p w14:paraId="0898FFD1" w14:textId="77777777" w:rsidR="00CD2971" w:rsidRDefault="00000000">
      <w:pPr>
        <w:widowControl/>
        <w:numPr>
          <w:ilvl w:val="0"/>
          <w:numId w:val="30"/>
        </w:numPr>
        <w:spacing w:line="360" w:lineRule="auto"/>
        <w:outlineLvl w:val="2"/>
        <w:rPr>
          <w:rFonts w:ascii="宋体" w:hAnsi="宋体" w:cs="仿宋"/>
          <w:b/>
          <w:kern w:val="0"/>
          <w:sz w:val="24"/>
        </w:rPr>
      </w:pPr>
      <w:r>
        <w:rPr>
          <w:rFonts w:ascii="宋体" w:hAnsi="宋体" w:cs="仿宋" w:hint="eastAsia"/>
          <w:b/>
          <w:kern w:val="0"/>
          <w:sz w:val="24"/>
        </w:rPr>
        <w:t xml:space="preserve"> </w:t>
      </w:r>
      <w:r>
        <w:rPr>
          <w:rFonts w:ascii="宋体" w:hAnsi="宋体" w:cs="仿宋"/>
          <w:b/>
          <w:kern w:val="0"/>
          <w:sz w:val="24"/>
        </w:rPr>
        <w:t xml:space="preserve"> </w:t>
      </w:r>
      <w:r>
        <w:rPr>
          <w:rFonts w:ascii="宋体" w:hAnsi="宋体" w:cs="仿宋" w:hint="eastAsia"/>
          <w:b/>
          <w:kern w:val="0"/>
          <w:sz w:val="24"/>
        </w:rPr>
        <w:t>安全条款</w:t>
      </w:r>
    </w:p>
    <w:p w14:paraId="709AA88C"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t>合同履行过程中发生的甲方、乙方或第三方人身伤害、安全生产责任、交通安全事故，造成的财产损失及引发的行政责任等均由乙方自行承担费用并予以解决，具体内容详见《施工安全协议》。</w:t>
      </w:r>
    </w:p>
    <w:p w14:paraId="784108D4" w14:textId="77777777" w:rsidR="00CD2971" w:rsidRDefault="00000000">
      <w:pPr>
        <w:widowControl/>
        <w:numPr>
          <w:ilvl w:val="0"/>
          <w:numId w:val="30"/>
        </w:numPr>
        <w:spacing w:line="360" w:lineRule="auto"/>
        <w:outlineLvl w:val="2"/>
        <w:rPr>
          <w:rFonts w:ascii="宋体" w:hAnsi="宋体" w:cs="仿宋"/>
          <w:b/>
          <w:kern w:val="0"/>
          <w:sz w:val="24"/>
        </w:rPr>
      </w:pPr>
      <w:r>
        <w:rPr>
          <w:rFonts w:ascii="宋体" w:hAnsi="宋体" w:cs="仿宋" w:hint="eastAsia"/>
          <w:b/>
          <w:kern w:val="0"/>
          <w:sz w:val="24"/>
        </w:rPr>
        <w:t xml:space="preserve"> </w:t>
      </w:r>
      <w:r>
        <w:rPr>
          <w:rFonts w:ascii="宋体" w:hAnsi="宋体" w:cs="仿宋"/>
          <w:b/>
          <w:kern w:val="0"/>
          <w:sz w:val="24"/>
        </w:rPr>
        <w:t xml:space="preserve"> </w:t>
      </w:r>
      <w:r>
        <w:rPr>
          <w:rFonts w:ascii="宋体" w:hAnsi="宋体" w:cs="仿宋" w:hint="eastAsia"/>
          <w:b/>
          <w:kern w:val="0"/>
          <w:sz w:val="24"/>
        </w:rPr>
        <w:t>廉政条款</w:t>
      </w:r>
    </w:p>
    <w:p w14:paraId="71FCA486" w14:textId="77777777" w:rsidR="00CD2971" w:rsidRDefault="00000000">
      <w:pPr>
        <w:spacing w:line="360" w:lineRule="auto"/>
        <w:ind w:firstLineChars="200" w:firstLine="480"/>
        <w:rPr>
          <w:rFonts w:ascii="宋体" w:hAnsi="宋体" w:cs="仿宋_GB2312"/>
          <w:sz w:val="24"/>
        </w:rPr>
      </w:pPr>
      <w:r>
        <w:rPr>
          <w:rFonts w:ascii="宋体" w:hAnsi="宋体" w:cs="仿宋_GB2312" w:hint="eastAsia"/>
          <w:sz w:val="24"/>
        </w:rPr>
        <w:lastRenderedPageBreak/>
        <w:t>甲乙双方应严格遵守国家关于市场准入、采购货物（服务)和市场活动的有关法律、法规，相关政策，以及廉政建设的各项规定，具体内容详见《采购货物(服务)项目廉政合同》。</w:t>
      </w:r>
    </w:p>
    <w:p w14:paraId="04409E19" w14:textId="77777777" w:rsidR="00CD2971" w:rsidRDefault="00000000">
      <w:pPr>
        <w:widowControl/>
        <w:numPr>
          <w:ilvl w:val="0"/>
          <w:numId w:val="30"/>
        </w:numPr>
        <w:spacing w:line="360" w:lineRule="auto"/>
        <w:outlineLvl w:val="2"/>
        <w:rPr>
          <w:rFonts w:ascii="宋体" w:hAnsi="宋体" w:cs="仿宋"/>
          <w:b/>
          <w:kern w:val="0"/>
          <w:sz w:val="24"/>
        </w:rPr>
      </w:pPr>
      <w:bookmarkStart w:id="1418" w:name="_Toc99033424"/>
      <w:bookmarkStart w:id="1419" w:name="_Toc66351591"/>
      <w:bookmarkStart w:id="1420" w:name="_Toc500949071"/>
      <w:bookmarkStart w:id="1421" w:name="_Toc62736981"/>
      <w:r>
        <w:rPr>
          <w:rFonts w:ascii="宋体" w:hAnsi="宋体" w:cs="仿宋" w:hint="eastAsia"/>
          <w:b/>
          <w:kern w:val="0"/>
          <w:sz w:val="24"/>
        </w:rPr>
        <w:t xml:space="preserve"> </w:t>
      </w:r>
      <w:r>
        <w:rPr>
          <w:rFonts w:ascii="宋体" w:hAnsi="宋体" w:cs="仿宋"/>
          <w:b/>
          <w:kern w:val="0"/>
          <w:sz w:val="24"/>
        </w:rPr>
        <w:t xml:space="preserve"> </w:t>
      </w:r>
      <w:r>
        <w:rPr>
          <w:rFonts w:ascii="宋体" w:hAnsi="宋体" w:cs="仿宋" w:hint="eastAsia"/>
          <w:b/>
          <w:kern w:val="0"/>
          <w:sz w:val="24"/>
        </w:rPr>
        <w:t>其他</w:t>
      </w:r>
      <w:bookmarkEnd w:id="1418"/>
      <w:bookmarkEnd w:id="1419"/>
      <w:bookmarkEnd w:id="1420"/>
      <w:bookmarkEnd w:id="1421"/>
    </w:p>
    <w:p w14:paraId="3DFDCA79"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（1）本合同服务期至2024年12月31日，如服务期满后新运行维护单位未确定，可由乙方延续服务至新运行维护合同生效前一日。延续服务费用标准视资金批复情况，按照实际发生工作量以及</w:t>
      </w:r>
      <w:del w:id="1422" w:author="DELL" w:date="2024-03-22T10:21:00Z">
        <w:r>
          <w:rPr>
            <w:rFonts w:ascii="宋体" w:hAnsi="宋体" w:cs="仿宋" w:hint="eastAsia"/>
            <w:sz w:val="24"/>
          </w:rPr>
          <w:delText>财政</w:delText>
        </w:r>
      </w:del>
      <w:ins w:id="1423" w:author="DELL" w:date="2024-03-22T10:21:00Z">
        <w:r>
          <w:rPr>
            <w:rFonts w:ascii="宋体" w:hAnsi="宋体" w:cs="仿宋" w:hint="eastAsia"/>
            <w:sz w:val="24"/>
          </w:rPr>
          <w:t>上级部门</w:t>
        </w:r>
      </w:ins>
      <w:r>
        <w:rPr>
          <w:rFonts w:ascii="宋体" w:hAnsi="宋体" w:cs="仿宋" w:hint="eastAsia"/>
          <w:sz w:val="24"/>
        </w:rPr>
        <w:t>评审标准进行支付。</w:t>
      </w:r>
    </w:p>
    <w:p w14:paraId="4C4D4FEF"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（2）本合同未尽事宜，双方应按《中华人民共和国民法典》的有关规定进行共同协商，签订书面补充协议。附件及补充协议均为本合同不可分割的一部分，同本合同具有同等法律效力。</w:t>
      </w:r>
    </w:p>
    <w:p w14:paraId="4D0064B5"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（3）合同附件：</w:t>
      </w:r>
    </w:p>
    <w:p w14:paraId="23244846"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合同附件1：</w:t>
      </w:r>
      <w:ins w:id="1424" w:author="DELL" w:date="2024-03-22T10:53:00Z">
        <w:r>
          <w:rPr>
            <w:rFonts w:ascii="宋体" w:hAnsi="宋体" w:cs="仿宋" w:hint="eastAsia"/>
            <w:bCs/>
            <w:kern w:val="0"/>
            <w:sz w:val="24"/>
            <w:rPrChange w:id="1425" w:author="郝天奇" w:date="2024-03-22T12:55:00Z">
              <w:rPr>
                <w:rFonts w:ascii="宋体" w:hAnsi="宋体" w:cs="仿宋" w:hint="eastAsia"/>
                <w:b/>
                <w:kern w:val="0"/>
                <w:sz w:val="24"/>
              </w:rPr>
            </w:rPrChange>
          </w:rPr>
          <w:t>密云水库绿地管护考核办法</w:t>
        </w:r>
      </w:ins>
      <w:del w:id="1426" w:author="DELL" w:date="2024-03-22T10:53:00Z">
        <w:r>
          <w:rPr>
            <w:rFonts w:ascii="宋体" w:hAnsi="宋体" w:cs="仿宋" w:hint="eastAsia"/>
            <w:sz w:val="24"/>
          </w:rPr>
          <w:delText>绿地养护管理检查及考核办法</w:delText>
        </w:r>
      </w:del>
      <w:r>
        <w:rPr>
          <w:rFonts w:ascii="宋体" w:hAnsi="宋体" w:cs="仿宋" w:hint="eastAsia"/>
          <w:sz w:val="24"/>
        </w:rPr>
        <w:t>。</w:t>
      </w:r>
    </w:p>
    <w:p w14:paraId="41F57B13"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合同附件2：履约验收方案。</w:t>
      </w:r>
    </w:p>
    <w:p w14:paraId="017F52FC" w14:textId="77777777" w:rsidR="00CD2971" w:rsidRDefault="00000000">
      <w:pPr>
        <w:widowControl/>
        <w:spacing w:line="360" w:lineRule="auto"/>
        <w:outlineLvl w:val="2"/>
        <w:rPr>
          <w:rFonts w:ascii="宋体" w:hAnsi="宋体" w:cs="仿宋"/>
          <w:b/>
          <w:kern w:val="0"/>
          <w:sz w:val="24"/>
        </w:rPr>
      </w:pPr>
      <w:bookmarkStart w:id="1427" w:name="_Toc500949072"/>
      <w:bookmarkStart w:id="1428" w:name="_Toc62736982"/>
      <w:bookmarkStart w:id="1429" w:name="_Toc66351592"/>
      <w:r>
        <w:rPr>
          <w:rFonts w:ascii="宋体" w:hAnsi="宋体" w:cs="仿宋" w:hint="eastAsia"/>
          <w:b/>
          <w:kern w:val="0"/>
          <w:sz w:val="24"/>
        </w:rPr>
        <w:t xml:space="preserve">第十三条 </w:t>
      </w:r>
      <w:bookmarkStart w:id="1430" w:name="_Toc99033425"/>
      <w:r>
        <w:rPr>
          <w:rFonts w:ascii="宋体" w:hAnsi="宋体" w:cs="仿宋" w:hint="eastAsia"/>
          <w:b/>
          <w:kern w:val="0"/>
          <w:sz w:val="24"/>
        </w:rPr>
        <w:t>生效</w:t>
      </w:r>
      <w:bookmarkEnd w:id="1427"/>
      <w:bookmarkEnd w:id="1428"/>
      <w:bookmarkEnd w:id="1429"/>
      <w:bookmarkEnd w:id="1430"/>
    </w:p>
    <w:p w14:paraId="0C9F412D"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招投标文件作为本合同的组成部分。</w:t>
      </w:r>
    </w:p>
    <w:p w14:paraId="54941498"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本合同自双方法定代表人或委托代理人签字并加盖公章或合同专用章后生效。</w:t>
      </w:r>
    </w:p>
    <w:p w14:paraId="4FE6E7DE" w14:textId="77777777" w:rsidR="00CD2971" w:rsidRDefault="00000000">
      <w:pPr>
        <w:spacing w:line="360" w:lineRule="auto"/>
        <w:ind w:firstLineChars="200" w:firstLine="480"/>
        <w:rPr>
          <w:rFonts w:ascii="宋体" w:hAnsi="宋体" w:cs="仿宋"/>
          <w:sz w:val="24"/>
        </w:rPr>
      </w:pPr>
      <w:r>
        <w:rPr>
          <w:rFonts w:ascii="宋体" w:hAnsi="宋体" w:cs="仿宋" w:hint="eastAsia"/>
          <w:sz w:val="24"/>
        </w:rPr>
        <w:t>本合同壹式陆份，甲方执伍份，乙方执壹份，每份具有同等法律效力。</w:t>
      </w:r>
    </w:p>
    <w:p w14:paraId="685A0D4F" w14:textId="77777777" w:rsidR="00CD2971" w:rsidRDefault="00000000">
      <w:pPr>
        <w:widowControl/>
        <w:spacing w:line="360" w:lineRule="auto"/>
        <w:outlineLvl w:val="2"/>
        <w:rPr>
          <w:rFonts w:ascii="宋体" w:hAnsi="宋体" w:cs="仿宋_GB2312"/>
          <w:b/>
          <w:bCs/>
          <w:kern w:val="0"/>
          <w:sz w:val="24"/>
        </w:rPr>
      </w:pPr>
      <w:r>
        <w:rPr>
          <w:rFonts w:ascii="宋体" w:hAnsi="宋体" w:cs="仿宋_GB2312" w:hint="eastAsia"/>
          <w:b/>
          <w:bCs/>
          <w:kern w:val="0"/>
          <w:sz w:val="24"/>
        </w:rPr>
        <w:t>第十四条 送达条款</w:t>
      </w:r>
    </w:p>
    <w:p w14:paraId="61BD6B7C" w14:textId="77777777" w:rsidR="00CD2971" w:rsidRDefault="00000000">
      <w:pPr>
        <w:widowControl/>
        <w:adjustRightInd w:val="0"/>
        <w:spacing w:line="360" w:lineRule="auto"/>
        <w:ind w:firstLineChars="200" w:firstLine="480"/>
        <w:rPr>
          <w:rFonts w:ascii="宋体" w:hAnsi="宋体" w:cs="仿宋_GB2312"/>
          <w:kern w:val="0"/>
          <w:sz w:val="24"/>
        </w:rPr>
      </w:pPr>
      <w:r>
        <w:rPr>
          <w:rFonts w:ascii="宋体" w:hAnsi="宋体" w:cs="仿宋_GB2312" w:hint="eastAsia"/>
          <w:kern w:val="0"/>
          <w:sz w:val="24"/>
        </w:rPr>
        <w:t>需要发出通知等文件的，甲方按照下述地址（包括电子邮箱地址）发出，该地址同样适用于人民法院第一审程序、第二审程序、再审程序、执行程序等诉讼程序以及仲裁程序。</w:t>
      </w:r>
    </w:p>
    <w:p w14:paraId="3AD16171" w14:textId="77777777" w:rsidR="00CD2971" w:rsidRDefault="00000000">
      <w:pPr>
        <w:widowControl/>
        <w:adjustRightInd w:val="0"/>
        <w:spacing w:line="360" w:lineRule="auto"/>
        <w:ind w:firstLineChars="200" w:firstLine="480"/>
        <w:rPr>
          <w:rFonts w:ascii="宋体" w:hAnsi="宋体" w:cs="仿宋_GB2312"/>
          <w:kern w:val="0"/>
          <w:sz w:val="24"/>
        </w:rPr>
      </w:pPr>
      <w:r>
        <w:rPr>
          <w:rFonts w:ascii="宋体" w:hAnsi="宋体" w:cs="仿宋_GB2312" w:hint="eastAsia"/>
          <w:kern w:val="0"/>
          <w:sz w:val="24"/>
        </w:rPr>
        <w:t>下述地址及约定的联系人、联系方式等发生变更的，应当及时书面通知本合同相对方。如果因接受方原因导致通知发送失败，则发送方按照下述地址以寄送方式送达的书面文件的，寄送后第3个工作日视为送达；以电子邮件方式送达的书面文件的，以电子邮件发送时间作为通知送达时间；以短信方式发送的，以短信发送时间为通知送达时间。</w:t>
      </w:r>
    </w:p>
    <w:p w14:paraId="0D940D63" w14:textId="77777777" w:rsidR="00CD2971" w:rsidRDefault="00000000">
      <w:pPr>
        <w:widowControl/>
        <w:adjustRightInd w:val="0"/>
        <w:spacing w:line="360" w:lineRule="auto"/>
        <w:ind w:firstLineChars="200" w:firstLine="480"/>
        <w:rPr>
          <w:rFonts w:ascii="宋体" w:hAnsi="宋体" w:cs="仿宋_GB2312"/>
          <w:kern w:val="0"/>
          <w:sz w:val="24"/>
        </w:rPr>
      </w:pPr>
      <w:r>
        <w:rPr>
          <w:rFonts w:ascii="宋体" w:hAnsi="宋体" w:cs="仿宋_GB2312" w:hint="eastAsia"/>
          <w:kern w:val="0"/>
          <w:sz w:val="24"/>
        </w:rPr>
        <w:t xml:space="preserve">乙方：                          </w:t>
      </w:r>
    </w:p>
    <w:p w14:paraId="03D24092" w14:textId="77777777" w:rsidR="00CD2971" w:rsidRDefault="00000000">
      <w:pPr>
        <w:widowControl/>
        <w:adjustRightInd w:val="0"/>
        <w:spacing w:line="360" w:lineRule="auto"/>
        <w:ind w:firstLineChars="200" w:firstLine="480"/>
        <w:rPr>
          <w:rFonts w:ascii="宋体" w:hAnsi="宋体" w:cs="仿宋_GB2312"/>
          <w:kern w:val="0"/>
          <w:sz w:val="24"/>
        </w:rPr>
      </w:pPr>
      <w:r>
        <w:rPr>
          <w:rFonts w:ascii="宋体" w:hAnsi="宋体" w:cs="仿宋_GB2312" w:hint="eastAsia"/>
          <w:kern w:val="0"/>
          <w:sz w:val="24"/>
        </w:rPr>
        <w:t>地址：</w:t>
      </w:r>
    </w:p>
    <w:p w14:paraId="3403DDF5" w14:textId="77777777" w:rsidR="00CD2971" w:rsidRDefault="00000000">
      <w:pPr>
        <w:widowControl/>
        <w:adjustRightInd w:val="0"/>
        <w:spacing w:line="360" w:lineRule="auto"/>
        <w:ind w:firstLineChars="200" w:firstLine="480"/>
        <w:rPr>
          <w:rFonts w:ascii="宋体" w:hAnsi="宋体" w:cs="仿宋_GB2312"/>
          <w:kern w:val="0"/>
          <w:sz w:val="24"/>
        </w:rPr>
      </w:pPr>
      <w:r>
        <w:rPr>
          <w:rFonts w:ascii="宋体" w:hAnsi="宋体" w:cs="仿宋_GB2312" w:hint="eastAsia"/>
          <w:kern w:val="0"/>
          <w:sz w:val="24"/>
        </w:rPr>
        <w:t xml:space="preserve">联系人：                       </w:t>
      </w:r>
    </w:p>
    <w:p w14:paraId="1366CD55" w14:textId="77777777" w:rsidR="00CD2971" w:rsidRDefault="00000000">
      <w:pPr>
        <w:widowControl/>
        <w:adjustRightInd w:val="0"/>
        <w:spacing w:line="360" w:lineRule="auto"/>
        <w:ind w:firstLineChars="200" w:firstLine="480"/>
        <w:rPr>
          <w:rFonts w:ascii="宋体" w:hAnsi="宋体" w:cs="仿宋_GB2312"/>
          <w:kern w:val="0"/>
          <w:sz w:val="24"/>
        </w:rPr>
      </w:pPr>
      <w:r>
        <w:rPr>
          <w:rFonts w:ascii="宋体" w:hAnsi="宋体" w:cs="仿宋_GB2312" w:hint="eastAsia"/>
          <w:kern w:val="0"/>
          <w:sz w:val="24"/>
        </w:rPr>
        <w:t>联系电话：</w:t>
      </w:r>
    </w:p>
    <w:p w14:paraId="69DFFABC" w14:textId="77777777" w:rsidR="00CD2971" w:rsidRDefault="00000000">
      <w:pPr>
        <w:spacing w:line="360" w:lineRule="auto"/>
        <w:ind w:firstLineChars="200" w:firstLine="480"/>
        <w:rPr>
          <w:rFonts w:ascii="宋体" w:hAnsi="宋体" w:cs="仿宋"/>
          <w:kern w:val="0"/>
          <w:sz w:val="24"/>
        </w:rPr>
      </w:pPr>
      <w:r>
        <w:rPr>
          <w:rFonts w:ascii="宋体" w:hAnsi="宋体" w:cs="仿宋_GB2312" w:hint="eastAsia"/>
          <w:kern w:val="0"/>
          <w:sz w:val="24"/>
        </w:rPr>
        <w:t>电子邮箱：</w:t>
      </w:r>
    </w:p>
    <w:p w14:paraId="50A2FBBA" w14:textId="77777777" w:rsidR="00CD2971" w:rsidRDefault="00CD2971">
      <w:pPr>
        <w:spacing w:line="360" w:lineRule="auto"/>
        <w:ind w:firstLineChars="200" w:firstLine="480"/>
        <w:rPr>
          <w:rFonts w:ascii="宋体" w:hAnsi="宋体" w:cs="仿宋"/>
          <w:sz w:val="24"/>
        </w:rPr>
      </w:pPr>
    </w:p>
    <w:p w14:paraId="179FEAF6" w14:textId="77777777" w:rsidR="00CD2971" w:rsidRDefault="00000000">
      <w:pPr>
        <w:tabs>
          <w:tab w:val="right" w:leader="dot" w:pos="8778"/>
        </w:tabs>
        <w:snapToGrid w:val="0"/>
        <w:spacing w:line="360" w:lineRule="auto"/>
        <w:ind w:firstLineChars="100" w:firstLine="240"/>
        <w:rPr>
          <w:rFonts w:ascii="宋体" w:hAnsi="宋体" w:cs="仿宋"/>
          <w:iCs/>
          <w:caps/>
          <w:kern w:val="0"/>
          <w:sz w:val="24"/>
          <w:szCs w:val="36"/>
        </w:rPr>
      </w:pPr>
      <w:r>
        <w:rPr>
          <w:rFonts w:ascii="宋体" w:hAnsi="宋体" w:cs="仿宋" w:hint="eastAsia"/>
          <w:iCs/>
          <w:caps/>
          <w:kern w:val="0"/>
          <w:sz w:val="24"/>
          <w:szCs w:val="36"/>
        </w:rPr>
        <w:t>（以下无正文）</w:t>
      </w:r>
    </w:p>
    <w:p w14:paraId="6D05916B" w14:textId="77777777" w:rsidR="00CD2971" w:rsidRDefault="00CD2971"/>
    <w:p w14:paraId="09A89C9A" w14:textId="77777777" w:rsidR="00CD2971" w:rsidRDefault="00CD2971">
      <w:pPr>
        <w:tabs>
          <w:tab w:val="right" w:leader="dot" w:pos="8778"/>
        </w:tabs>
        <w:snapToGrid w:val="0"/>
        <w:spacing w:line="360" w:lineRule="auto"/>
        <w:jc w:val="center"/>
        <w:rPr>
          <w:b/>
          <w:bCs/>
          <w:iCs/>
          <w:caps/>
          <w:kern w:val="0"/>
          <w:sz w:val="36"/>
          <w:szCs w:val="36"/>
        </w:rPr>
      </w:pPr>
    </w:p>
    <w:p w14:paraId="248C749F" w14:textId="77777777" w:rsidR="00CD2971" w:rsidRDefault="00000000">
      <w:pPr>
        <w:spacing w:line="360" w:lineRule="auto"/>
        <w:ind w:leftChars="202" w:left="1588" w:hangingChars="485" w:hanging="1164"/>
        <w:rPr>
          <w:rFonts w:ascii="宋体" w:hAnsi="宋体" w:cs="仿宋"/>
          <w:kern w:val="0"/>
          <w:sz w:val="24"/>
          <w:u w:val="single"/>
        </w:rPr>
      </w:pPr>
      <w:r>
        <w:rPr>
          <w:rFonts w:ascii="宋体" w:hAnsi="宋体" w:cs="仿宋" w:hint="eastAsia"/>
          <w:kern w:val="0"/>
          <w:sz w:val="24"/>
        </w:rPr>
        <w:t>甲  方：（公章）</w:t>
      </w:r>
      <w:r>
        <w:rPr>
          <w:rFonts w:ascii="宋体" w:hAnsi="宋体" w:cs="仿宋" w:hint="eastAsia"/>
          <w:kern w:val="0"/>
          <w:sz w:val="24"/>
          <w:u w:val="single"/>
        </w:rPr>
        <w:t>北京市密云水库管理处</w:t>
      </w:r>
      <w:r>
        <w:rPr>
          <w:rFonts w:ascii="宋体" w:hAnsi="宋体" w:cs="仿宋" w:hint="eastAsia"/>
          <w:kern w:val="0"/>
          <w:sz w:val="24"/>
        </w:rPr>
        <w:t xml:space="preserve">  乙  方：（公章）</w:t>
      </w:r>
      <w:r>
        <w:rPr>
          <w:rFonts w:ascii="宋体" w:hAnsi="宋体" w:cs="仿宋" w:hint="eastAsia"/>
          <w:kern w:val="0"/>
          <w:sz w:val="24"/>
          <w:u w:val="single"/>
        </w:rPr>
        <w:t xml:space="preserve">           </w:t>
      </w:r>
    </w:p>
    <w:p w14:paraId="3B62C5D6" w14:textId="77777777" w:rsidR="00CD2971" w:rsidRDefault="00000000">
      <w:pPr>
        <w:spacing w:line="360" w:lineRule="auto"/>
        <w:ind w:leftChars="202" w:left="1588" w:hangingChars="485" w:hanging="1164"/>
        <w:rPr>
          <w:rFonts w:ascii="宋体" w:hAnsi="宋体" w:cs="仿宋"/>
          <w:kern w:val="0"/>
          <w:sz w:val="24"/>
        </w:rPr>
      </w:pPr>
      <w:r>
        <w:rPr>
          <w:rFonts w:ascii="宋体" w:hAnsi="宋体" w:cs="仿宋" w:hint="eastAsia"/>
          <w:kern w:val="0"/>
          <w:sz w:val="24"/>
        </w:rPr>
        <w:t>法定代表人：</w:t>
      </w:r>
      <w:r>
        <w:rPr>
          <w:rFonts w:ascii="宋体" w:hAnsi="宋体" w:cs="仿宋" w:hint="eastAsia"/>
          <w:kern w:val="0"/>
          <w:sz w:val="24"/>
          <w:u w:val="single"/>
        </w:rPr>
        <w:t xml:space="preserve">                        </w:t>
      </w:r>
      <w:r>
        <w:rPr>
          <w:rFonts w:ascii="宋体" w:hAnsi="宋体" w:cs="仿宋" w:hint="eastAsia"/>
          <w:kern w:val="0"/>
          <w:sz w:val="24"/>
        </w:rPr>
        <w:t xml:space="preserve">  法定代表人：</w:t>
      </w:r>
      <w:r>
        <w:rPr>
          <w:rFonts w:ascii="宋体" w:hAnsi="宋体" w:cs="仿宋" w:hint="eastAsia"/>
          <w:kern w:val="0"/>
          <w:sz w:val="24"/>
          <w:u w:val="single"/>
        </w:rPr>
        <w:t xml:space="preserve">               </w:t>
      </w:r>
    </w:p>
    <w:p w14:paraId="574C86EC" w14:textId="77777777" w:rsidR="00CD2971" w:rsidRDefault="00000000">
      <w:pPr>
        <w:spacing w:line="360" w:lineRule="auto"/>
        <w:ind w:leftChars="202" w:left="1588" w:hangingChars="485" w:hanging="1164"/>
        <w:rPr>
          <w:rFonts w:ascii="宋体" w:hAnsi="宋体" w:cs="仿宋"/>
          <w:kern w:val="0"/>
          <w:sz w:val="24"/>
          <w:u w:val="single"/>
        </w:rPr>
      </w:pPr>
      <w:r>
        <w:rPr>
          <w:rFonts w:ascii="宋体" w:hAnsi="宋体" w:cs="仿宋" w:hint="eastAsia"/>
          <w:kern w:val="0"/>
          <w:sz w:val="24"/>
        </w:rPr>
        <w:t>委托代理人：</w:t>
      </w:r>
      <w:r>
        <w:rPr>
          <w:rFonts w:ascii="宋体" w:hAnsi="宋体" w:cs="仿宋" w:hint="eastAsia"/>
          <w:kern w:val="0"/>
          <w:sz w:val="24"/>
          <w:u w:val="single"/>
        </w:rPr>
        <w:t xml:space="preserve">                        </w:t>
      </w:r>
      <w:r>
        <w:rPr>
          <w:rFonts w:ascii="宋体" w:hAnsi="宋体" w:cs="仿宋" w:hint="eastAsia"/>
          <w:kern w:val="0"/>
          <w:sz w:val="24"/>
        </w:rPr>
        <w:t xml:space="preserve">  委托代理人：</w:t>
      </w:r>
      <w:r>
        <w:rPr>
          <w:rFonts w:ascii="宋体" w:hAnsi="宋体" w:cs="仿宋" w:hint="eastAsia"/>
          <w:kern w:val="0"/>
          <w:sz w:val="24"/>
          <w:u w:val="single"/>
        </w:rPr>
        <w:t xml:space="preserve">               </w:t>
      </w:r>
    </w:p>
    <w:p w14:paraId="2DE0DFF5" w14:textId="77777777" w:rsidR="00CD2971" w:rsidRDefault="00000000">
      <w:pPr>
        <w:spacing w:line="360" w:lineRule="auto"/>
        <w:ind w:leftChars="202" w:left="1588" w:hangingChars="485" w:hanging="1164"/>
        <w:rPr>
          <w:rFonts w:ascii="宋体" w:hAnsi="宋体" w:cs="仿宋"/>
          <w:kern w:val="0"/>
          <w:sz w:val="24"/>
          <w:u w:val="single"/>
        </w:rPr>
      </w:pPr>
      <w:r>
        <w:rPr>
          <w:rFonts w:ascii="宋体" w:hAnsi="宋体" w:cs="仿宋" w:hint="eastAsia"/>
          <w:kern w:val="0"/>
          <w:sz w:val="24"/>
        </w:rPr>
        <w:t>电  话：</w:t>
      </w:r>
      <w:r>
        <w:rPr>
          <w:rFonts w:ascii="宋体" w:hAnsi="宋体" w:cs="仿宋" w:hint="eastAsia"/>
          <w:kern w:val="0"/>
          <w:sz w:val="24"/>
          <w:u w:val="single"/>
        </w:rPr>
        <w:t xml:space="preserve">                            </w:t>
      </w:r>
      <w:r>
        <w:rPr>
          <w:rFonts w:ascii="宋体" w:hAnsi="宋体" w:cs="仿宋" w:hint="eastAsia"/>
          <w:kern w:val="0"/>
          <w:sz w:val="24"/>
        </w:rPr>
        <w:t xml:space="preserve">  电  话：</w:t>
      </w:r>
      <w:r>
        <w:rPr>
          <w:rFonts w:ascii="宋体" w:hAnsi="宋体" w:cs="仿宋" w:hint="eastAsia"/>
          <w:kern w:val="0"/>
          <w:sz w:val="24"/>
          <w:u w:val="single"/>
        </w:rPr>
        <w:t xml:space="preserve">                   </w:t>
      </w:r>
    </w:p>
    <w:p w14:paraId="26FC73C7" w14:textId="77777777" w:rsidR="00CD2971" w:rsidRDefault="00000000">
      <w:pPr>
        <w:spacing w:line="360" w:lineRule="auto"/>
        <w:ind w:leftChars="202" w:left="1588" w:hangingChars="485" w:hanging="1164"/>
        <w:rPr>
          <w:rFonts w:ascii="宋体" w:hAnsi="宋体" w:cs="仿宋"/>
          <w:kern w:val="0"/>
          <w:sz w:val="24"/>
          <w:u w:val="single"/>
        </w:rPr>
      </w:pPr>
      <w:r>
        <w:rPr>
          <w:rFonts w:ascii="宋体" w:hAnsi="宋体" w:cs="仿宋" w:hint="eastAsia"/>
          <w:kern w:val="0"/>
          <w:sz w:val="24"/>
        </w:rPr>
        <w:t>合同订立时间</w:t>
      </w:r>
      <w:r>
        <w:rPr>
          <w:rFonts w:ascii="宋体" w:hAnsi="宋体" w:cs="仿宋" w:hint="eastAsia"/>
          <w:kern w:val="0"/>
          <w:sz w:val="24"/>
          <w:u w:val="single"/>
        </w:rPr>
        <w:t xml:space="preserve">     </w:t>
      </w:r>
      <w:r>
        <w:rPr>
          <w:rFonts w:ascii="宋体" w:hAnsi="宋体" w:cs="仿宋" w:hint="eastAsia"/>
          <w:kern w:val="0"/>
          <w:sz w:val="24"/>
        </w:rPr>
        <w:t>年</w:t>
      </w:r>
      <w:r>
        <w:rPr>
          <w:rFonts w:ascii="宋体" w:hAnsi="宋体" w:cs="仿宋" w:hint="eastAsia"/>
          <w:kern w:val="0"/>
          <w:sz w:val="24"/>
          <w:u w:val="single"/>
        </w:rPr>
        <w:t xml:space="preserve">    </w:t>
      </w:r>
      <w:r>
        <w:rPr>
          <w:rFonts w:ascii="宋体" w:hAnsi="宋体" w:cs="仿宋" w:hint="eastAsia"/>
          <w:kern w:val="0"/>
          <w:sz w:val="24"/>
        </w:rPr>
        <w:t>月</w:t>
      </w:r>
      <w:r>
        <w:rPr>
          <w:rFonts w:ascii="宋体" w:hAnsi="宋体" w:cs="仿宋" w:hint="eastAsia"/>
          <w:kern w:val="0"/>
          <w:sz w:val="24"/>
          <w:u w:val="single"/>
        </w:rPr>
        <w:t xml:space="preserve">   日</w:t>
      </w:r>
    </w:p>
    <w:p w14:paraId="3DF24E7E" w14:textId="77777777" w:rsidR="00CD2971" w:rsidRDefault="00CD2971">
      <w:pPr>
        <w:widowControl/>
        <w:spacing w:line="360" w:lineRule="auto"/>
        <w:jc w:val="left"/>
        <w:rPr>
          <w:rFonts w:ascii="宋体" w:hAnsi="宋体" w:cs="仿宋"/>
          <w:b/>
          <w:kern w:val="0"/>
          <w:sz w:val="24"/>
        </w:rPr>
        <w:sectPr w:rsidR="00CD2971" w:rsidSect="00C605CB">
          <w:pgSz w:w="11906" w:h="16838"/>
          <w:pgMar w:top="1418" w:right="1418" w:bottom="1418" w:left="1418" w:header="851" w:footer="992" w:gutter="0"/>
          <w:cols w:space="720"/>
        </w:sectPr>
      </w:pPr>
    </w:p>
    <w:p w14:paraId="13BA1044" w14:textId="77777777" w:rsidR="00CD2971" w:rsidRDefault="00000000">
      <w:pPr>
        <w:widowControl/>
        <w:spacing w:line="360" w:lineRule="auto"/>
        <w:outlineLvl w:val="2"/>
        <w:rPr>
          <w:rFonts w:ascii="宋体" w:hAnsi="宋体" w:cs="仿宋"/>
          <w:b/>
          <w:kern w:val="0"/>
          <w:sz w:val="24"/>
        </w:rPr>
      </w:pPr>
      <w:bookmarkStart w:id="1431" w:name="_Toc99033426"/>
      <w:bookmarkStart w:id="1432" w:name="_Hlk154405817"/>
      <w:r>
        <w:rPr>
          <w:rFonts w:ascii="宋体" w:hAnsi="宋体" w:cs="仿宋" w:hint="eastAsia"/>
          <w:b/>
          <w:kern w:val="0"/>
          <w:sz w:val="24"/>
        </w:rPr>
        <w:lastRenderedPageBreak/>
        <w:t>合同附件1：密云水库绿地管护考核办法</w:t>
      </w:r>
      <w:bookmarkEnd w:id="1431"/>
    </w:p>
    <w:p w14:paraId="640EC808" w14:textId="77777777" w:rsidR="00CD2971" w:rsidRDefault="00CD2971">
      <w:pPr>
        <w:tabs>
          <w:tab w:val="right" w:leader="dot" w:pos="8778"/>
        </w:tabs>
        <w:snapToGrid w:val="0"/>
        <w:spacing w:line="360" w:lineRule="auto"/>
        <w:ind w:left="4410"/>
        <w:jc w:val="center"/>
        <w:rPr>
          <w:rFonts w:ascii="宋体" w:hAnsi="宋体"/>
          <w:b/>
          <w:bCs/>
          <w:iCs/>
          <w:caps/>
          <w:kern w:val="0"/>
          <w:sz w:val="6"/>
          <w:szCs w:val="36"/>
        </w:rPr>
      </w:pPr>
    </w:p>
    <w:p w14:paraId="261CD81D" w14:textId="77777777" w:rsidR="00CD2971" w:rsidRDefault="00000000">
      <w:pPr>
        <w:spacing w:line="360" w:lineRule="auto"/>
        <w:ind w:firstLineChars="200" w:firstLine="562"/>
        <w:jc w:val="center"/>
        <w:rPr>
          <w:rFonts w:ascii="宋体" w:hAnsi="宋体" w:cs="仿宋"/>
          <w:b/>
          <w:sz w:val="28"/>
          <w:szCs w:val="28"/>
        </w:rPr>
      </w:pPr>
      <w:bookmarkStart w:id="1433" w:name="_Toc7294"/>
      <w:bookmarkStart w:id="1434" w:name="_Toc18462"/>
      <w:bookmarkStart w:id="1435" w:name="_Toc19690"/>
      <w:bookmarkStart w:id="1436" w:name="_Toc5791"/>
      <w:bookmarkStart w:id="1437" w:name="_Toc25559"/>
      <w:bookmarkStart w:id="1438" w:name="_Toc11384"/>
      <w:bookmarkStart w:id="1439" w:name="_Toc9813"/>
      <w:bookmarkStart w:id="1440" w:name="_Toc14698"/>
      <w:bookmarkStart w:id="1441" w:name="_Toc28416"/>
      <w:bookmarkStart w:id="1442" w:name="_Toc376"/>
      <w:bookmarkStart w:id="1443" w:name="_Toc13610"/>
      <w:bookmarkStart w:id="1444" w:name="_Toc14543"/>
      <w:bookmarkStart w:id="1445" w:name="_Toc2306"/>
      <w:bookmarkStart w:id="1446" w:name="_Toc1586499648_WPSOffice_Level2"/>
      <w:bookmarkStart w:id="1447" w:name="_Toc25572"/>
      <w:bookmarkStart w:id="1448" w:name="_Toc29037"/>
      <w:bookmarkStart w:id="1449" w:name="_Hlk154406107"/>
      <w:r>
        <w:rPr>
          <w:rFonts w:ascii="宋体" w:hAnsi="宋体" w:cs="仿宋" w:hint="eastAsia"/>
          <w:b/>
          <w:sz w:val="28"/>
          <w:szCs w:val="28"/>
        </w:rPr>
        <w:t>密云水库绿地管护考核办法</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14:paraId="3B9B9804" w14:textId="77777777" w:rsidR="00CD2971" w:rsidRDefault="00CD2971">
      <w:pPr>
        <w:spacing w:line="360" w:lineRule="auto"/>
        <w:ind w:firstLineChars="200" w:firstLine="80"/>
        <w:jc w:val="center"/>
        <w:rPr>
          <w:rFonts w:ascii="宋体" w:hAnsi="宋体" w:cs="仿宋"/>
          <w:b/>
          <w:sz w:val="4"/>
          <w:szCs w:val="28"/>
        </w:rPr>
      </w:pPr>
    </w:p>
    <w:p w14:paraId="5B23B63B"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为进一步完善园林绿化养护管理制度，提高园林绿化管理水平，巩固绿化建设成果，使我单位的园林绿化养护管理工作达到制度化、规范化、精细化和经常化。结合我处实际，特制定本办法。</w:t>
      </w:r>
    </w:p>
    <w:p w14:paraId="0412DB0A" w14:textId="77777777" w:rsidR="00CD2971" w:rsidRDefault="00000000">
      <w:pPr>
        <w:widowControl/>
        <w:spacing w:line="500" w:lineRule="exact"/>
        <w:rPr>
          <w:rFonts w:ascii="宋体" w:hAnsi="宋体" w:cs="仿宋"/>
          <w:sz w:val="24"/>
        </w:rPr>
      </w:pPr>
      <w:bookmarkStart w:id="1450" w:name="_Toc567"/>
      <w:bookmarkStart w:id="1451" w:name="_Toc10918"/>
      <w:bookmarkStart w:id="1452" w:name="_Toc27192"/>
      <w:bookmarkStart w:id="1453" w:name="_Toc3497"/>
      <w:bookmarkStart w:id="1454" w:name="_Toc893398906_WPSOffice_Level2"/>
      <w:bookmarkStart w:id="1455" w:name="_Toc26916"/>
      <w:bookmarkStart w:id="1456" w:name="_Toc10369"/>
      <w:bookmarkStart w:id="1457" w:name="_Toc6841"/>
      <w:bookmarkStart w:id="1458" w:name="_Toc8525"/>
      <w:bookmarkStart w:id="1459" w:name="_Toc25341"/>
      <w:bookmarkStart w:id="1460" w:name="_Toc31853"/>
      <w:bookmarkStart w:id="1461" w:name="_Toc11805"/>
      <w:bookmarkStart w:id="1462" w:name="_Toc27246"/>
      <w:r>
        <w:rPr>
          <w:rFonts w:ascii="宋体" w:hAnsi="宋体" w:cs="仿宋" w:hint="eastAsia"/>
          <w:sz w:val="24"/>
        </w:rPr>
        <w:t>一、检查范围</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14:paraId="6269CDCC" w14:textId="3DA40021" w:rsidR="00CD2971" w:rsidRDefault="00033FE3">
      <w:pPr>
        <w:spacing w:line="500" w:lineRule="exact"/>
        <w:ind w:firstLineChars="200" w:firstLine="480"/>
        <w:rPr>
          <w:rFonts w:ascii="宋体" w:hAnsi="宋体" w:cs="仿宋"/>
          <w:sz w:val="24"/>
        </w:rPr>
      </w:pPr>
      <w:ins w:id="1463" w:author="cc" w:date="2024-03-22T15:13:00Z">
        <w:r>
          <w:rPr>
            <w:rFonts w:ascii="宋体" w:hAnsi="宋体" w:cs="宋体" w:hint="eastAsia"/>
            <w:bCs/>
            <w:kern w:val="0"/>
            <w:sz w:val="24"/>
            <w:u w:val="single"/>
          </w:rPr>
          <w:t>坝下绿地、苗圃地、白河发电隧洞支洞尾水渠、原修配厂部分绿地、铁路沿线、白河</w:t>
        </w:r>
        <w:proofErr w:type="gramStart"/>
        <w:r>
          <w:rPr>
            <w:rFonts w:ascii="宋体" w:hAnsi="宋体" w:cs="宋体" w:hint="eastAsia"/>
            <w:bCs/>
            <w:kern w:val="0"/>
            <w:sz w:val="24"/>
            <w:u w:val="single"/>
          </w:rPr>
          <w:t>泄</w:t>
        </w:r>
        <w:proofErr w:type="gramEnd"/>
        <w:r>
          <w:rPr>
            <w:rFonts w:ascii="宋体" w:hAnsi="宋体" w:cs="宋体" w:hint="eastAsia"/>
            <w:bCs/>
            <w:kern w:val="0"/>
            <w:sz w:val="24"/>
            <w:u w:val="single"/>
          </w:rPr>
          <w:t>空洞工程区。</w:t>
        </w:r>
      </w:ins>
      <w:del w:id="1464" w:author="cc" w:date="2024-03-22T15:13:00Z">
        <w:r w:rsidDel="00033FE3">
          <w:rPr>
            <w:rFonts w:ascii="宋体" w:hAnsi="宋体" w:cs="仿宋" w:hint="eastAsia"/>
            <w:sz w:val="24"/>
          </w:rPr>
          <w:delText>坝下绿地、苗圃地、铁路沿线、白河发电隧洞支洞尾水渠绿地管理、白河泄空洞工程区保洁工作、坝下绿地整治。</w:delText>
        </w:r>
      </w:del>
    </w:p>
    <w:p w14:paraId="1008E9AC" w14:textId="77777777" w:rsidR="00CD2971" w:rsidRDefault="00000000">
      <w:pPr>
        <w:widowControl/>
        <w:spacing w:line="500" w:lineRule="exact"/>
        <w:rPr>
          <w:rFonts w:ascii="宋体" w:hAnsi="宋体" w:cs="仿宋"/>
          <w:sz w:val="24"/>
        </w:rPr>
      </w:pPr>
      <w:bookmarkStart w:id="1465" w:name="_Toc4994"/>
      <w:bookmarkStart w:id="1466" w:name="_Toc31132"/>
      <w:bookmarkStart w:id="1467" w:name="_Toc879"/>
      <w:bookmarkStart w:id="1468" w:name="_Toc1848511390_WPSOffice_Level2"/>
      <w:bookmarkStart w:id="1469" w:name="_Toc15336"/>
      <w:bookmarkStart w:id="1470" w:name="_Toc2572"/>
      <w:bookmarkStart w:id="1471" w:name="_Toc23085"/>
      <w:bookmarkStart w:id="1472" w:name="_Toc2929"/>
      <w:bookmarkStart w:id="1473" w:name="_Toc5394"/>
      <w:bookmarkStart w:id="1474" w:name="_Toc15455"/>
      <w:bookmarkStart w:id="1475" w:name="_Toc16746"/>
      <w:bookmarkStart w:id="1476" w:name="_Toc20967"/>
      <w:bookmarkStart w:id="1477" w:name="_Toc6472"/>
      <w:r>
        <w:rPr>
          <w:rFonts w:ascii="宋体" w:hAnsi="宋体" w:cs="仿宋" w:hint="eastAsia"/>
          <w:sz w:val="24"/>
        </w:rPr>
        <w:t>二、检查细则</w:t>
      </w:r>
      <w:bookmarkEnd w:id="1465"/>
      <w:bookmarkEnd w:id="1466"/>
      <w:bookmarkEnd w:id="1467"/>
      <w:bookmarkEnd w:id="1468"/>
      <w:bookmarkEnd w:id="1469"/>
      <w:bookmarkEnd w:id="1470"/>
      <w:bookmarkEnd w:id="1471"/>
      <w:bookmarkEnd w:id="1472"/>
      <w:bookmarkEnd w:id="1473"/>
      <w:bookmarkEnd w:id="1474"/>
      <w:bookmarkEnd w:id="1475"/>
      <w:bookmarkEnd w:id="1476"/>
      <w:bookmarkEnd w:id="1477"/>
    </w:p>
    <w:p w14:paraId="40F927CD"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检查监督小组每日到责任区绿地内检查，检查内容依据</w:t>
      </w:r>
      <w:r>
        <w:rPr>
          <w:rFonts w:ascii="宋体" w:hAnsi="宋体" w:cs="仿宋" w:hint="eastAsia"/>
          <w:kern w:val="0"/>
          <w:sz w:val="24"/>
          <w:szCs w:val="20"/>
        </w:rPr>
        <w:t>《城镇绿地养护技术规范》（DB11/T213-2022）</w:t>
      </w:r>
      <w:r>
        <w:rPr>
          <w:rFonts w:ascii="宋体" w:hAnsi="宋体" w:cs="仿宋" w:hint="eastAsia"/>
          <w:sz w:val="24"/>
        </w:rPr>
        <w:t>中的三级标准及本方案相关要求进行，对出现的问题作整改通知，以下每项问题，将作为整改通知的依据：</w:t>
      </w:r>
    </w:p>
    <w:p w14:paraId="3178C5C8"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1.因养护不当造成植物生长异常的：胸径20cm以上乔木或冠幅250cm以上的灌木1株；绿篱、</w:t>
      </w:r>
      <w:proofErr w:type="gramStart"/>
      <w:r>
        <w:rPr>
          <w:rFonts w:ascii="宋体" w:hAnsi="宋体" w:cs="仿宋" w:hint="eastAsia"/>
          <w:sz w:val="24"/>
        </w:rPr>
        <w:t>地被类</w:t>
      </w:r>
      <w:proofErr w:type="gramEnd"/>
      <w:r>
        <w:rPr>
          <w:rFonts w:ascii="宋体" w:hAnsi="宋体" w:cs="仿宋" w:hint="eastAsia"/>
          <w:sz w:val="24"/>
        </w:rPr>
        <w:t>10㎡；胸径20cm以下乔木或冠幅250cm以下的灌木2株。（不含当年新植苗木）</w:t>
      </w:r>
    </w:p>
    <w:p w14:paraId="01484920"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2.未及时采取抗旱措施，造成枝叶萎蔫等影响景观效果的，树木3株以上或绿篱、</w:t>
      </w:r>
      <w:proofErr w:type="gramStart"/>
      <w:r>
        <w:rPr>
          <w:rFonts w:ascii="宋体" w:hAnsi="宋体" w:cs="仿宋" w:hint="eastAsia"/>
          <w:sz w:val="24"/>
        </w:rPr>
        <w:t>地被类</w:t>
      </w:r>
      <w:proofErr w:type="gramEnd"/>
      <w:r>
        <w:rPr>
          <w:rFonts w:ascii="宋体" w:hAnsi="宋体" w:cs="仿宋" w:hint="eastAsia"/>
          <w:sz w:val="24"/>
        </w:rPr>
        <w:t>15㎡以上。</w:t>
      </w:r>
    </w:p>
    <w:p w14:paraId="4D29FE55"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3.病虫害未及时防治的，造成病虫危害并影响观赏效果：大树  （乔木胸径15cm以上）3株；灌木（冠幅200cm以上的）3株；其他规格乔灌木6株；绿篱、</w:t>
      </w:r>
      <w:proofErr w:type="gramStart"/>
      <w:r>
        <w:rPr>
          <w:rFonts w:ascii="宋体" w:hAnsi="宋体" w:cs="仿宋" w:hint="eastAsia"/>
          <w:sz w:val="24"/>
        </w:rPr>
        <w:t>地被类</w:t>
      </w:r>
      <w:proofErr w:type="gramEnd"/>
      <w:r>
        <w:rPr>
          <w:rFonts w:ascii="宋体" w:hAnsi="宋体" w:cs="仿宋" w:hint="eastAsia"/>
          <w:sz w:val="24"/>
        </w:rPr>
        <w:t>10㎡。</w:t>
      </w:r>
    </w:p>
    <w:p w14:paraId="5F0ED513"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4.绿地达30㎡以上未及时修剪或修剪过低的：草坪草高超过10cm或低于3cm的。</w:t>
      </w:r>
    </w:p>
    <w:p w14:paraId="5711292B"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5.树木枯枝、枯叶未修剪达3株以上；乔木根部</w:t>
      </w:r>
      <w:proofErr w:type="gramStart"/>
      <w:r>
        <w:rPr>
          <w:rFonts w:ascii="宋体" w:hAnsi="宋体" w:cs="仿宋" w:hint="eastAsia"/>
          <w:sz w:val="24"/>
        </w:rPr>
        <w:t>萌条未抹芽达</w:t>
      </w:r>
      <w:proofErr w:type="gramEnd"/>
      <w:r>
        <w:rPr>
          <w:rFonts w:ascii="宋体" w:hAnsi="宋体" w:cs="仿宋" w:hint="eastAsia"/>
          <w:sz w:val="24"/>
        </w:rPr>
        <w:t>3株以上。</w:t>
      </w:r>
    </w:p>
    <w:p w14:paraId="48654CB5"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6.花灌木未及时进行整形修剪的。</w:t>
      </w:r>
    </w:p>
    <w:p w14:paraId="713C9FC8"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7.</w:t>
      </w:r>
      <w:proofErr w:type="gramStart"/>
      <w:r>
        <w:rPr>
          <w:rFonts w:ascii="宋体" w:hAnsi="宋体" w:cs="仿宋" w:hint="eastAsia"/>
          <w:sz w:val="24"/>
        </w:rPr>
        <w:t>片植绿篱</w:t>
      </w:r>
      <w:proofErr w:type="gramEnd"/>
      <w:r>
        <w:rPr>
          <w:rFonts w:ascii="宋体" w:hAnsi="宋体" w:cs="仿宋" w:hint="eastAsia"/>
          <w:sz w:val="24"/>
        </w:rPr>
        <w:t>修剪未带线修剪；或绿篱修剪不平整影响景观效果。</w:t>
      </w:r>
    </w:p>
    <w:p w14:paraId="3DCAA84E"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8.需逐步放高的矮篱</w:t>
      </w:r>
      <w:proofErr w:type="gramStart"/>
      <w:r>
        <w:rPr>
          <w:rFonts w:ascii="宋体" w:hAnsi="宋体" w:cs="仿宋" w:hint="eastAsia"/>
          <w:sz w:val="24"/>
        </w:rPr>
        <w:t>蹿条高度</w:t>
      </w:r>
      <w:proofErr w:type="gramEnd"/>
      <w:r>
        <w:rPr>
          <w:rFonts w:ascii="宋体" w:hAnsi="宋体" w:cs="仿宋" w:hint="eastAsia"/>
          <w:sz w:val="24"/>
        </w:rPr>
        <w:t>超过新萌发平面10cm达10㎡的。</w:t>
      </w:r>
    </w:p>
    <w:p w14:paraId="22A77A80"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9.绿地</w:t>
      </w:r>
      <w:r>
        <w:rPr>
          <w:rFonts w:ascii="宋体" w:hAnsi="宋体" w:cs="仿宋_GB2312" w:hint="eastAsia"/>
          <w:sz w:val="24"/>
        </w:rPr>
        <w:t>枯萎</w:t>
      </w:r>
      <w:r>
        <w:rPr>
          <w:rFonts w:ascii="宋体" w:hAnsi="宋体" w:cs="仿宋" w:hint="eastAsia"/>
          <w:sz w:val="24"/>
        </w:rPr>
        <w:t>面积超过20 ㎡或草坪</w:t>
      </w:r>
      <w:r>
        <w:rPr>
          <w:rFonts w:ascii="宋体" w:hAnsi="宋体" w:cs="仿宋_GB2312" w:hint="eastAsia"/>
          <w:sz w:val="24"/>
        </w:rPr>
        <w:t>枯萎</w:t>
      </w:r>
      <w:r>
        <w:rPr>
          <w:rFonts w:ascii="宋体" w:hAnsi="宋体" w:cs="仿宋" w:hint="eastAsia"/>
          <w:sz w:val="24"/>
        </w:rPr>
        <w:t>后1日内仍未采取修剪、浇灌等处理措施的。</w:t>
      </w:r>
    </w:p>
    <w:p w14:paraId="0E1342E4"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lastRenderedPageBreak/>
        <w:t>10.绿地内有枯死树1周内未清理或因外力造成乔灌木严重歪斜、倒伏24小时内未扶正的。</w:t>
      </w:r>
    </w:p>
    <w:p w14:paraId="13F9D5C2"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11.花卉过了观赏期，枯萎花卉3天内未清理完的。</w:t>
      </w:r>
    </w:p>
    <w:p w14:paraId="728A3E67"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12.施肥、刷白、松土等养护措施未在规定时间内完成或未按规定标准实施的。</w:t>
      </w:r>
    </w:p>
    <w:p w14:paraId="3C88E7D6"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13.绿地内有卫生死角（含水面）面积达2 ㎡以上的；绿篱、灌木球等植物上有3处以上明显蛛网且当日下午前未清扫或清除的。</w:t>
      </w:r>
    </w:p>
    <w:p w14:paraId="6B32BE4D"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14.绿篱、草坪修剪后的残留枝叶当日内</w:t>
      </w:r>
      <w:proofErr w:type="gramStart"/>
      <w:r>
        <w:rPr>
          <w:rFonts w:ascii="宋体" w:hAnsi="宋体" w:cs="仿宋" w:hint="eastAsia"/>
          <w:sz w:val="24"/>
        </w:rPr>
        <w:t>末清理</w:t>
      </w:r>
      <w:proofErr w:type="gramEnd"/>
      <w:r>
        <w:rPr>
          <w:rFonts w:ascii="宋体" w:hAnsi="宋体" w:cs="仿宋" w:hint="eastAsia"/>
          <w:sz w:val="24"/>
        </w:rPr>
        <w:t>完的，修剪明显不平整的。</w:t>
      </w:r>
    </w:p>
    <w:p w14:paraId="14BB8DB5"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15.焚烧垃圾或垃圾</w:t>
      </w:r>
      <w:proofErr w:type="gramStart"/>
      <w:r>
        <w:rPr>
          <w:rFonts w:ascii="宋体" w:hAnsi="宋体" w:cs="仿宋" w:hint="eastAsia"/>
          <w:sz w:val="24"/>
        </w:rPr>
        <w:t>未日产日清</w:t>
      </w:r>
      <w:proofErr w:type="gramEnd"/>
      <w:r>
        <w:rPr>
          <w:rFonts w:ascii="宋体" w:hAnsi="宋体" w:cs="仿宋" w:hint="eastAsia"/>
          <w:sz w:val="24"/>
        </w:rPr>
        <w:t>的。</w:t>
      </w:r>
    </w:p>
    <w:p w14:paraId="7A38046F"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16.在视线范围内有2个以上零星垃圾点；或道路在500m范围内有2个以上垃圾点。</w:t>
      </w:r>
    </w:p>
    <w:p w14:paraId="520F128E"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17.在大树修剪、砍伐、移植等作业时未采取安全措施的。</w:t>
      </w:r>
    </w:p>
    <w:p w14:paraId="2747B1B9"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18.在视线范围内有10个以上水面飘浮杂物；集中漂浮杂物超过10㎡，隔天未清除的；或因天气、气候原因，树叶过多，未即时安排人员打捞的。</w:t>
      </w:r>
    </w:p>
    <w:p w14:paraId="0479BB69"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19.护人员</w:t>
      </w:r>
      <w:proofErr w:type="gramStart"/>
      <w:r>
        <w:rPr>
          <w:rFonts w:ascii="宋体" w:hAnsi="宋体" w:cs="仿宋" w:hint="eastAsia"/>
          <w:sz w:val="24"/>
        </w:rPr>
        <w:t>必须着</w:t>
      </w:r>
      <w:proofErr w:type="gramEnd"/>
      <w:r>
        <w:rPr>
          <w:rFonts w:ascii="宋体" w:hAnsi="宋体" w:cs="仿宋" w:hint="eastAsia"/>
          <w:sz w:val="24"/>
        </w:rPr>
        <w:t>统一有标识的服装。</w:t>
      </w:r>
    </w:p>
    <w:p w14:paraId="4D175D45"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20.每个施工场所必须配备一名技术员，进行有安全风险的作业时设置安全员一名。</w:t>
      </w:r>
    </w:p>
    <w:p w14:paraId="14620DC4"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21.增强养护人员的能力，必须按照管理人员要求进行施工。</w:t>
      </w:r>
    </w:p>
    <w:p w14:paraId="10B6C8AF" w14:textId="77777777" w:rsidR="00CD2971" w:rsidRDefault="00000000">
      <w:pPr>
        <w:spacing w:line="500" w:lineRule="exact"/>
        <w:ind w:firstLineChars="200" w:firstLine="480"/>
        <w:rPr>
          <w:rFonts w:ascii="宋体" w:hAnsi="宋体" w:cs="仿宋"/>
          <w:sz w:val="24"/>
        </w:rPr>
      </w:pPr>
      <w:r>
        <w:rPr>
          <w:rFonts w:ascii="宋体" w:hAnsi="宋体" w:cs="仿宋" w:hint="eastAsia"/>
          <w:sz w:val="24"/>
        </w:rPr>
        <w:t>22.禁止在养护范围内使用明火和吸烟。</w:t>
      </w:r>
    </w:p>
    <w:p w14:paraId="4F3DA90E" w14:textId="77777777" w:rsidR="00CD2971" w:rsidRDefault="00000000">
      <w:pPr>
        <w:widowControl/>
        <w:spacing w:line="500" w:lineRule="exact"/>
        <w:rPr>
          <w:rFonts w:ascii="宋体" w:hAnsi="宋体" w:cs="仿宋"/>
          <w:sz w:val="24"/>
        </w:rPr>
      </w:pPr>
      <w:bookmarkStart w:id="1478" w:name="_Toc264690544_WPSOffice_Level2"/>
      <w:bookmarkStart w:id="1479" w:name="_Toc26214"/>
      <w:bookmarkStart w:id="1480" w:name="_Toc19025"/>
      <w:bookmarkStart w:id="1481" w:name="_Toc16505"/>
      <w:bookmarkStart w:id="1482" w:name="_Toc8213"/>
      <w:bookmarkStart w:id="1483" w:name="_Toc3265"/>
      <w:bookmarkStart w:id="1484" w:name="_Toc19500"/>
      <w:bookmarkStart w:id="1485" w:name="_Toc3077"/>
      <w:bookmarkStart w:id="1486" w:name="_Toc4705"/>
      <w:bookmarkStart w:id="1487" w:name="_Toc17759"/>
      <w:bookmarkStart w:id="1488" w:name="_Toc8202"/>
      <w:bookmarkStart w:id="1489" w:name="_Toc18922"/>
      <w:bookmarkStart w:id="1490" w:name="_Toc28852"/>
      <w:r>
        <w:rPr>
          <w:rFonts w:ascii="宋体" w:hAnsi="宋体" w:cs="仿宋" w:hint="eastAsia"/>
          <w:sz w:val="24"/>
        </w:rPr>
        <w:t>三、考核范围和依据</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0B8B62DE"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主要考核密云水库管理处范围内园林绿地。主要依据是：</w:t>
      </w:r>
    </w:p>
    <w:p w14:paraId="7D5C9DE2" w14:textId="77777777" w:rsidR="00CD2971" w:rsidRDefault="00000000">
      <w:pPr>
        <w:widowControl/>
        <w:spacing w:line="500" w:lineRule="exact"/>
        <w:ind w:firstLineChars="200" w:firstLine="480"/>
        <w:rPr>
          <w:rFonts w:ascii="宋体" w:hAnsi="宋体" w:cs="仿宋"/>
          <w:sz w:val="24"/>
        </w:rPr>
      </w:pPr>
      <w:bookmarkStart w:id="1491" w:name="_Toc17148"/>
      <w:bookmarkStart w:id="1492" w:name="_Toc22116"/>
      <w:bookmarkStart w:id="1493" w:name="_Toc11394"/>
      <w:bookmarkStart w:id="1494" w:name="_Toc28254"/>
      <w:bookmarkStart w:id="1495" w:name="_Toc24123"/>
      <w:bookmarkStart w:id="1496" w:name="_Toc20776"/>
      <w:bookmarkStart w:id="1497" w:name="_Toc19412"/>
      <w:bookmarkStart w:id="1498" w:name="_Toc7349"/>
      <w:bookmarkStart w:id="1499" w:name="_Toc1055410607_WPSOffice_Level3"/>
      <w:bookmarkStart w:id="1500" w:name="_Toc31845"/>
      <w:bookmarkStart w:id="1501" w:name="_Toc15508"/>
      <w:bookmarkStart w:id="1502" w:name="_Toc30623"/>
      <w:bookmarkStart w:id="1503" w:name="_Toc15522"/>
      <w:r>
        <w:rPr>
          <w:rFonts w:ascii="宋体" w:hAnsi="宋体" w:cs="仿宋" w:hint="eastAsia"/>
          <w:sz w:val="24"/>
        </w:rPr>
        <w:t>1.</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r>
        <w:rPr>
          <w:rFonts w:ascii="宋体" w:hAnsi="宋体" w:cs="宋体" w:hint="eastAsia"/>
          <w:kern w:val="0"/>
          <w:sz w:val="24"/>
        </w:rPr>
        <w:t>《城镇绿地养护技术规范》</w:t>
      </w:r>
      <w:r>
        <w:rPr>
          <w:rFonts w:ascii="宋体" w:hAnsi="宋体" w:hint="eastAsia"/>
          <w:sz w:val="24"/>
        </w:rPr>
        <w:t>（DB11/T213-20</w:t>
      </w:r>
      <w:r>
        <w:rPr>
          <w:rFonts w:ascii="宋体" w:hAnsi="宋体"/>
          <w:sz w:val="24"/>
        </w:rPr>
        <w:t>22</w:t>
      </w:r>
      <w:r>
        <w:rPr>
          <w:rFonts w:ascii="宋体" w:hAnsi="宋体" w:hint="eastAsia"/>
          <w:sz w:val="24"/>
        </w:rPr>
        <w:t>）</w:t>
      </w:r>
      <w:r>
        <w:rPr>
          <w:rFonts w:ascii="宋体" w:hAnsi="宋体" w:cs="宋体" w:hint="eastAsia"/>
          <w:kern w:val="0"/>
          <w:sz w:val="24"/>
        </w:rPr>
        <w:t>。</w:t>
      </w:r>
    </w:p>
    <w:p w14:paraId="6521F2FE" w14:textId="77777777" w:rsidR="00CD2971" w:rsidRDefault="00000000">
      <w:pPr>
        <w:widowControl/>
        <w:spacing w:line="500" w:lineRule="exact"/>
        <w:ind w:firstLineChars="200" w:firstLine="480"/>
        <w:rPr>
          <w:rFonts w:ascii="宋体" w:hAnsi="宋体" w:cs="仿宋"/>
          <w:sz w:val="24"/>
        </w:rPr>
      </w:pPr>
      <w:bookmarkStart w:id="1504" w:name="_Toc5837"/>
      <w:bookmarkStart w:id="1505" w:name="_Toc30718"/>
      <w:bookmarkStart w:id="1506" w:name="_Toc23504"/>
      <w:bookmarkStart w:id="1507" w:name="_Toc6804"/>
      <w:bookmarkStart w:id="1508" w:name="_Toc7360"/>
      <w:bookmarkStart w:id="1509" w:name="_Toc17669"/>
      <w:bookmarkStart w:id="1510" w:name="_Toc56"/>
      <w:bookmarkStart w:id="1511" w:name="_Toc222"/>
      <w:bookmarkStart w:id="1512" w:name="_Toc17274"/>
      <w:bookmarkStart w:id="1513" w:name="_Toc998307851_WPSOffice_Level3"/>
      <w:bookmarkStart w:id="1514" w:name="_Toc18159"/>
      <w:bookmarkStart w:id="1515" w:name="_Toc14071"/>
      <w:bookmarkStart w:id="1516" w:name="_Toc22211"/>
      <w:r>
        <w:rPr>
          <w:rFonts w:ascii="宋体" w:hAnsi="宋体" w:cs="仿宋" w:hint="eastAsia"/>
          <w:sz w:val="24"/>
        </w:rPr>
        <w:t>2.《密云水库绿地管护方案》。</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14:paraId="6273D8E8" w14:textId="77777777" w:rsidR="00CD2971" w:rsidRDefault="00000000">
      <w:pPr>
        <w:widowControl/>
        <w:spacing w:line="500" w:lineRule="exact"/>
        <w:ind w:firstLineChars="200" w:firstLine="480"/>
        <w:rPr>
          <w:rFonts w:ascii="宋体" w:hAnsi="宋体" w:cs="仿宋"/>
          <w:sz w:val="24"/>
        </w:rPr>
      </w:pPr>
      <w:bookmarkStart w:id="1517" w:name="_Toc6781"/>
      <w:bookmarkStart w:id="1518" w:name="_Toc24186"/>
      <w:bookmarkStart w:id="1519" w:name="_Toc30728"/>
      <w:bookmarkStart w:id="1520" w:name="_Toc4559"/>
      <w:bookmarkStart w:id="1521" w:name="_Toc12669"/>
      <w:bookmarkStart w:id="1522" w:name="_Toc17491"/>
      <w:bookmarkStart w:id="1523" w:name="_Toc15212"/>
      <w:bookmarkStart w:id="1524" w:name="_Toc12280"/>
      <w:bookmarkStart w:id="1525" w:name="_Toc3503"/>
      <w:bookmarkStart w:id="1526" w:name="_Toc274091852_WPSOffice_Level3"/>
      <w:bookmarkStart w:id="1527" w:name="_Toc5105"/>
      <w:bookmarkStart w:id="1528" w:name="_Toc18718"/>
      <w:bookmarkStart w:id="1529" w:name="_Toc25528"/>
      <w:r>
        <w:rPr>
          <w:rFonts w:ascii="宋体" w:hAnsi="宋体" w:cs="仿宋" w:hint="eastAsia"/>
          <w:sz w:val="24"/>
        </w:rPr>
        <w:t>3.同时期的重点工作安排。</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14:paraId="115525EF" w14:textId="77777777" w:rsidR="00CD2971" w:rsidRDefault="00000000">
      <w:pPr>
        <w:widowControl/>
        <w:spacing w:line="500" w:lineRule="exact"/>
        <w:rPr>
          <w:rFonts w:ascii="宋体" w:hAnsi="宋体" w:cs="仿宋"/>
          <w:sz w:val="24"/>
        </w:rPr>
      </w:pPr>
      <w:bookmarkStart w:id="1530" w:name="_Toc1364105979_WPSOffice_Level2"/>
      <w:bookmarkStart w:id="1531" w:name="_Toc10403"/>
      <w:bookmarkStart w:id="1532" w:name="_Toc29224"/>
      <w:bookmarkStart w:id="1533" w:name="_Toc16433"/>
      <w:bookmarkStart w:id="1534" w:name="_Toc28044"/>
      <w:bookmarkStart w:id="1535" w:name="_Toc13064"/>
      <w:bookmarkStart w:id="1536" w:name="_Toc17668"/>
      <w:bookmarkStart w:id="1537" w:name="_Toc1384"/>
      <w:bookmarkStart w:id="1538" w:name="_Toc22453"/>
      <w:bookmarkStart w:id="1539" w:name="_Toc8498"/>
      <w:bookmarkStart w:id="1540" w:name="_Toc13860"/>
      <w:bookmarkStart w:id="1541" w:name="_Toc29187"/>
      <w:bookmarkStart w:id="1542" w:name="_Toc1079"/>
      <w:r>
        <w:rPr>
          <w:rFonts w:ascii="宋体" w:hAnsi="宋体" w:cs="仿宋" w:hint="eastAsia"/>
          <w:sz w:val="24"/>
        </w:rPr>
        <w:t>四、考核内容及要求</w:t>
      </w:r>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0A9CF9A6"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1.建立健全组织机构，有主管领导，主管部门，园林设施管理到位，明确责任到人。值班</w:t>
      </w:r>
      <w:proofErr w:type="gramStart"/>
      <w:r>
        <w:rPr>
          <w:rFonts w:ascii="宋体" w:hAnsi="宋体" w:cs="仿宋" w:hint="eastAsia"/>
          <w:sz w:val="24"/>
        </w:rPr>
        <w:t>表不得</w:t>
      </w:r>
      <w:proofErr w:type="gramEnd"/>
      <w:r>
        <w:rPr>
          <w:rFonts w:ascii="宋体" w:hAnsi="宋体" w:cs="仿宋" w:hint="eastAsia"/>
          <w:sz w:val="24"/>
        </w:rPr>
        <w:t>随意变动，变动时需提前报备。</w:t>
      </w:r>
    </w:p>
    <w:p w14:paraId="43221525"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2.植物生长势，保存成活率，绿地浇灌，植物修剪，植物病虫害防治，花卉，绿地卫生，园林设施等。</w:t>
      </w:r>
    </w:p>
    <w:p w14:paraId="0D91FCFE"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3.绿地管理：绿地内、树池内无明显砖瓦石块，无大面积堆土，无明显杂草；绿地、道路及时清扫，无积土，无积水；铺装路面无杂草；无明显病虫为害症状。</w:t>
      </w:r>
    </w:p>
    <w:p w14:paraId="34A359DE"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lastRenderedPageBreak/>
        <w:t>4.草坪养护：草坪生长茂盛，无秃斑，适时修剪，适时浇水，按草坪生长规律和要求施肥；单块秃斑不大于0.5m。</w:t>
      </w:r>
    </w:p>
    <w:p w14:paraId="79BB58F6"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5.地被养护：地被生长茂盛，无明显病虫为害症状。无杂草、藤蔓缠绕；适时修剪，适时浇水，每年至少进行两次施肥（</w:t>
      </w:r>
      <w:proofErr w:type="gramStart"/>
      <w:r>
        <w:rPr>
          <w:rFonts w:ascii="宋体" w:hAnsi="宋体" w:cs="仿宋" w:hint="eastAsia"/>
          <w:sz w:val="24"/>
        </w:rPr>
        <w:t>春施追肥</w:t>
      </w:r>
      <w:proofErr w:type="gramEnd"/>
      <w:r>
        <w:rPr>
          <w:rFonts w:ascii="宋体" w:hAnsi="宋体" w:cs="仿宋" w:hint="eastAsia"/>
          <w:sz w:val="24"/>
        </w:rPr>
        <w:t>，</w:t>
      </w:r>
      <w:proofErr w:type="gramStart"/>
      <w:r>
        <w:rPr>
          <w:rFonts w:ascii="宋体" w:hAnsi="宋体" w:cs="仿宋" w:hint="eastAsia"/>
          <w:sz w:val="24"/>
        </w:rPr>
        <w:t>冬施基肥</w:t>
      </w:r>
      <w:proofErr w:type="gramEnd"/>
      <w:r>
        <w:rPr>
          <w:rFonts w:ascii="宋体" w:hAnsi="宋体" w:cs="仿宋" w:hint="eastAsia"/>
          <w:sz w:val="24"/>
        </w:rPr>
        <w:t>）；缺株及时补植；叶面适时喷水除尘。</w:t>
      </w:r>
    </w:p>
    <w:p w14:paraId="2350C1DE"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6.树木养护：树木生长健壮、旺盛；无枯死枝、病虫枝；树根无萌蘖，树干</w:t>
      </w:r>
      <w:proofErr w:type="gramStart"/>
      <w:r>
        <w:rPr>
          <w:rFonts w:ascii="宋体" w:hAnsi="宋体" w:cs="仿宋" w:hint="eastAsia"/>
          <w:sz w:val="24"/>
        </w:rPr>
        <w:t>无藤物缠绕</w:t>
      </w:r>
      <w:proofErr w:type="gramEnd"/>
      <w:r>
        <w:rPr>
          <w:rFonts w:ascii="宋体" w:hAnsi="宋体" w:cs="仿宋" w:hint="eastAsia"/>
          <w:sz w:val="24"/>
        </w:rPr>
        <w:t>，树梢无悬挂物；无明显病虫为害症状；按树木生长规律和要求施肥；死树枯枝及时清理。</w:t>
      </w:r>
    </w:p>
    <w:p w14:paraId="6C2A15B9" w14:textId="77777777" w:rsidR="00CD2971" w:rsidRDefault="00000000">
      <w:pPr>
        <w:widowControl/>
        <w:spacing w:line="500" w:lineRule="exact"/>
        <w:rPr>
          <w:rFonts w:ascii="宋体" w:hAnsi="宋体" w:cs="仿宋"/>
          <w:sz w:val="24"/>
        </w:rPr>
      </w:pPr>
      <w:bookmarkStart w:id="1543" w:name="_Toc16573"/>
      <w:bookmarkStart w:id="1544" w:name="_Toc6139"/>
      <w:bookmarkStart w:id="1545" w:name="_Toc17504"/>
      <w:bookmarkStart w:id="1546" w:name="_Toc19714"/>
      <w:bookmarkStart w:id="1547" w:name="_Toc22029"/>
      <w:bookmarkStart w:id="1548" w:name="_Toc31029"/>
      <w:bookmarkStart w:id="1549" w:name="_Toc10494"/>
      <w:bookmarkStart w:id="1550" w:name="_Toc16443"/>
      <w:bookmarkStart w:id="1551" w:name="_Toc17250"/>
      <w:bookmarkStart w:id="1552" w:name="_Toc27935"/>
      <w:bookmarkStart w:id="1553" w:name="_Toc1247961894_WPSOffice_Level2"/>
      <w:bookmarkStart w:id="1554" w:name="_Toc27671"/>
      <w:bookmarkStart w:id="1555" w:name="_Toc25115"/>
      <w:r>
        <w:rPr>
          <w:rFonts w:ascii="宋体" w:hAnsi="宋体" w:cs="仿宋" w:hint="eastAsia"/>
          <w:sz w:val="24"/>
        </w:rPr>
        <w:t>五、考核办法</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14:paraId="25903D44"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1.以《密云水库绿地管护方案》为依据，对绿地养护工作质量实际进行评定。</w:t>
      </w:r>
    </w:p>
    <w:p w14:paraId="298B1247"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 xml:space="preserve">2.考核检查由考核领导小组采用定期和不定期随机抽查两种考核方式，定期考核按计量周期开展，不定期考核即经常性巡查及重大节日、庆典、“迎检”等指令性检查时所进行的随机抽查考核。 </w:t>
      </w:r>
    </w:p>
    <w:p w14:paraId="5748E696"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3.实行百分等级评定，每月度公布一次考核结果。</w:t>
      </w:r>
    </w:p>
    <w:p w14:paraId="22C2FC8F"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4.响应时间作为重要的处罚标准，收到整改通知24时无整改行为的扣除工程款500元。业务主管科室发现不符合标准的情况时扣除工程款1000元。</w:t>
      </w:r>
    </w:p>
    <w:p w14:paraId="2D5FBB4A"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5.不得出现浪费水资源的现象，每次发现扣除工程款1000元。</w:t>
      </w:r>
    </w:p>
    <w:p w14:paraId="4CA0C858" w14:textId="77777777" w:rsidR="00CD2971" w:rsidRDefault="00000000">
      <w:pPr>
        <w:widowControl/>
        <w:spacing w:line="500" w:lineRule="exact"/>
        <w:jc w:val="left"/>
        <w:rPr>
          <w:rFonts w:ascii="宋体" w:hAnsi="宋体" w:cs="仿宋"/>
          <w:sz w:val="24"/>
        </w:rPr>
      </w:pPr>
      <w:bookmarkStart w:id="1556" w:name="_Toc30424"/>
      <w:bookmarkStart w:id="1557" w:name="_Toc9423"/>
      <w:bookmarkStart w:id="1558" w:name="_Toc15097"/>
      <w:bookmarkStart w:id="1559" w:name="_Toc24294"/>
      <w:bookmarkStart w:id="1560" w:name="_Toc4532"/>
      <w:bookmarkStart w:id="1561" w:name="_Toc23720"/>
      <w:bookmarkStart w:id="1562" w:name="_Toc1277"/>
      <w:bookmarkStart w:id="1563" w:name="_Toc12625"/>
      <w:bookmarkStart w:id="1564" w:name="_Toc11109"/>
      <w:bookmarkStart w:id="1565" w:name="_Toc2126054547_WPSOffice_Level2"/>
      <w:bookmarkStart w:id="1566" w:name="_Toc28282"/>
      <w:bookmarkStart w:id="1567" w:name="_Toc2375"/>
      <w:bookmarkStart w:id="1568" w:name="_Toc107"/>
      <w:r>
        <w:rPr>
          <w:rFonts w:ascii="宋体" w:hAnsi="宋体" w:cs="仿宋" w:hint="eastAsia"/>
          <w:sz w:val="24"/>
        </w:rPr>
        <w:t>六、考核表</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p>
    <w:tbl>
      <w:tblPr>
        <w:tblW w:w="9100" w:type="dxa"/>
        <w:tblLayout w:type="fixed"/>
        <w:tblCellMar>
          <w:left w:w="0" w:type="dxa"/>
          <w:right w:w="0" w:type="dxa"/>
        </w:tblCellMar>
        <w:tblLook w:val="04A0" w:firstRow="1" w:lastRow="0" w:firstColumn="1" w:lastColumn="0" w:noHBand="0" w:noVBand="1"/>
      </w:tblPr>
      <w:tblGrid>
        <w:gridCol w:w="527"/>
        <w:gridCol w:w="866"/>
        <w:gridCol w:w="5860"/>
        <w:gridCol w:w="926"/>
        <w:gridCol w:w="921"/>
      </w:tblGrid>
      <w:tr w:rsidR="00CD2971" w14:paraId="109362F4" w14:textId="77777777">
        <w:trPr>
          <w:trHeight w:val="405"/>
        </w:trPr>
        <w:tc>
          <w:tcPr>
            <w:tcW w:w="527" w:type="dxa"/>
            <w:tcMar>
              <w:top w:w="15" w:type="dxa"/>
              <w:left w:w="15" w:type="dxa"/>
              <w:bottom w:w="0" w:type="dxa"/>
              <w:right w:w="15" w:type="dxa"/>
            </w:tcMar>
            <w:vAlign w:val="center"/>
          </w:tcPr>
          <w:p w14:paraId="4F32B63A" w14:textId="77777777" w:rsidR="00CD2971" w:rsidRDefault="00CD2971">
            <w:pPr>
              <w:jc w:val="center"/>
              <w:rPr>
                <w:rFonts w:ascii="宋体" w:hAnsi="宋体" w:cs="仿宋_GB2312"/>
                <w:szCs w:val="21"/>
              </w:rPr>
            </w:pPr>
          </w:p>
        </w:tc>
        <w:tc>
          <w:tcPr>
            <w:tcW w:w="8573" w:type="dxa"/>
            <w:gridSpan w:val="4"/>
            <w:tcMar>
              <w:top w:w="15" w:type="dxa"/>
              <w:left w:w="15" w:type="dxa"/>
              <w:bottom w:w="0" w:type="dxa"/>
              <w:right w:w="15" w:type="dxa"/>
            </w:tcMar>
            <w:vAlign w:val="bottom"/>
          </w:tcPr>
          <w:p w14:paraId="6785BC3D" w14:textId="77777777" w:rsidR="00CD2971" w:rsidRDefault="00000000">
            <w:pPr>
              <w:widowControl/>
              <w:jc w:val="center"/>
              <w:textAlignment w:val="bottom"/>
              <w:rPr>
                <w:rFonts w:ascii="宋体" w:hAnsi="宋体" w:cs="仿宋_GB2312"/>
                <w:b/>
                <w:szCs w:val="21"/>
              </w:rPr>
            </w:pPr>
            <w:r>
              <w:rPr>
                <w:rFonts w:ascii="宋体" w:hAnsi="宋体" w:cs="仿宋_GB2312" w:hint="eastAsia"/>
                <w:b/>
                <w:kern w:val="0"/>
                <w:szCs w:val="21"/>
                <w:lang w:bidi="ar"/>
              </w:rPr>
              <w:t>密云水库绿地管护工作考核表</w:t>
            </w:r>
          </w:p>
        </w:tc>
      </w:tr>
      <w:tr w:rsidR="00CD2971" w14:paraId="5ACC4B10"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147E89C"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序号</w:t>
            </w:r>
          </w:p>
        </w:tc>
        <w:tc>
          <w:tcPr>
            <w:tcW w:w="672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EB36477"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考核内容</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3220120"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标准分</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A91EA09"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得分</w:t>
            </w:r>
          </w:p>
        </w:tc>
      </w:tr>
      <w:tr w:rsidR="00CD2971" w14:paraId="16232D31"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A6895F4"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94D961F"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树木</w:t>
            </w:r>
          </w:p>
          <w:p w14:paraId="4084ECFE"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管理</w:t>
            </w:r>
          </w:p>
          <w:p w14:paraId="46849BEC"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（15分）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85E89CB"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因管理不善造成树木叶片枯黄，每株扣1.5分。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DD92184"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4</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DE78697" w14:textId="77777777" w:rsidR="00CD2971" w:rsidRDefault="00CD2971">
            <w:pPr>
              <w:adjustRightInd w:val="0"/>
              <w:snapToGrid w:val="0"/>
              <w:jc w:val="left"/>
              <w:rPr>
                <w:rFonts w:ascii="宋体" w:hAnsi="宋体" w:cs="仿宋_GB2312"/>
                <w:b/>
                <w:szCs w:val="21"/>
              </w:rPr>
            </w:pPr>
          </w:p>
        </w:tc>
      </w:tr>
      <w:tr w:rsidR="00CD2971" w14:paraId="3BA9AAE5"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E897E93"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5BC9BC12"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540E33E"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有死株、断桩等未及时清除，每株扣0.5分。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55AA029"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4</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BF082F" w14:textId="77777777" w:rsidR="00CD2971" w:rsidRDefault="00CD2971">
            <w:pPr>
              <w:adjustRightInd w:val="0"/>
              <w:snapToGrid w:val="0"/>
              <w:jc w:val="left"/>
              <w:rPr>
                <w:rFonts w:ascii="宋体" w:hAnsi="宋体" w:cs="仿宋_GB2312"/>
                <w:b/>
                <w:szCs w:val="21"/>
              </w:rPr>
            </w:pPr>
          </w:p>
        </w:tc>
      </w:tr>
      <w:tr w:rsidR="00CD2971" w14:paraId="01128653"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70DF964"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6E2573B3"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DD49C54"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树木倾斜严重，树穴不整齐，每株扣0.2分。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7E178F"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4</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05AA903" w14:textId="77777777" w:rsidR="00CD2971" w:rsidRDefault="00CD2971">
            <w:pPr>
              <w:adjustRightInd w:val="0"/>
              <w:snapToGrid w:val="0"/>
              <w:jc w:val="left"/>
              <w:rPr>
                <w:rFonts w:ascii="宋体" w:hAnsi="宋体" w:cs="仿宋_GB2312"/>
                <w:b/>
                <w:szCs w:val="21"/>
              </w:rPr>
            </w:pPr>
          </w:p>
        </w:tc>
      </w:tr>
      <w:tr w:rsidR="00CD2971" w14:paraId="374CDDB1" w14:textId="77777777">
        <w:trPr>
          <w:cantSplit/>
          <w:trHeight w:val="276"/>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EB7D467"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4</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2D5C3A61"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6385AB4"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树冠有悬挂物，或有依</w:t>
            </w:r>
            <w:proofErr w:type="gramStart"/>
            <w:r>
              <w:rPr>
                <w:rFonts w:ascii="宋体" w:hAnsi="宋体" w:cs="仿宋_GB2312" w:hint="eastAsia"/>
                <w:kern w:val="0"/>
                <w:szCs w:val="21"/>
                <w:lang w:bidi="ar"/>
              </w:rPr>
              <w:t>树当架搭棚</w:t>
            </w:r>
            <w:proofErr w:type="gramEnd"/>
            <w:r>
              <w:rPr>
                <w:rFonts w:ascii="宋体" w:hAnsi="宋体" w:cs="仿宋_GB2312" w:hint="eastAsia"/>
                <w:kern w:val="0"/>
                <w:szCs w:val="21"/>
                <w:lang w:bidi="ar"/>
              </w:rPr>
              <w:t>现象，每处扣0.5分。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AFC7F75"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3B2A410" w14:textId="77777777" w:rsidR="00CD2971" w:rsidRDefault="00CD2971">
            <w:pPr>
              <w:adjustRightInd w:val="0"/>
              <w:snapToGrid w:val="0"/>
              <w:jc w:val="left"/>
              <w:rPr>
                <w:rFonts w:ascii="宋体" w:hAnsi="宋体" w:cs="仿宋_GB2312"/>
                <w:b/>
                <w:szCs w:val="21"/>
              </w:rPr>
            </w:pPr>
          </w:p>
        </w:tc>
      </w:tr>
      <w:tr w:rsidR="00CD2971" w14:paraId="638900B1"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AE1AE03"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5</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EDD7358"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修剪</w:t>
            </w:r>
          </w:p>
          <w:p w14:paraId="709ED108"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（15分）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7C6067C"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苗木修剪未形成良好架构，每株扣1分。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2F39026"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4EDD81F" w14:textId="77777777" w:rsidR="00CD2971" w:rsidRDefault="00CD2971">
            <w:pPr>
              <w:adjustRightInd w:val="0"/>
              <w:snapToGrid w:val="0"/>
              <w:jc w:val="left"/>
              <w:rPr>
                <w:rFonts w:ascii="宋体" w:hAnsi="宋体" w:cs="仿宋_GB2312"/>
                <w:b/>
                <w:szCs w:val="21"/>
              </w:rPr>
            </w:pPr>
          </w:p>
        </w:tc>
      </w:tr>
      <w:tr w:rsidR="00CD2971" w14:paraId="1840A077"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9EC61A4"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6</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1C6A942A"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FC2E2F4"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树木未及时抹芽或剪除残花败果，每株扣0.1分。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289805C"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00E1B77" w14:textId="77777777" w:rsidR="00CD2971" w:rsidRDefault="00CD2971">
            <w:pPr>
              <w:adjustRightInd w:val="0"/>
              <w:snapToGrid w:val="0"/>
              <w:jc w:val="left"/>
              <w:rPr>
                <w:rFonts w:ascii="宋体" w:hAnsi="宋体" w:cs="仿宋_GB2312"/>
                <w:b/>
                <w:szCs w:val="21"/>
              </w:rPr>
            </w:pPr>
          </w:p>
        </w:tc>
      </w:tr>
      <w:tr w:rsidR="00CD2971" w14:paraId="348D7B55"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258AEDB"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7</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1F38AED3"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978F06"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绿篱、草坪修剪不平，未体现造型艺术，每㎡扣0.5分。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D56B6C4"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2AE5206" w14:textId="77777777" w:rsidR="00CD2971" w:rsidRDefault="00CD2971">
            <w:pPr>
              <w:adjustRightInd w:val="0"/>
              <w:snapToGrid w:val="0"/>
              <w:jc w:val="left"/>
              <w:rPr>
                <w:rFonts w:ascii="宋体" w:hAnsi="宋体" w:cs="仿宋_GB2312"/>
                <w:b/>
                <w:szCs w:val="21"/>
              </w:rPr>
            </w:pPr>
          </w:p>
        </w:tc>
      </w:tr>
      <w:tr w:rsidR="00CD2971" w14:paraId="427F7476"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2C14CD6"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8</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3CAD893B"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8766DF4"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病枝、重叠枝超过8%，剪口不平，留茬高度超2厘米，每处扣0.1分。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2651B75"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DB2DF9" w14:textId="77777777" w:rsidR="00CD2971" w:rsidRDefault="00CD2971">
            <w:pPr>
              <w:adjustRightInd w:val="0"/>
              <w:snapToGrid w:val="0"/>
              <w:jc w:val="left"/>
              <w:rPr>
                <w:rFonts w:ascii="宋体" w:hAnsi="宋体" w:cs="仿宋_GB2312"/>
                <w:szCs w:val="21"/>
              </w:rPr>
            </w:pPr>
          </w:p>
        </w:tc>
      </w:tr>
      <w:tr w:rsidR="00CD2971" w14:paraId="5966DBF4"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EA3A5E4"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9</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571FD931"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BDC23EF"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树木、绿篱、色带未按方案要求修剪，修剪过重或过轻每株、每㎡扣1分。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75B80AF"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C6492F7" w14:textId="77777777" w:rsidR="00CD2971" w:rsidRDefault="00CD2971">
            <w:pPr>
              <w:adjustRightInd w:val="0"/>
              <w:snapToGrid w:val="0"/>
              <w:jc w:val="left"/>
              <w:rPr>
                <w:rFonts w:ascii="宋体" w:hAnsi="宋体" w:cs="仿宋_GB2312"/>
                <w:szCs w:val="21"/>
              </w:rPr>
            </w:pPr>
          </w:p>
        </w:tc>
      </w:tr>
      <w:tr w:rsidR="00CD2971" w14:paraId="295C672C"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A1111C1"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10</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BE30B74"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草坪</w:t>
            </w:r>
          </w:p>
          <w:p w14:paraId="303B4206"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（12分）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C60B4B2"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草坪生长不繁茂，色差较大，每㎡扣0.2分。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5010CAB"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44FEDA4" w14:textId="77777777" w:rsidR="00CD2971" w:rsidRDefault="00CD2971">
            <w:pPr>
              <w:adjustRightInd w:val="0"/>
              <w:snapToGrid w:val="0"/>
              <w:jc w:val="left"/>
              <w:rPr>
                <w:rFonts w:ascii="宋体" w:hAnsi="宋体" w:cs="仿宋_GB2312"/>
                <w:szCs w:val="21"/>
              </w:rPr>
            </w:pPr>
          </w:p>
        </w:tc>
      </w:tr>
      <w:tr w:rsidR="00CD2971" w14:paraId="7FDD1848"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8EEDE78"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11</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5ED9997A"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E1CF23"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草坪成片死亡在2㎡以上的，每㎡扣1分。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DD4482E"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E1FE14" w14:textId="77777777" w:rsidR="00CD2971" w:rsidRDefault="00CD2971">
            <w:pPr>
              <w:adjustRightInd w:val="0"/>
              <w:snapToGrid w:val="0"/>
              <w:jc w:val="left"/>
              <w:rPr>
                <w:rFonts w:ascii="宋体" w:hAnsi="宋体" w:cs="仿宋_GB2312"/>
                <w:szCs w:val="21"/>
              </w:rPr>
            </w:pPr>
          </w:p>
        </w:tc>
      </w:tr>
      <w:tr w:rsidR="00CD2971" w14:paraId="44F88B32"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FF98C3F"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12</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0386441A"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EF4C8C"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有三处以上裸露地面超出15×15cm</w:t>
            </w:r>
            <w:r>
              <w:rPr>
                <w:rFonts w:ascii="宋体" w:hAnsi="宋体" w:cs="仿宋_GB2312" w:hint="eastAsia"/>
                <w:kern w:val="0"/>
                <w:szCs w:val="21"/>
                <w:vertAlign w:val="superscript"/>
                <w:lang w:bidi="ar"/>
              </w:rPr>
              <w:t>2</w:t>
            </w:r>
            <w:r>
              <w:rPr>
                <w:rFonts w:ascii="宋体" w:hAnsi="宋体" w:cs="仿宋_GB2312" w:hint="eastAsia"/>
                <w:kern w:val="0"/>
                <w:szCs w:val="21"/>
                <w:lang w:bidi="ar"/>
              </w:rPr>
              <w:t>，每处扣0.1分。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7586C0E"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6361CB7" w14:textId="77777777" w:rsidR="00CD2971" w:rsidRDefault="00CD2971">
            <w:pPr>
              <w:adjustRightInd w:val="0"/>
              <w:snapToGrid w:val="0"/>
              <w:jc w:val="left"/>
              <w:rPr>
                <w:rFonts w:ascii="宋体" w:hAnsi="宋体" w:cs="仿宋_GB2312"/>
                <w:b/>
                <w:szCs w:val="21"/>
              </w:rPr>
            </w:pPr>
          </w:p>
        </w:tc>
      </w:tr>
      <w:tr w:rsidR="00CD2971" w14:paraId="207C0589"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E00DA87"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lastRenderedPageBreak/>
              <w:t>13</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51CC2CF5"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E58A86"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草坪修剪不及时，生长高度超出12cm，参差不齐，每㎡扣0.2分。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FFF027"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5ACC7DC" w14:textId="77777777" w:rsidR="00CD2971" w:rsidRDefault="00CD2971">
            <w:pPr>
              <w:adjustRightInd w:val="0"/>
              <w:snapToGrid w:val="0"/>
              <w:jc w:val="center"/>
              <w:rPr>
                <w:rFonts w:ascii="宋体" w:hAnsi="宋体" w:cs="仿宋_GB2312"/>
                <w:szCs w:val="21"/>
              </w:rPr>
            </w:pPr>
          </w:p>
        </w:tc>
      </w:tr>
      <w:tr w:rsidR="00CD2971" w14:paraId="08835052"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ED1E9A"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14</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BBDEE0"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花卉</w:t>
            </w:r>
          </w:p>
          <w:p w14:paraId="4962048D"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（14分）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557282"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因管理不善造成的死亡、缺失花卉乙方于5日内无条件进行更换。若不更换，每拖一天扣2分。拒不更换的，甲方指定专业队伍进行更换，所有费用从乙方工程款中扣除，并每次扣10分。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916C488"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4</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97E9767" w14:textId="77777777" w:rsidR="00CD2971" w:rsidRDefault="00CD2971">
            <w:pPr>
              <w:adjustRightInd w:val="0"/>
              <w:snapToGrid w:val="0"/>
              <w:jc w:val="center"/>
              <w:rPr>
                <w:rFonts w:ascii="宋体" w:hAnsi="宋体" w:cs="仿宋_GB2312"/>
                <w:szCs w:val="21"/>
              </w:rPr>
            </w:pPr>
          </w:p>
        </w:tc>
      </w:tr>
      <w:tr w:rsidR="00CD2971" w14:paraId="66BA1A41"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0ACFDAE"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15</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778CD646"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1052201"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所植花卉处于末花期未及时清理，每处每天扣0.3分。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CF673D3"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5C66268" w14:textId="77777777" w:rsidR="00CD2971" w:rsidRDefault="00CD2971">
            <w:pPr>
              <w:adjustRightInd w:val="0"/>
              <w:snapToGrid w:val="0"/>
              <w:jc w:val="center"/>
              <w:rPr>
                <w:rFonts w:ascii="宋体" w:hAnsi="宋体" w:cs="仿宋_GB2312"/>
                <w:szCs w:val="21"/>
              </w:rPr>
            </w:pPr>
          </w:p>
        </w:tc>
      </w:tr>
      <w:tr w:rsidR="00CD2971" w14:paraId="4B6BAAEF"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C8E0DBA"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16</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40B15171"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D8E30B8"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生长期内枯枝残花倒伏达8%，每㎡扣0.2分。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2EFE66D"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4</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867A682" w14:textId="77777777" w:rsidR="00CD2971" w:rsidRDefault="00CD2971">
            <w:pPr>
              <w:adjustRightInd w:val="0"/>
              <w:snapToGrid w:val="0"/>
              <w:jc w:val="center"/>
              <w:rPr>
                <w:rFonts w:ascii="宋体" w:hAnsi="宋体" w:cs="仿宋_GB2312"/>
                <w:szCs w:val="21"/>
              </w:rPr>
            </w:pPr>
          </w:p>
        </w:tc>
      </w:tr>
      <w:tr w:rsidR="00CD2971" w14:paraId="131A219B"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C897E45"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17</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41BE090A"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26D94BB"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宿根花卉萌芽前应剪除上年残留枯枝、枯叶，未剪除的每株扣0.5分。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0EFAA71"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56A8917" w14:textId="77777777" w:rsidR="00CD2971" w:rsidRDefault="00CD2971">
            <w:pPr>
              <w:adjustRightInd w:val="0"/>
              <w:snapToGrid w:val="0"/>
              <w:jc w:val="center"/>
              <w:rPr>
                <w:rFonts w:ascii="宋体" w:hAnsi="宋体" w:cs="仿宋_GB2312"/>
                <w:szCs w:val="21"/>
              </w:rPr>
            </w:pPr>
          </w:p>
        </w:tc>
      </w:tr>
      <w:tr w:rsidR="00CD2971" w14:paraId="4B3621B7"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C8800A9"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18</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88E4CEE"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肥水</w:t>
            </w:r>
          </w:p>
          <w:p w14:paraId="462A11EA"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（6分）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6FE1479"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有跑、漏水现象未及时处理，每次每处扣1分。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C645752"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076DE2C" w14:textId="77777777" w:rsidR="00CD2971" w:rsidRDefault="00CD2971">
            <w:pPr>
              <w:adjustRightInd w:val="0"/>
              <w:snapToGrid w:val="0"/>
              <w:jc w:val="center"/>
              <w:rPr>
                <w:rFonts w:ascii="宋体" w:hAnsi="宋体" w:cs="仿宋_GB2312"/>
                <w:szCs w:val="21"/>
              </w:rPr>
            </w:pPr>
          </w:p>
        </w:tc>
      </w:tr>
      <w:tr w:rsidR="00CD2971" w14:paraId="76153070"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6B83A40"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19</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149FA21D"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B1AE590"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由于</w:t>
            </w:r>
            <w:proofErr w:type="gramStart"/>
            <w:r>
              <w:rPr>
                <w:rFonts w:ascii="宋体" w:hAnsi="宋体" w:cs="仿宋_GB2312" w:hint="eastAsia"/>
                <w:kern w:val="0"/>
                <w:szCs w:val="21"/>
                <w:lang w:bidi="ar"/>
              </w:rPr>
              <w:t>施肥或灌排水</w:t>
            </w:r>
            <w:proofErr w:type="gramEnd"/>
            <w:r>
              <w:rPr>
                <w:rFonts w:ascii="宋体" w:hAnsi="宋体" w:cs="仿宋_GB2312" w:hint="eastAsia"/>
                <w:kern w:val="0"/>
                <w:szCs w:val="21"/>
                <w:lang w:bidi="ar"/>
              </w:rPr>
              <w:t>不及时造成树木、草坪生长不正常的现象，每㎡扣0.2分。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1E59389"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F59E0E3" w14:textId="77777777" w:rsidR="00CD2971" w:rsidRDefault="00CD2971">
            <w:pPr>
              <w:adjustRightInd w:val="0"/>
              <w:snapToGrid w:val="0"/>
              <w:jc w:val="center"/>
              <w:rPr>
                <w:rFonts w:ascii="宋体" w:hAnsi="宋体" w:cs="仿宋_GB2312"/>
                <w:szCs w:val="21"/>
              </w:rPr>
            </w:pPr>
          </w:p>
        </w:tc>
      </w:tr>
      <w:tr w:rsidR="00CD2971" w14:paraId="470067AE"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5F03FEF"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20</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CD1886C"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病虫害防治</w:t>
            </w:r>
          </w:p>
          <w:p w14:paraId="5D6B4D7B"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（15分）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8885500"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绿地内病害</w:t>
            </w:r>
            <w:proofErr w:type="gramStart"/>
            <w:r>
              <w:rPr>
                <w:rFonts w:ascii="宋体" w:hAnsi="宋体" w:cs="仿宋_GB2312" w:hint="eastAsia"/>
                <w:kern w:val="0"/>
                <w:szCs w:val="21"/>
                <w:lang w:bidi="ar"/>
              </w:rPr>
              <w:t>状大</w:t>
            </w:r>
            <w:proofErr w:type="gramEnd"/>
            <w:r>
              <w:rPr>
                <w:rFonts w:ascii="宋体" w:hAnsi="宋体" w:cs="仿宋_GB2312" w:hint="eastAsia"/>
                <w:kern w:val="0"/>
                <w:szCs w:val="21"/>
                <w:lang w:bidi="ar"/>
              </w:rPr>
              <w:t>于1.5%，虫害</w:t>
            </w:r>
            <w:proofErr w:type="gramStart"/>
            <w:r>
              <w:rPr>
                <w:rFonts w:ascii="宋体" w:hAnsi="宋体" w:cs="仿宋_GB2312" w:hint="eastAsia"/>
                <w:kern w:val="0"/>
                <w:szCs w:val="21"/>
                <w:lang w:bidi="ar"/>
              </w:rPr>
              <w:t>状大</w:t>
            </w:r>
            <w:proofErr w:type="gramEnd"/>
            <w:r>
              <w:rPr>
                <w:rFonts w:ascii="宋体" w:hAnsi="宋体" w:cs="仿宋_GB2312" w:hint="eastAsia"/>
                <w:kern w:val="0"/>
                <w:szCs w:val="21"/>
                <w:lang w:bidi="ar"/>
              </w:rPr>
              <w:t>于8%，每株或每㎡扣0.2分。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131E1BB"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5</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1AD78CF" w14:textId="77777777" w:rsidR="00CD2971" w:rsidRDefault="00CD2971">
            <w:pPr>
              <w:adjustRightInd w:val="0"/>
              <w:snapToGrid w:val="0"/>
              <w:jc w:val="center"/>
              <w:rPr>
                <w:rFonts w:ascii="宋体" w:hAnsi="宋体" w:cs="仿宋_GB2312"/>
                <w:szCs w:val="21"/>
              </w:rPr>
            </w:pPr>
          </w:p>
        </w:tc>
      </w:tr>
      <w:tr w:rsidR="00CD2971" w14:paraId="3C2AE88F"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59646D0"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21</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21279A24"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751253B"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打药不及时、不彻底或造成药害的，每株、每㎡扣0.5分。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F0E0D38"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5</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91DED71" w14:textId="77777777" w:rsidR="00CD2971" w:rsidRDefault="00CD2971">
            <w:pPr>
              <w:adjustRightInd w:val="0"/>
              <w:snapToGrid w:val="0"/>
              <w:jc w:val="center"/>
              <w:rPr>
                <w:rFonts w:ascii="宋体" w:hAnsi="宋体" w:cs="仿宋_GB2312"/>
                <w:szCs w:val="21"/>
              </w:rPr>
            </w:pPr>
          </w:p>
        </w:tc>
      </w:tr>
      <w:tr w:rsidR="00CD2971" w14:paraId="39372542"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5288DFD"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22</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0FDC0D29"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7F1A71A"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在规定时间内未完成防治任务，每延误一天扣10分。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A455AD"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5</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777C7C2" w14:textId="77777777" w:rsidR="00CD2971" w:rsidRDefault="00CD2971">
            <w:pPr>
              <w:adjustRightInd w:val="0"/>
              <w:snapToGrid w:val="0"/>
              <w:jc w:val="center"/>
              <w:rPr>
                <w:rFonts w:ascii="宋体" w:hAnsi="宋体" w:cs="仿宋_GB2312"/>
                <w:szCs w:val="21"/>
              </w:rPr>
            </w:pPr>
          </w:p>
        </w:tc>
      </w:tr>
      <w:tr w:rsidR="00CD2971" w14:paraId="0D4ACB75"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39D2F45"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23</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02B18D3"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绿地及水面保洁</w:t>
            </w:r>
          </w:p>
          <w:p w14:paraId="60641750"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（15分）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ADF4EE5"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绿地内垃圾、废弃物捡出率每15㎡大于一处，每处扣0.1分。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3E2AA8A"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9B55A03" w14:textId="77777777" w:rsidR="00CD2971" w:rsidRDefault="00CD2971">
            <w:pPr>
              <w:adjustRightInd w:val="0"/>
              <w:snapToGrid w:val="0"/>
              <w:jc w:val="center"/>
              <w:rPr>
                <w:rFonts w:ascii="宋体" w:hAnsi="宋体" w:cs="仿宋_GB2312"/>
                <w:szCs w:val="21"/>
              </w:rPr>
            </w:pPr>
          </w:p>
        </w:tc>
      </w:tr>
      <w:tr w:rsidR="00CD2971" w14:paraId="343DA361"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96BFAFC"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24</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0E8840DC"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C2CEAF3"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在视线范围内有10个以上水面飘浮杂物或集中漂浮杂物超过10㎡。</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23E3A82"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857329E" w14:textId="77777777" w:rsidR="00CD2971" w:rsidRDefault="00CD2971">
            <w:pPr>
              <w:adjustRightInd w:val="0"/>
              <w:snapToGrid w:val="0"/>
              <w:jc w:val="center"/>
              <w:rPr>
                <w:rFonts w:ascii="宋体" w:hAnsi="宋体" w:cs="仿宋_GB2312"/>
                <w:szCs w:val="21"/>
              </w:rPr>
            </w:pPr>
          </w:p>
        </w:tc>
      </w:tr>
      <w:tr w:rsidR="00CD2971" w14:paraId="772F46E7"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BB191C3"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25</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2631B14B"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B6B60B6"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有乱贴乱挂现象，每处扣0.2分。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16A177C"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E13C312" w14:textId="77777777" w:rsidR="00CD2971" w:rsidRDefault="00CD2971">
            <w:pPr>
              <w:adjustRightInd w:val="0"/>
              <w:snapToGrid w:val="0"/>
              <w:jc w:val="center"/>
              <w:rPr>
                <w:rFonts w:ascii="宋体" w:hAnsi="宋体" w:cs="仿宋_GB2312"/>
                <w:szCs w:val="21"/>
              </w:rPr>
            </w:pPr>
          </w:p>
        </w:tc>
      </w:tr>
      <w:tr w:rsidR="00CD2971" w14:paraId="1B5850F8"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BC0030D"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26</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404202BB"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F6FA743"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重要道路垃圾、废弃物未及时清理，每处扣0.2分。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9707B53"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37EBA8" w14:textId="77777777" w:rsidR="00CD2971" w:rsidRDefault="00CD2971">
            <w:pPr>
              <w:adjustRightInd w:val="0"/>
              <w:snapToGrid w:val="0"/>
              <w:jc w:val="center"/>
              <w:rPr>
                <w:rFonts w:ascii="宋体" w:hAnsi="宋体" w:cs="仿宋_GB2312"/>
                <w:szCs w:val="21"/>
              </w:rPr>
            </w:pPr>
          </w:p>
        </w:tc>
      </w:tr>
      <w:tr w:rsidR="00CD2971" w14:paraId="2777BFEE"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626F1C4"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27</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3F15C478"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11F0862"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雨后垃圾未及时清理，每次扣0.5分。</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E917ACE"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2</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E211D8F" w14:textId="77777777" w:rsidR="00CD2971" w:rsidRDefault="00CD2971">
            <w:pPr>
              <w:adjustRightInd w:val="0"/>
              <w:snapToGrid w:val="0"/>
              <w:jc w:val="center"/>
              <w:rPr>
                <w:rFonts w:ascii="宋体" w:hAnsi="宋体" w:cs="仿宋_GB2312"/>
                <w:szCs w:val="21"/>
              </w:rPr>
            </w:pPr>
          </w:p>
        </w:tc>
      </w:tr>
      <w:tr w:rsidR="00CD2971" w14:paraId="23DFA939"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80AE427"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28</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14DF8C14"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F0DA1EC"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树木修剪下的枝条、拔除的杂草、水面垃圾未及时清运。</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909BF97"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607CA0F" w14:textId="77777777" w:rsidR="00CD2971" w:rsidRDefault="00CD2971">
            <w:pPr>
              <w:adjustRightInd w:val="0"/>
              <w:snapToGrid w:val="0"/>
              <w:jc w:val="center"/>
              <w:rPr>
                <w:rFonts w:ascii="宋体" w:hAnsi="宋体" w:cs="仿宋_GB2312"/>
                <w:szCs w:val="21"/>
              </w:rPr>
            </w:pPr>
          </w:p>
        </w:tc>
      </w:tr>
      <w:tr w:rsidR="00CD2971" w14:paraId="0126828C"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66BA847"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29</w:t>
            </w:r>
          </w:p>
        </w:tc>
        <w:tc>
          <w:tcPr>
            <w:tcW w:w="86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B238AF3" w14:textId="77777777" w:rsidR="00CD2971" w:rsidRDefault="00000000">
            <w:pPr>
              <w:widowControl/>
              <w:adjustRightInd w:val="0"/>
              <w:snapToGrid w:val="0"/>
              <w:jc w:val="center"/>
              <w:textAlignment w:val="center"/>
              <w:rPr>
                <w:rFonts w:ascii="宋体" w:hAnsi="宋体" w:cs="仿宋_GB2312"/>
                <w:b/>
                <w:kern w:val="0"/>
                <w:szCs w:val="21"/>
                <w:lang w:bidi="ar"/>
              </w:rPr>
            </w:pPr>
            <w:r>
              <w:rPr>
                <w:rFonts w:ascii="宋体" w:hAnsi="宋体" w:cs="仿宋_GB2312" w:hint="eastAsia"/>
                <w:b/>
                <w:kern w:val="0"/>
                <w:szCs w:val="21"/>
                <w:lang w:bidi="ar"/>
              </w:rPr>
              <w:t>其它</w:t>
            </w:r>
          </w:p>
          <w:p w14:paraId="1D968058"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（8分）</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C67162"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每天有专人对绿化、设施巡视，并做好施工日志。</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4F88609"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2</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D3ABB0B" w14:textId="77777777" w:rsidR="00CD2971" w:rsidRDefault="00CD2971">
            <w:pPr>
              <w:adjustRightInd w:val="0"/>
              <w:snapToGrid w:val="0"/>
              <w:jc w:val="center"/>
              <w:rPr>
                <w:rFonts w:ascii="宋体" w:hAnsi="宋体" w:cs="仿宋_GB2312"/>
                <w:szCs w:val="21"/>
              </w:rPr>
            </w:pPr>
          </w:p>
        </w:tc>
      </w:tr>
      <w:tr w:rsidR="00CD2971" w14:paraId="1B89989B"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D6AD78D"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30</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46DC19E2"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4D9DA5B"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责任未到人，养护范围不明确，出现无人管理现象。</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9A9413"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92F6D87" w14:textId="77777777" w:rsidR="00CD2971" w:rsidRDefault="00CD2971">
            <w:pPr>
              <w:adjustRightInd w:val="0"/>
              <w:snapToGrid w:val="0"/>
              <w:jc w:val="center"/>
              <w:rPr>
                <w:rFonts w:ascii="宋体" w:hAnsi="宋体" w:cs="仿宋_GB2312"/>
                <w:szCs w:val="21"/>
              </w:rPr>
            </w:pPr>
          </w:p>
        </w:tc>
      </w:tr>
      <w:tr w:rsidR="00CD2971" w14:paraId="1CF17774"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8B02D81"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31</w:t>
            </w:r>
          </w:p>
        </w:tc>
        <w:tc>
          <w:tcPr>
            <w:tcW w:w="866" w:type="dxa"/>
            <w:vMerge/>
            <w:tcBorders>
              <w:top w:val="single" w:sz="4" w:space="0" w:color="000000"/>
              <w:left w:val="single" w:sz="4" w:space="0" w:color="000000"/>
              <w:bottom w:val="single" w:sz="4" w:space="0" w:color="000000"/>
              <w:right w:val="single" w:sz="4" w:space="0" w:color="000000"/>
            </w:tcBorders>
            <w:vAlign w:val="center"/>
          </w:tcPr>
          <w:p w14:paraId="69CE745E" w14:textId="77777777" w:rsidR="00CD2971" w:rsidRDefault="00CD2971">
            <w:pPr>
              <w:widowControl/>
              <w:jc w:val="left"/>
              <w:rPr>
                <w:rFonts w:ascii="宋体" w:hAnsi="宋体" w:cs="仿宋_GB2312"/>
                <w:b/>
                <w:szCs w:val="21"/>
              </w:rPr>
            </w:pP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053376E" w14:textId="77777777" w:rsidR="00CD2971" w:rsidRDefault="00000000">
            <w:pPr>
              <w:widowControl/>
              <w:adjustRightInd w:val="0"/>
              <w:snapToGrid w:val="0"/>
              <w:jc w:val="left"/>
              <w:textAlignment w:val="center"/>
              <w:rPr>
                <w:rFonts w:ascii="宋体" w:hAnsi="宋体" w:cs="仿宋_GB2312"/>
                <w:szCs w:val="21"/>
              </w:rPr>
            </w:pPr>
            <w:r>
              <w:rPr>
                <w:rFonts w:ascii="宋体" w:hAnsi="宋体" w:cs="仿宋_GB2312" w:hint="eastAsia"/>
                <w:kern w:val="0"/>
                <w:szCs w:val="21"/>
                <w:lang w:bidi="ar"/>
              </w:rPr>
              <w:t>存在未整改问题。</w:t>
            </w: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382456A" w14:textId="77777777" w:rsidR="00CD2971" w:rsidRDefault="00000000">
            <w:pPr>
              <w:widowControl/>
              <w:adjustRightInd w:val="0"/>
              <w:snapToGrid w:val="0"/>
              <w:jc w:val="center"/>
              <w:textAlignment w:val="center"/>
              <w:rPr>
                <w:rFonts w:ascii="宋体" w:hAnsi="宋体" w:cs="仿宋_GB2312"/>
                <w:szCs w:val="21"/>
              </w:rPr>
            </w:pPr>
            <w:r>
              <w:rPr>
                <w:rFonts w:ascii="宋体" w:hAnsi="宋体" w:cs="仿宋_GB2312" w:hint="eastAsia"/>
                <w:kern w:val="0"/>
                <w:szCs w:val="21"/>
                <w:lang w:bidi="ar"/>
              </w:rPr>
              <w:t>3</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7ADADCE" w14:textId="77777777" w:rsidR="00CD2971" w:rsidRDefault="00CD2971">
            <w:pPr>
              <w:adjustRightInd w:val="0"/>
              <w:snapToGrid w:val="0"/>
              <w:jc w:val="center"/>
              <w:rPr>
                <w:rFonts w:ascii="宋体" w:hAnsi="宋体" w:cs="仿宋_GB2312"/>
                <w:szCs w:val="21"/>
              </w:rPr>
            </w:pPr>
          </w:p>
        </w:tc>
      </w:tr>
      <w:tr w:rsidR="00CD2971" w14:paraId="0D956C49" w14:textId="77777777">
        <w:trPr>
          <w:cantSplit/>
          <w:trHeight w:val="20"/>
        </w:trPr>
        <w:tc>
          <w:tcPr>
            <w:tcW w:w="52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68058C8" w14:textId="77777777" w:rsidR="00CD2971" w:rsidRDefault="00CD2971">
            <w:pPr>
              <w:adjustRightInd w:val="0"/>
              <w:snapToGrid w:val="0"/>
              <w:jc w:val="center"/>
              <w:rPr>
                <w:rFonts w:ascii="宋体" w:hAnsi="宋体" w:cs="仿宋_GB2312"/>
                <w:szCs w:val="21"/>
              </w:rPr>
            </w:pPr>
          </w:p>
        </w:tc>
        <w:tc>
          <w:tcPr>
            <w:tcW w:w="86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DAE0FA"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合计</w:t>
            </w:r>
          </w:p>
        </w:tc>
        <w:tc>
          <w:tcPr>
            <w:tcW w:w="58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BF59516" w14:textId="77777777" w:rsidR="00CD2971" w:rsidRDefault="00CD2971">
            <w:pPr>
              <w:adjustRightInd w:val="0"/>
              <w:snapToGrid w:val="0"/>
              <w:jc w:val="left"/>
              <w:rPr>
                <w:rFonts w:ascii="宋体" w:hAnsi="宋体" w:cs="仿宋_GB2312"/>
                <w:b/>
                <w:szCs w:val="21"/>
              </w:rPr>
            </w:pPr>
          </w:p>
        </w:tc>
        <w:tc>
          <w:tcPr>
            <w:tcW w:w="92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76544A9" w14:textId="77777777" w:rsidR="00CD2971" w:rsidRDefault="00000000">
            <w:pPr>
              <w:widowControl/>
              <w:adjustRightInd w:val="0"/>
              <w:snapToGrid w:val="0"/>
              <w:jc w:val="center"/>
              <w:textAlignment w:val="center"/>
              <w:rPr>
                <w:rFonts w:ascii="宋体" w:hAnsi="宋体" w:cs="仿宋_GB2312"/>
                <w:b/>
                <w:szCs w:val="21"/>
              </w:rPr>
            </w:pPr>
            <w:r>
              <w:rPr>
                <w:rFonts w:ascii="宋体" w:hAnsi="宋体" w:cs="仿宋_GB2312" w:hint="eastAsia"/>
                <w:b/>
                <w:kern w:val="0"/>
                <w:szCs w:val="21"/>
                <w:lang w:bidi="ar"/>
              </w:rPr>
              <w:t>100</w:t>
            </w:r>
          </w:p>
        </w:tc>
        <w:tc>
          <w:tcPr>
            <w:tcW w:w="92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307CECC" w14:textId="77777777" w:rsidR="00CD2971" w:rsidRDefault="00CD2971">
            <w:pPr>
              <w:adjustRightInd w:val="0"/>
              <w:snapToGrid w:val="0"/>
              <w:jc w:val="center"/>
              <w:rPr>
                <w:rFonts w:ascii="宋体" w:hAnsi="宋体" w:cs="仿宋_GB2312"/>
                <w:b/>
                <w:szCs w:val="21"/>
              </w:rPr>
            </w:pPr>
          </w:p>
        </w:tc>
      </w:tr>
      <w:tr w:rsidR="00CD2971" w14:paraId="066A6FE5" w14:textId="77777777">
        <w:trPr>
          <w:cantSplit/>
          <w:trHeight w:val="20"/>
        </w:trPr>
        <w:tc>
          <w:tcPr>
            <w:tcW w:w="9100" w:type="dxa"/>
            <w:gridSpan w:val="5"/>
            <w:tcMar>
              <w:top w:w="15" w:type="dxa"/>
              <w:left w:w="15" w:type="dxa"/>
              <w:bottom w:w="0" w:type="dxa"/>
              <w:right w:w="15" w:type="dxa"/>
            </w:tcMar>
            <w:vAlign w:val="center"/>
          </w:tcPr>
          <w:p w14:paraId="3867EFE1" w14:textId="77777777" w:rsidR="00CD2971" w:rsidRDefault="00000000">
            <w:pPr>
              <w:widowControl/>
              <w:adjustRightInd w:val="0"/>
              <w:snapToGrid w:val="0"/>
              <w:ind w:firstLineChars="400" w:firstLine="840"/>
              <w:jc w:val="left"/>
              <w:textAlignment w:val="center"/>
              <w:rPr>
                <w:rFonts w:ascii="宋体" w:hAnsi="宋体" w:cs="仿宋_GB2312"/>
                <w:szCs w:val="21"/>
              </w:rPr>
            </w:pPr>
            <w:r>
              <w:rPr>
                <w:rFonts w:ascii="宋体" w:hAnsi="宋体" w:cs="仿宋_GB2312" w:hint="eastAsia"/>
                <w:kern w:val="0"/>
                <w:szCs w:val="21"/>
                <w:lang w:bidi="ar"/>
              </w:rPr>
              <w:t>管理单位负责人：                     施工单位负责人：         日期：</w:t>
            </w:r>
          </w:p>
        </w:tc>
      </w:tr>
    </w:tbl>
    <w:p w14:paraId="3C535FE9" w14:textId="77777777" w:rsidR="00CD2971" w:rsidRDefault="00000000">
      <w:pPr>
        <w:widowControl/>
        <w:spacing w:line="500" w:lineRule="exact"/>
        <w:jc w:val="left"/>
        <w:rPr>
          <w:rFonts w:ascii="宋体" w:hAnsi="宋体" w:cs="仿宋"/>
          <w:sz w:val="24"/>
        </w:rPr>
      </w:pPr>
      <w:bookmarkStart w:id="1569" w:name="_Toc9746"/>
      <w:bookmarkStart w:id="1570" w:name="_Toc13593"/>
      <w:bookmarkStart w:id="1571" w:name="_Toc1805"/>
      <w:bookmarkStart w:id="1572" w:name="_Toc31534"/>
      <w:bookmarkStart w:id="1573" w:name="_Toc27715"/>
      <w:bookmarkStart w:id="1574" w:name="_Toc28600"/>
      <w:bookmarkStart w:id="1575" w:name="_Toc11457"/>
      <w:bookmarkStart w:id="1576" w:name="_Toc28861"/>
      <w:bookmarkStart w:id="1577" w:name="_Toc13889"/>
      <w:bookmarkStart w:id="1578" w:name="_Toc21031"/>
      <w:bookmarkStart w:id="1579" w:name="_Toc1055410607_WPSOffice_Level2"/>
      <w:bookmarkStart w:id="1580" w:name="_Toc638"/>
      <w:bookmarkStart w:id="1581" w:name="_Toc11169"/>
      <w:r>
        <w:rPr>
          <w:rFonts w:ascii="宋体" w:hAnsi="宋体" w:cs="仿宋" w:hint="eastAsia"/>
          <w:sz w:val="24"/>
        </w:rPr>
        <w:t>七、验收标准</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14:paraId="65933E91" w14:textId="77777777" w:rsidR="00CD2971" w:rsidRDefault="00000000">
      <w:pPr>
        <w:widowControl/>
        <w:spacing w:line="500" w:lineRule="exact"/>
        <w:ind w:firstLineChars="200" w:firstLine="480"/>
        <w:rPr>
          <w:rFonts w:ascii="宋体" w:hAnsi="宋体" w:cs="仿宋"/>
          <w:kern w:val="0"/>
          <w:sz w:val="24"/>
        </w:rPr>
      </w:pPr>
      <w:r>
        <w:rPr>
          <w:rFonts w:ascii="宋体" w:hAnsi="宋体" w:cs="仿宋" w:hint="eastAsia"/>
          <w:kern w:val="0"/>
          <w:sz w:val="24"/>
        </w:rPr>
        <w:t>1.绿化养护技术措施基本完善，植物配置基本合理，裸露土地不明显。</w:t>
      </w:r>
    </w:p>
    <w:p w14:paraId="5CD4211B" w14:textId="77777777" w:rsidR="00CD2971" w:rsidRDefault="00000000">
      <w:pPr>
        <w:widowControl/>
        <w:spacing w:line="500" w:lineRule="exact"/>
        <w:ind w:firstLineChars="200" w:firstLine="480"/>
        <w:rPr>
          <w:rFonts w:ascii="宋体" w:hAnsi="宋体" w:cs="仿宋"/>
          <w:kern w:val="0"/>
          <w:sz w:val="24"/>
        </w:rPr>
      </w:pPr>
      <w:r>
        <w:rPr>
          <w:rFonts w:ascii="宋体" w:hAnsi="宋体" w:cs="仿宋" w:hint="eastAsia"/>
          <w:kern w:val="0"/>
          <w:sz w:val="24"/>
        </w:rPr>
        <w:t xml:space="preserve">2.园林植物 </w:t>
      </w:r>
    </w:p>
    <w:p w14:paraId="5107003E" w14:textId="5BD07CB5" w:rsidR="00CD2971" w:rsidRDefault="00000000">
      <w:pPr>
        <w:widowControl/>
        <w:spacing w:line="500" w:lineRule="exact"/>
        <w:ind w:leftChars="200" w:left="420"/>
        <w:rPr>
          <w:rFonts w:ascii="宋体" w:hAnsi="宋体" w:cs="仿宋_GB2312"/>
          <w:kern w:val="0"/>
          <w:sz w:val="28"/>
          <w:szCs w:val="28"/>
        </w:rPr>
      </w:pPr>
      <w:r>
        <w:rPr>
          <w:rFonts w:ascii="宋体" w:hAnsi="宋体" w:cs="仿宋" w:hint="eastAsia"/>
          <w:kern w:val="0"/>
          <w:sz w:val="24"/>
        </w:rPr>
        <w:t xml:space="preserve">（1）生长正常。新建绿地各种植物四年内达到正常形态。 </w:t>
      </w:r>
    </w:p>
    <w:p w14:paraId="14A138E5" w14:textId="4EDC11DB" w:rsidR="00CD2971" w:rsidRDefault="00000000">
      <w:pPr>
        <w:widowControl/>
        <w:spacing w:line="500" w:lineRule="exact"/>
        <w:ind w:leftChars="200" w:left="420"/>
        <w:rPr>
          <w:rFonts w:ascii="宋体" w:hAnsi="宋体" w:cs="仿宋_GB2312"/>
          <w:kern w:val="0"/>
          <w:sz w:val="28"/>
          <w:szCs w:val="28"/>
        </w:rPr>
      </w:pPr>
      <w:r>
        <w:rPr>
          <w:rFonts w:ascii="宋体" w:hAnsi="宋体" w:cs="仿宋" w:hint="eastAsia"/>
          <w:kern w:val="0"/>
          <w:sz w:val="24"/>
        </w:rPr>
        <w:t xml:space="preserve">（2）园林树木树冠基本正常，修剪及时，无明显枯枝死叉。分枝点合适，枝条粗壮，行道树缺株率不超过1%，绿地内无死树。 </w:t>
      </w:r>
    </w:p>
    <w:p w14:paraId="08107207" w14:textId="202A42EF" w:rsidR="00CD2971" w:rsidRDefault="00000000">
      <w:pPr>
        <w:widowControl/>
        <w:spacing w:line="500" w:lineRule="exact"/>
        <w:ind w:leftChars="200" w:left="420"/>
        <w:rPr>
          <w:rFonts w:ascii="宋体" w:hAnsi="宋体" w:cs="仿宋_GB2312"/>
          <w:kern w:val="0"/>
          <w:sz w:val="28"/>
          <w:szCs w:val="28"/>
        </w:rPr>
      </w:pPr>
      <w:r>
        <w:rPr>
          <w:rFonts w:ascii="宋体" w:hAnsi="宋体" w:cs="仿宋" w:hint="eastAsia"/>
          <w:kern w:val="0"/>
          <w:sz w:val="24"/>
        </w:rPr>
        <w:t>（3）落叶树新梢生长基本正常，叶片大小、颜色正常，在正常条件下，有黄叶、焦叶、卷叶和带虫尿、</w:t>
      </w:r>
      <w:proofErr w:type="gramStart"/>
      <w:r>
        <w:rPr>
          <w:rFonts w:ascii="宋体" w:hAnsi="宋体" w:cs="仿宋" w:hint="eastAsia"/>
          <w:kern w:val="0"/>
          <w:sz w:val="24"/>
        </w:rPr>
        <w:t>虫网叶片</w:t>
      </w:r>
      <w:proofErr w:type="gramEnd"/>
      <w:r>
        <w:rPr>
          <w:rFonts w:ascii="宋体" w:hAnsi="宋体" w:cs="仿宋" w:hint="eastAsia"/>
          <w:kern w:val="0"/>
          <w:sz w:val="24"/>
        </w:rPr>
        <w:t xml:space="preserve">的株数不得超过10%，正常叶片保存率在85%以上。针叶树针叶宿存1年以上，结果枝条不超过50%。 </w:t>
      </w:r>
    </w:p>
    <w:p w14:paraId="79F318EF" w14:textId="136A9D2A" w:rsidR="00CD2971" w:rsidRDefault="00000000">
      <w:pPr>
        <w:widowControl/>
        <w:spacing w:line="500" w:lineRule="exact"/>
        <w:ind w:leftChars="200" w:left="420"/>
        <w:rPr>
          <w:rFonts w:ascii="宋体" w:hAnsi="宋体" w:cs="仿宋"/>
          <w:kern w:val="0"/>
          <w:sz w:val="24"/>
        </w:rPr>
      </w:pPr>
      <w:r>
        <w:rPr>
          <w:rFonts w:ascii="宋体" w:hAnsi="宋体" w:cs="仿宋" w:hint="eastAsia"/>
          <w:kern w:val="0"/>
          <w:sz w:val="24"/>
        </w:rPr>
        <w:t xml:space="preserve">（4）绿篱、色带轮廓基本清晰、整齐美观，无残缺。 </w:t>
      </w:r>
    </w:p>
    <w:p w14:paraId="7E1070F9" w14:textId="5142B614" w:rsidR="00CD2971" w:rsidRDefault="00000000">
      <w:pPr>
        <w:widowControl/>
        <w:spacing w:line="500" w:lineRule="exact"/>
        <w:ind w:leftChars="200" w:left="420"/>
        <w:rPr>
          <w:rFonts w:ascii="宋体" w:hAnsi="宋体" w:cs="仿宋_GB2312"/>
          <w:kern w:val="0"/>
          <w:sz w:val="28"/>
          <w:szCs w:val="28"/>
        </w:rPr>
      </w:pPr>
      <w:r>
        <w:rPr>
          <w:rFonts w:ascii="宋体" w:hAnsi="宋体" w:cs="仿宋" w:hint="eastAsia"/>
          <w:kern w:val="0"/>
          <w:sz w:val="24"/>
        </w:rPr>
        <w:lastRenderedPageBreak/>
        <w:t>（5）病虫害控制比较及时，园林树木有蛀干害虫危害</w:t>
      </w:r>
      <w:proofErr w:type="gramStart"/>
      <w:r>
        <w:rPr>
          <w:rFonts w:ascii="宋体" w:hAnsi="宋体" w:cs="仿宋" w:hint="eastAsia"/>
          <w:kern w:val="0"/>
          <w:sz w:val="24"/>
        </w:rPr>
        <w:t>的竹数不得</w:t>
      </w:r>
      <w:proofErr w:type="gramEnd"/>
      <w:r>
        <w:rPr>
          <w:rFonts w:ascii="宋体" w:hAnsi="宋体" w:cs="仿宋" w:hint="eastAsia"/>
          <w:kern w:val="0"/>
          <w:sz w:val="24"/>
        </w:rPr>
        <w:t>超过3%；在园林树木主干、主枝上平均每100cm2介壳虫的活虫数不得超过3头，较细枝条上平均每30cm不得超过8头，且平均被害株数不得超过5％。被虫咬的叶片每株不得超过8%。</w:t>
      </w:r>
    </w:p>
    <w:p w14:paraId="57CAECE1" w14:textId="2CCE28D0" w:rsidR="00CD2971" w:rsidRDefault="00000000">
      <w:pPr>
        <w:widowControl/>
        <w:spacing w:line="500" w:lineRule="exact"/>
        <w:ind w:leftChars="200" w:left="420"/>
        <w:rPr>
          <w:rFonts w:ascii="宋体" w:hAnsi="宋体" w:cs="仿宋"/>
          <w:kern w:val="0"/>
          <w:sz w:val="24"/>
        </w:rPr>
      </w:pPr>
      <w:r>
        <w:rPr>
          <w:rFonts w:ascii="宋体" w:hAnsi="宋体" w:cs="仿宋" w:hint="eastAsia"/>
          <w:kern w:val="0"/>
          <w:sz w:val="24"/>
        </w:rPr>
        <w:t xml:space="preserve">3.垂直绿化能根据不同植物的攀缘特点，采取相应的技术措施，视攀缘植物生长习性，覆盖率不得低于70%。开花的攀缘植物能适时开花。 </w:t>
      </w:r>
    </w:p>
    <w:p w14:paraId="1EEE4749" w14:textId="3781584D" w:rsidR="00CD2971" w:rsidRDefault="00000000">
      <w:pPr>
        <w:widowControl/>
        <w:spacing w:line="500" w:lineRule="exact"/>
        <w:ind w:leftChars="200" w:left="420"/>
        <w:rPr>
          <w:rFonts w:ascii="宋体" w:hAnsi="宋体" w:cs="仿宋_GB2312"/>
          <w:kern w:val="0"/>
          <w:sz w:val="28"/>
          <w:szCs w:val="28"/>
        </w:rPr>
      </w:pPr>
      <w:r>
        <w:rPr>
          <w:rFonts w:ascii="宋体" w:hAnsi="宋体" w:cs="仿宋" w:hint="eastAsia"/>
          <w:kern w:val="0"/>
          <w:sz w:val="24"/>
        </w:rPr>
        <w:t xml:space="preserve">4.绿地基本整洁，无明显杂物，无白色污染（树挂），绿化生产垃圾（如树枝、树叶、草屑等）、绿地内水面杂物能日产日清，能做到保洁及时。 </w:t>
      </w:r>
    </w:p>
    <w:p w14:paraId="3631834D" w14:textId="2EB21D59" w:rsidR="00CD2971" w:rsidRDefault="00000000">
      <w:pPr>
        <w:widowControl/>
        <w:spacing w:line="500" w:lineRule="exact"/>
        <w:ind w:leftChars="200" w:left="420"/>
        <w:rPr>
          <w:rFonts w:ascii="宋体" w:hAnsi="宋体" w:cs="仿宋_GB2312"/>
          <w:kern w:val="0"/>
          <w:sz w:val="28"/>
          <w:szCs w:val="28"/>
        </w:rPr>
      </w:pPr>
      <w:r>
        <w:rPr>
          <w:rFonts w:ascii="宋体" w:hAnsi="宋体" w:cs="仿宋" w:hint="eastAsia"/>
          <w:kern w:val="0"/>
          <w:sz w:val="24"/>
        </w:rPr>
        <w:t xml:space="preserve">5.栏杆、园路、桌椅、路灯、井盖和牌示等园林设施基本完整，能进行维护。 </w:t>
      </w:r>
    </w:p>
    <w:p w14:paraId="2486FB43" w14:textId="77777777" w:rsidR="00CD2971" w:rsidRDefault="00000000">
      <w:pPr>
        <w:widowControl/>
        <w:spacing w:line="500" w:lineRule="exact"/>
        <w:ind w:leftChars="200" w:left="420"/>
        <w:rPr>
          <w:rFonts w:ascii="宋体" w:hAnsi="宋体" w:cs="仿宋"/>
          <w:sz w:val="24"/>
        </w:rPr>
      </w:pPr>
      <w:r>
        <w:rPr>
          <w:rFonts w:ascii="宋体" w:hAnsi="宋体" w:cs="仿宋" w:hint="eastAsia"/>
          <w:sz w:val="24"/>
        </w:rPr>
        <w:t xml:space="preserve">6.绿地基本完整，无明显堆物、堆料、搭棚、树干上无钉拴刻画等现象。行道树下距树干2m范围内无明显的堆物、堆料、圈栏或搭棚设摊等影响树木生长和养护管理的现象。 </w:t>
      </w:r>
    </w:p>
    <w:p w14:paraId="69620E75"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7.绿地和绿地内甬道无烟头、瓜果皮核、纸屑、包装筐、箱、盒、袋等污物。</w:t>
      </w:r>
    </w:p>
    <w:p w14:paraId="71D18587"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8.清扫出的污物立即清运，不得在绿地外堆放暴露。</w:t>
      </w:r>
    </w:p>
    <w:p w14:paraId="0DFC82E2"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9.清扫保洁作业</w:t>
      </w:r>
      <w:proofErr w:type="gramStart"/>
      <w:r>
        <w:rPr>
          <w:rFonts w:ascii="宋体" w:hAnsi="宋体" w:cs="仿宋" w:hint="eastAsia"/>
          <w:sz w:val="24"/>
        </w:rPr>
        <w:t>时文明</w:t>
      </w:r>
      <w:proofErr w:type="gramEnd"/>
      <w:r>
        <w:rPr>
          <w:rFonts w:ascii="宋体" w:hAnsi="宋体" w:cs="仿宋" w:hint="eastAsia"/>
          <w:sz w:val="24"/>
        </w:rPr>
        <w:t>操作，不得损坏花草树木。</w:t>
      </w:r>
    </w:p>
    <w:p w14:paraId="2B35CEE0"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10.遇雨天一律出班，带好雨具及时将地段积水推净，如遇大雨先将下水井口表面污物扫净，停雨后将雨水推干净方可下班。</w:t>
      </w:r>
    </w:p>
    <w:p w14:paraId="4A4E38BF" w14:textId="77777777" w:rsidR="00CD2971" w:rsidRDefault="00000000">
      <w:pPr>
        <w:widowControl/>
        <w:spacing w:line="500" w:lineRule="exact"/>
        <w:ind w:firstLineChars="200" w:firstLine="480"/>
        <w:rPr>
          <w:rFonts w:ascii="宋体" w:hAnsi="宋体" w:cs="仿宋"/>
          <w:sz w:val="24"/>
        </w:rPr>
      </w:pPr>
      <w:r>
        <w:rPr>
          <w:rFonts w:ascii="宋体" w:hAnsi="宋体" w:cs="仿宋" w:hint="eastAsia"/>
          <w:sz w:val="24"/>
        </w:rPr>
        <w:t>11.工人上岗作业，工作服装整洁，身着安全标志。注意行人和来往车辆，作业时不扬尘、</w:t>
      </w:r>
      <w:proofErr w:type="gramStart"/>
      <w:r>
        <w:rPr>
          <w:rFonts w:ascii="宋体" w:hAnsi="宋体" w:cs="仿宋" w:hint="eastAsia"/>
          <w:sz w:val="24"/>
        </w:rPr>
        <w:t>不</w:t>
      </w:r>
      <w:proofErr w:type="gramEnd"/>
      <w:r>
        <w:rPr>
          <w:rFonts w:ascii="宋体" w:hAnsi="宋体" w:cs="仿宋" w:hint="eastAsia"/>
          <w:sz w:val="24"/>
        </w:rPr>
        <w:t>扰民、礼貌待人。</w:t>
      </w:r>
    </w:p>
    <w:p w14:paraId="35E3DB44" w14:textId="77777777" w:rsidR="00CD2971" w:rsidRDefault="00000000">
      <w:pPr>
        <w:widowControl/>
        <w:spacing w:line="500" w:lineRule="exact"/>
        <w:jc w:val="left"/>
        <w:rPr>
          <w:rFonts w:ascii="宋体" w:hAnsi="宋体" w:cs="仿宋"/>
          <w:sz w:val="24"/>
        </w:rPr>
      </w:pPr>
      <w:bookmarkStart w:id="1582" w:name="_Toc8756"/>
      <w:bookmarkStart w:id="1583" w:name="_Toc25693"/>
      <w:bookmarkStart w:id="1584" w:name="_Toc9230"/>
      <w:bookmarkStart w:id="1585" w:name="_Toc998307851_WPSOffice_Level2"/>
      <w:bookmarkStart w:id="1586" w:name="_Toc23645"/>
      <w:bookmarkStart w:id="1587" w:name="_Toc17737"/>
      <w:bookmarkStart w:id="1588" w:name="_Toc4400"/>
      <w:bookmarkStart w:id="1589" w:name="_Toc26897"/>
      <w:bookmarkStart w:id="1590" w:name="_Toc8274"/>
      <w:bookmarkStart w:id="1591" w:name="_Toc30822"/>
      <w:bookmarkStart w:id="1592" w:name="_Toc3641"/>
      <w:bookmarkStart w:id="1593" w:name="_Toc4780"/>
      <w:bookmarkStart w:id="1594" w:name="_Toc3310"/>
      <w:r>
        <w:rPr>
          <w:rFonts w:ascii="宋体" w:hAnsi="宋体" w:cs="仿宋" w:hint="eastAsia"/>
          <w:sz w:val="24"/>
        </w:rPr>
        <w:t>八、其它要求</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14:paraId="015F9E6B" w14:textId="77777777" w:rsidR="00CD2971" w:rsidRDefault="00000000">
      <w:pPr>
        <w:widowControl/>
        <w:spacing w:line="500" w:lineRule="exact"/>
        <w:ind w:firstLineChars="200" w:firstLine="480"/>
        <w:jc w:val="left"/>
        <w:rPr>
          <w:rFonts w:ascii="宋体" w:hAnsi="宋体" w:cs="仿宋"/>
          <w:sz w:val="24"/>
        </w:rPr>
      </w:pPr>
      <w:r>
        <w:rPr>
          <w:rFonts w:ascii="宋体" w:hAnsi="宋体" w:cs="仿宋" w:hint="eastAsia"/>
          <w:sz w:val="24"/>
        </w:rPr>
        <w:t>1.绿地养护单位要严格按照相关规定搞好绿地养护工作，每月对养护情况进行自查，并依据《密云水库绿地管护方案》制定本单位的养护考核制度。</w:t>
      </w:r>
    </w:p>
    <w:p w14:paraId="4C4D12C3" w14:textId="77777777" w:rsidR="00CD2971" w:rsidRDefault="00000000">
      <w:pPr>
        <w:widowControl/>
        <w:spacing w:line="500" w:lineRule="exact"/>
        <w:ind w:firstLineChars="200" w:firstLine="480"/>
        <w:jc w:val="left"/>
        <w:rPr>
          <w:rFonts w:ascii="宋体" w:hAnsi="宋体" w:cs="仿宋"/>
          <w:sz w:val="24"/>
        </w:rPr>
      </w:pPr>
      <w:r>
        <w:rPr>
          <w:rFonts w:ascii="宋体" w:hAnsi="宋体" w:cs="仿宋" w:hint="eastAsia"/>
          <w:sz w:val="24"/>
        </w:rPr>
        <w:t>2.绿化养护单位根据实施方案要制订养护人员工作计划，列入投标文件。</w:t>
      </w:r>
    </w:p>
    <w:p w14:paraId="43D59CE8" w14:textId="77777777" w:rsidR="00CD2971" w:rsidRDefault="00000000">
      <w:pPr>
        <w:widowControl/>
        <w:spacing w:line="500" w:lineRule="exact"/>
        <w:ind w:firstLineChars="200" w:firstLine="480"/>
        <w:jc w:val="left"/>
        <w:rPr>
          <w:rFonts w:ascii="宋体" w:hAnsi="宋体" w:cs="仿宋"/>
          <w:sz w:val="24"/>
        </w:rPr>
      </w:pPr>
      <w:r>
        <w:rPr>
          <w:rFonts w:ascii="宋体" w:hAnsi="宋体" w:cs="仿宋" w:hint="eastAsia"/>
          <w:sz w:val="24"/>
        </w:rPr>
        <w:t>3.绿化养护单位对养护的绿地，必须明确具体养护人员，采用实名制管理，责任到人，不能出现脱岗、漏岗现象。</w:t>
      </w:r>
    </w:p>
    <w:p w14:paraId="74F13BF5" w14:textId="77777777" w:rsidR="00CD2971" w:rsidRDefault="00000000">
      <w:pPr>
        <w:widowControl/>
        <w:spacing w:line="500" w:lineRule="exact"/>
        <w:jc w:val="left"/>
        <w:rPr>
          <w:rFonts w:ascii="宋体" w:hAnsi="宋体" w:cs="仿宋"/>
          <w:sz w:val="24"/>
        </w:rPr>
      </w:pPr>
      <w:bookmarkStart w:id="1595" w:name="_Toc18596"/>
      <w:bookmarkStart w:id="1596" w:name="_Toc274091852_WPSOffice_Level2"/>
      <w:bookmarkStart w:id="1597" w:name="_Toc15897"/>
      <w:bookmarkStart w:id="1598" w:name="_Toc19186"/>
      <w:bookmarkStart w:id="1599" w:name="_Toc30631"/>
      <w:bookmarkStart w:id="1600" w:name="_Toc22306"/>
      <w:bookmarkStart w:id="1601" w:name="_Toc22294"/>
      <w:bookmarkStart w:id="1602" w:name="_Toc30451"/>
      <w:bookmarkStart w:id="1603" w:name="_Toc28473"/>
      <w:bookmarkStart w:id="1604" w:name="_Toc19888"/>
      <w:bookmarkStart w:id="1605" w:name="_Toc17108"/>
      <w:bookmarkStart w:id="1606" w:name="_Toc13697"/>
      <w:bookmarkStart w:id="1607" w:name="_Toc13651"/>
      <w:r>
        <w:rPr>
          <w:rFonts w:ascii="宋体" w:hAnsi="宋体" w:cs="仿宋" w:hint="eastAsia"/>
          <w:sz w:val="24"/>
        </w:rPr>
        <w:t>九、付款方式</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65961160" w14:textId="77777777" w:rsidR="00CD2971" w:rsidRDefault="00000000">
      <w:pPr>
        <w:widowControl/>
        <w:spacing w:line="500" w:lineRule="exact"/>
        <w:ind w:firstLineChars="200" w:firstLine="480"/>
        <w:jc w:val="left"/>
        <w:rPr>
          <w:rFonts w:ascii="宋体" w:hAnsi="宋体" w:cs="仿宋"/>
          <w:sz w:val="24"/>
        </w:rPr>
      </w:pPr>
      <w:r>
        <w:rPr>
          <w:rFonts w:ascii="宋体" w:hAnsi="宋体" w:cs="仿宋" w:hint="eastAsia"/>
          <w:sz w:val="24"/>
        </w:rPr>
        <w:t>考核实行百分等级评定，每个计量周期公布一次考核结果。分值90（含90分）以上为优秀，按实际工程</w:t>
      </w:r>
      <w:proofErr w:type="gramStart"/>
      <w:r>
        <w:rPr>
          <w:rFonts w:ascii="宋体" w:hAnsi="宋体" w:cs="仿宋" w:hint="eastAsia"/>
          <w:sz w:val="24"/>
        </w:rPr>
        <w:t>量支付</w:t>
      </w:r>
      <w:proofErr w:type="gramEnd"/>
      <w:r>
        <w:rPr>
          <w:rFonts w:ascii="宋体" w:hAnsi="宋体" w:cs="仿宋" w:hint="eastAsia"/>
          <w:sz w:val="24"/>
        </w:rPr>
        <w:t>工程款；80-89分为良好，限期48小时内整改，整改合格后按实际工程</w:t>
      </w:r>
      <w:proofErr w:type="gramStart"/>
      <w:r>
        <w:rPr>
          <w:rFonts w:ascii="宋体" w:hAnsi="宋体" w:cs="仿宋" w:hint="eastAsia"/>
          <w:sz w:val="24"/>
        </w:rPr>
        <w:t>量支付</w:t>
      </w:r>
      <w:proofErr w:type="gramEnd"/>
      <w:r>
        <w:rPr>
          <w:rFonts w:ascii="宋体" w:hAnsi="宋体" w:cs="仿宋" w:hint="eastAsia"/>
          <w:sz w:val="24"/>
        </w:rPr>
        <w:t>工程款，整改后仍不合格的每次扣除人民币2000元，直至整改合</w:t>
      </w:r>
      <w:r>
        <w:rPr>
          <w:rFonts w:ascii="宋体" w:hAnsi="宋体" w:cs="仿宋" w:hint="eastAsia"/>
          <w:sz w:val="24"/>
        </w:rPr>
        <w:lastRenderedPageBreak/>
        <w:t>格为止；70-79分为达标，限期48小时内整改，整改合格后按实际工程</w:t>
      </w:r>
      <w:proofErr w:type="gramStart"/>
      <w:r>
        <w:rPr>
          <w:rFonts w:ascii="宋体" w:hAnsi="宋体" w:cs="仿宋" w:hint="eastAsia"/>
          <w:sz w:val="24"/>
        </w:rPr>
        <w:t>量支付</w:t>
      </w:r>
      <w:proofErr w:type="gramEnd"/>
      <w:r>
        <w:rPr>
          <w:rFonts w:ascii="宋体" w:hAnsi="宋体" w:cs="仿宋" w:hint="eastAsia"/>
          <w:sz w:val="24"/>
        </w:rPr>
        <w:t>工程款，整改后仍不合格的每次扣除人民币5000元，直至整改合格为止；70分以下为不合格并扣除本季度工程款。</w:t>
      </w:r>
    </w:p>
    <w:p w14:paraId="492574F4" w14:textId="77777777" w:rsidR="00CD2971" w:rsidRDefault="00000000">
      <w:pPr>
        <w:widowControl/>
        <w:spacing w:line="500" w:lineRule="exact"/>
        <w:ind w:firstLineChars="200" w:firstLine="480"/>
        <w:jc w:val="left"/>
        <w:rPr>
          <w:rFonts w:ascii="宋体" w:hAnsi="宋体" w:cs="仿宋"/>
          <w:sz w:val="24"/>
        </w:rPr>
      </w:pPr>
      <w:r>
        <w:rPr>
          <w:rFonts w:ascii="宋体" w:hAnsi="宋体" w:cs="仿宋" w:hint="eastAsia"/>
          <w:sz w:val="24"/>
        </w:rPr>
        <w:t>工程款按月结算，每月20日-22日施工方提供工程量清单，由项目管理小组复核，验收合格后，按财务支付流程付清本季度工程费用。</w:t>
      </w:r>
    </w:p>
    <w:p w14:paraId="3D048FC1" w14:textId="77777777" w:rsidR="00CD2971" w:rsidRDefault="00000000">
      <w:pPr>
        <w:widowControl/>
        <w:spacing w:line="500" w:lineRule="exact"/>
        <w:ind w:firstLineChars="200" w:firstLine="480"/>
        <w:jc w:val="left"/>
        <w:rPr>
          <w:rFonts w:ascii="宋体" w:hAnsi="宋体" w:cs="仿宋"/>
          <w:sz w:val="24"/>
        </w:rPr>
      </w:pPr>
      <w:r>
        <w:rPr>
          <w:rFonts w:ascii="宋体" w:hAnsi="宋体" w:cs="仿宋" w:hint="eastAsia"/>
          <w:sz w:val="24"/>
        </w:rPr>
        <w:t>养护范围内植物由于养护不当死亡而需要补植时，发生的一切费用由施工方自行承担；由于暴雨、洪水、地震、冰雹等不可抗力因素造成树苗死亡或客观需要而需增植时，所发生的工程量不在本项目范围内。</w:t>
      </w:r>
      <w:bookmarkEnd w:id="1449"/>
    </w:p>
    <w:p w14:paraId="730BB427" w14:textId="77777777" w:rsidR="00CD2971" w:rsidRDefault="00CD2971">
      <w:pPr>
        <w:autoSpaceDE w:val="0"/>
        <w:autoSpaceDN w:val="0"/>
        <w:spacing w:line="360" w:lineRule="auto"/>
        <w:ind w:firstLineChars="200" w:firstLine="420"/>
        <w:rPr>
          <w:rFonts w:ascii="宋体" w:hAnsi="宋体"/>
        </w:rPr>
      </w:pPr>
    </w:p>
    <w:bookmarkEnd w:id="1432"/>
    <w:p w14:paraId="4BF42B21" w14:textId="77777777" w:rsidR="00CD2971" w:rsidRDefault="00CD2971">
      <w:pPr>
        <w:widowControl/>
        <w:spacing w:line="360" w:lineRule="auto"/>
        <w:outlineLvl w:val="2"/>
        <w:rPr>
          <w:rFonts w:ascii="宋体" w:hAnsi="宋体" w:cs="仿宋"/>
        </w:rPr>
        <w:sectPr w:rsidR="00CD2971" w:rsidSect="00C605CB">
          <w:footerReference w:type="default" r:id="rId26"/>
          <w:pgSz w:w="11906" w:h="16838"/>
          <w:pgMar w:top="1418" w:right="1418" w:bottom="1418" w:left="1418" w:header="851" w:footer="992" w:gutter="0"/>
          <w:cols w:space="720"/>
          <w:docGrid w:linePitch="312"/>
        </w:sectPr>
      </w:pPr>
    </w:p>
    <w:p w14:paraId="71277611" w14:textId="77777777" w:rsidR="00CD2971" w:rsidRDefault="00000000">
      <w:pPr>
        <w:widowControl/>
        <w:spacing w:line="360" w:lineRule="auto"/>
        <w:outlineLvl w:val="2"/>
        <w:rPr>
          <w:rFonts w:ascii="宋体" w:hAnsi="宋体" w:cs="仿宋"/>
          <w:b/>
          <w:kern w:val="0"/>
          <w:sz w:val="24"/>
        </w:rPr>
      </w:pPr>
      <w:bookmarkStart w:id="1608" w:name="_Toc145751449"/>
      <w:bookmarkStart w:id="1609" w:name="_Toc119767559"/>
      <w:bookmarkStart w:id="1610" w:name="_Toc99033427"/>
      <w:bookmarkEnd w:id="1608"/>
      <w:bookmarkEnd w:id="1609"/>
      <w:r>
        <w:rPr>
          <w:rFonts w:ascii="宋体" w:hAnsi="宋体" w:cs="仿宋" w:hint="eastAsia"/>
          <w:b/>
          <w:kern w:val="0"/>
          <w:sz w:val="24"/>
        </w:rPr>
        <w:lastRenderedPageBreak/>
        <w:t>合同附件</w:t>
      </w:r>
      <w:r>
        <w:rPr>
          <w:rFonts w:ascii="宋体" w:hAnsi="宋体" w:cs="仿宋"/>
          <w:b/>
          <w:kern w:val="0"/>
          <w:sz w:val="24"/>
        </w:rPr>
        <w:t>2</w:t>
      </w:r>
      <w:r>
        <w:rPr>
          <w:rFonts w:ascii="宋体" w:hAnsi="宋体" w:cs="仿宋" w:hint="eastAsia"/>
          <w:b/>
          <w:kern w:val="0"/>
          <w:sz w:val="24"/>
        </w:rPr>
        <w:t>：履约验收方案</w:t>
      </w:r>
      <w:bookmarkEnd w:id="1610"/>
    </w:p>
    <w:p w14:paraId="11E95C4B" w14:textId="77777777" w:rsidR="00CD2971" w:rsidRDefault="00CD2971">
      <w:pPr>
        <w:widowControl/>
        <w:ind w:firstLine="420"/>
        <w:jc w:val="left"/>
        <w:rPr>
          <w:rFonts w:ascii="宋体" w:hAnsi="宋体"/>
          <w:kern w:val="0"/>
          <w:sz w:val="20"/>
          <w:szCs w:val="20"/>
        </w:rPr>
      </w:pPr>
    </w:p>
    <w:p w14:paraId="4086754C" w14:textId="77777777" w:rsidR="00CD2971" w:rsidRDefault="00000000">
      <w:pPr>
        <w:widowControl/>
        <w:jc w:val="center"/>
        <w:rPr>
          <w:rFonts w:ascii="宋体" w:hAnsi="宋体"/>
          <w:b/>
          <w:bCs/>
          <w:kern w:val="0"/>
          <w:sz w:val="32"/>
          <w:szCs w:val="32"/>
        </w:rPr>
      </w:pPr>
      <w:r>
        <w:rPr>
          <w:rFonts w:ascii="宋体" w:hAnsi="宋体" w:hint="eastAsia"/>
          <w:b/>
          <w:bCs/>
          <w:kern w:val="0"/>
          <w:sz w:val="32"/>
          <w:szCs w:val="32"/>
        </w:rPr>
        <w:t>履约验收方案</w:t>
      </w:r>
    </w:p>
    <w:p w14:paraId="014ECC77" w14:textId="77777777" w:rsidR="00CD2971" w:rsidRDefault="00CD2971">
      <w:pPr>
        <w:widowControl/>
        <w:ind w:firstLine="420"/>
        <w:jc w:val="left"/>
        <w:rPr>
          <w:rFonts w:ascii="宋体" w:hAnsi="宋体"/>
          <w:kern w:val="0"/>
          <w:sz w:val="20"/>
          <w:szCs w:val="20"/>
        </w:rPr>
      </w:pPr>
    </w:p>
    <w:p w14:paraId="47069B44" w14:textId="77777777" w:rsidR="00CD2971" w:rsidRDefault="00000000">
      <w:pPr>
        <w:snapToGrid w:val="0"/>
        <w:spacing w:line="360" w:lineRule="auto"/>
        <w:ind w:firstLineChars="200" w:firstLine="480"/>
        <w:textAlignment w:val="baseline"/>
        <w:rPr>
          <w:rFonts w:ascii="宋体" w:hAnsi="宋体" w:cs="Arial"/>
          <w:bCs/>
          <w:kern w:val="0"/>
          <w:sz w:val="24"/>
        </w:rPr>
      </w:pPr>
      <w:r>
        <w:rPr>
          <w:rFonts w:ascii="宋体" w:hAnsi="宋体" w:cs="Arial" w:hint="eastAsia"/>
          <w:bCs/>
          <w:kern w:val="0"/>
          <w:sz w:val="24"/>
        </w:rPr>
        <w:t>一、履约验收主体：甲方。</w:t>
      </w:r>
    </w:p>
    <w:p w14:paraId="637F55B8" w14:textId="77777777" w:rsidR="00CD2971" w:rsidRDefault="00000000">
      <w:pPr>
        <w:snapToGrid w:val="0"/>
        <w:spacing w:line="360" w:lineRule="auto"/>
        <w:ind w:firstLineChars="200" w:firstLine="480"/>
        <w:textAlignment w:val="baseline"/>
        <w:rPr>
          <w:rFonts w:ascii="宋体" w:hAnsi="宋体" w:cs="Arial"/>
          <w:bCs/>
          <w:kern w:val="0"/>
          <w:sz w:val="24"/>
        </w:rPr>
      </w:pPr>
      <w:r>
        <w:rPr>
          <w:rFonts w:ascii="宋体" w:hAnsi="宋体" w:cs="Arial" w:hint="eastAsia"/>
          <w:bCs/>
          <w:kern w:val="0"/>
          <w:sz w:val="24"/>
        </w:rPr>
        <w:t>二、验收方式：甲方自行组织，采用现场检查、查阅资料、确认工程量计量单，召开验收会议等方式，完成验收。</w:t>
      </w:r>
    </w:p>
    <w:p w14:paraId="27086D3B" w14:textId="77777777" w:rsidR="00CD2971" w:rsidRDefault="00000000">
      <w:pPr>
        <w:snapToGrid w:val="0"/>
        <w:spacing w:line="360" w:lineRule="auto"/>
        <w:ind w:firstLineChars="200" w:firstLine="480"/>
        <w:textAlignment w:val="baseline"/>
        <w:rPr>
          <w:rFonts w:ascii="宋体" w:hAnsi="宋体" w:cs="Arial"/>
          <w:bCs/>
          <w:kern w:val="0"/>
          <w:sz w:val="24"/>
        </w:rPr>
      </w:pPr>
      <w:bookmarkStart w:id="1611" w:name="_Hlk94367909"/>
      <w:r>
        <w:rPr>
          <w:rFonts w:ascii="宋体" w:hAnsi="宋体" w:cs="Arial" w:hint="eastAsia"/>
          <w:bCs/>
          <w:kern w:val="0"/>
          <w:sz w:val="24"/>
        </w:rPr>
        <w:t>三、验收时间：合同工作全部完成后30日内。</w:t>
      </w:r>
    </w:p>
    <w:p w14:paraId="09532DCE" w14:textId="77777777" w:rsidR="00CD2971" w:rsidRDefault="00000000">
      <w:pPr>
        <w:snapToGrid w:val="0"/>
        <w:spacing w:line="360" w:lineRule="auto"/>
        <w:ind w:firstLineChars="200" w:firstLine="480"/>
        <w:textAlignment w:val="baseline"/>
        <w:rPr>
          <w:rFonts w:ascii="宋体" w:hAnsi="宋体" w:cs="Arial"/>
          <w:bCs/>
          <w:kern w:val="0"/>
          <w:sz w:val="24"/>
        </w:rPr>
      </w:pPr>
      <w:r>
        <w:rPr>
          <w:rFonts w:ascii="宋体" w:hAnsi="宋体" w:cs="Arial" w:hint="eastAsia"/>
          <w:bCs/>
          <w:kern w:val="0"/>
          <w:sz w:val="24"/>
        </w:rPr>
        <w:t>四、验收条件：1）完成项目实施方案和合同约定的各项内容；2）有完整的技术档案和施工管理资料。</w:t>
      </w:r>
      <w:bookmarkEnd w:id="1611"/>
    </w:p>
    <w:p w14:paraId="5710E23F" w14:textId="46A851ED" w:rsidR="00CD2971" w:rsidRDefault="00000000">
      <w:pPr>
        <w:snapToGrid w:val="0"/>
        <w:spacing w:line="360" w:lineRule="auto"/>
        <w:ind w:firstLineChars="200" w:firstLine="480"/>
        <w:textAlignment w:val="baseline"/>
        <w:rPr>
          <w:rFonts w:ascii="宋体" w:hAnsi="宋体"/>
          <w:sz w:val="24"/>
        </w:rPr>
      </w:pPr>
      <w:r>
        <w:rPr>
          <w:rFonts w:ascii="宋体" w:hAnsi="宋体" w:cs="Arial" w:hint="eastAsia"/>
          <w:bCs/>
          <w:kern w:val="0"/>
          <w:sz w:val="24"/>
        </w:rPr>
        <w:t>五、验收程序：甲方</w:t>
      </w:r>
      <w:r>
        <w:rPr>
          <w:rFonts w:ascii="宋体" w:hAnsi="宋体" w:hint="eastAsia"/>
          <w:sz w:val="24"/>
        </w:rPr>
        <w:t>按照《</w:t>
      </w:r>
      <w:ins w:id="1612" w:author="cc" w:date="2024-03-22T15:09:00Z">
        <w:r w:rsidR="0095397B">
          <w:rPr>
            <w:rFonts w:ascii="宋体" w:hAnsi="宋体" w:hint="eastAsia"/>
            <w:sz w:val="24"/>
          </w:rPr>
          <w:t>密云水库</w:t>
        </w:r>
      </w:ins>
      <w:r>
        <w:rPr>
          <w:rFonts w:ascii="宋体" w:hAnsi="宋体" w:hint="eastAsia"/>
          <w:sz w:val="24"/>
        </w:rPr>
        <w:t>绿地</w:t>
      </w:r>
      <w:del w:id="1613" w:author="cc" w:date="2024-03-22T15:10:00Z">
        <w:r w:rsidDel="0095397B">
          <w:rPr>
            <w:rFonts w:ascii="宋体" w:hAnsi="宋体" w:hint="eastAsia"/>
            <w:sz w:val="24"/>
          </w:rPr>
          <w:delText>养护管理</w:delText>
        </w:r>
      </w:del>
      <w:ins w:id="1614" w:author="cc" w:date="2024-03-22T15:10:00Z">
        <w:r w:rsidR="0095397B">
          <w:rPr>
            <w:rFonts w:ascii="宋体" w:hAnsi="宋体" w:hint="eastAsia"/>
            <w:sz w:val="24"/>
          </w:rPr>
          <w:t>管护</w:t>
        </w:r>
      </w:ins>
      <w:del w:id="1615" w:author="cc" w:date="2024-03-22T15:09:00Z">
        <w:r w:rsidDel="0095397B">
          <w:rPr>
            <w:rFonts w:ascii="宋体" w:hAnsi="宋体" w:hint="eastAsia"/>
            <w:sz w:val="24"/>
          </w:rPr>
          <w:delText>检查及</w:delText>
        </w:r>
      </w:del>
      <w:r>
        <w:rPr>
          <w:rFonts w:ascii="宋体" w:hAnsi="宋体" w:hint="eastAsia"/>
          <w:sz w:val="24"/>
        </w:rPr>
        <w:t>考核办法》等，组织相关专业人员对本项目技术和商务履约情况进行验收，验收合格后双方签署验收书。验收不合格的，由乙方按要求弥补缺陷后再次组织验收，直至验收合格。</w:t>
      </w:r>
    </w:p>
    <w:p w14:paraId="3DC45D62" w14:textId="77777777" w:rsidR="00CD2971" w:rsidRDefault="00000000">
      <w:pPr>
        <w:snapToGrid w:val="0"/>
        <w:spacing w:line="360" w:lineRule="auto"/>
        <w:ind w:firstLineChars="200" w:firstLine="480"/>
        <w:textAlignment w:val="baseline"/>
        <w:rPr>
          <w:rFonts w:ascii="宋体" w:hAnsi="宋体" w:cs="Arial"/>
          <w:bCs/>
          <w:kern w:val="0"/>
          <w:sz w:val="24"/>
        </w:rPr>
      </w:pPr>
      <w:r>
        <w:rPr>
          <w:rFonts w:ascii="宋体" w:hAnsi="宋体" w:cs="Arial" w:hint="eastAsia"/>
          <w:bCs/>
          <w:kern w:val="0"/>
          <w:sz w:val="24"/>
        </w:rPr>
        <w:t>六、验收内容及标准：</w:t>
      </w:r>
    </w:p>
    <w:tbl>
      <w:tblPr>
        <w:tblStyle w:val="140"/>
        <w:tblW w:w="9286" w:type="dxa"/>
        <w:tblLayout w:type="fixed"/>
        <w:tblLook w:val="04A0" w:firstRow="1" w:lastRow="0" w:firstColumn="1" w:lastColumn="0" w:noHBand="0" w:noVBand="1"/>
      </w:tblPr>
      <w:tblGrid>
        <w:gridCol w:w="804"/>
        <w:gridCol w:w="1743"/>
        <w:gridCol w:w="3223"/>
        <w:gridCol w:w="3516"/>
      </w:tblGrid>
      <w:tr w:rsidR="00CD2971" w14:paraId="3F6C3072" w14:textId="77777777">
        <w:trPr>
          <w:trHeight w:val="20"/>
        </w:trPr>
        <w:tc>
          <w:tcPr>
            <w:tcW w:w="804" w:type="dxa"/>
            <w:vAlign w:val="center"/>
          </w:tcPr>
          <w:p w14:paraId="313F51EB" w14:textId="77777777" w:rsidR="00CD2971" w:rsidRDefault="00000000">
            <w:pPr>
              <w:widowControl/>
              <w:adjustRightInd w:val="0"/>
              <w:snapToGrid w:val="0"/>
              <w:jc w:val="center"/>
              <w:textAlignment w:val="baseline"/>
              <w:rPr>
                <w:rFonts w:ascii="宋体" w:hAnsi="宋体"/>
                <w:b/>
                <w:bCs/>
                <w:kern w:val="0"/>
                <w:sz w:val="24"/>
              </w:rPr>
            </w:pPr>
            <w:r>
              <w:rPr>
                <w:rFonts w:ascii="宋体" w:hAnsi="宋体" w:hint="eastAsia"/>
                <w:b/>
                <w:bCs/>
                <w:kern w:val="0"/>
                <w:sz w:val="24"/>
              </w:rPr>
              <w:t>序号</w:t>
            </w:r>
          </w:p>
        </w:tc>
        <w:tc>
          <w:tcPr>
            <w:tcW w:w="1743" w:type="dxa"/>
            <w:vAlign w:val="center"/>
          </w:tcPr>
          <w:p w14:paraId="65366BA0" w14:textId="77777777" w:rsidR="00CD2971" w:rsidRDefault="00000000">
            <w:pPr>
              <w:widowControl/>
              <w:adjustRightInd w:val="0"/>
              <w:snapToGrid w:val="0"/>
              <w:jc w:val="center"/>
              <w:textAlignment w:val="baseline"/>
              <w:rPr>
                <w:rFonts w:ascii="宋体" w:hAnsi="宋体"/>
                <w:b/>
                <w:bCs/>
                <w:kern w:val="0"/>
                <w:sz w:val="24"/>
              </w:rPr>
            </w:pPr>
            <w:r>
              <w:rPr>
                <w:rFonts w:ascii="宋体" w:hAnsi="宋体" w:hint="eastAsia"/>
                <w:b/>
                <w:bCs/>
                <w:kern w:val="0"/>
                <w:sz w:val="24"/>
              </w:rPr>
              <w:t>验收内容</w:t>
            </w:r>
          </w:p>
        </w:tc>
        <w:tc>
          <w:tcPr>
            <w:tcW w:w="3223" w:type="dxa"/>
            <w:vAlign w:val="center"/>
          </w:tcPr>
          <w:p w14:paraId="73CBCF5C" w14:textId="77777777" w:rsidR="00CD2971" w:rsidRDefault="00000000">
            <w:pPr>
              <w:widowControl/>
              <w:adjustRightInd w:val="0"/>
              <w:snapToGrid w:val="0"/>
              <w:jc w:val="center"/>
              <w:textAlignment w:val="baseline"/>
              <w:rPr>
                <w:rFonts w:ascii="宋体" w:hAnsi="宋体"/>
                <w:b/>
                <w:bCs/>
                <w:kern w:val="0"/>
                <w:sz w:val="24"/>
              </w:rPr>
            </w:pPr>
            <w:r>
              <w:rPr>
                <w:rFonts w:ascii="宋体" w:hAnsi="宋体" w:hint="eastAsia"/>
                <w:b/>
                <w:bCs/>
                <w:kern w:val="0"/>
                <w:sz w:val="24"/>
              </w:rPr>
              <w:t>验收标准</w:t>
            </w:r>
          </w:p>
        </w:tc>
        <w:tc>
          <w:tcPr>
            <w:tcW w:w="3516" w:type="dxa"/>
          </w:tcPr>
          <w:p w14:paraId="6CDEEE63" w14:textId="77777777" w:rsidR="00CD2971" w:rsidRDefault="00000000">
            <w:pPr>
              <w:widowControl/>
              <w:adjustRightInd w:val="0"/>
              <w:snapToGrid w:val="0"/>
              <w:jc w:val="center"/>
              <w:textAlignment w:val="baseline"/>
              <w:rPr>
                <w:rFonts w:ascii="宋体" w:hAnsi="宋体"/>
                <w:b/>
                <w:bCs/>
                <w:kern w:val="0"/>
                <w:sz w:val="24"/>
              </w:rPr>
            </w:pPr>
            <w:r>
              <w:rPr>
                <w:rFonts w:ascii="宋体" w:hAnsi="宋体" w:hint="eastAsia"/>
                <w:b/>
                <w:bCs/>
                <w:kern w:val="0"/>
                <w:sz w:val="24"/>
              </w:rPr>
              <w:t>备注</w:t>
            </w:r>
          </w:p>
        </w:tc>
      </w:tr>
      <w:tr w:rsidR="00CD2971" w14:paraId="2F9C30CD" w14:textId="77777777">
        <w:trPr>
          <w:trHeight w:val="20"/>
        </w:trPr>
        <w:tc>
          <w:tcPr>
            <w:tcW w:w="804" w:type="dxa"/>
            <w:vAlign w:val="center"/>
          </w:tcPr>
          <w:p w14:paraId="348B4F38" w14:textId="77777777" w:rsidR="00CD2971" w:rsidRDefault="00000000">
            <w:pPr>
              <w:widowControl/>
              <w:adjustRightInd w:val="0"/>
              <w:snapToGrid w:val="0"/>
              <w:jc w:val="center"/>
              <w:textAlignment w:val="baseline"/>
              <w:rPr>
                <w:rFonts w:ascii="宋体" w:hAnsi="宋体"/>
                <w:kern w:val="0"/>
                <w:sz w:val="24"/>
              </w:rPr>
            </w:pPr>
            <w:proofErr w:type="gramStart"/>
            <w:r>
              <w:rPr>
                <w:rFonts w:ascii="宋体" w:hAnsi="宋体" w:hint="eastAsia"/>
                <w:kern w:val="0"/>
                <w:sz w:val="24"/>
              </w:rPr>
              <w:t>一</w:t>
            </w:r>
            <w:proofErr w:type="gramEnd"/>
          </w:p>
        </w:tc>
        <w:tc>
          <w:tcPr>
            <w:tcW w:w="1743" w:type="dxa"/>
            <w:vAlign w:val="center"/>
          </w:tcPr>
          <w:p w14:paraId="5F6AEDF6"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技术要求</w:t>
            </w:r>
          </w:p>
        </w:tc>
        <w:tc>
          <w:tcPr>
            <w:tcW w:w="3223" w:type="dxa"/>
            <w:vAlign w:val="center"/>
          </w:tcPr>
          <w:p w14:paraId="2437CF4F" w14:textId="77777777" w:rsidR="00CD2971" w:rsidRDefault="00CD2971">
            <w:pPr>
              <w:widowControl/>
              <w:adjustRightInd w:val="0"/>
              <w:snapToGrid w:val="0"/>
              <w:jc w:val="left"/>
              <w:textAlignment w:val="baseline"/>
              <w:rPr>
                <w:rFonts w:ascii="宋体" w:hAnsi="宋体"/>
                <w:kern w:val="0"/>
                <w:sz w:val="24"/>
              </w:rPr>
            </w:pPr>
          </w:p>
        </w:tc>
        <w:tc>
          <w:tcPr>
            <w:tcW w:w="3516" w:type="dxa"/>
          </w:tcPr>
          <w:p w14:paraId="0C18D47B" w14:textId="77777777" w:rsidR="00CD2971" w:rsidRDefault="00CD2971">
            <w:pPr>
              <w:widowControl/>
              <w:adjustRightInd w:val="0"/>
              <w:snapToGrid w:val="0"/>
              <w:jc w:val="left"/>
              <w:textAlignment w:val="baseline"/>
              <w:rPr>
                <w:rFonts w:ascii="宋体" w:hAnsi="宋体"/>
                <w:kern w:val="0"/>
                <w:sz w:val="24"/>
              </w:rPr>
            </w:pPr>
          </w:p>
        </w:tc>
      </w:tr>
      <w:tr w:rsidR="00CD2971" w14:paraId="1E8E417F" w14:textId="77777777">
        <w:trPr>
          <w:trHeight w:val="20"/>
        </w:trPr>
        <w:tc>
          <w:tcPr>
            <w:tcW w:w="804" w:type="dxa"/>
            <w:vAlign w:val="center"/>
          </w:tcPr>
          <w:p w14:paraId="1608F234" w14:textId="77777777" w:rsidR="00CD2971" w:rsidRDefault="00000000">
            <w:pPr>
              <w:widowControl/>
              <w:adjustRightInd w:val="0"/>
              <w:snapToGrid w:val="0"/>
              <w:jc w:val="center"/>
              <w:textAlignment w:val="baseline"/>
              <w:rPr>
                <w:rFonts w:ascii="宋体" w:hAnsi="宋体"/>
                <w:kern w:val="0"/>
                <w:sz w:val="24"/>
              </w:rPr>
            </w:pPr>
            <w:r>
              <w:rPr>
                <w:rFonts w:ascii="宋体" w:hAnsi="宋体"/>
                <w:kern w:val="0"/>
                <w:sz w:val="24"/>
              </w:rPr>
              <w:t>1</w:t>
            </w:r>
          </w:p>
        </w:tc>
        <w:tc>
          <w:tcPr>
            <w:tcW w:w="1743" w:type="dxa"/>
            <w:vAlign w:val="center"/>
          </w:tcPr>
          <w:p w14:paraId="70408489"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项目执行的标准和规范</w:t>
            </w:r>
          </w:p>
        </w:tc>
        <w:tc>
          <w:tcPr>
            <w:tcW w:w="3223" w:type="dxa"/>
            <w:vAlign w:val="center"/>
          </w:tcPr>
          <w:p w14:paraId="76297F31" w14:textId="77B48A9E"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项目实施按采购需求规定的各项标准和规范要求执行，</w:t>
            </w:r>
            <w:r>
              <w:rPr>
                <w:rFonts w:ascii="宋体" w:hAnsi="宋体" w:hint="eastAsia"/>
                <w:kern w:val="0"/>
                <w:sz w:val="24"/>
                <w:szCs w:val="20"/>
              </w:rPr>
              <w:t>服务</w:t>
            </w:r>
            <w:r>
              <w:rPr>
                <w:rFonts w:ascii="宋体" w:hAnsi="宋体" w:hint="eastAsia"/>
                <w:kern w:val="0"/>
                <w:sz w:val="24"/>
              </w:rPr>
              <w:t>标准达到《城镇绿地养护</w:t>
            </w:r>
            <w:del w:id="1616" w:author="cc" w:date="2024-03-22T15:09:00Z">
              <w:r w:rsidDel="0095397B">
                <w:rPr>
                  <w:rFonts w:ascii="宋体" w:hAnsi="宋体" w:hint="eastAsia"/>
                  <w:kern w:val="0"/>
                  <w:sz w:val="24"/>
                </w:rPr>
                <w:delText>管理</w:delText>
              </w:r>
            </w:del>
            <w:ins w:id="1617" w:author="cc" w:date="2024-03-22T15:09:00Z">
              <w:r w:rsidR="0095397B">
                <w:rPr>
                  <w:rFonts w:ascii="宋体" w:hAnsi="宋体" w:hint="eastAsia"/>
                  <w:kern w:val="0"/>
                  <w:sz w:val="24"/>
                </w:rPr>
                <w:t>技术</w:t>
              </w:r>
            </w:ins>
            <w:r>
              <w:rPr>
                <w:rFonts w:ascii="宋体" w:hAnsi="宋体" w:hint="eastAsia"/>
                <w:kern w:val="0"/>
                <w:sz w:val="24"/>
              </w:rPr>
              <w:t>规范》（DB11/T213-</w:t>
            </w:r>
            <w:del w:id="1618" w:author="cc" w:date="2024-03-22T15:09:00Z">
              <w:r w:rsidDel="0095397B">
                <w:rPr>
                  <w:rFonts w:ascii="宋体" w:hAnsi="宋体" w:hint="eastAsia"/>
                  <w:kern w:val="0"/>
                  <w:sz w:val="24"/>
                </w:rPr>
                <w:delText>2014</w:delText>
              </w:r>
            </w:del>
            <w:ins w:id="1619" w:author="cc" w:date="2024-03-22T15:09:00Z">
              <w:r w:rsidR="0095397B">
                <w:rPr>
                  <w:rFonts w:ascii="宋体" w:hAnsi="宋体" w:hint="eastAsia"/>
                  <w:kern w:val="0"/>
                  <w:sz w:val="24"/>
                </w:rPr>
                <w:t>2022</w:t>
              </w:r>
            </w:ins>
            <w:r>
              <w:rPr>
                <w:rFonts w:ascii="宋体" w:hAnsi="宋体" w:hint="eastAsia"/>
                <w:kern w:val="0"/>
                <w:sz w:val="24"/>
              </w:rPr>
              <w:t>）中三级养护质量标准。</w:t>
            </w:r>
          </w:p>
        </w:tc>
        <w:tc>
          <w:tcPr>
            <w:tcW w:w="3516" w:type="dxa"/>
            <w:vAlign w:val="center"/>
          </w:tcPr>
          <w:p w14:paraId="31016BB8"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由</w:t>
            </w:r>
            <w:r>
              <w:rPr>
                <w:rFonts w:ascii="宋体" w:hAnsi="宋体" w:cs="Arial" w:hint="eastAsia"/>
                <w:bCs/>
                <w:kern w:val="0"/>
                <w:sz w:val="24"/>
              </w:rPr>
              <w:t>甲方</w:t>
            </w:r>
            <w:r>
              <w:rPr>
                <w:rFonts w:ascii="宋体" w:hAnsi="宋体" w:hint="eastAsia"/>
                <w:kern w:val="0"/>
                <w:sz w:val="24"/>
              </w:rPr>
              <w:t>组织验收小组成员核查乙方提交的成果文件以及日常检查记录，验收小组成员全部认为已达到服务标准后签认。</w:t>
            </w:r>
          </w:p>
        </w:tc>
      </w:tr>
      <w:tr w:rsidR="00CD2971" w14:paraId="104AFED2" w14:textId="77777777">
        <w:trPr>
          <w:trHeight w:val="20"/>
        </w:trPr>
        <w:tc>
          <w:tcPr>
            <w:tcW w:w="804" w:type="dxa"/>
            <w:vAlign w:val="center"/>
          </w:tcPr>
          <w:p w14:paraId="52735BD5"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2</w:t>
            </w:r>
          </w:p>
        </w:tc>
        <w:tc>
          <w:tcPr>
            <w:tcW w:w="1743" w:type="dxa"/>
            <w:vAlign w:val="center"/>
          </w:tcPr>
          <w:p w14:paraId="2E96EB26"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项目目标</w:t>
            </w:r>
          </w:p>
        </w:tc>
        <w:tc>
          <w:tcPr>
            <w:tcW w:w="3223" w:type="dxa"/>
            <w:vAlign w:val="center"/>
          </w:tcPr>
          <w:p w14:paraId="6EC7D270"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满足项目绩效目标和各项绩效指标。</w:t>
            </w:r>
          </w:p>
        </w:tc>
        <w:tc>
          <w:tcPr>
            <w:tcW w:w="3516" w:type="dxa"/>
          </w:tcPr>
          <w:p w14:paraId="02E11764"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由</w:t>
            </w:r>
            <w:r>
              <w:rPr>
                <w:rFonts w:ascii="宋体" w:hAnsi="宋体" w:cs="Arial" w:hint="eastAsia"/>
                <w:bCs/>
                <w:kern w:val="0"/>
                <w:sz w:val="24"/>
              </w:rPr>
              <w:t>甲方</w:t>
            </w:r>
            <w:r>
              <w:rPr>
                <w:rFonts w:ascii="宋体" w:hAnsi="宋体" w:hint="eastAsia"/>
                <w:kern w:val="0"/>
                <w:sz w:val="24"/>
              </w:rPr>
              <w:t>组织验收小组成员核查乙方提交的成果文件以及日常检查记录，验收小组成员全部认为项目绩效目标和各项绩效指标全部满足后签认。</w:t>
            </w:r>
          </w:p>
        </w:tc>
      </w:tr>
      <w:tr w:rsidR="00CD2971" w14:paraId="69629AEF" w14:textId="77777777">
        <w:trPr>
          <w:trHeight w:val="20"/>
        </w:trPr>
        <w:tc>
          <w:tcPr>
            <w:tcW w:w="804" w:type="dxa"/>
            <w:vAlign w:val="center"/>
          </w:tcPr>
          <w:p w14:paraId="281E6734" w14:textId="77777777" w:rsidR="00CD2971" w:rsidRDefault="00000000">
            <w:pPr>
              <w:widowControl/>
              <w:adjustRightInd w:val="0"/>
              <w:snapToGrid w:val="0"/>
              <w:jc w:val="center"/>
              <w:textAlignment w:val="baseline"/>
              <w:rPr>
                <w:rFonts w:ascii="宋体" w:hAnsi="宋体"/>
                <w:kern w:val="0"/>
                <w:sz w:val="24"/>
              </w:rPr>
            </w:pPr>
            <w:r>
              <w:rPr>
                <w:rFonts w:ascii="宋体" w:hAnsi="宋体"/>
                <w:kern w:val="0"/>
                <w:sz w:val="24"/>
              </w:rPr>
              <w:t>3</w:t>
            </w:r>
          </w:p>
        </w:tc>
        <w:tc>
          <w:tcPr>
            <w:tcW w:w="1743" w:type="dxa"/>
            <w:vAlign w:val="center"/>
          </w:tcPr>
          <w:p w14:paraId="316A071D"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服务要求</w:t>
            </w:r>
          </w:p>
        </w:tc>
        <w:tc>
          <w:tcPr>
            <w:tcW w:w="3223" w:type="dxa"/>
            <w:vAlign w:val="center"/>
          </w:tcPr>
          <w:p w14:paraId="4B9FB97A"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按照合同约定完成。</w:t>
            </w:r>
          </w:p>
        </w:tc>
        <w:tc>
          <w:tcPr>
            <w:tcW w:w="3516" w:type="dxa"/>
          </w:tcPr>
          <w:p w14:paraId="499B6446"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由</w:t>
            </w:r>
            <w:r>
              <w:rPr>
                <w:rFonts w:ascii="宋体" w:hAnsi="宋体" w:cs="Arial" w:hint="eastAsia"/>
                <w:bCs/>
                <w:kern w:val="0"/>
                <w:sz w:val="24"/>
              </w:rPr>
              <w:t>甲方</w:t>
            </w:r>
            <w:r>
              <w:rPr>
                <w:rFonts w:ascii="宋体" w:hAnsi="宋体" w:hint="eastAsia"/>
                <w:kern w:val="0"/>
                <w:sz w:val="24"/>
              </w:rPr>
              <w:t>组织验收小组成员核查乙方提交的成果文件以及实施过程中的各项原始记录、日常检查记录，验收小组成员全部认为对应各项服务内容已按要求完成相应工作后签认。</w:t>
            </w:r>
          </w:p>
        </w:tc>
      </w:tr>
      <w:tr w:rsidR="00CD2971" w14:paraId="2A4C3648" w14:textId="77777777">
        <w:trPr>
          <w:trHeight w:val="20"/>
        </w:trPr>
        <w:tc>
          <w:tcPr>
            <w:tcW w:w="804" w:type="dxa"/>
            <w:vAlign w:val="center"/>
          </w:tcPr>
          <w:p w14:paraId="06DEA3EF"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4</w:t>
            </w:r>
          </w:p>
        </w:tc>
        <w:tc>
          <w:tcPr>
            <w:tcW w:w="1743" w:type="dxa"/>
            <w:vAlign w:val="center"/>
          </w:tcPr>
          <w:p w14:paraId="2643CAE3"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组织方案或解决方案</w:t>
            </w:r>
          </w:p>
        </w:tc>
        <w:tc>
          <w:tcPr>
            <w:tcW w:w="3223" w:type="dxa"/>
            <w:vAlign w:val="center"/>
          </w:tcPr>
          <w:p w14:paraId="11CB2FBF" w14:textId="77777777" w:rsidR="00CD2971" w:rsidRDefault="00000000">
            <w:pPr>
              <w:widowControl/>
              <w:adjustRightInd w:val="0"/>
              <w:snapToGrid w:val="0"/>
              <w:textAlignment w:val="baseline"/>
              <w:rPr>
                <w:rFonts w:ascii="宋体" w:hAnsi="宋体"/>
                <w:kern w:val="0"/>
                <w:sz w:val="24"/>
              </w:rPr>
            </w:pPr>
            <w:r>
              <w:rPr>
                <w:rFonts w:ascii="宋体" w:hAnsi="宋体" w:cs="Arial" w:hint="eastAsia"/>
                <w:bCs/>
                <w:kern w:val="0"/>
                <w:sz w:val="24"/>
              </w:rPr>
              <w:t>甲方</w:t>
            </w:r>
            <w:r>
              <w:rPr>
                <w:rFonts w:ascii="宋体" w:hAnsi="宋体" w:hint="eastAsia"/>
                <w:kern w:val="0"/>
                <w:sz w:val="24"/>
              </w:rPr>
              <w:t>项目实施负责人出具服务考核记录，对乙方各项组织方案落实情况予以考核。</w:t>
            </w:r>
          </w:p>
        </w:tc>
        <w:tc>
          <w:tcPr>
            <w:tcW w:w="3516" w:type="dxa"/>
          </w:tcPr>
          <w:p w14:paraId="3AF37E97" w14:textId="77777777" w:rsidR="00CD2971" w:rsidRDefault="00CD2971">
            <w:pPr>
              <w:widowControl/>
              <w:adjustRightInd w:val="0"/>
              <w:snapToGrid w:val="0"/>
              <w:textAlignment w:val="baseline"/>
              <w:rPr>
                <w:rFonts w:ascii="宋体" w:hAnsi="宋体"/>
                <w:kern w:val="0"/>
                <w:sz w:val="24"/>
              </w:rPr>
            </w:pPr>
          </w:p>
        </w:tc>
      </w:tr>
      <w:tr w:rsidR="00CD2971" w14:paraId="60EC3DCC" w14:textId="77777777">
        <w:trPr>
          <w:trHeight w:val="20"/>
        </w:trPr>
        <w:tc>
          <w:tcPr>
            <w:tcW w:w="804" w:type="dxa"/>
            <w:vAlign w:val="center"/>
          </w:tcPr>
          <w:p w14:paraId="48CB3050"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二</w:t>
            </w:r>
          </w:p>
        </w:tc>
        <w:tc>
          <w:tcPr>
            <w:tcW w:w="1743" w:type="dxa"/>
            <w:vAlign w:val="center"/>
          </w:tcPr>
          <w:p w14:paraId="360943D5"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商务要求</w:t>
            </w:r>
          </w:p>
        </w:tc>
        <w:tc>
          <w:tcPr>
            <w:tcW w:w="3223" w:type="dxa"/>
            <w:vAlign w:val="center"/>
          </w:tcPr>
          <w:p w14:paraId="1C7C02E5" w14:textId="77777777" w:rsidR="00CD2971" w:rsidRDefault="00CD2971">
            <w:pPr>
              <w:widowControl/>
              <w:adjustRightInd w:val="0"/>
              <w:snapToGrid w:val="0"/>
              <w:textAlignment w:val="baseline"/>
              <w:rPr>
                <w:rFonts w:ascii="宋体" w:hAnsi="宋体"/>
                <w:kern w:val="0"/>
                <w:sz w:val="24"/>
              </w:rPr>
            </w:pPr>
          </w:p>
        </w:tc>
        <w:tc>
          <w:tcPr>
            <w:tcW w:w="3516" w:type="dxa"/>
          </w:tcPr>
          <w:p w14:paraId="5C87CDBA" w14:textId="77777777" w:rsidR="00CD2971" w:rsidRDefault="00CD2971">
            <w:pPr>
              <w:widowControl/>
              <w:adjustRightInd w:val="0"/>
              <w:snapToGrid w:val="0"/>
              <w:textAlignment w:val="baseline"/>
              <w:rPr>
                <w:rFonts w:ascii="宋体" w:hAnsi="宋体"/>
                <w:kern w:val="0"/>
                <w:sz w:val="24"/>
              </w:rPr>
            </w:pPr>
          </w:p>
        </w:tc>
      </w:tr>
      <w:tr w:rsidR="00CD2971" w14:paraId="762175FD" w14:textId="77777777">
        <w:trPr>
          <w:trHeight w:val="20"/>
        </w:trPr>
        <w:tc>
          <w:tcPr>
            <w:tcW w:w="804" w:type="dxa"/>
            <w:vAlign w:val="center"/>
          </w:tcPr>
          <w:p w14:paraId="620BA428"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1</w:t>
            </w:r>
          </w:p>
        </w:tc>
        <w:tc>
          <w:tcPr>
            <w:tcW w:w="1743" w:type="dxa"/>
            <w:vAlign w:val="center"/>
          </w:tcPr>
          <w:p w14:paraId="73A585B1"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项目实施期限</w:t>
            </w:r>
          </w:p>
        </w:tc>
        <w:tc>
          <w:tcPr>
            <w:tcW w:w="3223" w:type="dxa"/>
            <w:vAlign w:val="center"/>
          </w:tcPr>
          <w:p w14:paraId="3006DE79"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按合同约定期限。</w:t>
            </w:r>
          </w:p>
        </w:tc>
        <w:tc>
          <w:tcPr>
            <w:tcW w:w="3516" w:type="dxa"/>
          </w:tcPr>
          <w:p w14:paraId="12919583" w14:textId="77777777" w:rsidR="00CD2971" w:rsidRDefault="00CD2971">
            <w:pPr>
              <w:widowControl/>
              <w:adjustRightInd w:val="0"/>
              <w:snapToGrid w:val="0"/>
              <w:textAlignment w:val="baseline"/>
              <w:rPr>
                <w:rFonts w:ascii="宋体" w:hAnsi="宋体"/>
                <w:kern w:val="0"/>
                <w:sz w:val="24"/>
              </w:rPr>
            </w:pPr>
          </w:p>
        </w:tc>
      </w:tr>
      <w:tr w:rsidR="00CD2971" w14:paraId="06C535EF" w14:textId="77777777">
        <w:trPr>
          <w:trHeight w:val="20"/>
        </w:trPr>
        <w:tc>
          <w:tcPr>
            <w:tcW w:w="804" w:type="dxa"/>
            <w:vAlign w:val="center"/>
          </w:tcPr>
          <w:p w14:paraId="7CB85BF9"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2</w:t>
            </w:r>
          </w:p>
        </w:tc>
        <w:tc>
          <w:tcPr>
            <w:tcW w:w="1743" w:type="dxa"/>
            <w:vAlign w:val="center"/>
          </w:tcPr>
          <w:p w14:paraId="47AD6368"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项目实施地点</w:t>
            </w:r>
          </w:p>
        </w:tc>
        <w:tc>
          <w:tcPr>
            <w:tcW w:w="3223" w:type="dxa"/>
            <w:vAlign w:val="center"/>
          </w:tcPr>
          <w:p w14:paraId="61CB61AC"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szCs w:val="20"/>
              </w:rPr>
              <w:t>北京市密云水库库区及周边</w:t>
            </w:r>
            <w:r>
              <w:rPr>
                <w:rFonts w:ascii="宋体" w:hAnsi="宋体" w:cs="黑体" w:hint="eastAsia"/>
                <w:kern w:val="0"/>
                <w:sz w:val="24"/>
                <w:szCs w:val="20"/>
              </w:rPr>
              <w:t>。</w:t>
            </w:r>
          </w:p>
        </w:tc>
        <w:tc>
          <w:tcPr>
            <w:tcW w:w="3516" w:type="dxa"/>
          </w:tcPr>
          <w:p w14:paraId="526EFBF8" w14:textId="77777777" w:rsidR="00CD2971" w:rsidRDefault="00CD2971">
            <w:pPr>
              <w:widowControl/>
              <w:adjustRightInd w:val="0"/>
              <w:snapToGrid w:val="0"/>
              <w:textAlignment w:val="baseline"/>
              <w:rPr>
                <w:rFonts w:ascii="宋体" w:hAnsi="宋体"/>
                <w:kern w:val="0"/>
                <w:sz w:val="24"/>
                <w:szCs w:val="20"/>
              </w:rPr>
            </w:pPr>
          </w:p>
        </w:tc>
      </w:tr>
      <w:tr w:rsidR="00CD2971" w14:paraId="10C01487" w14:textId="77777777">
        <w:trPr>
          <w:trHeight w:val="20"/>
        </w:trPr>
        <w:tc>
          <w:tcPr>
            <w:tcW w:w="804" w:type="dxa"/>
            <w:vAlign w:val="center"/>
          </w:tcPr>
          <w:p w14:paraId="56B2C752"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lastRenderedPageBreak/>
              <w:t>3</w:t>
            </w:r>
          </w:p>
        </w:tc>
        <w:tc>
          <w:tcPr>
            <w:tcW w:w="1743" w:type="dxa"/>
            <w:vAlign w:val="center"/>
          </w:tcPr>
          <w:p w14:paraId="23958928"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合同价款支付</w:t>
            </w:r>
          </w:p>
        </w:tc>
        <w:tc>
          <w:tcPr>
            <w:tcW w:w="3223" w:type="dxa"/>
            <w:vAlign w:val="center"/>
          </w:tcPr>
          <w:p w14:paraId="3ABB7A61"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付款进度比例符合合同约定，付款条件满足合同约定。</w:t>
            </w:r>
          </w:p>
        </w:tc>
        <w:tc>
          <w:tcPr>
            <w:tcW w:w="3516" w:type="dxa"/>
          </w:tcPr>
          <w:p w14:paraId="4552B394" w14:textId="77777777" w:rsidR="00CD2971" w:rsidRDefault="00CD2971">
            <w:pPr>
              <w:widowControl/>
              <w:adjustRightInd w:val="0"/>
              <w:snapToGrid w:val="0"/>
              <w:textAlignment w:val="baseline"/>
              <w:rPr>
                <w:rFonts w:ascii="宋体" w:hAnsi="宋体"/>
                <w:kern w:val="0"/>
                <w:sz w:val="24"/>
              </w:rPr>
            </w:pPr>
          </w:p>
        </w:tc>
      </w:tr>
      <w:tr w:rsidR="00CD2971" w14:paraId="09CBF41D" w14:textId="77777777">
        <w:trPr>
          <w:trHeight w:val="20"/>
        </w:trPr>
        <w:tc>
          <w:tcPr>
            <w:tcW w:w="804" w:type="dxa"/>
            <w:vAlign w:val="center"/>
          </w:tcPr>
          <w:p w14:paraId="33E037C4" w14:textId="77777777" w:rsidR="00CD2971" w:rsidRDefault="00000000">
            <w:pPr>
              <w:widowControl/>
              <w:adjustRightInd w:val="0"/>
              <w:snapToGrid w:val="0"/>
              <w:jc w:val="center"/>
              <w:textAlignment w:val="baseline"/>
              <w:rPr>
                <w:rFonts w:ascii="宋体" w:hAnsi="宋体"/>
                <w:kern w:val="0"/>
                <w:sz w:val="24"/>
              </w:rPr>
            </w:pPr>
            <w:r>
              <w:rPr>
                <w:rFonts w:ascii="宋体" w:hAnsi="宋体"/>
                <w:kern w:val="0"/>
                <w:sz w:val="24"/>
              </w:rPr>
              <w:t>4</w:t>
            </w:r>
          </w:p>
        </w:tc>
        <w:tc>
          <w:tcPr>
            <w:tcW w:w="1743" w:type="dxa"/>
            <w:vAlign w:val="center"/>
          </w:tcPr>
          <w:p w14:paraId="3BC820F0" w14:textId="77777777" w:rsidR="00CD2971" w:rsidRDefault="00000000">
            <w:pPr>
              <w:widowControl/>
              <w:adjustRightInd w:val="0"/>
              <w:snapToGrid w:val="0"/>
              <w:jc w:val="center"/>
              <w:textAlignment w:val="baseline"/>
              <w:rPr>
                <w:rFonts w:ascii="宋体" w:hAnsi="宋体"/>
                <w:kern w:val="0"/>
                <w:sz w:val="24"/>
              </w:rPr>
            </w:pPr>
            <w:r>
              <w:rPr>
                <w:rFonts w:ascii="宋体" w:hAnsi="宋体" w:hint="eastAsia"/>
                <w:kern w:val="0"/>
                <w:sz w:val="24"/>
              </w:rPr>
              <w:t>售后服务</w:t>
            </w:r>
          </w:p>
        </w:tc>
        <w:tc>
          <w:tcPr>
            <w:tcW w:w="3223" w:type="dxa"/>
            <w:vAlign w:val="center"/>
          </w:tcPr>
          <w:p w14:paraId="07A45CA6" w14:textId="77777777" w:rsidR="00CD2971" w:rsidRDefault="00000000">
            <w:pPr>
              <w:widowControl/>
              <w:adjustRightInd w:val="0"/>
              <w:snapToGrid w:val="0"/>
              <w:textAlignment w:val="baseline"/>
              <w:rPr>
                <w:rFonts w:ascii="宋体" w:hAnsi="宋体"/>
                <w:kern w:val="0"/>
                <w:sz w:val="24"/>
              </w:rPr>
            </w:pPr>
            <w:r>
              <w:rPr>
                <w:rFonts w:ascii="宋体" w:hAnsi="宋体" w:hint="eastAsia"/>
                <w:kern w:val="0"/>
                <w:sz w:val="24"/>
              </w:rPr>
              <w:t>已在合同中约定。</w:t>
            </w:r>
          </w:p>
        </w:tc>
        <w:tc>
          <w:tcPr>
            <w:tcW w:w="3516" w:type="dxa"/>
          </w:tcPr>
          <w:p w14:paraId="47830E64" w14:textId="77777777" w:rsidR="00CD2971" w:rsidRDefault="00CD2971">
            <w:pPr>
              <w:widowControl/>
              <w:adjustRightInd w:val="0"/>
              <w:snapToGrid w:val="0"/>
              <w:textAlignment w:val="baseline"/>
              <w:rPr>
                <w:rFonts w:ascii="宋体" w:hAnsi="宋体"/>
                <w:kern w:val="0"/>
                <w:sz w:val="24"/>
              </w:rPr>
            </w:pPr>
          </w:p>
        </w:tc>
      </w:tr>
    </w:tbl>
    <w:p w14:paraId="7060B195" w14:textId="77777777" w:rsidR="00CD2971" w:rsidRDefault="00CD2971">
      <w:pPr>
        <w:widowControl/>
        <w:ind w:firstLine="420"/>
        <w:jc w:val="left"/>
        <w:rPr>
          <w:rFonts w:ascii="宋体" w:hAnsi="宋体"/>
          <w:kern w:val="0"/>
          <w:sz w:val="20"/>
          <w:szCs w:val="20"/>
        </w:rPr>
      </w:pPr>
    </w:p>
    <w:p w14:paraId="4889920C" w14:textId="77777777" w:rsidR="00CD2971" w:rsidRDefault="00CD2971">
      <w:pPr>
        <w:widowControl/>
        <w:spacing w:line="360" w:lineRule="auto"/>
        <w:ind w:firstLineChars="200" w:firstLine="420"/>
        <w:rPr>
          <w:rFonts w:ascii="宋体" w:hAnsi="宋体"/>
        </w:rPr>
      </w:pPr>
    </w:p>
    <w:p w14:paraId="60B4A602" w14:textId="77777777" w:rsidR="00CD2971" w:rsidRDefault="00CD2971">
      <w:pPr>
        <w:tabs>
          <w:tab w:val="left" w:pos="900"/>
          <w:tab w:val="left" w:pos="1080"/>
        </w:tabs>
        <w:snapToGrid w:val="0"/>
        <w:spacing w:line="360" w:lineRule="auto"/>
        <w:rPr>
          <w:rFonts w:ascii="宋体" w:hAnsi="宋体"/>
          <w:kern w:val="0"/>
          <w:sz w:val="18"/>
          <w:szCs w:val="18"/>
        </w:rPr>
      </w:pPr>
    </w:p>
    <w:p w14:paraId="0D5177CA" w14:textId="77777777" w:rsidR="00CD2971" w:rsidRDefault="00CD2971">
      <w:pPr>
        <w:widowControl/>
        <w:jc w:val="left"/>
        <w:rPr>
          <w:rFonts w:ascii="宋体" w:hAnsi="宋体"/>
          <w:b/>
          <w:sz w:val="36"/>
          <w:szCs w:val="36"/>
        </w:rPr>
      </w:pPr>
    </w:p>
    <w:p w14:paraId="096D4ACA" w14:textId="77777777" w:rsidR="00CD2971" w:rsidRDefault="00000000">
      <w:pPr>
        <w:widowControl/>
        <w:jc w:val="left"/>
        <w:rPr>
          <w:rFonts w:ascii="宋体" w:hAnsi="宋体"/>
          <w:b/>
          <w:sz w:val="36"/>
          <w:szCs w:val="36"/>
        </w:rPr>
      </w:pPr>
      <w:r>
        <w:rPr>
          <w:rFonts w:ascii="宋体" w:hAnsi="宋体"/>
          <w:b/>
          <w:sz w:val="36"/>
          <w:szCs w:val="36"/>
        </w:rPr>
        <w:br w:type="page"/>
      </w:r>
    </w:p>
    <w:p w14:paraId="40DAE905" w14:textId="77777777" w:rsidR="00CD2971" w:rsidRDefault="00000000">
      <w:pPr>
        <w:keepNext/>
        <w:keepLines/>
        <w:tabs>
          <w:tab w:val="left" w:pos="1440"/>
        </w:tabs>
        <w:spacing w:line="360" w:lineRule="auto"/>
        <w:outlineLvl w:val="1"/>
        <w:rPr>
          <w:rFonts w:ascii="宋体" w:hAnsi="宋体"/>
          <w:kern w:val="0"/>
          <w:sz w:val="18"/>
          <w:szCs w:val="18"/>
        </w:rPr>
      </w:pPr>
      <w:bookmarkStart w:id="1620" w:name="_Toc94450798"/>
      <w:bookmarkStart w:id="1621" w:name="_Toc99460626"/>
      <w:bookmarkStart w:id="1622" w:name="_Hlk154666910"/>
      <w:bookmarkEnd w:id="1194"/>
      <w:r>
        <w:rPr>
          <w:rFonts w:ascii="宋体" w:hAnsi="宋体" w:hint="eastAsia"/>
          <w:b/>
          <w:bCs/>
          <w:kern w:val="44"/>
          <w:sz w:val="28"/>
          <w:szCs w:val="28"/>
        </w:rPr>
        <w:lastRenderedPageBreak/>
        <w:t>二、廉政合同</w:t>
      </w:r>
      <w:bookmarkEnd w:id="1620"/>
      <w:bookmarkEnd w:id="1621"/>
    </w:p>
    <w:p w14:paraId="292A4327" w14:textId="77777777" w:rsidR="00CD2971" w:rsidRDefault="00000000">
      <w:pPr>
        <w:widowControl/>
        <w:ind w:firstLine="643"/>
        <w:jc w:val="center"/>
        <w:rPr>
          <w:rFonts w:ascii="宋体" w:hAnsi="宋体"/>
          <w:b/>
          <w:bCs/>
          <w:kern w:val="0"/>
          <w:sz w:val="32"/>
          <w:szCs w:val="32"/>
        </w:rPr>
      </w:pPr>
      <w:r>
        <w:rPr>
          <w:rFonts w:ascii="宋体" w:hAnsi="宋体" w:hint="eastAsia"/>
          <w:b/>
          <w:bCs/>
          <w:kern w:val="0"/>
          <w:sz w:val="32"/>
          <w:szCs w:val="32"/>
        </w:rPr>
        <w:t>采购货物(服务)项目</w:t>
      </w:r>
      <w:r>
        <w:rPr>
          <w:rFonts w:ascii="宋体" w:hAnsi="宋体"/>
          <w:b/>
          <w:bCs/>
          <w:kern w:val="0"/>
          <w:sz w:val="32"/>
          <w:szCs w:val="32"/>
        </w:rPr>
        <w:t>廉政合同</w:t>
      </w:r>
    </w:p>
    <w:p w14:paraId="555EFCF1" w14:textId="77777777" w:rsidR="00CD2971" w:rsidRDefault="00CD2971">
      <w:pPr>
        <w:spacing w:line="360" w:lineRule="auto"/>
        <w:jc w:val="center"/>
        <w:rPr>
          <w:rFonts w:ascii="宋体" w:hAnsi="宋体"/>
          <w:sz w:val="24"/>
        </w:rPr>
      </w:pPr>
    </w:p>
    <w:p w14:paraId="381A9838" w14:textId="77777777" w:rsidR="00CD2971" w:rsidRDefault="00000000">
      <w:pPr>
        <w:spacing w:line="360" w:lineRule="auto"/>
        <w:ind w:left="1678" w:hangingChars="699" w:hanging="1678"/>
        <w:rPr>
          <w:rFonts w:ascii="宋体" w:hAnsi="宋体"/>
          <w:sz w:val="24"/>
        </w:rPr>
      </w:pPr>
      <w:r>
        <w:rPr>
          <w:rFonts w:ascii="宋体" w:hAnsi="宋体" w:hint="eastAsia"/>
          <w:sz w:val="24"/>
        </w:rPr>
        <w:t>采购货物(服务)</w:t>
      </w:r>
      <w:r>
        <w:rPr>
          <w:rFonts w:ascii="宋体" w:hAnsi="宋体"/>
          <w:sz w:val="24"/>
        </w:rPr>
        <w:t>项目名称</w:t>
      </w:r>
      <w:r>
        <w:rPr>
          <w:rFonts w:ascii="宋体" w:hAnsi="宋体" w:hint="eastAsia"/>
          <w:sz w:val="24"/>
        </w:rPr>
        <w:t xml:space="preserve">   </w:t>
      </w:r>
      <w:r>
        <w:rPr>
          <w:rFonts w:ascii="宋体" w:hAnsi="宋体"/>
          <w:sz w:val="24"/>
        </w:rPr>
        <w:t>：</w:t>
      </w:r>
      <w:r>
        <w:rPr>
          <w:rFonts w:ascii="宋体" w:hAnsi="宋体" w:hint="eastAsia"/>
          <w:sz w:val="24"/>
          <w:u w:val="single"/>
        </w:rPr>
        <w:t xml:space="preserve">                                   </w:t>
      </w:r>
      <w:r>
        <w:rPr>
          <w:rFonts w:ascii="宋体" w:hAnsi="宋体"/>
          <w:sz w:val="24"/>
        </w:rPr>
        <w:t xml:space="preserve"> </w:t>
      </w:r>
    </w:p>
    <w:p w14:paraId="6F4E810B" w14:textId="77777777" w:rsidR="00CD2971" w:rsidRDefault="00000000">
      <w:pPr>
        <w:spacing w:line="360" w:lineRule="auto"/>
        <w:rPr>
          <w:rFonts w:ascii="宋体" w:hAnsi="宋体"/>
          <w:sz w:val="24"/>
          <w:u w:val="single"/>
        </w:rPr>
      </w:pPr>
      <w:r>
        <w:rPr>
          <w:rFonts w:ascii="宋体" w:hAnsi="宋体" w:hint="eastAsia"/>
          <w:sz w:val="24"/>
        </w:rPr>
        <w:t>采购货物(服务)</w:t>
      </w:r>
      <w:r>
        <w:rPr>
          <w:rFonts w:ascii="宋体" w:hAnsi="宋体"/>
          <w:sz w:val="24"/>
        </w:rPr>
        <w:t>项目</w:t>
      </w:r>
      <w:r>
        <w:rPr>
          <w:rFonts w:ascii="宋体" w:hAnsi="宋体" w:hint="eastAsia"/>
          <w:sz w:val="24"/>
        </w:rPr>
        <w:t>合同价 ：</w:t>
      </w:r>
      <w:r>
        <w:rPr>
          <w:rFonts w:ascii="宋体" w:hAnsi="宋体" w:hint="eastAsia"/>
          <w:sz w:val="24"/>
          <w:u w:val="single"/>
        </w:rPr>
        <w:t xml:space="preserve">                                    </w:t>
      </w:r>
    </w:p>
    <w:p w14:paraId="31B987FF" w14:textId="77777777" w:rsidR="00CD2971" w:rsidRDefault="00000000">
      <w:pPr>
        <w:spacing w:line="360" w:lineRule="auto"/>
        <w:rPr>
          <w:rFonts w:ascii="宋体" w:hAnsi="宋体"/>
          <w:sz w:val="24"/>
          <w:u w:val="single"/>
        </w:rPr>
      </w:pPr>
      <w:r>
        <w:rPr>
          <w:rFonts w:ascii="宋体" w:hAnsi="宋体" w:hint="eastAsia"/>
          <w:sz w:val="24"/>
        </w:rPr>
        <w:t xml:space="preserve">采 购 </w:t>
      </w:r>
      <w:r>
        <w:rPr>
          <w:rFonts w:ascii="宋体" w:hAnsi="宋体"/>
          <w:sz w:val="24"/>
        </w:rPr>
        <w:t>单</w:t>
      </w:r>
      <w:r>
        <w:rPr>
          <w:rFonts w:ascii="宋体" w:hAnsi="宋体" w:hint="eastAsia"/>
          <w:sz w:val="24"/>
        </w:rPr>
        <w:t xml:space="preserve"> </w:t>
      </w:r>
      <w:r>
        <w:rPr>
          <w:rFonts w:ascii="宋体" w:hAnsi="宋体"/>
          <w:sz w:val="24"/>
        </w:rPr>
        <w:t>位</w:t>
      </w:r>
      <w:r>
        <w:rPr>
          <w:rFonts w:ascii="宋体" w:hAnsi="宋体" w:hint="eastAsia"/>
          <w:sz w:val="24"/>
        </w:rPr>
        <w:t xml:space="preserve"> </w:t>
      </w:r>
      <w:r>
        <w:rPr>
          <w:rFonts w:ascii="宋体" w:hAnsi="宋体"/>
          <w:sz w:val="24"/>
        </w:rPr>
        <w:t>（</w:t>
      </w:r>
      <w:r>
        <w:rPr>
          <w:rFonts w:ascii="宋体" w:hAnsi="宋体" w:hint="eastAsia"/>
          <w:sz w:val="24"/>
        </w:rPr>
        <w:t xml:space="preserve"> </w:t>
      </w:r>
      <w:r>
        <w:rPr>
          <w:rFonts w:ascii="宋体" w:hAnsi="宋体"/>
          <w:sz w:val="24"/>
        </w:rPr>
        <w:t>甲</w:t>
      </w:r>
      <w:r>
        <w:rPr>
          <w:rFonts w:ascii="宋体" w:hAnsi="宋体" w:hint="eastAsia"/>
          <w:sz w:val="24"/>
        </w:rPr>
        <w:t xml:space="preserve"> </w:t>
      </w:r>
      <w:r>
        <w:rPr>
          <w:rFonts w:ascii="宋体" w:hAnsi="宋体"/>
          <w:sz w:val="24"/>
        </w:rPr>
        <w:t>方</w:t>
      </w:r>
      <w:r>
        <w:rPr>
          <w:rFonts w:ascii="宋体" w:hAnsi="宋体" w:hint="eastAsia"/>
          <w:sz w:val="24"/>
        </w:rPr>
        <w:t xml:space="preserve"> ） ：</w:t>
      </w:r>
      <w:r>
        <w:rPr>
          <w:rFonts w:ascii="宋体" w:hAnsi="宋体" w:hint="eastAsia"/>
          <w:sz w:val="24"/>
          <w:u w:val="single"/>
        </w:rPr>
        <w:t xml:space="preserve">                                   </w:t>
      </w:r>
    </w:p>
    <w:p w14:paraId="35A30500" w14:textId="77777777" w:rsidR="00CD2971" w:rsidRDefault="00000000">
      <w:pPr>
        <w:spacing w:line="360" w:lineRule="auto"/>
        <w:rPr>
          <w:rFonts w:ascii="宋体" w:hAnsi="宋体"/>
          <w:sz w:val="24"/>
          <w:u w:val="single"/>
        </w:rPr>
      </w:pPr>
      <w:r>
        <w:rPr>
          <w:rFonts w:ascii="宋体" w:hAnsi="宋体" w:hint="eastAsia"/>
          <w:sz w:val="24"/>
        </w:rPr>
        <w:t>供货(服务)</w:t>
      </w:r>
      <w:r>
        <w:rPr>
          <w:rFonts w:ascii="宋体" w:hAnsi="宋体"/>
          <w:sz w:val="24"/>
        </w:rPr>
        <w:t>单位（</w:t>
      </w:r>
      <w:r>
        <w:rPr>
          <w:rFonts w:ascii="宋体" w:hAnsi="宋体" w:hint="eastAsia"/>
          <w:sz w:val="24"/>
        </w:rPr>
        <w:t xml:space="preserve"> </w:t>
      </w:r>
      <w:r>
        <w:rPr>
          <w:rFonts w:ascii="宋体" w:hAnsi="宋体"/>
          <w:sz w:val="24"/>
        </w:rPr>
        <w:t>乙方</w:t>
      </w:r>
      <w:r>
        <w:rPr>
          <w:rFonts w:ascii="宋体" w:hAnsi="宋体" w:hint="eastAsia"/>
          <w:sz w:val="24"/>
        </w:rPr>
        <w:t xml:space="preserve"> </w:t>
      </w:r>
      <w:r>
        <w:rPr>
          <w:rFonts w:ascii="宋体" w:hAnsi="宋体"/>
          <w:sz w:val="24"/>
        </w:rPr>
        <w:t>）</w:t>
      </w:r>
      <w:r>
        <w:rPr>
          <w:rFonts w:ascii="宋体" w:hAnsi="宋体" w:hint="eastAsia"/>
          <w:sz w:val="24"/>
        </w:rPr>
        <w:t xml:space="preserve"> </w:t>
      </w:r>
      <w:r>
        <w:rPr>
          <w:rFonts w:ascii="宋体" w:hAnsi="宋体"/>
          <w:sz w:val="24"/>
        </w:rPr>
        <w:t>：</w:t>
      </w:r>
      <w:r>
        <w:rPr>
          <w:rFonts w:ascii="宋体" w:hAnsi="宋体" w:hint="eastAsia"/>
          <w:sz w:val="24"/>
          <w:u w:val="single"/>
        </w:rPr>
        <w:t xml:space="preserve">                                    </w:t>
      </w:r>
    </w:p>
    <w:p w14:paraId="4A038FCA" w14:textId="77777777" w:rsidR="00CD2971" w:rsidRDefault="00000000">
      <w:pPr>
        <w:spacing w:line="360" w:lineRule="auto"/>
        <w:ind w:firstLineChars="200" w:firstLine="480"/>
        <w:rPr>
          <w:rFonts w:ascii="宋体" w:hAnsi="宋体"/>
          <w:sz w:val="24"/>
        </w:rPr>
      </w:pPr>
      <w:r>
        <w:rPr>
          <w:rFonts w:ascii="宋体" w:hAnsi="宋体"/>
          <w:sz w:val="24"/>
        </w:rPr>
        <w:t>为加强</w:t>
      </w:r>
      <w:r>
        <w:rPr>
          <w:rFonts w:ascii="宋体" w:hAnsi="宋体" w:hint="eastAsia"/>
          <w:sz w:val="24"/>
        </w:rPr>
        <w:t>采购货物(服务)过程</w:t>
      </w:r>
      <w:r>
        <w:rPr>
          <w:rFonts w:ascii="宋体" w:hAnsi="宋体"/>
          <w:sz w:val="24"/>
        </w:rPr>
        <w:t>中的廉政建设，规范</w:t>
      </w:r>
      <w:r>
        <w:rPr>
          <w:rFonts w:ascii="宋体" w:hAnsi="宋体" w:hint="eastAsia"/>
          <w:sz w:val="24"/>
        </w:rPr>
        <w:t>采购货物(服务)</w:t>
      </w:r>
      <w:r>
        <w:rPr>
          <w:rFonts w:ascii="宋体" w:hAnsi="宋体"/>
          <w:sz w:val="24"/>
        </w:rPr>
        <w:t>委托与被委托双方的各项活动，防止发生各种谋取不正当利益的违法违纪行为，保护国家、集体和当事人的合法权益，根据国家有关</w:t>
      </w:r>
      <w:r>
        <w:rPr>
          <w:rFonts w:ascii="宋体" w:hAnsi="宋体" w:hint="eastAsia"/>
          <w:sz w:val="24"/>
        </w:rPr>
        <w:t>采购货物(服务)</w:t>
      </w:r>
      <w:r>
        <w:rPr>
          <w:rFonts w:ascii="宋体" w:hAnsi="宋体"/>
          <w:sz w:val="24"/>
        </w:rPr>
        <w:t>的法律法规和廉政建设责任制规定，特订立</w:t>
      </w:r>
      <w:r>
        <w:rPr>
          <w:rFonts w:ascii="宋体" w:hAnsi="宋体" w:hint="eastAsia"/>
          <w:sz w:val="24"/>
        </w:rPr>
        <w:t>本</w:t>
      </w:r>
      <w:r>
        <w:rPr>
          <w:rFonts w:ascii="宋体" w:hAnsi="宋体"/>
          <w:sz w:val="24"/>
        </w:rPr>
        <w:t>廉政合同。</w:t>
      </w:r>
    </w:p>
    <w:p w14:paraId="05B01A78" w14:textId="77777777" w:rsidR="00CD2971" w:rsidRDefault="00000000">
      <w:pPr>
        <w:spacing w:line="480" w:lineRule="atLeast"/>
        <w:ind w:firstLineChars="200" w:firstLine="482"/>
        <w:rPr>
          <w:rFonts w:ascii="宋体" w:hAnsi="宋体"/>
          <w:b/>
          <w:sz w:val="24"/>
        </w:rPr>
      </w:pPr>
      <w:r>
        <w:rPr>
          <w:rFonts w:ascii="宋体" w:hAnsi="宋体"/>
          <w:b/>
          <w:sz w:val="24"/>
        </w:rPr>
        <w:t xml:space="preserve">第一条 </w:t>
      </w:r>
      <w:r>
        <w:rPr>
          <w:rFonts w:ascii="宋体" w:hAnsi="宋体" w:hint="eastAsia"/>
          <w:b/>
          <w:sz w:val="24"/>
        </w:rPr>
        <w:t xml:space="preserve"> </w:t>
      </w:r>
      <w:r>
        <w:rPr>
          <w:rFonts w:ascii="宋体" w:hAnsi="宋体"/>
          <w:b/>
          <w:sz w:val="24"/>
        </w:rPr>
        <w:t>甲乙双方的责任</w:t>
      </w:r>
    </w:p>
    <w:p w14:paraId="4FF41827" w14:textId="77777777" w:rsidR="00CD2971" w:rsidRDefault="00000000">
      <w:pPr>
        <w:spacing w:line="480" w:lineRule="atLeast"/>
        <w:ind w:firstLine="480"/>
        <w:rPr>
          <w:rFonts w:ascii="宋体" w:hAnsi="宋体"/>
          <w:sz w:val="24"/>
        </w:rPr>
      </w:pPr>
      <w:r>
        <w:rPr>
          <w:rFonts w:ascii="宋体" w:hAnsi="宋体"/>
          <w:sz w:val="24"/>
        </w:rPr>
        <w:t>（一）应严格遵守国家关于市场准入、招标投标、</w:t>
      </w:r>
      <w:r>
        <w:rPr>
          <w:rFonts w:ascii="宋体" w:hAnsi="宋体" w:hint="eastAsia"/>
          <w:sz w:val="24"/>
        </w:rPr>
        <w:t>采购货物（服务)</w:t>
      </w:r>
      <w:r>
        <w:rPr>
          <w:rFonts w:ascii="宋体" w:hAnsi="宋体"/>
          <w:sz w:val="24"/>
        </w:rPr>
        <w:t>和市场活动的有关法律、法规，相关政策，以及廉政建设的各项规定。</w:t>
      </w:r>
    </w:p>
    <w:p w14:paraId="624F7099" w14:textId="77777777" w:rsidR="00CD2971" w:rsidRDefault="00000000">
      <w:pPr>
        <w:spacing w:line="480" w:lineRule="atLeast"/>
        <w:ind w:firstLine="480"/>
        <w:rPr>
          <w:rFonts w:ascii="宋体" w:hAnsi="宋体"/>
          <w:sz w:val="24"/>
        </w:rPr>
      </w:pPr>
      <w:r>
        <w:rPr>
          <w:rFonts w:ascii="宋体" w:hAnsi="宋体"/>
          <w:sz w:val="24"/>
        </w:rPr>
        <w:t>（二）严格执行</w:t>
      </w:r>
      <w:r>
        <w:rPr>
          <w:rFonts w:ascii="宋体" w:hAnsi="宋体" w:hint="eastAsia"/>
          <w:sz w:val="24"/>
        </w:rPr>
        <w:t>采购货物(服务)</w:t>
      </w:r>
      <w:r>
        <w:rPr>
          <w:rFonts w:ascii="宋体" w:hAnsi="宋体"/>
          <w:sz w:val="24"/>
        </w:rPr>
        <w:t>合同文件，自觉按合同办事。</w:t>
      </w:r>
    </w:p>
    <w:p w14:paraId="1C9F9505" w14:textId="77777777" w:rsidR="00CD2971" w:rsidRDefault="00000000">
      <w:pPr>
        <w:spacing w:line="480" w:lineRule="atLeast"/>
        <w:ind w:firstLine="480"/>
        <w:rPr>
          <w:rFonts w:ascii="宋体" w:hAnsi="宋体"/>
          <w:sz w:val="24"/>
        </w:rPr>
      </w:pPr>
      <w:r>
        <w:rPr>
          <w:rFonts w:ascii="宋体" w:hAnsi="宋体"/>
          <w:sz w:val="24"/>
        </w:rPr>
        <w:t>（三）业务活动必须坚持公开、公平、公正、诚信、透明的原则（除法律法规另有规定者外），不得为获取不正当的利益，损害国家、集体和对方利益，不得违反</w:t>
      </w:r>
      <w:r>
        <w:rPr>
          <w:rFonts w:ascii="宋体" w:hAnsi="宋体" w:hint="eastAsia"/>
          <w:sz w:val="24"/>
        </w:rPr>
        <w:t>采购货物(服务)的</w:t>
      </w:r>
      <w:r>
        <w:rPr>
          <w:rFonts w:ascii="宋体" w:hAnsi="宋体"/>
          <w:sz w:val="24"/>
        </w:rPr>
        <w:t>规章制度。</w:t>
      </w:r>
    </w:p>
    <w:p w14:paraId="3124A8D3" w14:textId="77777777" w:rsidR="00CD2971" w:rsidRDefault="00000000">
      <w:pPr>
        <w:spacing w:line="480" w:lineRule="atLeast"/>
        <w:ind w:firstLine="480"/>
        <w:rPr>
          <w:rFonts w:ascii="宋体" w:hAnsi="宋体"/>
          <w:sz w:val="24"/>
        </w:rPr>
      </w:pPr>
      <w:r>
        <w:rPr>
          <w:rFonts w:ascii="宋体" w:hAnsi="宋体"/>
          <w:sz w:val="24"/>
        </w:rPr>
        <w:t>（四）发现对方在业务活动中有违规、违纪、违法行为的，应及时提醒对方，情节严重的，应向其上级主管部门或纪检监察、司法等有关机关举报。</w:t>
      </w:r>
    </w:p>
    <w:p w14:paraId="666D6F7B" w14:textId="77777777" w:rsidR="00CD2971" w:rsidRDefault="00000000">
      <w:pPr>
        <w:spacing w:line="480" w:lineRule="atLeast"/>
        <w:ind w:firstLineChars="200" w:firstLine="482"/>
        <w:rPr>
          <w:rFonts w:ascii="宋体" w:hAnsi="宋体"/>
          <w:b/>
          <w:sz w:val="24"/>
        </w:rPr>
      </w:pPr>
      <w:r>
        <w:rPr>
          <w:rFonts w:ascii="宋体" w:hAnsi="宋体"/>
          <w:b/>
          <w:sz w:val="24"/>
        </w:rPr>
        <w:t xml:space="preserve">第二条 </w:t>
      </w:r>
      <w:r>
        <w:rPr>
          <w:rFonts w:ascii="宋体" w:hAnsi="宋体" w:hint="eastAsia"/>
          <w:b/>
          <w:sz w:val="24"/>
        </w:rPr>
        <w:t xml:space="preserve"> </w:t>
      </w:r>
      <w:r>
        <w:rPr>
          <w:rFonts w:ascii="宋体" w:hAnsi="宋体"/>
          <w:b/>
          <w:sz w:val="24"/>
        </w:rPr>
        <w:t>甲方责任</w:t>
      </w:r>
    </w:p>
    <w:p w14:paraId="0F5AB0CE" w14:textId="77777777" w:rsidR="00CD2971" w:rsidRDefault="00000000">
      <w:pPr>
        <w:spacing w:line="480" w:lineRule="atLeast"/>
        <w:ind w:firstLineChars="200" w:firstLine="480"/>
        <w:rPr>
          <w:rFonts w:ascii="宋体" w:hAnsi="宋体"/>
          <w:sz w:val="24"/>
        </w:rPr>
      </w:pPr>
      <w:r>
        <w:rPr>
          <w:rFonts w:ascii="宋体" w:hAnsi="宋体"/>
          <w:sz w:val="24"/>
        </w:rPr>
        <w:t>甲方的领导和从事</w:t>
      </w:r>
      <w:r>
        <w:rPr>
          <w:rFonts w:ascii="宋体" w:hAnsi="宋体" w:hint="eastAsia"/>
          <w:sz w:val="24"/>
        </w:rPr>
        <w:t>采购货物(服务)</w:t>
      </w:r>
      <w:r>
        <w:rPr>
          <w:rFonts w:ascii="宋体" w:hAnsi="宋体"/>
          <w:sz w:val="24"/>
        </w:rPr>
        <w:t>的工作人员，在</w:t>
      </w:r>
      <w:r>
        <w:rPr>
          <w:rFonts w:ascii="宋体" w:hAnsi="宋体" w:hint="eastAsia"/>
          <w:sz w:val="24"/>
        </w:rPr>
        <w:t>采购货物(服务)</w:t>
      </w:r>
      <w:r>
        <w:rPr>
          <w:rFonts w:ascii="宋体" w:hAnsi="宋体"/>
          <w:sz w:val="24"/>
        </w:rPr>
        <w:t>的事前、事中、事后应遵守以下规定：</w:t>
      </w:r>
    </w:p>
    <w:p w14:paraId="253D90A0" w14:textId="77777777" w:rsidR="00CD2971" w:rsidRDefault="00000000">
      <w:pPr>
        <w:spacing w:line="480" w:lineRule="atLeast"/>
        <w:ind w:firstLine="480"/>
        <w:rPr>
          <w:rFonts w:ascii="宋体" w:hAnsi="宋体"/>
          <w:sz w:val="24"/>
        </w:rPr>
      </w:pPr>
      <w:r>
        <w:rPr>
          <w:rFonts w:ascii="宋体" w:hAnsi="宋体"/>
          <w:sz w:val="24"/>
        </w:rPr>
        <w:t>（一）不准向乙方和相关单位索要或接受回扣、礼金、有价证券、贵重物品和好处费、感谢费等。</w:t>
      </w:r>
    </w:p>
    <w:p w14:paraId="45E21008" w14:textId="77777777" w:rsidR="00CD2971" w:rsidRDefault="00000000">
      <w:pPr>
        <w:spacing w:line="480" w:lineRule="atLeast"/>
        <w:ind w:firstLine="480"/>
        <w:rPr>
          <w:rFonts w:ascii="宋体" w:hAnsi="宋体"/>
          <w:sz w:val="24"/>
        </w:rPr>
      </w:pPr>
      <w:r>
        <w:rPr>
          <w:rFonts w:ascii="宋体" w:hAnsi="宋体"/>
          <w:sz w:val="24"/>
        </w:rPr>
        <w:t>（二）不准在乙方和相关单位报销任何应</w:t>
      </w:r>
      <w:r>
        <w:rPr>
          <w:rFonts w:ascii="宋体" w:hAnsi="宋体" w:hint="eastAsia"/>
          <w:sz w:val="24"/>
        </w:rPr>
        <w:t>由</w:t>
      </w:r>
      <w:r>
        <w:rPr>
          <w:rFonts w:ascii="宋体" w:hAnsi="宋体"/>
          <w:sz w:val="24"/>
        </w:rPr>
        <w:t>甲方或个人支付的费用。</w:t>
      </w:r>
    </w:p>
    <w:p w14:paraId="0C8DEECE" w14:textId="77777777" w:rsidR="00CD2971" w:rsidRDefault="00000000">
      <w:pPr>
        <w:spacing w:line="360" w:lineRule="auto"/>
        <w:ind w:firstLine="480"/>
        <w:rPr>
          <w:rFonts w:ascii="宋体" w:hAnsi="宋体"/>
          <w:sz w:val="24"/>
        </w:rPr>
      </w:pPr>
      <w:r>
        <w:rPr>
          <w:rFonts w:ascii="宋体" w:hAnsi="宋体"/>
          <w:sz w:val="24"/>
        </w:rPr>
        <w:t>（三）不准要求、暗示或接受乙方和相关单位为个人装修住房、婚丧嫁娶、配偶子女的工作安排以及出国（境）、旅游等提供方便。</w:t>
      </w:r>
    </w:p>
    <w:p w14:paraId="3C0F1DE4" w14:textId="77777777" w:rsidR="00CD2971" w:rsidRDefault="00000000">
      <w:pPr>
        <w:spacing w:line="360" w:lineRule="auto"/>
        <w:ind w:firstLine="480"/>
        <w:rPr>
          <w:rFonts w:ascii="宋体" w:hAnsi="宋体"/>
          <w:sz w:val="24"/>
        </w:rPr>
      </w:pPr>
      <w:r>
        <w:rPr>
          <w:rFonts w:ascii="宋体" w:hAnsi="宋体"/>
          <w:sz w:val="24"/>
        </w:rPr>
        <w:t>（四）不准参加有可能影响公正执行公务的乙方和相关单位的宴请、健身、娱乐等</w:t>
      </w:r>
      <w:r>
        <w:rPr>
          <w:rFonts w:ascii="宋体" w:hAnsi="宋体"/>
          <w:sz w:val="24"/>
        </w:rPr>
        <w:lastRenderedPageBreak/>
        <w:t>活动。</w:t>
      </w:r>
    </w:p>
    <w:p w14:paraId="2AFA917D" w14:textId="77777777" w:rsidR="00CD2971" w:rsidRDefault="00000000">
      <w:pPr>
        <w:spacing w:line="360" w:lineRule="auto"/>
        <w:ind w:firstLine="480"/>
        <w:rPr>
          <w:rFonts w:ascii="宋体" w:hAnsi="宋体"/>
          <w:sz w:val="24"/>
        </w:rPr>
      </w:pPr>
      <w:r>
        <w:rPr>
          <w:rFonts w:ascii="宋体" w:hAnsi="宋体"/>
          <w:sz w:val="24"/>
        </w:rPr>
        <w:t>（五）不准向乙方和相关单位介绍或为配偶、子女、亲属参与同甲方工程项目合同有关的</w:t>
      </w:r>
      <w:r>
        <w:rPr>
          <w:rFonts w:ascii="宋体" w:hAnsi="宋体" w:hint="eastAsia"/>
          <w:sz w:val="24"/>
        </w:rPr>
        <w:t>采购货物（服务）</w:t>
      </w:r>
      <w:r>
        <w:rPr>
          <w:rFonts w:ascii="宋体" w:hAnsi="宋体"/>
          <w:sz w:val="24"/>
        </w:rPr>
        <w:t>分包项目等活动。不准向乙方和相关单位介绍或为配偶、子女、亲属参加与同项目合同有关的设备、材料、工程分包、劳务等经济活动。不得以任何理由向乙方和相关单位推荐分包单位和要求购买与合同规定以外的材料、设备等。</w:t>
      </w:r>
    </w:p>
    <w:p w14:paraId="69AC4432" w14:textId="77777777" w:rsidR="00CD2971" w:rsidRDefault="00000000">
      <w:pPr>
        <w:widowControl/>
        <w:tabs>
          <w:tab w:val="left" w:pos="1598"/>
        </w:tabs>
        <w:adjustRightInd w:val="0"/>
        <w:spacing w:before="24" w:line="360" w:lineRule="auto"/>
        <w:ind w:firstLineChars="150" w:firstLine="360"/>
        <w:rPr>
          <w:rFonts w:ascii="宋体" w:hAnsi="宋体"/>
          <w:kern w:val="0"/>
          <w:sz w:val="24"/>
        </w:rPr>
      </w:pPr>
      <w:r>
        <w:rPr>
          <w:rFonts w:ascii="宋体" w:hAnsi="宋体" w:hint="eastAsia"/>
          <w:sz w:val="24"/>
        </w:rPr>
        <w:t>（六）甲方在对乙方的项目财务资料进行审计之后，应将资料返还乙方，并有义务保持资料完整，不泄露有关财务信息。</w:t>
      </w:r>
    </w:p>
    <w:p w14:paraId="10C11F90" w14:textId="77777777" w:rsidR="00CD2971" w:rsidRDefault="00000000">
      <w:pPr>
        <w:spacing w:line="360" w:lineRule="auto"/>
        <w:ind w:firstLineChars="200" w:firstLine="482"/>
        <w:rPr>
          <w:rFonts w:ascii="宋体" w:hAnsi="宋体"/>
          <w:b/>
          <w:sz w:val="24"/>
        </w:rPr>
      </w:pPr>
      <w:r>
        <w:rPr>
          <w:rFonts w:ascii="宋体" w:hAnsi="宋体"/>
          <w:b/>
          <w:sz w:val="24"/>
        </w:rPr>
        <w:t xml:space="preserve">第三条 </w:t>
      </w:r>
      <w:r>
        <w:rPr>
          <w:rFonts w:ascii="宋体" w:hAnsi="宋体" w:hint="eastAsia"/>
          <w:b/>
          <w:sz w:val="24"/>
        </w:rPr>
        <w:t xml:space="preserve"> </w:t>
      </w:r>
      <w:r>
        <w:rPr>
          <w:rFonts w:ascii="宋体" w:hAnsi="宋体"/>
          <w:b/>
          <w:sz w:val="24"/>
        </w:rPr>
        <w:t>乙方的责任</w:t>
      </w:r>
    </w:p>
    <w:p w14:paraId="5BE49248" w14:textId="77777777" w:rsidR="00CD2971" w:rsidRDefault="00000000">
      <w:pPr>
        <w:spacing w:line="360" w:lineRule="auto"/>
        <w:ind w:firstLineChars="200" w:firstLine="480"/>
        <w:rPr>
          <w:rFonts w:ascii="宋体" w:hAnsi="宋体"/>
          <w:sz w:val="24"/>
        </w:rPr>
      </w:pPr>
      <w:r>
        <w:rPr>
          <w:rFonts w:ascii="宋体" w:hAnsi="宋体"/>
          <w:sz w:val="24"/>
        </w:rPr>
        <w:t>应与甲方保持正常的业务交往，按照有关法律法规和程序开展业务工作，严格执行</w:t>
      </w:r>
      <w:r>
        <w:rPr>
          <w:rFonts w:ascii="宋体" w:hAnsi="宋体" w:hint="eastAsia"/>
          <w:sz w:val="24"/>
        </w:rPr>
        <w:t>采购货物(服务)</w:t>
      </w:r>
      <w:r>
        <w:rPr>
          <w:rFonts w:ascii="宋体" w:hAnsi="宋体"/>
          <w:sz w:val="24"/>
        </w:rPr>
        <w:t>的有关方针、政策，以及相关法规，认真履行</w:t>
      </w:r>
      <w:r>
        <w:rPr>
          <w:rFonts w:ascii="宋体" w:hAnsi="宋体" w:hint="eastAsia"/>
          <w:sz w:val="24"/>
        </w:rPr>
        <w:t>供货（服务）</w:t>
      </w:r>
      <w:r>
        <w:rPr>
          <w:rFonts w:ascii="宋体" w:hAnsi="宋体"/>
          <w:sz w:val="24"/>
        </w:rPr>
        <w:t>职责，并遵守以下规定：</w:t>
      </w:r>
    </w:p>
    <w:p w14:paraId="6ACCAC1F" w14:textId="77777777" w:rsidR="00CD2971" w:rsidRDefault="00000000">
      <w:pPr>
        <w:spacing w:line="360" w:lineRule="auto"/>
        <w:ind w:firstLine="480"/>
        <w:rPr>
          <w:rFonts w:ascii="宋体" w:hAnsi="宋体"/>
          <w:sz w:val="24"/>
        </w:rPr>
      </w:pPr>
      <w:r>
        <w:rPr>
          <w:rFonts w:ascii="宋体" w:hAnsi="宋体"/>
          <w:sz w:val="24"/>
        </w:rPr>
        <w:t>（一）不准以任何理由向甲方及其工作人员索要、接受或赠送礼金、有价证券、贵重物品及回扣、好处费、感谢费等。</w:t>
      </w:r>
    </w:p>
    <w:p w14:paraId="48F4048B" w14:textId="77777777" w:rsidR="00CD2971" w:rsidRDefault="00000000">
      <w:pPr>
        <w:spacing w:line="360" w:lineRule="auto"/>
        <w:ind w:firstLine="480"/>
        <w:rPr>
          <w:rFonts w:ascii="宋体" w:hAnsi="宋体"/>
          <w:sz w:val="24"/>
        </w:rPr>
      </w:pPr>
      <w:r>
        <w:rPr>
          <w:rFonts w:ascii="宋体" w:hAnsi="宋体"/>
          <w:sz w:val="24"/>
        </w:rPr>
        <w:t>（二）不准以任何理由为甲方和相关单位报销应由对方或个人支付的费用。</w:t>
      </w:r>
    </w:p>
    <w:p w14:paraId="545F15E5" w14:textId="77777777" w:rsidR="00CD2971" w:rsidRDefault="00000000">
      <w:pPr>
        <w:spacing w:line="360" w:lineRule="auto"/>
        <w:ind w:firstLine="480"/>
        <w:rPr>
          <w:rFonts w:ascii="宋体" w:hAnsi="宋体"/>
          <w:sz w:val="24"/>
        </w:rPr>
      </w:pPr>
      <w:r>
        <w:rPr>
          <w:rFonts w:ascii="宋体" w:hAnsi="宋体"/>
          <w:sz w:val="24"/>
        </w:rPr>
        <w:t>（三）不准接受或暗示为甲方、相关单位或个人装修住房、婚丧嫁娶、配偶子女的工作安排以及出国（境）旅游等提供方便。</w:t>
      </w:r>
    </w:p>
    <w:p w14:paraId="5ED7E461" w14:textId="77777777" w:rsidR="00CD2971" w:rsidRDefault="00000000">
      <w:pPr>
        <w:spacing w:line="360" w:lineRule="auto"/>
        <w:ind w:firstLine="480"/>
        <w:rPr>
          <w:rFonts w:ascii="宋体" w:hAnsi="宋体"/>
          <w:sz w:val="24"/>
        </w:rPr>
      </w:pPr>
      <w:r>
        <w:rPr>
          <w:rFonts w:ascii="宋体" w:hAnsi="宋体"/>
          <w:sz w:val="24"/>
        </w:rPr>
        <w:t>（四）不准违反合同约定而使用甲方、相关单位提供的通信、交通工具和高档办公用品。</w:t>
      </w:r>
    </w:p>
    <w:p w14:paraId="1B61568D" w14:textId="77777777" w:rsidR="00CD2971" w:rsidRDefault="00000000">
      <w:pPr>
        <w:spacing w:line="360" w:lineRule="auto"/>
        <w:ind w:firstLine="480"/>
        <w:rPr>
          <w:rFonts w:ascii="宋体" w:hAnsi="宋体"/>
          <w:sz w:val="24"/>
        </w:rPr>
      </w:pPr>
      <w:r>
        <w:rPr>
          <w:rFonts w:ascii="宋体" w:hAnsi="宋体"/>
          <w:sz w:val="24"/>
        </w:rPr>
        <w:t>（</w:t>
      </w:r>
      <w:r>
        <w:rPr>
          <w:rFonts w:ascii="宋体" w:hAnsi="宋体" w:hint="eastAsia"/>
          <w:sz w:val="24"/>
        </w:rPr>
        <w:t>五</w:t>
      </w:r>
      <w:r>
        <w:rPr>
          <w:rFonts w:ascii="宋体" w:hAnsi="宋体"/>
          <w:sz w:val="24"/>
        </w:rPr>
        <w:t>）不准以任何理由为甲方、相关单位或个人组织有可能影响公正执行公务的宴请、健身、娱乐等活动。</w:t>
      </w:r>
    </w:p>
    <w:p w14:paraId="004215A0" w14:textId="77777777" w:rsidR="00CD2971" w:rsidRDefault="00000000">
      <w:pPr>
        <w:widowControl/>
        <w:tabs>
          <w:tab w:val="left" w:pos="1618"/>
        </w:tabs>
        <w:adjustRightInd w:val="0"/>
        <w:spacing w:line="360" w:lineRule="auto"/>
        <w:ind w:leftChars="50" w:left="105" w:firstLineChars="150" w:firstLine="360"/>
        <w:jc w:val="left"/>
        <w:rPr>
          <w:rFonts w:ascii="宋体" w:hAnsi="宋体"/>
          <w:sz w:val="24"/>
        </w:rPr>
      </w:pPr>
      <w:r>
        <w:rPr>
          <w:rFonts w:ascii="宋体" w:hAnsi="宋体" w:hint="eastAsia"/>
          <w:sz w:val="24"/>
        </w:rPr>
        <w:t>（六）乙方应对不同的工程项目进行单独会计核算与财务处理。</w:t>
      </w:r>
    </w:p>
    <w:p w14:paraId="024449A9" w14:textId="77777777" w:rsidR="00CD2971" w:rsidRDefault="00000000">
      <w:pPr>
        <w:widowControl/>
        <w:tabs>
          <w:tab w:val="left" w:pos="1618"/>
        </w:tabs>
        <w:adjustRightInd w:val="0"/>
        <w:spacing w:line="360" w:lineRule="auto"/>
        <w:ind w:leftChars="50" w:left="105" w:firstLineChars="150" w:firstLine="360"/>
        <w:jc w:val="left"/>
        <w:rPr>
          <w:rFonts w:ascii="宋体" w:hAnsi="宋体"/>
          <w:kern w:val="0"/>
          <w:sz w:val="24"/>
        </w:rPr>
      </w:pPr>
      <w:r>
        <w:rPr>
          <w:rFonts w:ascii="宋体" w:hAnsi="宋体" w:hint="eastAsia"/>
          <w:sz w:val="24"/>
        </w:rPr>
        <w:t>（七）如甲方对该项目开展延伸审计时,乙方须无条件配合。</w:t>
      </w:r>
    </w:p>
    <w:p w14:paraId="10CA8428" w14:textId="77777777" w:rsidR="00CD2971" w:rsidRDefault="00000000">
      <w:pPr>
        <w:spacing w:line="360" w:lineRule="auto"/>
        <w:ind w:firstLineChars="200" w:firstLine="482"/>
        <w:rPr>
          <w:rFonts w:ascii="宋体" w:hAnsi="宋体"/>
          <w:b/>
          <w:sz w:val="24"/>
        </w:rPr>
      </w:pPr>
      <w:r>
        <w:rPr>
          <w:rFonts w:ascii="宋体" w:hAnsi="宋体"/>
          <w:b/>
          <w:sz w:val="24"/>
        </w:rPr>
        <w:t>第四条  违约责任</w:t>
      </w:r>
    </w:p>
    <w:p w14:paraId="443CB761" w14:textId="77777777" w:rsidR="00CD2971" w:rsidRDefault="00000000">
      <w:pPr>
        <w:spacing w:line="360" w:lineRule="auto"/>
        <w:ind w:firstLine="480"/>
        <w:rPr>
          <w:rFonts w:ascii="宋体" w:hAnsi="宋体"/>
          <w:sz w:val="24"/>
        </w:rPr>
      </w:pPr>
      <w:r>
        <w:rPr>
          <w:rFonts w:ascii="宋体" w:hAnsi="宋体"/>
          <w:sz w:val="24"/>
        </w:rPr>
        <w:t>（一）甲方工作人员有违反本合同第一、二条责任行为的，按照管理权限，依据有关法律法规和规定给与党纪、政纪处分或组织处理；涉嫌犯罪的，移交司法机关追究刑事责任。</w:t>
      </w:r>
    </w:p>
    <w:p w14:paraId="6853DB6A" w14:textId="77777777" w:rsidR="00CD2971" w:rsidRDefault="00000000">
      <w:pPr>
        <w:spacing w:line="360" w:lineRule="auto"/>
        <w:ind w:firstLine="480"/>
        <w:rPr>
          <w:rFonts w:ascii="宋体" w:hAnsi="宋体"/>
          <w:sz w:val="24"/>
        </w:rPr>
      </w:pPr>
      <w:r>
        <w:rPr>
          <w:rFonts w:ascii="宋体" w:hAnsi="宋体"/>
          <w:sz w:val="24"/>
        </w:rPr>
        <w:t>（二）乙方工作人员有违反本</w:t>
      </w:r>
      <w:r>
        <w:rPr>
          <w:rFonts w:ascii="宋体" w:hAnsi="宋体" w:hint="eastAsia"/>
          <w:sz w:val="24"/>
        </w:rPr>
        <w:t>合同</w:t>
      </w:r>
      <w:r>
        <w:rPr>
          <w:rFonts w:ascii="宋体" w:hAnsi="宋体"/>
          <w:sz w:val="24"/>
        </w:rPr>
        <w:t>第一、三条责任行为的，按照管理权限，依据有关法律法规和规定给与党纪、政纪处分或组织处理；涉嫌犯罪的，移交司法机关追究刑事责任。</w:t>
      </w:r>
    </w:p>
    <w:p w14:paraId="74156B7D" w14:textId="77777777" w:rsidR="00CD2971" w:rsidRDefault="00000000">
      <w:pPr>
        <w:spacing w:line="360" w:lineRule="auto"/>
        <w:ind w:firstLineChars="200" w:firstLine="482"/>
        <w:rPr>
          <w:rFonts w:ascii="宋体" w:hAnsi="宋体"/>
          <w:sz w:val="24"/>
        </w:rPr>
      </w:pPr>
      <w:r>
        <w:rPr>
          <w:rFonts w:ascii="宋体" w:hAnsi="宋体"/>
          <w:b/>
          <w:sz w:val="24"/>
        </w:rPr>
        <w:t>第五条</w:t>
      </w:r>
      <w:r>
        <w:rPr>
          <w:rFonts w:ascii="宋体" w:hAnsi="宋体"/>
          <w:sz w:val="24"/>
        </w:rPr>
        <w:t xml:space="preserve"> </w:t>
      </w:r>
      <w:r>
        <w:rPr>
          <w:rFonts w:ascii="宋体" w:hAnsi="宋体" w:hint="eastAsia"/>
          <w:sz w:val="24"/>
        </w:rPr>
        <w:t xml:space="preserve"> </w:t>
      </w:r>
      <w:r>
        <w:rPr>
          <w:rFonts w:ascii="宋体" w:hAnsi="宋体"/>
          <w:sz w:val="24"/>
        </w:rPr>
        <w:t>本合同作为</w:t>
      </w:r>
      <w:r>
        <w:rPr>
          <w:rFonts w:ascii="宋体" w:hAnsi="宋体" w:hint="eastAsia"/>
          <w:sz w:val="24"/>
        </w:rPr>
        <w:t>采购货物(服务)</w:t>
      </w:r>
      <w:r>
        <w:rPr>
          <w:rFonts w:ascii="宋体" w:hAnsi="宋体"/>
          <w:sz w:val="24"/>
        </w:rPr>
        <w:t>合同的附件，与</w:t>
      </w:r>
      <w:r>
        <w:rPr>
          <w:rFonts w:ascii="宋体" w:hAnsi="宋体" w:hint="eastAsia"/>
          <w:sz w:val="24"/>
        </w:rPr>
        <w:t>采购货物(服务)</w:t>
      </w:r>
      <w:r>
        <w:rPr>
          <w:rFonts w:ascii="宋体" w:hAnsi="宋体"/>
          <w:sz w:val="24"/>
        </w:rPr>
        <w:t>合同具有同等</w:t>
      </w:r>
      <w:r>
        <w:rPr>
          <w:rFonts w:ascii="宋体" w:hAnsi="宋体"/>
          <w:sz w:val="24"/>
        </w:rPr>
        <w:lastRenderedPageBreak/>
        <w:t>法律效力</w:t>
      </w:r>
      <w:r>
        <w:rPr>
          <w:rFonts w:ascii="宋体" w:hAnsi="宋体" w:hint="eastAsia"/>
          <w:sz w:val="24"/>
        </w:rPr>
        <w:t>，</w:t>
      </w:r>
      <w:r>
        <w:rPr>
          <w:rFonts w:ascii="宋体" w:hAnsi="宋体"/>
          <w:sz w:val="24"/>
        </w:rPr>
        <w:t>经双方签署后立即生效。</w:t>
      </w:r>
    </w:p>
    <w:p w14:paraId="74C98F85" w14:textId="77777777" w:rsidR="00CD2971" w:rsidRDefault="00000000">
      <w:pPr>
        <w:spacing w:line="360" w:lineRule="auto"/>
        <w:ind w:firstLineChars="200" w:firstLine="482"/>
        <w:rPr>
          <w:rFonts w:ascii="宋体" w:hAnsi="宋体"/>
          <w:sz w:val="24"/>
        </w:rPr>
      </w:pPr>
      <w:r>
        <w:rPr>
          <w:rFonts w:ascii="宋体" w:hAnsi="宋体"/>
          <w:b/>
          <w:sz w:val="24"/>
        </w:rPr>
        <w:t>第六条</w:t>
      </w:r>
      <w:r>
        <w:rPr>
          <w:rFonts w:ascii="宋体" w:hAnsi="宋体"/>
          <w:sz w:val="24"/>
        </w:rPr>
        <w:t xml:space="preserve"> </w:t>
      </w:r>
      <w:r>
        <w:rPr>
          <w:rFonts w:ascii="宋体" w:hAnsi="宋体" w:hint="eastAsia"/>
          <w:sz w:val="24"/>
        </w:rPr>
        <w:t xml:space="preserve"> </w:t>
      </w:r>
      <w:r>
        <w:rPr>
          <w:rFonts w:ascii="宋体" w:hAnsi="宋体"/>
          <w:sz w:val="24"/>
        </w:rPr>
        <w:t>本合同的有效期为双方签署之日起至该</w:t>
      </w:r>
      <w:r>
        <w:rPr>
          <w:rFonts w:ascii="宋体" w:hAnsi="宋体" w:hint="eastAsia"/>
          <w:sz w:val="24"/>
        </w:rPr>
        <w:t>采购货物(服务)</w:t>
      </w:r>
      <w:r>
        <w:rPr>
          <w:rFonts w:ascii="宋体" w:hAnsi="宋体"/>
          <w:sz w:val="24"/>
        </w:rPr>
        <w:t>验收合格时止。</w:t>
      </w:r>
    </w:p>
    <w:p w14:paraId="7393DDEB" w14:textId="77777777" w:rsidR="00CD2971" w:rsidRDefault="00000000">
      <w:pPr>
        <w:spacing w:line="360" w:lineRule="auto"/>
        <w:ind w:firstLineChars="200" w:firstLine="482"/>
        <w:rPr>
          <w:rFonts w:ascii="宋体" w:hAnsi="宋体"/>
          <w:sz w:val="24"/>
        </w:rPr>
      </w:pPr>
      <w:r>
        <w:rPr>
          <w:rFonts w:ascii="宋体" w:hAnsi="宋体"/>
          <w:b/>
          <w:sz w:val="24"/>
        </w:rPr>
        <w:t>第七条</w:t>
      </w:r>
      <w:r>
        <w:rPr>
          <w:rFonts w:ascii="宋体" w:hAnsi="宋体"/>
          <w:sz w:val="24"/>
        </w:rPr>
        <w:t xml:space="preserve"> </w:t>
      </w:r>
      <w:r>
        <w:rPr>
          <w:rFonts w:ascii="宋体" w:hAnsi="宋体" w:hint="eastAsia"/>
          <w:sz w:val="24"/>
        </w:rPr>
        <w:t xml:space="preserve"> </w:t>
      </w:r>
      <w:r>
        <w:rPr>
          <w:rFonts w:ascii="宋体" w:hAnsi="宋体"/>
          <w:sz w:val="24"/>
        </w:rPr>
        <w:t>本合同一式</w:t>
      </w:r>
      <w:r>
        <w:rPr>
          <w:rFonts w:ascii="宋体" w:hAnsi="宋体" w:hint="eastAsia"/>
          <w:sz w:val="24"/>
          <w:u w:val="single"/>
        </w:rPr>
        <w:t xml:space="preserve"> 四 </w:t>
      </w:r>
      <w:r>
        <w:rPr>
          <w:rFonts w:ascii="宋体" w:hAnsi="宋体"/>
          <w:sz w:val="24"/>
        </w:rPr>
        <w:t>份，由甲乙双方各执</w:t>
      </w:r>
      <w:r>
        <w:rPr>
          <w:rFonts w:ascii="宋体" w:hAnsi="宋体" w:hint="eastAsia"/>
          <w:sz w:val="24"/>
          <w:u w:val="single"/>
        </w:rPr>
        <w:t xml:space="preserve"> 两 </w:t>
      </w:r>
      <w:r>
        <w:rPr>
          <w:rFonts w:ascii="宋体" w:hAnsi="宋体"/>
          <w:sz w:val="24"/>
        </w:rPr>
        <w:t>份，送交甲乙双方的监督单位各</w:t>
      </w:r>
      <w:r>
        <w:rPr>
          <w:rFonts w:ascii="宋体" w:hAnsi="宋体" w:hint="eastAsia"/>
          <w:sz w:val="24"/>
          <w:u w:val="single"/>
        </w:rPr>
        <w:t xml:space="preserve"> 一 </w:t>
      </w:r>
      <w:r>
        <w:rPr>
          <w:rFonts w:ascii="宋体" w:hAnsi="宋体"/>
          <w:sz w:val="24"/>
        </w:rPr>
        <w:t>份。</w:t>
      </w:r>
    </w:p>
    <w:p w14:paraId="0AB58346" w14:textId="77777777" w:rsidR="00CD2971" w:rsidRDefault="00CD2971">
      <w:pPr>
        <w:spacing w:line="360" w:lineRule="auto"/>
        <w:ind w:firstLineChars="200" w:firstLine="480"/>
        <w:rPr>
          <w:rFonts w:ascii="宋体" w:hAnsi="宋体"/>
          <w:sz w:val="24"/>
        </w:rPr>
      </w:pPr>
    </w:p>
    <w:p w14:paraId="7079D47E" w14:textId="77777777" w:rsidR="00CD2971" w:rsidRDefault="00CD2971">
      <w:pPr>
        <w:spacing w:line="360" w:lineRule="auto"/>
        <w:ind w:firstLineChars="200" w:firstLine="480"/>
        <w:rPr>
          <w:rFonts w:ascii="宋体" w:hAnsi="宋体"/>
          <w:sz w:val="24"/>
        </w:rPr>
      </w:pPr>
    </w:p>
    <w:p w14:paraId="0CD9CB3B" w14:textId="77777777" w:rsidR="00CD2971" w:rsidRDefault="00000000">
      <w:pPr>
        <w:spacing w:line="360" w:lineRule="auto"/>
        <w:ind w:firstLineChars="200" w:firstLine="480"/>
        <w:rPr>
          <w:rFonts w:ascii="宋体" w:hAnsi="宋体"/>
          <w:sz w:val="24"/>
        </w:rPr>
      </w:pPr>
      <w:r>
        <w:rPr>
          <w:rFonts w:ascii="宋体" w:hAnsi="宋体"/>
          <w:sz w:val="24"/>
        </w:rPr>
        <w:t xml:space="preserve">甲方单位（盖章）：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乙方单位（盖章）： </w:t>
      </w:r>
    </w:p>
    <w:p w14:paraId="1A5647D0" w14:textId="77777777" w:rsidR="00CD2971" w:rsidRDefault="00CD2971">
      <w:pPr>
        <w:spacing w:line="360" w:lineRule="auto"/>
        <w:ind w:firstLineChars="200" w:firstLine="480"/>
        <w:rPr>
          <w:rFonts w:ascii="宋体" w:hAnsi="宋体"/>
          <w:sz w:val="24"/>
        </w:rPr>
      </w:pPr>
    </w:p>
    <w:p w14:paraId="7B0DC4EF" w14:textId="77777777" w:rsidR="00CD2971" w:rsidRDefault="00000000">
      <w:pPr>
        <w:spacing w:line="360" w:lineRule="auto"/>
        <w:ind w:firstLineChars="200" w:firstLine="480"/>
        <w:rPr>
          <w:rFonts w:ascii="宋体" w:hAnsi="宋体"/>
          <w:sz w:val="24"/>
        </w:rPr>
      </w:pPr>
      <w:r>
        <w:rPr>
          <w:rFonts w:ascii="宋体" w:hAnsi="宋体"/>
          <w:sz w:val="24"/>
        </w:rPr>
        <w:t>法定代表人</w:t>
      </w:r>
      <w:r>
        <w:rPr>
          <w:rFonts w:ascii="宋体" w:hAnsi="宋体" w:hint="eastAsia"/>
          <w:sz w:val="24"/>
        </w:rPr>
        <w:t xml:space="preserve">或委托代理人: </w:t>
      </w:r>
      <w:r>
        <w:rPr>
          <w:rFonts w:ascii="宋体" w:hAnsi="宋体"/>
          <w:sz w:val="24"/>
        </w:rPr>
        <w:t xml:space="preserve">  </w:t>
      </w:r>
      <w:r>
        <w:rPr>
          <w:rFonts w:ascii="宋体" w:hAnsi="宋体" w:hint="eastAsia"/>
          <w:sz w:val="24"/>
        </w:rPr>
        <w:t xml:space="preserve">        </w:t>
      </w:r>
      <w:r>
        <w:rPr>
          <w:rFonts w:ascii="宋体" w:hAnsi="宋体"/>
          <w:sz w:val="24"/>
        </w:rPr>
        <w:t>法定代表人</w:t>
      </w:r>
      <w:r>
        <w:rPr>
          <w:rFonts w:ascii="宋体" w:hAnsi="宋体" w:hint="eastAsia"/>
          <w:sz w:val="24"/>
        </w:rPr>
        <w:t>或委托代理人：</w:t>
      </w:r>
    </w:p>
    <w:p w14:paraId="5A4904E0" w14:textId="77777777" w:rsidR="00CD2971" w:rsidRDefault="00CD2971">
      <w:pPr>
        <w:spacing w:line="360" w:lineRule="auto"/>
        <w:ind w:firstLineChars="200" w:firstLine="480"/>
        <w:rPr>
          <w:rFonts w:ascii="宋体" w:hAnsi="宋体"/>
          <w:sz w:val="24"/>
        </w:rPr>
      </w:pPr>
    </w:p>
    <w:p w14:paraId="3E4CEF8C" w14:textId="77777777" w:rsidR="00CD2971" w:rsidRDefault="00000000">
      <w:pPr>
        <w:spacing w:line="360" w:lineRule="auto"/>
        <w:ind w:firstLineChars="200" w:firstLine="480"/>
        <w:rPr>
          <w:rFonts w:ascii="宋体" w:hAnsi="宋体"/>
          <w:sz w:val="24"/>
        </w:rPr>
      </w:pPr>
      <w:r>
        <w:rPr>
          <w:rFonts w:ascii="宋体" w:hAnsi="宋体"/>
          <w:sz w:val="24"/>
        </w:rPr>
        <w:t>地</w:t>
      </w:r>
      <w:r>
        <w:rPr>
          <w:rFonts w:ascii="宋体" w:hAnsi="宋体" w:hint="eastAsia"/>
          <w:sz w:val="24"/>
        </w:rPr>
        <w:t xml:space="preserve">    </w:t>
      </w:r>
      <w:r>
        <w:rPr>
          <w:rFonts w:ascii="宋体" w:hAnsi="宋体"/>
          <w:sz w:val="24"/>
        </w:rPr>
        <w:t>址：                         地</w:t>
      </w:r>
      <w:r>
        <w:rPr>
          <w:rFonts w:ascii="宋体" w:hAnsi="宋体" w:hint="eastAsia"/>
          <w:sz w:val="24"/>
        </w:rPr>
        <w:t xml:space="preserve">    </w:t>
      </w:r>
      <w:r>
        <w:rPr>
          <w:rFonts w:ascii="宋体" w:hAnsi="宋体"/>
          <w:sz w:val="24"/>
        </w:rPr>
        <w:t>址：</w:t>
      </w:r>
    </w:p>
    <w:p w14:paraId="288EB676" w14:textId="77777777" w:rsidR="00CD2971" w:rsidRDefault="00CD2971">
      <w:pPr>
        <w:spacing w:line="360" w:lineRule="auto"/>
        <w:ind w:firstLineChars="200" w:firstLine="480"/>
        <w:rPr>
          <w:rFonts w:ascii="宋体" w:hAnsi="宋体"/>
          <w:sz w:val="24"/>
        </w:rPr>
      </w:pPr>
    </w:p>
    <w:p w14:paraId="05FA963A" w14:textId="77777777" w:rsidR="00CD2971" w:rsidRDefault="00000000">
      <w:pPr>
        <w:spacing w:line="360" w:lineRule="auto"/>
        <w:ind w:firstLineChars="200" w:firstLine="480"/>
        <w:rPr>
          <w:rFonts w:ascii="宋体" w:hAnsi="宋体"/>
          <w:sz w:val="24"/>
        </w:rPr>
      </w:pPr>
      <w:r>
        <w:rPr>
          <w:rFonts w:ascii="宋体" w:hAnsi="宋体"/>
          <w:sz w:val="24"/>
        </w:rPr>
        <w:t>电</w:t>
      </w:r>
      <w:r>
        <w:rPr>
          <w:rFonts w:ascii="宋体" w:hAnsi="宋体" w:hint="eastAsia"/>
          <w:sz w:val="24"/>
        </w:rPr>
        <w:t xml:space="preserve">    </w:t>
      </w:r>
      <w:r>
        <w:rPr>
          <w:rFonts w:ascii="宋体" w:hAnsi="宋体"/>
          <w:sz w:val="24"/>
        </w:rPr>
        <w:t>话：                         电</w:t>
      </w:r>
      <w:r>
        <w:rPr>
          <w:rFonts w:ascii="宋体" w:hAnsi="宋体" w:hint="eastAsia"/>
          <w:sz w:val="24"/>
        </w:rPr>
        <w:t xml:space="preserve">    </w:t>
      </w:r>
      <w:r>
        <w:rPr>
          <w:rFonts w:ascii="宋体" w:hAnsi="宋体"/>
          <w:sz w:val="24"/>
        </w:rPr>
        <w:t>话：</w:t>
      </w:r>
    </w:p>
    <w:p w14:paraId="7961DBE0" w14:textId="77777777" w:rsidR="00CD2971" w:rsidRDefault="00CD2971">
      <w:pPr>
        <w:spacing w:line="360" w:lineRule="auto"/>
        <w:ind w:firstLineChars="200" w:firstLine="480"/>
        <w:rPr>
          <w:rFonts w:ascii="宋体" w:hAnsi="宋体"/>
          <w:sz w:val="24"/>
        </w:rPr>
      </w:pPr>
    </w:p>
    <w:p w14:paraId="3A3D120B" w14:textId="77777777" w:rsidR="00CD2971" w:rsidRDefault="00000000">
      <w:pPr>
        <w:spacing w:line="360" w:lineRule="auto"/>
        <w:ind w:firstLineChars="200" w:firstLine="480"/>
        <w:rPr>
          <w:rFonts w:ascii="宋体" w:hAnsi="宋体"/>
          <w:sz w:val="24"/>
        </w:rPr>
      </w:pPr>
      <w:r>
        <w:rPr>
          <w:rFonts w:ascii="宋体" w:hAnsi="宋体"/>
          <w:sz w:val="24"/>
        </w:rPr>
        <w:t xml:space="preserve">年   月   日             </w:t>
      </w:r>
      <w:r>
        <w:rPr>
          <w:rFonts w:ascii="宋体" w:hAnsi="宋体" w:hint="eastAsia"/>
          <w:sz w:val="24"/>
        </w:rPr>
        <w:t xml:space="preserve">    </w:t>
      </w:r>
      <w:r>
        <w:rPr>
          <w:rFonts w:ascii="宋体" w:hAnsi="宋体"/>
          <w:sz w:val="24"/>
        </w:rPr>
        <w:t xml:space="preserve">      年   月 </w:t>
      </w:r>
      <w:r>
        <w:rPr>
          <w:rFonts w:ascii="宋体" w:hAnsi="宋体" w:hint="eastAsia"/>
          <w:sz w:val="24"/>
        </w:rPr>
        <w:t xml:space="preserve"> </w:t>
      </w:r>
      <w:r>
        <w:rPr>
          <w:rFonts w:ascii="宋体" w:hAnsi="宋体"/>
          <w:sz w:val="24"/>
        </w:rPr>
        <w:t xml:space="preserve"> 日 </w:t>
      </w:r>
    </w:p>
    <w:p w14:paraId="53E9F89A" w14:textId="77777777" w:rsidR="00CD2971" w:rsidRDefault="00CD2971">
      <w:pPr>
        <w:spacing w:line="360" w:lineRule="auto"/>
        <w:ind w:firstLineChars="200" w:firstLine="480"/>
        <w:rPr>
          <w:rFonts w:ascii="宋体" w:hAnsi="宋体"/>
          <w:sz w:val="24"/>
        </w:rPr>
      </w:pPr>
    </w:p>
    <w:p w14:paraId="51F30629" w14:textId="77777777" w:rsidR="00CD2971" w:rsidRDefault="00CD2971">
      <w:pPr>
        <w:spacing w:line="360" w:lineRule="auto"/>
        <w:ind w:firstLineChars="200" w:firstLine="480"/>
        <w:rPr>
          <w:rFonts w:ascii="宋体" w:hAnsi="宋体"/>
          <w:sz w:val="24"/>
        </w:rPr>
      </w:pPr>
    </w:p>
    <w:p w14:paraId="7340210B" w14:textId="77777777" w:rsidR="00CD2971" w:rsidRDefault="00000000">
      <w:pPr>
        <w:spacing w:line="360" w:lineRule="auto"/>
        <w:ind w:firstLineChars="200" w:firstLine="480"/>
        <w:rPr>
          <w:rFonts w:ascii="宋体" w:hAnsi="宋体"/>
          <w:sz w:val="24"/>
        </w:rPr>
      </w:pPr>
      <w:r>
        <w:rPr>
          <w:rFonts w:ascii="宋体" w:hAnsi="宋体"/>
          <w:sz w:val="24"/>
        </w:rPr>
        <w:t>甲方监督单位（盖章）</w:t>
      </w:r>
      <w:r>
        <w:rPr>
          <w:rFonts w:ascii="宋体" w:hAnsi="宋体" w:hint="eastAsia"/>
          <w:sz w:val="24"/>
        </w:rPr>
        <w:t>：</w:t>
      </w:r>
      <w:r>
        <w:rPr>
          <w:rFonts w:ascii="宋体" w:hAnsi="宋体"/>
          <w:sz w:val="24"/>
        </w:rPr>
        <w:t xml:space="preserve">         </w:t>
      </w:r>
      <w:r>
        <w:rPr>
          <w:rFonts w:ascii="宋体" w:hAnsi="宋体" w:hint="eastAsia"/>
          <w:sz w:val="24"/>
        </w:rPr>
        <w:t xml:space="preserve"> </w:t>
      </w:r>
      <w:r>
        <w:rPr>
          <w:rFonts w:ascii="宋体" w:hAnsi="宋体"/>
          <w:sz w:val="24"/>
        </w:rPr>
        <w:t xml:space="preserve">    乙方监督单位（盖章）</w:t>
      </w:r>
      <w:r>
        <w:rPr>
          <w:rFonts w:ascii="宋体" w:hAnsi="宋体" w:hint="eastAsia"/>
          <w:sz w:val="24"/>
        </w:rPr>
        <w:t>：</w:t>
      </w:r>
    </w:p>
    <w:p w14:paraId="7E408E24" w14:textId="77777777" w:rsidR="00CD2971" w:rsidRDefault="00CD2971">
      <w:pPr>
        <w:spacing w:line="360" w:lineRule="auto"/>
        <w:ind w:firstLineChars="200" w:firstLine="480"/>
        <w:rPr>
          <w:rFonts w:ascii="宋体" w:hAnsi="宋体"/>
          <w:sz w:val="24"/>
        </w:rPr>
      </w:pPr>
    </w:p>
    <w:p w14:paraId="0D99F1B1" w14:textId="77777777" w:rsidR="00CD2971" w:rsidRDefault="00000000">
      <w:pPr>
        <w:spacing w:line="360" w:lineRule="auto"/>
        <w:ind w:firstLineChars="200" w:firstLine="480"/>
        <w:rPr>
          <w:rFonts w:ascii="宋体" w:hAnsi="宋体"/>
          <w:sz w:val="24"/>
        </w:rPr>
      </w:pPr>
      <w:r>
        <w:rPr>
          <w:rFonts w:ascii="宋体" w:hAnsi="宋体"/>
          <w:sz w:val="24"/>
        </w:rPr>
        <w:t xml:space="preserve"> 年   月   日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年   月   日</w:t>
      </w:r>
    </w:p>
    <w:p w14:paraId="65D9DB74" w14:textId="77777777" w:rsidR="00CD2971" w:rsidRDefault="00CD2971">
      <w:pPr>
        <w:widowControl/>
        <w:jc w:val="left"/>
        <w:rPr>
          <w:rFonts w:ascii="宋体" w:hAnsi="宋体"/>
          <w:sz w:val="24"/>
        </w:rPr>
      </w:pPr>
    </w:p>
    <w:p w14:paraId="71C4EE45" w14:textId="77777777" w:rsidR="00CD2971" w:rsidRDefault="00000000">
      <w:pPr>
        <w:keepNext/>
        <w:keepLines/>
        <w:tabs>
          <w:tab w:val="left" w:pos="1440"/>
        </w:tabs>
        <w:spacing w:line="360" w:lineRule="auto"/>
        <w:outlineLvl w:val="1"/>
        <w:rPr>
          <w:rFonts w:ascii="宋体" w:hAnsi="宋体"/>
          <w:b/>
          <w:bCs/>
          <w:kern w:val="44"/>
          <w:sz w:val="28"/>
          <w:szCs w:val="28"/>
        </w:rPr>
      </w:pPr>
      <w:r>
        <w:rPr>
          <w:rFonts w:ascii="宋体" w:hAnsi="宋体"/>
          <w:sz w:val="24"/>
        </w:rPr>
        <w:br w:type="page"/>
      </w:r>
      <w:bookmarkStart w:id="1623" w:name="_Toc99460627"/>
      <w:bookmarkStart w:id="1624" w:name="_Toc94433026"/>
      <w:bookmarkStart w:id="1625" w:name="_Toc94450799"/>
      <w:bookmarkStart w:id="1626" w:name="_Toc94386227"/>
      <w:r>
        <w:rPr>
          <w:rFonts w:ascii="宋体" w:hAnsi="宋体" w:hint="eastAsia"/>
          <w:b/>
          <w:bCs/>
          <w:kern w:val="44"/>
          <w:sz w:val="28"/>
          <w:szCs w:val="28"/>
        </w:rPr>
        <w:lastRenderedPageBreak/>
        <w:t>三、安全协议</w:t>
      </w:r>
      <w:bookmarkEnd w:id="1623"/>
      <w:bookmarkEnd w:id="1624"/>
      <w:bookmarkEnd w:id="1625"/>
      <w:bookmarkEnd w:id="1626"/>
    </w:p>
    <w:bookmarkEnd w:id="1622"/>
    <w:p w14:paraId="2AF5B3F2" w14:textId="77777777" w:rsidR="00CD2971" w:rsidRDefault="00000000">
      <w:pPr>
        <w:widowControl/>
        <w:ind w:firstLine="643"/>
        <w:jc w:val="center"/>
        <w:rPr>
          <w:rFonts w:ascii="宋体" w:hAnsi="宋体"/>
          <w:b/>
          <w:bCs/>
          <w:kern w:val="0"/>
          <w:sz w:val="32"/>
          <w:szCs w:val="32"/>
        </w:rPr>
      </w:pPr>
      <w:r>
        <w:rPr>
          <w:rFonts w:ascii="宋体" w:hAnsi="宋体" w:hint="eastAsia"/>
          <w:b/>
          <w:bCs/>
          <w:kern w:val="0"/>
          <w:sz w:val="32"/>
          <w:szCs w:val="32"/>
        </w:rPr>
        <w:t>施工安全协议</w:t>
      </w:r>
    </w:p>
    <w:p w14:paraId="2F050D87" w14:textId="77777777" w:rsidR="00CD2971" w:rsidRDefault="00CD2971">
      <w:pPr>
        <w:suppressAutoHyphens/>
        <w:spacing w:line="540" w:lineRule="exact"/>
        <w:ind w:firstLineChars="196" w:firstLine="472"/>
        <w:rPr>
          <w:rFonts w:ascii="宋体" w:hAnsi="宋体"/>
          <w:b/>
          <w:color w:val="000000"/>
          <w:sz w:val="24"/>
        </w:rPr>
      </w:pPr>
    </w:p>
    <w:p w14:paraId="6FE4B9E0" w14:textId="77777777" w:rsidR="00CD2971" w:rsidRDefault="00000000">
      <w:pPr>
        <w:suppressAutoHyphens/>
        <w:spacing w:line="540" w:lineRule="exact"/>
        <w:ind w:firstLineChars="196" w:firstLine="472"/>
        <w:rPr>
          <w:rFonts w:ascii="宋体" w:hAnsi="宋体"/>
          <w:b/>
          <w:color w:val="000000"/>
          <w:sz w:val="24"/>
        </w:rPr>
      </w:pPr>
      <w:r>
        <w:rPr>
          <w:rFonts w:ascii="宋体" w:hAnsi="宋体" w:hint="eastAsia"/>
          <w:b/>
          <w:color w:val="000000"/>
          <w:sz w:val="24"/>
        </w:rPr>
        <w:t>一、单位</w:t>
      </w:r>
    </w:p>
    <w:p w14:paraId="34BBAB4E"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甲方：北京市密云水库管理处 (以下简称甲方)</w:t>
      </w:r>
    </w:p>
    <w:p w14:paraId="1EA79C97" w14:textId="77777777" w:rsidR="00CD2971" w:rsidRDefault="00000000">
      <w:pPr>
        <w:widowControl/>
        <w:suppressAutoHyphens/>
        <w:spacing w:line="540" w:lineRule="exact"/>
        <w:ind w:firstLineChars="196" w:firstLine="470"/>
        <w:jc w:val="left"/>
        <w:rPr>
          <w:rFonts w:ascii="宋体" w:hAnsi="宋体"/>
          <w:color w:val="000000"/>
          <w:sz w:val="24"/>
        </w:rPr>
      </w:pPr>
      <w:r>
        <w:rPr>
          <w:rFonts w:ascii="宋体" w:hAnsi="宋体" w:hint="eastAsia"/>
          <w:color w:val="000000"/>
          <w:sz w:val="24"/>
        </w:rPr>
        <w:t xml:space="preserve">乙方：                    （以下简称乙方) </w:t>
      </w:r>
    </w:p>
    <w:p w14:paraId="1F2F0AC0" w14:textId="77777777" w:rsidR="00CD2971" w:rsidRDefault="00000000">
      <w:pPr>
        <w:widowControl/>
        <w:suppressAutoHyphens/>
        <w:spacing w:line="540" w:lineRule="exact"/>
        <w:ind w:firstLineChars="196" w:firstLine="472"/>
        <w:jc w:val="left"/>
        <w:rPr>
          <w:rFonts w:ascii="宋体" w:hAnsi="宋体"/>
          <w:b/>
          <w:color w:val="000000"/>
          <w:sz w:val="24"/>
        </w:rPr>
      </w:pPr>
      <w:r>
        <w:rPr>
          <w:rFonts w:ascii="宋体" w:hAnsi="宋体" w:hint="eastAsia"/>
          <w:b/>
          <w:color w:val="000000"/>
          <w:sz w:val="24"/>
        </w:rPr>
        <w:t>二、目的</w:t>
      </w:r>
    </w:p>
    <w:p w14:paraId="6ABC1C92" w14:textId="77777777" w:rsidR="00CD2971" w:rsidRDefault="00000000">
      <w:pPr>
        <w:widowControl/>
        <w:suppressAutoHyphens/>
        <w:spacing w:line="540" w:lineRule="exact"/>
        <w:ind w:firstLineChars="196" w:firstLine="470"/>
        <w:jc w:val="left"/>
        <w:rPr>
          <w:rFonts w:ascii="宋体" w:hAnsi="宋体"/>
          <w:color w:val="000000"/>
          <w:sz w:val="24"/>
        </w:rPr>
      </w:pPr>
      <w:r>
        <w:rPr>
          <w:rFonts w:ascii="宋体" w:hAnsi="宋体" w:hint="eastAsia"/>
          <w:color w:val="000000"/>
          <w:sz w:val="24"/>
        </w:rPr>
        <w:t>为贯彻“安全第一、预防为主、综合治理”的方针，明确双方的安全责任，确保施工过程中人身、设备及环境安全，根据国家有关法律法规，经甲、乙双方协商，一致同意签订本协议。</w:t>
      </w:r>
    </w:p>
    <w:p w14:paraId="4DA10F6A" w14:textId="77777777" w:rsidR="00CD2971" w:rsidRDefault="00000000">
      <w:pPr>
        <w:suppressAutoHyphens/>
        <w:spacing w:line="540" w:lineRule="exact"/>
        <w:ind w:firstLineChars="196" w:firstLine="472"/>
        <w:rPr>
          <w:rFonts w:ascii="宋体" w:hAnsi="宋体"/>
          <w:b/>
          <w:color w:val="000000"/>
          <w:sz w:val="24"/>
        </w:rPr>
      </w:pPr>
      <w:r>
        <w:rPr>
          <w:rFonts w:ascii="宋体" w:hAnsi="宋体" w:hint="eastAsia"/>
          <w:b/>
          <w:color w:val="000000"/>
          <w:sz w:val="24"/>
        </w:rPr>
        <w:t>三、工程名称及地点</w:t>
      </w:r>
    </w:p>
    <w:p w14:paraId="36D93172"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工程名称：</w:t>
      </w:r>
    </w:p>
    <w:p w14:paraId="454AB762"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工程地点：</w:t>
      </w:r>
    </w:p>
    <w:p w14:paraId="5E6A03B1" w14:textId="77777777" w:rsidR="00CD2971" w:rsidRDefault="00000000">
      <w:pPr>
        <w:suppressAutoHyphens/>
        <w:spacing w:line="540" w:lineRule="exact"/>
        <w:ind w:firstLineChars="196" w:firstLine="472"/>
        <w:rPr>
          <w:rFonts w:ascii="宋体" w:hAnsi="宋体"/>
          <w:b/>
          <w:color w:val="000000"/>
          <w:sz w:val="24"/>
        </w:rPr>
      </w:pPr>
      <w:r>
        <w:rPr>
          <w:rFonts w:ascii="宋体" w:hAnsi="宋体" w:hint="eastAsia"/>
          <w:b/>
          <w:color w:val="000000"/>
          <w:sz w:val="24"/>
        </w:rPr>
        <w:t>四、甲方权利、责任</w:t>
      </w:r>
    </w:p>
    <w:p w14:paraId="241C7605"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1.开工前甲方对乙方进行施工安全技术交底，交底内容经双方管理人员确认签字后保留书面材料。</w:t>
      </w:r>
    </w:p>
    <w:p w14:paraId="72E853B0"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2.甲方应要求乙方制定施工安全措施。</w:t>
      </w:r>
    </w:p>
    <w:p w14:paraId="55DF77C7"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3.甲方有监督乙方做好安全生产、防火管理以及安全检查的责任。</w:t>
      </w:r>
    </w:p>
    <w:p w14:paraId="7902FC69"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4.甲方所属职能部门及建管单位有权对乙方不符合安全、文明施工等行为进行制止、纠正，并视隐患和整改情况下发隐患整改通知书。</w:t>
      </w:r>
    </w:p>
    <w:p w14:paraId="029A304D"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5.甲方有权查阅乙方安全档案、施工人员安全教育记录以及施工现场特种作业人员上岗资格证。</w:t>
      </w:r>
    </w:p>
    <w:p w14:paraId="703B99AA"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6.甲方有权依据相关法律法规和本协议第六条，要求乙方承担违约责任。</w:t>
      </w:r>
    </w:p>
    <w:p w14:paraId="39830898" w14:textId="77777777" w:rsidR="00CD2971" w:rsidRDefault="00000000">
      <w:pPr>
        <w:suppressAutoHyphens/>
        <w:spacing w:line="540" w:lineRule="exact"/>
        <w:ind w:firstLineChars="196" w:firstLine="472"/>
        <w:rPr>
          <w:rFonts w:ascii="宋体" w:hAnsi="宋体"/>
          <w:b/>
          <w:color w:val="000000"/>
          <w:sz w:val="24"/>
        </w:rPr>
      </w:pPr>
      <w:r>
        <w:rPr>
          <w:rFonts w:ascii="宋体" w:hAnsi="宋体" w:hint="eastAsia"/>
          <w:b/>
          <w:color w:val="000000"/>
          <w:sz w:val="24"/>
        </w:rPr>
        <w:t>五、乙方权利、责任</w:t>
      </w:r>
    </w:p>
    <w:p w14:paraId="72ED871B"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乙方作为工程项目的承包单位，对施工现场以及施工过程整体安全工作负责。</w:t>
      </w:r>
    </w:p>
    <w:p w14:paraId="1D65197C"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1.乙方有权拒绝甲方违章指挥。</w:t>
      </w:r>
    </w:p>
    <w:p w14:paraId="4A8F7B7E"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lastRenderedPageBreak/>
        <w:t>2.乙方所提供承包工程要求的相关资质证明材料应真实、合法、有效。</w:t>
      </w:r>
    </w:p>
    <w:p w14:paraId="7D817B9E"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3.乙方根据施工安全要求，制定和落实安全管理制度和施工安全措施，并于开工前，报甲方备案。</w:t>
      </w:r>
    </w:p>
    <w:p w14:paraId="6B705D59"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4. 乙方应遵守国家和地方有关劳动安全、劳务用工的法律法规及规章制度，保证用工合法性。乙方必须按照国家规定，为施工人员配备合格的劳动防护用品、安全用具。</w:t>
      </w:r>
    </w:p>
    <w:p w14:paraId="50BA1066"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5.乙方用于本工程项目的施工机械、工具及安全防护用具的数量和质量必须满足施工要求和国家标准，并经具备资质的单位检验合格方可投入使用。乙方对因设备、工具使用不当造成的人员伤害及设备损坏负全责。</w:t>
      </w:r>
    </w:p>
    <w:p w14:paraId="0D13F6A5"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6.开工前，乙方应组织全体施工人员进行安全教育，并将参加教育人员名单（包括临时增补和调换人员）与考试成绩报甲方备案。</w:t>
      </w:r>
    </w:p>
    <w:p w14:paraId="51E9C665"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7.专职安全员以及特种作业人员均须持证上岗。</w:t>
      </w:r>
    </w:p>
    <w:p w14:paraId="106D0236"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8.开工前，乙方应组织人员对施工区域作业环境、设备、设施以及工器具等进行检查，确认是否符合安全要求；一经开工，表示乙方已经确认施工现场、作业环境、设施设备、工器具符合安全要求并处于安全状态。</w:t>
      </w:r>
    </w:p>
    <w:p w14:paraId="40FA8C36"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9.乙方应根据相关规定，在施工区域设置临时围档和警告标志，不得超越施工区域进行施工，禁止无关人员进入施工现场。未经甲方同意，乙方不得擅自使用甲方设备设施；不得擅自拆除、变更甲方防护设施及标示。</w:t>
      </w:r>
    </w:p>
    <w:p w14:paraId="66E1CF1A"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10.乙方施工过程中应做到工完、料尽、场地清、确保安全文明施工。</w:t>
      </w:r>
    </w:p>
    <w:p w14:paraId="7FD31054" w14:textId="77777777" w:rsidR="00CD2971" w:rsidRDefault="00000000">
      <w:pPr>
        <w:suppressAutoHyphens/>
        <w:spacing w:line="540" w:lineRule="exact"/>
        <w:ind w:firstLineChars="196" w:firstLine="470"/>
        <w:rPr>
          <w:rFonts w:ascii="宋体" w:hAnsi="宋体"/>
          <w:color w:val="000000"/>
          <w:sz w:val="24"/>
        </w:rPr>
      </w:pPr>
      <w:r>
        <w:rPr>
          <w:rFonts w:ascii="宋体" w:hAnsi="宋体" w:hint="eastAsia"/>
          <w:color w:val="000000"/>
          <w:sz w:val="24"/>
        </w:rPr>
        <w:t>11.乙方必须遵守《中华人民共和国安全生产法》、《中华人民共和国建筑法》、《建设工程安全管理条例》、《水利工程建设安全生产管理规定》等相关法律法规，并依照《北京市建设工程施工现场安全防护基本标准》、《北京市建设工程施工现场保卫消防标准》、《北京市建设工程施工现场环境保护标准》、《北京市建设工程施工现场管理基本标准》、《北京市建设工程施工现场消防安全管理规定》做好施工现场的安全管理工作。</w:t>
      </w:r>
    </w:p>
    <w:p w14:paraId="5F265855"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12.乙方必须接受甲方相关部门或工程管理单位监督、检查，并对甲方提出的安全、</w:t>
      </w:r>
      <w:r>
        <w:rPr>
          <w:rFonts w:ascii="宋体" w:hAnsi="宋体" w:hint="eastAsia"/>
          <w:color w:val="000000"/>
          <w:sz w:val="24"/>
        </w:rPr>
        <w:lastRenderedPageBreak/>
        <w:t>文明施工方面的意见及时纠正并整改。</w:t>
      </w:r>
    </w:p>
    <w:p w14:paraId="5D178B6B"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13.乙方施工过程中发生人身伤亡、设备事故或危及生产运行、环境安全的不安全情况，应立即采取安全措施，消除或减少损失，同时报告甲方，主动配合相关部门调查，并承担由上述情况造成的财产损失和相关责任。</w:t>
      </w:r>
    </w:p>
    <w:p w14:paraId="6B4C8034" w14:textId="77777777" w:rsidR="00CD2971" w:rsidRDefault="00000000">
      <w:pPr>
        <w:suppressAutoHyphens/>
        <w:spacing w:line="540" w:lineRule="exact"/>
        <w:ind w:firstLine="506"/>
        <w:rPr>
          <w:rFonts w:ascii="宋体" w:hAnsi="宋体"/>
          <w:b/>
          <w:color w:val="000000"/>
          <w:sz w:val="24"/>
        </w:rPr>
      </w:pPr>
      <w:r>
        <w:rPr>
          <w:rFonts w:ascii="宋体" w:hAnsi="宋体" w:hint="eastAsia"/>
          <w:b/>
          <w:color w:val="000000"/>
          <w:sz w:val="24"/>
        </w:rPr>
        <w:t>六、违约责任</w:t>
      </w:r>
    </w:p>
    <w:p w14:paraId="70DF4027"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1.由乙方造成甲方或第三方的人身伤害、设备损坏等财产损失，由乙方承担相应责任，并赔偿甲方或第三方因此造成的全部损失。</w:t>
      </w:r>
    </w:p>
    <w:p w14:paraId="3FACFC59"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2.乙方未设置专职安全员或专职安全员不在施工现场的，每人每次支付甲方1000元违约金。</w:t>
      </w:r>
    </w:p>
    <w:p w14:paraId="6A59B6A0"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3. 乙方专职安全员及特种作业人员未持证上岗的，每人每次支付甲方500元违约金。</w:t>
      </w:r>
    </w:p>
    <w:p w14:paraId="0EBFFF3B"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4. 乙方施工人员未正确佩戴、使用安全防护用具的，每人每次支付甲方500元违约金。</w:t>
      </w:r>
    </w:p>
    <w:p w14:paraId="76AF2B82"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5.施工前，乙方未设置施工安全标牌、安全设施（警示标牌、照明、</w:t>
      </w:r>
      <w:proofErr w:type="gramStart"/>
      <w:r>
        <w:rPr>
          <w:rFonts w:ascii="宋体" w:hAnsi="宋体" w:hint="eastAsia"/>
          <w:color w:val="000000"/>
          <w:sz w:val="24"/>
        </w:rPr>
        <w:t>五牌一图</w:t>
      </w:r>
      <w:proofErr w:type="gramEnd"/>
      <w:r>
        <w:rPr>
          <w:rFonts w:ascii="宋体" w:hAnsi="宋体" w:hint="eastAsia"/>
          <w:color w:val="000000"/>
          <w:sz w:val="24"/>
        </w:rPr>
        <w:t>等），每项每次支付甲方1000元违约金。</w:t>
      </w:r>
    </w:p>
    <w:p w14:paraId="39251975"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6.乙方施工前，未组织施工人员进行安全教育的不得开工。安全教育覆盖人员有缺失的，每人每次支付甲方200元违约金。</w:t>
      </w:r>
    </w:p>
    <w:p w14:paraId="5F4E6176"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7.施工过程中，乙方未按照有关规定做好施工现场安全管理，每项每次支付甲方1000元违约金。</w:t>
      </w:r>
    </w:p>
    <w:p w14:paraId="5CFDE267"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8.施工过程中，乙方未按照有关规定做好安全防护措施，每项每次支付甲方1000元违约金。</w:t>
      </w:r>
    </w:p>
    <w:p w14:paraId="12E370E6"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9. 乙方对甲方发出的隐患整改通知单、密云水库施工项目违约金支付告知书等拒绝签字的，每次支付甲方2000元违约金。乙方有关人员，在甲方告知时间内，未到达指定地点的，每超1小时，支付甲方500元违约金，实行计时累加。</w:t>
      </w:r>
    </w:p>
    <w:p w14:paraId="3A6ED51D"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t>10. 本协议未签订完毕、乙方未制定安全管理制度和施工安全措施不得开工。</w:t>
      </w:r>
    </w:p>
    <w:p w14:paraId="48F27DCB" w14:textId="77777777" w:rsidR="00CD2971" w:rsidRDefault="00000000">
      <w:pPr>
        <w:suppressAutoHyphens/>
        <w:spacing w:line="540" w:lineRule="exact"/>
        <w:ind w:firstLine="506"/>
        <w:rPr>
          <w:rFonts w:ascii="宋体" w:hAnsi="宋体"/>
          <w:color w:val="000000"/>
          <w:sz w:val="24"/>
        </w:rPr>
      </w:pPr>
      <w:r>
        <w:rPr>
          <w:rFonts w:ascii="宋体" w:hAnsi="宋体" w:hint="eastAsia"/>
          <w:color w:val="000000"/>
          <w:sz w:val="24"/>
        </w:rPr>
        <w:lastRenderedPageBreak/>
        <w:t>11. 在甲方下达隐患整改通知书后，乙方未进行整改，被发现第二次将处以5倍罚款，第三次处以10倍罚款且三年内不得参加我处工程建设项目投标，不得承揽我处所有工程建设项目。</w:t>
      </w:r>
    </w:p>
    <w:p w14:paraId="19D0C0CC" w14:textId="77777777" w:rsidR="00CD2971" w:rsidRDefault="00000000">
      <w:pPr>
        <w:suppressAutoHyphens/>
        <w:spacing w:line="540" w:lineRule="exact"/>
        <w:ind w:firstLine="506"/>
        <w:rPr>
          <w:rFonts w:ascii="宋体" w:hAnsi="宋体"/>
          <w:b/>
          <w:color w:val="000000"/>
          <w:sz w:val="24"/>
        </w:rPr>
      </w:pPr>
      <w:r>
        <w:rPr>
          <w:rFonts w:ascii="宋体" w:hAnsi="宋体" w:hint="eastAsia"/>
          <w:b/>
          <w:color w:val="000000"/>
          <w:sz w:val="24"/>
        </w:rPr>
        <w:t>七、第六条中违约金，由工程款中抵扣。</w:t>
      </w:r>
    </w:p>
    <w:p w14:paraId="788102BC" w14:textId="77777777" w:rsidR="00CD2971" w:rsidRDefault="00000000">
      <w:pPr>
        <w:suppressAutoHyphens/>
        <w:spacing w:line="540" w:lineRule="exact"/>
        <w:ind w:firstLine="506"/>
        <w:rPr>
          <w:rFonts w:ascii="宋体" w:hAnsi="宋体"/>
          <w:b/>
          <w:color w:val="000000"/>
          <w:sz w:val="24"/>
        </w:rPr>
      </w:pPr>
      <w:r>
        <w:rPr>
          <w:rFonts w:ascii="宋体" w:hAnsi="宋体" w:hint="eastAsia"/>
          <w:b/>
          <w:color w:val="000000"/>
          <w:sz w:val="24"/>
        </w:rPr>
        <w:t>八、本协议执行过程中，如发生争议，双方协商解决，协商不能解决的，任何一方可向当地人民法院提起诉讼。</w:t>
      </w:r>
    </w:p>
    <w:p w14:paraId="0852E215" w14:textId="77777777" w:rsidR="00CD2971" w:rsidRDefault="00000000">
      <w:pPr>
        <w:suppressAutoHyphens/>
        <w:spacing w:line="540" w:lineRule="exact"/>
        <w:ind w:leftChars="236" w:left="496" w:firstLineChars="15" w:firstLine="36"/>
        <w:rPr>
          <w:rFonts w:ascii="宋体" w:hAnsi="宋体"/>
          <w:b/>
          <w:color w:val="000000"/>
          <w:sz w:val="24"/>
        </w:rPr>
      </w:pPr>
      <w:r>
        <w:rPr>
          <w:rFonts w:ascii="宋体" w:hAnsi="宋体" w:hint="eastAsia"/>
          <w:b/>
          <w:color w:val="000000"/>
          <w:sz w:val="24"/>
        </w:rPr>
        <w:t>九、本协议有效期自       年  月  日至     年  月  日止。</w:t>
      </w:r>
    </w:p>
    <w:p w14:paraId="6EB7F5CD" w14:textId="77777777" w:rsidR="00CD2971" w:rsidRDefault="00000000">
      <w:pPr>
        <w:suppressAutoHyphens/>
        <w:spacing w:line="540" w:lineRule="exact"/>
        <w:ind w:leftChars="236" w:left="496" w:firstLineChars="15" w:firstLine="36"/>
        <w:rPr>
          <w:rFonts w:ascii="宋体" w:hAnsi="宋体"/>
          <w:b/>
          <w:color w:val="000000"/>
          <w:sz w:val="24"/>
        </w:rPr>
      </w:pPr>
      <w:r>
        <w:rPr>
          <w:rFonts w:ascii="宋体" w:hAnsi="宋体" w:hint="eastAsia"/>
          <w:b/>
          <w:color w:val="000000"/>
          <w:sz w:val="24"/>
        </w:rPr>
        <w:t>十、本协议经双方法定代表人或委托代理人签字盖章后生效。</w:t>
      </w:r>
    </w:p>
    <w:p w14:paraId="225D9FD4" w14:textId="77777777" w:rsidR="00CD2971" w:rsidRDefault="00000000">
      <w:pPr>
        <w:suppressAutoHyphens/>
        <w:spacing w:line="540" w:lineRule="exact"/>
        <w:ind w:leftChars="236" w:left="496" w:firstLineChars="15" w:firstLine="36"/>
        <w:rPr>
          <w:rFonts w:ascii="宋体" w:hAnsi="宋体"/>
          <w:b/>
          <w:color w:val="000000"/>
          <w:sz w:val="24"/>
        </w:rPr>
      </w:pPr>
      <w:r>
        <w:rPr>
          <w:rFonts w:ascii="宋体" w:hAnsi="宋体" w:hint="eastAsia"/>
          <w:b/>
          <w:color w:val="000000"/>
          <w:sz w:val="24"/>
        </w:rPr>
        <w:t>十一、本协议一式六份，甲方执四份，乙方执两份。</w:t>
      </w:r>
    </w:p>
    <w:p w14:paraId="7CC94049" w14:textId="77777777" w:rsidR="00CD2971" w:rsidRDefault="00000000">
      <w:pPr>
        <w:suppressAutoHyphens/>
        <w:spacing w:line="540" w:lineRule="exact"/>
        <w:ind w:leftChars="236" w:left="496" w:firstLineChars="15" w:firstLine="36"/>
        <w:rPr>
          <w:rFonts w:ascii="宋体" w:hAnsi="宋体"/>
          <w:b/>
          <w:color w:val="000000"/>
          <w:sz w:val="24"/>
        </w:rPr>
      </w:pPr>
      <w:r>
        <w:rPr>
          <w:rFonts w:ascii="宋体" w:hAnsi="宋体" w:hint="eastAsia"/>
          <w:b/>
          <w:color w:val="000000"/>
          <w:sz w:val="24"/>
        </w:rPr>
        <w:t>十二、以上条款，本人已获知，同意并承诺认真履行。</w:t>
      </w:r>
    </w:p>
    <w:p w14:paraId="4FB41A2B" w14:textId="77777777" w:rsidR="00CD2971" w:rsidRDefault="00000000">
      <w:pPr>
        <w:suppressAutoHyphens/>
        <w:spacing w:line="540" w:lineRule="exact"/>
        <w:ind w:leftChars="236" w:left="496" w:firstLineChars="15" w:firstLine="36"/>
        <w:rPr>
          <w:rFonts w:ascii="宋体" w:hAnsi="宋体"/>
          <w:b/>
          <w:color w:val="000000"/>
          <w:sz w:val="24"/>
          <w:u w:val="single"/>
        </w:rPr>
      </w:pPr>
      <w:r>
        <w:rPr>
          <w:rFonts w:ascii="宋体" w:hAnsi="宋体" w:hint="eastAsia"/>
          <w:b/>
          <w:color w:val="000000"/>
          <w:sz w:val="24"/>
        </w:rPr>
        <w:t xml:space="preserve"> </w:t>
      </w:r>
      <w:r>
        <w:rPr>
          <w:rFonts w:ascii="宋体" w:hAnsi="宋体" w:hint="eastAsia"/>
          <w:b/>
          <w:color w:val="000000"/>
          <w:sz w:val="24"/>
          <w:u w:val="single"/>
        </w:rPr>
        <w:t xml:space="preserve">                                            签字：       </w:t>
      </w:r>
    </w:p>
    <w:p w14:paraId="4B5CC1F5" w14:textId="77777777" w:rsidR="00CD2971" w:rsidRDefault="00CD2971">
      <w:pPr>
        <w:suppressAutoHyphens/>
        <w:spacing w:line="540" w:lineRule="exact"/>
        <w:rPr>
          <w:rFonts w:ascii="宋体" w:hAnsi="宋体"/>
          <w:color w:val="000000"/>
          <w:sz w:val="24"/>
        </w:rPr>
      </w:pPr>
    </w:p>
    <w:p w14:paraId="4089A1C8"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甲方：(盖章)                  乙方：(盖章)</w:t>
      </w:r>
    </w:p>
    <w:p w14:paraId="7B103DF5"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法定代表人                    法定代表人</w:t>
      </w:r>
    </w:p>
    <w:p w14:paraId="3925EB12"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或委托代理人:                 或委托代理人:</w:t>
      </w:r>
    </w:p>
    <w:p w14:paraId="7EB7F02C" w14:textId="77777777" w:rsidR="00CD2971" w:rsidRDefault="00000000">
      <w:pPr>
        <w:suppressAutoHyphens/>
        <w:spacing w:line="540" w:lineRule="exact"/>
        <w:ind w:firstLineChars="192" w:firstLine="461"/>
        <w:rPr>
          <w:rFonts w:ascii="宋体" w:hAnsi="宋体"/>
          <w:color w:val="000000"/>
          <w:sz w:val="24"/>
        </w:rPr>
      </w:pPr>
      <w:r>
        <w:rPr>
          <w:rFonts w:ascii="宋体" w:hAnsi="宋体" w:hint="eastAsia"/>
          <w:color w:val="000000"/>
          <w:sz w:val="24"/>
        </w:rPr>
        <w:t>电话：                        电话：</w:t>
      </w:r>
    </w:p>
    <w:p w14:paraId="7185B1A1" w14:textId="77777777" w:rsidR="00CD2971" w:rsidRDefault="00000000">
      <w:pPr>
        <w:suppressAutoHyphens/>
        <w:spacing w:line="540" w:lineRule="exact"/>
        <w:ind w:firstLineChars="198" w:firstLine="475"/>
        <w:rPr>
          <w:rFonts w:ascii="宋体" w:hAnsi="宋体"/>
          <w:color w:val="000000"/>
          <w:sz w:val="24"/>
        </w:rPr>
      </w:pPr>
      <w:r>
        <w:rPr>
          <w:rFonts w:ascii="宋体" w:hAnsi="宋体" w:hint="eastAsia"/>
          <w:color w:val="000000"/>
          <w:sz w:val="24"/>
        </w:rPr>
        <w:t>协议签字日期:               年    月    日</w:t>
      </w:r>
    </w:p>
    <w:p w14:paraId="30FC7230" w14:textId="77777777" w:rsidR="00CD2971" w:rsidRDefault="00000000">
      <w:pPr>
        <w:suppressAutoHyphens/>
        <w:spacing w:line="540" w:lineRule="exact"/>
        <w:ind w:firstLineChars="198" w:firstLine="475"/>
        <w:rPr>
          <w:rFonts w:ascii="仿宋_GB2312" w:eastAsia="仿宋_GB2312" w:hAnsi="Calibri"/>
          <w:color w:val="000000"/>
          <w:sz w:val="32"/>
          <w:szCs w:val="32"/>
        </w:rPr>
      </w:pPr>
      <w:r>
        <w:rPr>
          <w:rFonts w:ascii="宋体" w:hAnsi="宋体" w:hint="eastAsia"/>
          <w:color w:val="000000"/>
          <w:sz w:val="24"/>
        </w:rPr>
        <w:t>协议签订地点：</w:t>
      </w:r>
      <w:r>
        <w:rPr>
          <w:rFonts w:ascii="仿宋_GB2312" w:eastAsia="仿宋_GB2312" w:hAnsi="Calibri" w:hint="eastAsia"/>
          <w:color w:val="000000"/>
          <w:sz w:val="32"/>
          <w:szCs w:val="32"/>
        </w:rPr>
        <w:t xml:space="preserve">                   </w:t>
      </w:r>
    </w:p>
    <w:p w14:paraId="5FB56949" w14:textId="77777777" w:rsidR="00CD2971" w:rsidRDefault="00CD2971">
      <w:pPr>
        <w:spacing w:line="360" w:lineRule="auto"/>
        <w:ind w:firstLineChars="198" w:firstLine="475"/>
        <w:rPr>
          <w:rFonts w:ascii="宋体" w:hAnsi="宋体"/>
          <w:color w:val="000000"/>
          <w:sz w:val="24"/>
        </w:rPr>
      </w:pPr>
    </w:p>
    <w:p w14:paraId="662ADD8B" w14:textId="77777777" w:rsidR="00CD2971" w:rsidRDefault="00CD2971">
      <w:pPr>
        <w:spacing w:line="360" w:lineRule="auto"/>
        <w:jc w:val="center"/>
        <w:outlineLvl w:val="0"/>
        <w:rPr>
          <w:rFonts w:ascii="宋体" w:hAnsi="宋体"/>
          <w:b/>
          <w:sz w:val="36"/>
          <w:szCs w:val="36"/>
        </w:rPr>
        <w:sectPr w:rsidR="00CD2971" w:rsidSect="00C605CB">
          <w:footerReference w:type="default" r:id="rId27"/>
          <w:pgSz w:w="11907" w:h="16840"/>
          <w:pgMar w:top="1418" w:right="1418" w:bottom="1418" w:left="1418" w:header="851" w:footer="851" w:gutter="0"/>
          <w:cols w:space="720"/>
          <w:docGrid w:linePitch="462"/>
        </w:sectPr>
      </w:pPr>
    </w:p>
    <w:p w14:paraId="158203A0" w14:textId="77777777" w:rsidR="00CD2971" w:rsidRDefault="00000000">
      <w:pPr>
        <w:spacing w:line="360" w:lineRule="auto"/>
        <w:jc w:val="center"/>
        <w:outlineLvl w:val="0"/>
        <w:rPr>
          <w:rFonts w:ascii="宋体" w:hAnsi="宋体"/>
          <w:b/>
          <w:sz w:val="36"/>
          <w:szCs w:val="36"/>
        </w:rPr>
      </w:pPr>
      <w:bookmarkStart w:id="1627" w:name="_Toc155547117"/>
      <w:r>
        <w:rPr>
          <w:rFonts w:ascii="宋体" w:hAnsi="宋体"/>
          <w:b/>
          <w:sz w:val="36"/>
          <w:szCs w:val="36"/>
        </w:rPr>
        <w:lastRenderedPageBreak/>
        <w:t>第七章   投标文件格式</w:t>
      </w:r>
      <w:bookmarkEnd w:id="1627"/>
    </w:p>
    <w:p w14:paraId="37D1DAB5" w14:textId="77777777" w:rsidR="00CD2971" w:rsidRDefault="00CD2971">
      <w:pPr>
        <w:tabs>
          <w:tab w:val="left" w:pos="900"/>
          <w:tab w:val="left" w:pos="1980"/>
        </w:tabs>
        <w:snapToGrid w:val="0"/>
        <w:spacing w:line="360" w:lineRule="auto"/>
        <w:ind w:left="142"/>
        <w:rPr>
          <w:rFonts w:ascii="宋体" w:hAnsi="宋体"/>
          <w:b/>
          <w:sz w:val="24"/>
        </w:rPr>
      </w:pPr>
    </w:p>
    <w:p w14:paraId="08C01378" w14:textId="77777777" w:rsidR="00CD2971" w:rsidRDefault="00CD2971">
      <w:pPr>
        <w:tabs>
          <w:tab w:val="left" w:pos="900"/>
          <w:tab w:val="left" w:pos="1980"/>
        </w:tabs>
        <w:snapToGrid w:val="0"/>
        <w:spacing w:line="360" w:lineRule="auto"/>
        <w:ind w:left="142"/>
        <w:rPr>
          <w:rFonts w:ascii="宋体" w:hAnsi="宋体"/>
          <w:b/>
          <w:sz w:val="24"/>
        </w:rPr>
      </w:pPr>
    </w:p>
    <w:p w14:paraId="4BB7A188" w14:textId="77777777" w:rsidR="00CD2971" w:rsidRDefault="00000000">
      <w:pPr>
        <w:tabs>
          <w:tab w:val="left" w:pos="900"/>
          <w:tab w:val="left" w:pos="1980"/>
        </w:tabs>
        <w:snapToGrid w:val="0"/>
        <w:spacing w:line="360" w:lineRule="auto"/>
        <w:ind w:left="142"/>
        <w:rPr>
          <w:rFonts w:ascii="宋体" w:hAnsi="宋体"/>
          <w:sz w:val="24"/>
        </w:rPr>
      </w:pPr>
      <w:r>
        <w:rPr>
          <w:rFonts w:ascii="宋体" w:hAnsi="宋体"/>
          <w:b/>
          <w:sz w:val="24"/>
        </w:rPr>
        <w:t>投标人编制文件须知</w:t>
      </w:r>
    </w:p>
    <w:p w14:paraId="5EBCCE6C" w14:textId="77777777" w:rsidR="00CD2971" w:rsidRDefault="00000000">
      <w:pPr>
        <w:tabs>
          <w:tab w:val="left" w:pos="900"/>
          <w:tab w:val="left" w:pos="1980"/>
        </w:tabs>
        <w:snapToGrid w:val="0"/>
        <w:spacing w:line="360" w:lineRule="auto"/>
        <w:ind w:left="142"/>
        <w:rPr>
          <w:rFonts w:ascii="宋体" w:hAnsi="宋体"/>
          <w:sz w:val="24"/>
        </w:rPr>
      </w:pPr>
      <w:r>
        <w:rPr>
          <w:rFonts w:ascii="宋体" w:hAnsi="宋体"/>
          <w:sz w:val="24"/>
        </w:rPr>
        <w:t>1、投标人按照本部分的顺序编制投标文件（资格证明文件）、投标文件（商务文件）、投标文件（技术文件），编制中涉及格式资料的，应按照本部</w:t>
      </w:r>
      <w:proofErr w:type="gramStart"/>
      <w:r>
        <w:rPr>
          <w:rFonts w:ascii="宋体" w:hAnsi="宋体"/>
          <w:sz w:val="24"/>
        </w:rPr>
        <w:t>分提供</w:t>
      </w:r>
      <w:proofErr w:type="gramEnd"/>
      <w:r>
        <w:rPr>
          <w:rFonts w:ascii="宋体" w:hAnsi="宋体"/>
          <w:sz w:val="24"/>
        </w:rPr>
        <w:t>的内容和格式（所有表格的格式可扩展）填写提交。</w:t>
      </w:r>
    </w:p>
    <w:p w14:paraId="0C47F448" w14:textId="77777777" w:rsidR="00CD2971" w:rsidRDefault="00000000">
      <w:pPr>
        <w:tabs>
          <w:tab w:val="left" w:pos="900"/>
          <w:tab w:val="left" w:pos="1980"/>
        </w:tabs>
        <w:snapToGrid w:val="0"/>
        <w:spacing w:line="360" w:lineRule="auto"/>
        <w:ind w:left="142"/>
        <w:rPr>
          <w:rFonts w:ascii="宋体" w:hAnsi="宋体"/>
          <w:kern w:val="0"/>
          <w:sz w:val="24"/>
        </w:rPr>
      </w:pPr>
      <w:r>
        <w:rPr>
          <w:rFonts w:ascii="宋体" w:hAnsi="宋体"/>
          <w:sz w:val="24"/>
        </w:rPr>
        <w:t>2、</w:t>
      </w:r>
      <w:r>
        <w:rPr>
          <w:rFonts w:ascii="宋体" w:hAnsi="宋体"/>
          <w:kern w:val="0"/>
          <w:sz w:val="24"/>
        </w:rPr>
        <w:t>对于招标文件中标记了“实质性格式”文件的，</w:t>
      </w:r>
      <w:r>
        <w:rPr>
          <w:rFonts w:ascii="宋体" w:hAnsi="宋体"/>
          <w:sz w:val="24"/>
        </w:rPr>
        <w:t>投标人不得改变格式中给定的文字所表达的含义，不得删减格式中的实质性内容，不得自行添加与格式中给定的文字内容相矛盾的内容，不得对应当填写的空格不填写或</w:t>
      </w:r>
      <w:proofErr w:type="gramStart"/>
      <w:r>
        <w:rPr>
          <w:rFonts w:ascii="宋体" w:hAnsi="宋体"/>
          <w:sz w:val="24"/>
        </w:rPr>
        <w:t>不</w:t>
      </w:r>
      <w:proofErr w:type="gramEnd"/>
      <w:r>
        <w:rPr>
          <w:rFonts w:ascii="宋体" w:hAnsi="宋体"/>
          <w:sz w:val="24"/>
        </w:rPr>
        <w:t>实质性响应，</w:t>
      </w:r>
      <w:r>
        <w:rPr>
          <w:rFonts w:ascii="宋体" w:hAnsi="宋体"/>
          <w:kern w:val="0"/>
          <w:sz w:val="24"/>
        </w:rPr>
        <w:t>否则</w:t>
      </w:r>
      <w:r>
        <w:rPr>
          <w:rFonts w:ascii="宋体" w:hAnsi="宋体"/>
          <w:b/>
          <w:kern w:val="0"/>
          <w:sz w:val="24"/>
        </w:rPr>
        <w:t>投标无效</w:t>
      </w:r>
      <w:r>
        <w:rPr>
          <w:rFonts w:ascii="宋体" w:hAnsi="宋体"/>
          <w:kern w:val="0"/>
          <w:sz w:val="24"/>
        </w:rPr>
        <w:t>。未标记“实质性格式”的文件和招标文件未提供格式的内容，可由投标人自行编写。</w:t>
      </w:r>
    </w:p>
    <w:p w14:paraId="3F7328FA" w14:textId="77777777" w:rsidR="00CD2971" w:rsidRDefault="00000000">
      <w:pPr>
        <w:tabs>
          <w:tab w:val="left" w:pos="900"/>
          <w:tab w:val="left" w:pos="1980"/>
        </w:tabs>
        <w:snapToGrid w:val="0"/>
        <w:spacing w:line="360" w:lineRule="auto"/>
        <w:ind w:left="142"/>
        <w:rPr>
          <w:rFonts w:ascii="宋体" w:hAnsi="宋体"/>
          <w:kern w:val="0"/>
          <w:sz w:val="24"/>
        </w:rPr>
      </w:pPr>
      <w:r>
        <w:rPr>
          <w:rFonts w:ascii="宋体" w:hAnsi="宋体"/>
          <w:kern w:val="0"/>
          <w:sz w:val="24"/>
        </w:rPr>
        <w:t>3</w:t>
      </w:r>
      <w:r>
        <w:rPr>
          <w:rFonts w:ascii="宋体" w:hAnsi="宋体" w:hint="eastAsia"/>
          <w:kern w:val="0"/>
          <w:sz w:val="24"/>
        </w:rPr>
        <w:t>、对于招标文件中标记了</w:t>
      </w:r>
      <w:r>
        <w:rPr>
          <w:rFonts w:ascii="宋体" w:hAnsi="宋体"/>
          <w:kern w:val="0"/>
          <w:sz w:val="24"/>
        </w:rPr>
        <w:t>“实质性格式”文件</w:t>
      </w:r>
      <w:r>
        <w:rPr>
          <w:rFonts w:ascii="宋体" w:hAnsi="宋体" w:hint="eastAsia"/>
          <w:kern w:val="0"/>
          <w:sz w:val="24"/>
        </w:rPr>
        <w:t>，但投标人不涉及的（如联合协议、拟分包情况说明、分包意向协议），可不提供。</w:t>
      </w:r>
    </w:p>
    <w:p w14:paraId="3FF7C8DA" w14:textId="77777777" w:rsidR="00CD2971" w:rsidRDefault="00000000">
      <w:pPr>
        <w:tabs>
          <w:tab w:val="left" w:pos="900"/>
          <w:tab w:val="left" w:pos="1980"/>
        </w:tabs>
        <w:snapToGrid w:val="0"/>
        <w:spacing w:line="360" w:lineRule="auto"/>
        <w:ind w:left="142"/>
        <w:rPr>
          <w:rFonts w:ascii="宋体" w:hAnsi="宋体"/>
          <w:sz w:val="24"/>
        </w:rPr>
      </w:pPr>
      <w:r>
        <w:rPr>
          <w:rFonts w:ascii="宋体" w:hAnsi="宋体"/>
          <w:sz w:val="24"/>
        </w:rPr>
        <w:t>4、全部声明和问题的回答及所附材料必须是真实的、准确的和完整的。</w:t>
      </w:r>
    </w:p>
    <w:p w14:paraId="1FE1185B" w14:textId="77777777" w:rsidR="00CD2971" w:rsidRDefault="00000000">
      <w:pPr>
        <w:widowControl/>
        <w:jc w:val="left"/>
        <w:rPr>
          <w:rFonts w:ascii="宋体" w:hAnsi="宋体"/>
          <w:sz w:val="24"/>
        </w:rPr>
      </w:pPr>
      <w:r>
        <w:rPr>
          <w:rFonts w:ascii="宋体" w:hAnsi="宋体"/>
          <w:sz w:val="24"/>
        </w:rPr>
        <w:br w:type="page"/>
      </w:r>
    </w:p>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14:paraId="197027A3" w14:textId="77777777" w:rsidR="00CD2971" w:rsidRDefault="00000000">
      <w:pPr>
        <w:keepNext/>
        <w:keepLines/>
        <w:autoSpaceDE w:val="0"/>
        <w:autoSpaceDN w:val="0"/>
        <w:adjustRightInd w:val="0"/>
        <w:spacing w:before="120" w:line="300" w:lineRule="auto"/>
        <w:jc w:val="left"/>
        <w:outlineLvl w:val="1"/>
        <w:rPr>
          <w:rFonts w:ascii="宋体" w:hAnsi="宋体"/>
          <w:b/>
          <w:kern w:val="0"/>
          <w:sz w:val="30"/>
          <w:szCs w:val="20"/>
        </w:rPr>
      </w:pPr>
      <w:r>
        <w:rPr>
          <w:rFonts w:ascii="宋体" w:hAnsi="宋体"/>
          <w:b/>
          <w:sz w:val="24"/>
        </w:rPr>
        <w:lastRenderedPageBreak/>
        <w:t>一、资格证明文件格式</w:t>
      </w:r>
    </w:p>
    <w:p w14:paraId="7EAD641D" w14:textId="77777777" w:rsidR="00CD2971" w:rsidRDefault="00CD2971">
      <w:pPr>
        <w:rPr>
          <w:rFonts w:ascii="宋体" w:hAnsi="宋体"/>
          <w:b/>
          <w:spacing w:val="20"/>
          <w:szCs w:val="21"/>
        </w:rPr>
      </w:pPr>
    </w:p>
    <w:p w14:paraId="5CE6ACD0" w14:textId="77777777" w:rsidR="00CD2971" w:rsidRDefault="00000000">
      <w:pPr>
        <w:rPr>
          <w:rFonts w:ascii="宋体" w:hAnsi="宋体"/>
          <w:b/>
          <w:sz w:val="24"/>
        </w:rPr>
      </w:pPr>
      <w:r>
        <w:rPr>
          <w:rFonts w:ascii="宋体" w:hAnsi="宋体"/>
          <w:b/>
          <w:sz w:val="24"/>
        </w:rPr>
        <w:t>投标文件（资格证明文件）封面（非实质性格式）</w:t>
      </w:r>
    </w:p>
    <w:p w14:paraId="18808035" w14:textId="77777777" w:rsidR="00CD2971" w:rsidRDefault="00CD2971">
      <w:pPr>
        <w:jc w:val="center"/>
        <w:rPr>
          <w:rFonts w:ascii="宋体" w:hAnsi="宋体"/>
          <w:szCs w:val="21"/>
        </w:rPr>
      </w:pPr>
    </w:p>
    <w:p w14:paraId="14C32029" w14:textId="77777777" w:rsidR="00CD2971" w:rsidRDefault="00CD2971">
      <w:pPr>
        <w:jc w:val="center"/>
        <w:rPr>
          <w:rFonts w:ascii="宋体" w:hAnsi="宋体"/>
          <w:szCs w:val="21"/>
        </w:rPr>
      </w:pPr>
    </w:p>
    <w:p w14:paraId="1CB5937F" w14:textId="77777777" w:rsidR="00CD2971" w:rsidRDefault="00CD2971">
      <w:pPr>
        <w:jc w:val="center"/>
        <w:rPr>
          <w:rFonts w:ascii="宋体" w:hAnsi="宋体"/>
          <w:szCs w:val="21"/>
        </w:rPr>
      </w:pPr>
    </w:p>
    <w:p w14:paraId="7CE8375D" w14:textId="77777777" w:rsidR="00CD2971" w:rsidRDefault="00CD2971">
      <w:pPr>
        <w:jc w:val="center"/>
        <w:rPr>
          <w:rFonts w:ascii="宋体" w:hAnsi="宋体"/>
          <w:szCs w:val="21"/>
        </w:rPr>
      </w:pPr>
    </w:p>
    <w:p w14:paraId="73A0EEE2" w14:textId="77777777" w:rsidR="00CD2971" w:rsidRDefault="00CD2971">
      <w:pPr>
        <w:jc w:val="center"/>
        <w:rPr>
          <w:rFonts w:ascii="宋体" w:hAnsi="宋体"/>
          <w:szCs w:val="21"/>
        </w:rPr>
      </w:pPr>
    </w:p>
    <w:p w14:paraId="7FF936EE" w14:textId="77777777" w:rsidR="00CD2971" w:rsidRDefault="00CD2971">
      <w:pPr>
        <w:jc w:val="center"/>
        <w:rPr>
          <w:rFonts w:ascii="宋体" w:hAnsi="宋体"/>
          <w:szCs w:val="21"/>
        </w:rPr>
      </w:pPr>
    </w:p>
    <w:p w14:paraId="16BD38C8" w14:textId="77777777" w:rsidR="00CD2971" w:rsidRDefault="00000000">
      <w:pPr>
        <w:jc w:val="center"/>
        <w:rPr>
          <w:rFonts w:ascii="宋体" w:hAnsi="宋体"/>
          <w:b/>
          <w:spacing w:val="60"/>
          <w:sz w:val="84"/>
          <w:szCs w:val="84"/>
        </w:rPr>
      </w:pPr>
      <w:r>
        <w:rPr>
          <w:rFonts w:ascii="宋体" w:hAnsi="宋体"/>
          <w:b/>
          <w:spacing w:val="60"/>
          <w:sz w:val="84"/>
          <w:szCs w:val="84"/>
        </w:rPr>
        <w:t>投 标 文 件</w:t>
      </w:r>
    </w:p>
    <w:p w14:paraId="74380EEB" w14:textId="77777777" w:rsidR="00CD2971" w:rsidRDefault="00CD2971">
      <w:pPr>
        <w:jc w:val="center"/>
        <w:rPr>
          <w:rFonts w:ascii="宋体" w:hAnsi="宋体"/>
          <w:b/>
          <w:spacing w:val="60"/>
          <w:sz w:val="52"/>
          <w:szCs w:val="52"/>
        </w:rPr>
      </w:pPr>
    </w:p>
    <w:p w14:paraId="25A14B67" w14:textId="77777777" w:rsidR="00CD2971" w:rsidRDefault="00000000">
      <w:pPr>
        <w:jc w:val="center"/>
        <w:rPr>
          <w:rFonts w:ascii="宋体" w:hAnsi="宋体"/>
          <w:b/>
          <w:spacing w:val="60"/>
          <w:sz w:val="52"/>
          <w:szCs w:val="52"/>
        </w:rPr>
      </w:pPr>
      <w:r>
        <w:rPr>
          <w:rFonts w:ascii="宋体" w:hAnsi="宋体"/>
          <w:b/>
          <w:spacing w:val="60"/>
          <w:sz w:val="52"/>
          <w:szCs w:val="52"/>
        </w:rPr>
        <w:t>（资格证明文件）</w:t>
      </w:r>
    </w:p>
    <w:p w14:paraId="37D675FA" w14:textId="77777777" w:rsidR="00CD2971" w:rsidRDefault="00CD2971">
      <w:pPr>
        <w:ind w:firstLineChars="150" w:firstLine="542"/>
        <w:rPr>
          <w:rFonts w:ascii="宋体" w:hAnsi="宋体"/>
          <w:b/>
          <w:spacing w:val="20"/>
          <w:sz w:val="32"/>
          <w:szCs w:val="32"/>
        </w:rPr>
      </w:pPr>
    </w:p>
    <w:p w14:paraId="3978BD34" w14:textId="77777777" w:rsidR="00CD2971" w:rsidRDefault="00CD2971">
      <w:pPr>
        <w:ind w:firstLineChars="150" w:firstLine="542"/>
        <w:rPr>
          <w:rFonts w:ascii="宋体" w:hAnsi="宋体"/>
          <w:b/>
          <w:spacing w:val="20"/>
          <w:sz w:val="32"/>
          <w:szCs w:val="32"/>
        </w:rPr>
      </w:pPr>
    </w:p>
    <w:p w14:paraId="67FF555F" w14:textId="77777777" w:rsidR="00CD2971" w:rsidRDefault="00CD2971">
      <w:pPr>
        <w:ind w:firstLineChars="150" w:firstLine="542"/>
        <w:rPr>
          <w:rFonts w:ascii="宋体" w:hAnsi="宋体"/>
          <w:b/>
          <w:spacing w:val="20"/>
          <w:sz w:val="32"/>
          <w:szCs w:val="32"/>
        </w:rPr>
      </w:pPr>
    </w:p>
    <w:p w14:paraId="497B036A" w14:textId="77777777" w:rsidR="00CD2971" w:rsidRDefault="00CD2971">
      <w:pPr>
        <w:ind w:firstLineChars="150" w:firstLine="542"/>
        <w:rPr>
          <w:rFonts w:ascii="宋体" w:hAnsi="宋体"/>
          <w:b/>
          <w:spacing w:val="20"/>
          <w:sz w:val="32"/>
          <w:szCs w:val="32"/>
        </w:rPr>
      </w:pPr>
    </w:p>
    <w:p w14:paraId="0F3ED48D" w14:textId="77777777" w:rsidR="00CD2971" w:rsidRDefault="00CD2971">
      <w:pPr>
        <w:ind w:firstLineChars="150" w:firstLine="542"/>
        <w:rPr>
          <w:rFonts w:ascii="宋体" w:hAnsi="宋体"/>
          <w:b/>
          <w:spacing w:val="20"/>
          <w:sz w:val="32"/>
          <w:szCs w:val="32"/>
        </w:rPr>
      </w:pPr>
    </w:p>
    <w:p w14:paraId="786CCCEE" w14:textId="77777777" w:rsidR="00CD2971" w:rsidRDefault="00000000">
      <w:pPr>
        <w:ind w:firstLineChars="150" w:firstLine="542"/>
        <w:rPr>
          <w:rFonts w:ascii="宋体" w:hAnsi="宋体"/>
          <w:b/>
          <w:spacing w:val="20"/>
          <w:sz w:val="32"/>
          <w:szCs w:val="32"/>
        </w:rPr>
      </w:pPr>
      <w:r>
        <w:rPr>
          <w:rFonts w:ascii="宋体" w:hAnsi="宋体"/>
          <w:b/>
          <w:spacing w:val="20"/>
          <w:sz w:val="32"/>
          <w:szCs w:val="32"/>
        </w:rPr>
        <w:t>项目名称：</w:t>
      </w:r>
    </w:p>
    <w:p w14:paraId="00FED102" w14:textId="77777777" w:rsidR="00CD2971" w:rsidRDefault="00000000">
      <w:pPr>
        <w:ind w:firstLineChars="150" w:firstLine="542"/>
        <w:rPr>
          <w:rFonts w:ascii="宋体" w:hAnsi="宋体"/>
          <w:b/>
          <w:spacing w:val="20"/>
          <w:sz w:val="32"/>
          <w:szCs w:val="32"/>
        </w:rPr>
      </w:pPr>
      <w:r>
        <w:rPr>
          <w:rFonts w:ascii="宋体" w:hAnsi="宋体"/>
          <w:b/>
          <w:spacing w:val="20"/>
          <w:sz w:val="32"/>
          <w:szCs w:val="32"/>
        </w:rPr>
        <w:t>项目编号/包号：</w:t>
      </w:r>
    </w:p>
    <w:p w14:paraId="4AA4E7A8" w14:textId="77777777" w:rsidR="00CD2971" w:rsidRDefault="00CD2971">
      <w:pPr>
        <w:ind w:firstLineChars="150" w:firstLine="542"/>
        <w:rPr>
          <w:rFonts w:ascii="宋体" w:hAnsi="宋体"/>
          <w:b/>
          <w:spacing w:val="20"/>
          <w:sz w:val="32"/>
          <w:szCs w:val="32"/>
        </w:rPr>
      </w:pPr>
    </w:p>
    <w:p w14:paraId="3357FF23" w14:textId="77777777" w:rsidR="00CD2971" w:rsidRDefault="00CD2971">
      <w:pPr>
        <w:ind w:firstLineChars="150" w:firstLine="542"/>
        <w:rPr>
          <w:rFonts w:ascii="宋体" w:hAnsi="宋体"/>
          <w:b/>
          <w:spacing w:val="20"/>
          <w:sz w:val="32"/>
          <w:szCs w:val="32"/>
        </w:rPr>
      </w:pPr>
    </w:p>
    <w:p w14:paraId="51E39E42" w14:textId="77777777" w:rsidR="00CD2971" w:rsidRDefault="00CD2971">
      <w:pPr>
        <w:jc w:val="center"/>
        <w:rPr>
          <w:rFonts w:ascii="宋体" w:hAnsi="宋体"/>
          <w:b/>
          <w:sz w:val="32"/>
          <w:szCs w:val="32"/>
        </w:rPr>
      </w:pPr>
    </w:p>
    <w:p w14:paraId="243B1AD4" w14:textId="77777777" w:rsidR="00CD2971" w:rsidRDefault="00CD2971">
      <w:pPr>
        <w:jc w:val="center"/>
        <w:rPr>
          <w:rFonts w:ascii="宋体" w:hAnsi="宋体"/>
          <w:b/>
          <w:sz w:val="32"/>
          <w:szCs w:val="32"/>
        </w:rPr>
      </w:pPr>
    </w:p>
    <w:p w14:paraId="0A80EA1F" w14:textId="77777777" w:rsidR="00CD2971" w:rsidRDefault="00CD2971">
      <w:pPr>
        <w:jc w:val="center"/>
        <w:rPr>
          <w:rFonts w:ascii="宋体" w:hAnsi="宋体"/>
          <w:b/>
          <w:sz w:val="32"/>
          <w:szCs w:val="32"/>
        </w:rPr>
      </w:pPr>
    </w:p>
    <w:p w14:paraId="0EA25618" w14:textId="77777777" w:rsidR="00CD2971" w:rsidRDefault="00CD2971">
      <w:pPr>
        <w:jc w:val="center"/>
        <w:rPr>
          <w:rFonts w:ascii="宋体" w:hAnsi="宋体"/>
          <w:b/>
          <w:spacing w:val="20"/>
          <w:sz w:val="32"/>
          <w:szCs w:val="32"/>
        </w:rPr>
      </w:pPr>
    </w:p>
    <w:p w14:paraId="04CD9E5B" w14:textId="77777777" w:rsidR="00CD2971" w:rsidRDefault="00CD2971">
      <w:pPr>
        <w:jc w:val="center"/>
        <w:rPr>
          <w:rFonts w:ascii="宋体" w:hAnsi="宋体"/>
          <w:b/>
          <w:spacing w:val="20"/>
          <w:sz w:val="32"/>
          <w:szCs w:val="32"/>
        </w:rPr>
      </w:pPr>
    </w:p>
    <w:p w14:paraId="5F40AF0C" w14:textId="77777777" w:rsidR="00CD2971" w:rsidRDefault="00CD2971">
      <w:pPr>
        <w:jc w:val="center"/>
        <w:rPr>
          <w:rFonts w:ascii="宋体" w:hAnsi="宋体"/>
          <w:b/>
          <w:spacing w:val="20"/>
          <w:sz w:val="32"/>
          <w:szCs w:val="32"/>
        </w:rPr>
      </w:pPr>
    </w:p>
    <w:p w14:paraId="4F883CB8" w14:textId="77777777" w:rsidR="00CD2971" w:rsidRDefault="00CD2971">
      <w:pPr>
        <w:jc w:val="center"/>
        <w:rPr>
          <w:rFonts w:ascii="宋体" w:hAnsi="宋体"/>
          <w:b/>
          <w:spacing w:val="20"/>
          <w:sz w:val="32"/>
          <w:szCs w:val="32"/>
        </w:rPr>
      </w:pPr>
    </w:p>
    <w:p w14:paraId="388E451F" w14:textId="77777777" w:rsidR="00CD2971" w:rsidRDefault="00000000">
      <w:pPr>
        <w:spacing w:line="360" w:lineRule="auto"/>
        <w:ind w:firstLineChars="400" w:firstLine="1445"/>
        <w:jc w:val="left"/>
        <w:rPr>
          <w:rFonts w:ascii="宋体" w:hAnsi="宋体"/>
          <w:b/>
          <w:spacing w:val="20"/>
          <w:sz w:val="32"/>
          <w:szCs w:val="32"/>
        </w:rPr>
      </w:pPr>
      <w:r>
        <w:rPr>
          <w:rFonts w:ascii="宋体" w:hAnsi="宋体"/>
          <w:b/>
          <w:spacing w:val="20"/>
          <w:sz w:val="32"/>
          <w:szCs w:val="32"/>
        </w:rPr>
        <w:t>投标人名称：</w:t>
      </w:r>
    </w:p>
    <w:p w14:paraId="44FE8DC7" w14:textId="77777777" w:rsidR="00CD2971" w:rsidRDefault="00000000">
      <w:pPr>
        <w:jc w:val="center"/>
        <w:rPr>
          <w:rFonts w:ascii="宋体" w:hAnsi="宋体"/>
          <w:b/>
          <w:sz w:val="32"/>
          <w:szCs w:val="32"/>
        </w:rPr>
      </w:pPr>
      <w:r>
        <w:rPr>
          <w:rFonts w:ascii="宋体" w:hAnsi="宋体" w:hint="eastAsia"/>
          <w:b/>
          <w:sz w:val="32"/>
          <w:szCs w:val="32"/>
        </w:rPr>
        <w:t xml:space="preserve">年 </w:t>
      </w:r>
      <w:r>
        <w:rPr>
          <w:rFonts w:ascii="宋体" w:hAnsi="宋体"/>
          <w:b/>
          <w:sz w:val="32"/>
          <w:szCs w:val="32"/>
        </w:rPr>
        <w:t xml:space="preserve"> </w:t>
      </w:r>
      <w:r>
        <w:rPr>
          <w:rFonts w:ascii="宋体" w:hAnsi="宋体" w:hint="eastAsia"/>
          <w:b/>
          <w:sz w:val="32"/>
          <w:szCs w:val="32"/>
        </w:rPr>
        <w:t xml:space="preserve">月 </w:t>
      </w:r>
      <w:r>
        <w:rPr>
          <w:rFonts w:ascii="宋体" w:hAnsi="宋体"/>
          <w:b/>
          <w:sz w:val="32"/>
          <w:szCs w:val="32"/>
        </w:rPr>
        <w:t xml:space="preserve"> </w:t>
      </w:r>
      <w:r>
        <w:rPr>
          <w:rFonts w:ascii="宋体" w:hAnsi="宋体" w:hint="eastAsia"/>
          <w:b/>
          <w:sz w:val="32"/>
          <w:szCs w:val="32"/>
        </w:rPr>
        <w:t>日</w:t>
      </w:r>
    </w:p>
    <w:p w14:paraId="7491EB20" w14:textId="77777777" w:rsidR="00CD2971" w:rsidRDefault="00000000">
      <w:pPr>
        <w:rPr>
          <w:rFonts w:ascii="宋体" w:hAnsi="宋体"/>
          <w:b/>
        </w:rPr>
      </w:pPr>
      <w:r>
        <w:rPr>
          <w:rFonts w:ascii="宋体" w:hAnsi="宋体"/>
          <w:b/>
          <w:spacing w:val="20"/>
          <w:sz w:val="32"/>
          <w:szCs w:val="32"/>
        </w:rPr>
        <w:br w:type="page"/>
      </w:r>
    </w:p>
    <w:p w14:paraId="1CF610AE" w14:textId="77777777" w:rsidR="00CD2971" w:rsidRDefault="00000000">
      <w:pPr>
        <w:pStyle w:val="affffb"/>
        <w:numPr>
          <w:ilvl w:val="0"/>
          <w:numId w:val="32"/>
        </w:numPr>
        <w:spacing w:line="360" w:lineRule="auto"/>
        <w:ind w:firstLineChars="0"/>
        <w:outlineLvl w:val="2"/>
        <w:rPr>
          <w:rFonts w:ascii="宋体" w:hAnsi="宋体"/>
          <w:b/>
          <w:bCs/>
          <w:color w:val="000000"/>
          <w:sz w:val="24"/>
          <w:szCs w:val="20"/>
        </w:rPr>
      </w:pPr>
      <w:r>
        <w:rPr>
          <w:rFonts w:ascii="宋体" w:hAnsi="宋体"/>
          <w:b/>
          <w:bCs/>
          <w:sz w:val="24"/>
        </w:rPr>
        <w:lastRenderedPageBreak/>
        <w:t>满足《中华人民共和国政府采购法》第二十二条规定</w:t>
      </w:r>
    </w:p>
    <w:p w14:paraId="26EAA5F9" w14:textId="77777777" w:rsidR="00CD2971" w:rsidRDefault="00000000">
      <w:pPr>
        <w:pStyle w:val="affffb"/>
        <w:numPr>
          <w:ilvl w:val="0"/>
          <w:numId w:val="33"/>
        </w:numPr>
        <w:spacing w:line="360" w:lineRule="auto"/>
        <w:ind w:left="0" w:firstLineChars="0" w:firstLine="0"/>
        <w:outlineLvl w:val="3"/>
        <w:rPr>
          <w:rFonts w:ascii="宋体" w:hAnsi="宋体"/>
          <w:b/>
          <w:bCs/>
          <w:color w:val="000000"/>
          <w:sz w:val="24"/>
          <w:szCs w:val="20"/>
        </w:rPr>
      </w:pPr>
      <w:r>
        <w:rPr>
          <w:rFonts w:ascii="宋体" w:hAnsi="宋体" w:hint="eastAsia"/>
          <w:b/>
          <w:bCs/>
          <w:color w:val="000000"/>
          <w:sz w:val="24"/>
          <w:szCs w:val="20"/>
        </w:rPr>
        <w:t xml:space="preserve"> </w:t>
      </w:r>
      <w:r>
        <w:rPr>
          <w:rFonts w:ascii="宋体" w:hAnsi="宋体"/>
          <w:b/>
          <w:bCs/>
          <w:color w:val="000000"/>
          <w:sz w:val="24"/>
          <w:szCs w:val="20"/>
        </w:rPr>
        <w:t>营业执照等证明文件</w:t>
      </w:r>
    </w:p>
    <w:p w14:paraId="12EE153B" w14:textId="77777777" w:rsidR="00CD2971" w:rsidRDefault="00CD2971">
      <w:pPr>
        <w:tabs>
          <w:tab w:val="left" w:pos="1080"/>
        </w:tabs>
        <w:snapToGrid w:val="0"/>
        <w:rPr>
          <w:rFonts w:ascii="宋体" w:hAnsi="宋体"/>
          <w:sz w:val="24"/>
        </w:rPr>
      </w:pPr>
    </w:p>
    <w:p w14:paraId="52B12EC1" w14:textId="77777777" w:rsidR="00CD2971" w:rsidRDefault="00CD2971">
      <w:pPr>
        <w:widowControl/>
        <w:jc w:val="left"/>
        <w:rPr>
          <w:rFonts w:ascii="宋体" w:hAnsi="宋体"/>
          <w:color w:val="000000"/>
          <w:sz w:val="24"/>
          <w:szCs w:val="20"/>
        </w:rPr>
      </w:pPr>
    </w:p>
    <w:p w14:paraId="725B9666" w14:textId="77777777" w:rsidR="00CD2971" w:rsidRDefault="00000000">
      <w:pPr>
        <w:widowControl/>
        <w:jc w:val="left"/>
        <w:rPr>
          <w:rFonts w:ascii="宋体" w:hAnsi="宋体"/>
          <w:color w:val="000000"/>
          <w:sz w:val="24"/>
          <w:szCs w:val="20"/>
        </w:rPr>
      </w:pPr>
      <w:r>
        <w:rPr>
          <w:rFonts w:ascii="宋体" w:hAnsi="宋体"/>
          <w:color w:val="000000"/>
          <w:sz w:val="24"/>
          <w:szCs w:val="20"/>
        </w:rPr>
        <w:br w:type="page"/>
      </w:r>
    </w:p>
    <w:p w14:paraId="3EA5C3A9" w14:textId="77777777" w:rsidR="00CD2971" w:rsidRDefault="00000000">
      <w:pPr>
        <w:pStyle w:val="affffb"/>
        <w:numPr>
          <w:ilvl w:val="0"/>
          <w:numId w:val="33"/>
        </w:numPr>
        <w:spacing w:line="360" w:lineRule="auto"/>
        <w:ind w:left="0" w:firstLineChars="0" w:firstLine="0"/>
        <w:outlineLvl w:val="3"/>
        <w:rPr>
          <w:rFonts w:ascii="宋体" w:hAnsi="宋体"/>
          <w:b/>
          <w:bCs/>
          <w:color w:val="000000"/>
          <w:sz w:val="24"/>
          <w:szCs w:val="20"/>
        </w:rPr>
      </w:pPr>
      <w:r>
        <w:rPr>
          <w:rFonts w:ascii="宋体" w:hAnsi="宋体"/>
          <w:b/>
          <w:bCs/>
          <w:color w:val="000000"/>
          <w:sz w:val="24"/>
          <w:szCs w:val="20"/>
        </w:rPr>
        <w:lastRenderedPageBreak/>
        <w:t xml:space="preserve"> 投标人资格声明书</w:t>
      </w:r>
      <w:r>
        <w:rPr>
          <w:rFonts w:ascii="宋体" w:hAnsi="宋体" w:hint="eastAsia"/>
          <w:b/>
          <w:bCs/>
          <w:color w:val="000000"/>
          <w:sz w:val="24"/>
          <w:szCs w:val="20"/>
        </w:rPr>
        <w:t>（实质性格式）</w:t>
      </w:r>
    </w:p>
    <w:p w14:paraId="785006EE"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投标人资格声明书</w:t>
      </w:r>
    </w:p>
    <w:p w14:paraId="3126BED0" w14:textId="77777777" w:rsidR="00CD2971" w:rsidRDefault="00000000">
      <w:pPr>
        <w:tabs>
          <w:tab w:val="left" w:pos="5580"/>
        </w:tabs>
        <w:spacing w:line="360" w:lineRule="auto"/>
        <w:rPr>
          <w:rFonts w:ascii="宋体" w:hAnsi="宋体"/>
          <w:sz w:val="24"/>
        </w:rPr>
      </w:pPr>
      <w:r>
        <w:rPr>
          <w:rFonts w:ascii="宋体" w:hAnsi="宋体"/>
          <w:sz w:val="24"/>
        </w:rPr>
        <w:t>致：</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（采购人或采购代理机构名称）</w:t>
      </w:r>
    </w:p>
    <w:p w14:paraId="36731033" w14:textId="77777777" w:rsidR="00CD2971" w:rsidRDefault="00000000">
      <w:pPr>
        <w:spacing w:line="360" w:lineRule="auto"/>
        <w:ind w:firstLineChars="200" w:firstLine="480"/>
        <w:rPr>
          <w:rFonts w:ascii="宋体" w:hAnsi="宋体"/>
          <w:sz w:val="24"/>
        </w:rPr>
      </w:pPr>
      <w:r>
        <w:rPr>
          <w:rFonts w:ascii="宋体" w:hAnsi="宋体"/>
          <w:sz w:val="24"/>
        </w:rPr>
        <w:t>在参与本次项目投标中，我单位承诺：</w:t>
      </w:r>
    </w:p>
    <w:p w14:paraId="774137CF" w14:textId="77777777" w:rsidR="00CD2971" w:rsidRDefault="00000000">
      <w:pPr>
        <w:numPr>
          <w:ilvl w:val="0"/>
          <w:numId w:val="34"/>
        </w:numPr>
        <w:spacing w:line="360" w:lineRule="auto"/>
        <w:ind w:left="1134"/>
        <w:rPr>
          <w:rFonts w:ascii="宋体" w:hAnsi="宋体"/>
          <w:sz w:val="24"/>
          <w:szCs w:val="22"/>
        </w:rPr>
      </w:pPr>
      <w:r>
        <w:rPr>
          <w:rFonts w:ascii="宋体" w:hAnsi="宋体"/>
          <w:sz w:val="24"/>
          <w:szCs w:val="22"/>
        </w:rPr>
        <w:t>具有良好的商业信誉和健全的财务会计制度；</w:t>
      </w:r>
    </w:p>
    <w:p w14:paraId="1C0704C0" w14:textId="77777777" w:rsidR="00CD2971" w:rsidRDefault="00000000">
      <w:pPr>
        <w:numPr>
          <w:ilvl w:val="0"/>
          <w:numId w:val="34"/>
        </w:numPr>
        <w:spacing w:line="360" w:lineRule="auto"/>
        <w:ind w:left="1134"/>
        <w:rPr>
          <w:rFonts w:ascii="宋体" w:hAnsi="宋体"/>
          <w:sz w:val="24"/>
          <w:szCs w:val="22"/>
        </w:rPr>
      </w:pPr>
      <w:r>
        <w:rPr>
          <w:rFonts w:ascii="宋体" w:hAnsi="宋体"/>
          <w:sz w:val="24"/>
          <w:szCs w:val="22"/>
        </w:rPr>
        <w:t>具有履行合同所必需的设备和专业技术能力；</w:t>
      </w:r>
    </w:p>
    <w:p w14:paraId="544DF9AA" w14:textId="77777777" w:rsidR="00CD2971" w:rsidRDefault="00000000">
      <w:pPr>
        <w:numPr>
          <w:ilvl w:val="0"/>
          <w:numId w:val="34"/>
        </w:numPr>
        <w:spacing w:line="360" w:lineRule="auto"/>
        <w:ind w:left="1134"/>
        <w:rPr>
          <w:rFonts w:ascii="宋体" w:hAnsi="宋体"/>
          <w:sz w:val="24"/>
          <w:szCs w:val="22"/>
        </w:rPr>
      </w:pPr>
      <w:r>
        <w:rPr>
          <w:rFonts w:ascii="宋体" w:hAnsi="宋体"/>
          <w:sz w:val="24"/>
          <w:szCs w:val="22"/>
        </w:rPr>
        <w:t>有依法缴纳税收和社会保障资金的良好记录；</w:t>
      </w:r>
    </w:p>
    <w:p w14:paraId="4E6FC646" w14:textId="77777777" w:rsidR="00CD2971" w:rsidRDefault="00000000">
      <w:pPr>
        <w:numPr>
          <w:ilvl w:val="0"/>
          <w:numId w:val="34"/>
        </w:numPr>
        <w:spacing w:line="360" w:lineRule="auto"/>
        <w:ind w:left="1134"/>
        <w:rPr>
          <w:rFonts w:ascii="宋体" w:hAnsi="宋体"/>
          <w:sz w:val="24"/>
          <w:szCs w:val="22"/>
        </w:rPr>
      </w:pPr>
      <w:r>
        <w:rPr>
          <w:rFonts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31164B44" w14:textId="77777777" w:rsidR="00CD2971" w:rsidRDefault="00000000">
      <w:pPr>
        <w:numPr>
          <w:ilvl w:val="0"/>
          <w:numId w:val="34"/>
        </w:numPr>
        <w:spacing w:line="360" w:lineRule="auto"/>
        <w:ind w:left="1134"/>
        <w:rPr>
          <w:rFonts w:ascii="宋体" w:hAnsi="宋体"/>
          <w:sz w:val="24"/>
          <w:szCs w:val="22"/>
        </w:rPr>
      </w:pPr>
      <w:r>
        <w:rPr>
          <w:rFonts w:ascii="宋体" w:hAnsi="宋体"/>
          <w:sz w:val="24"/>
          <w:szCs w:val="22"/>
        </w:rPr>
        <w:t>我单位不属于政府采购法律、行政法规规定的公益一类事业单位、或使用事业编制且由财政拨款保障的群团组织（仅适用于政府购买服务项目）；</w:t>
      </w:r>
    </w:p>
    <w:p w14:paraId="3F522F64" w14:textId="77777777" w:rsidR="00CD2971" w:rsidRDefault="00000000">
      <w:pPr>
        <w:numPr>
          <w:ilvl w:val="0"/>
          <w:numId w:val="34"/>
        </w:numPr>
        <w:spacing w:line="360" w:lineRule="auto"/>
        <w:ind w:left="1134"/>
        <w:rPr>
          <w:rFonts w:ascii="宋体" w:hAnsi="宋体"/>
          <w:sz w:val="24"/>
          <w:szCs w:val="22"/>
        </w:rPr>
      </w:pPr>
      <w:r>
        <w:rPr>
          <w:rFonts w:ascii="宋体" w:hAnsi="宋体"/>
          <w:sz w:val="24"/>
          <w:szCs w:val="22"/>
        </w:rPr>
        <w:t>我单位不存在为采购项目提供整体设计、规范编制或者项目管理、监理、检测等服务后，再参加该采购项目的其他采购活动的情形（单一来源采购项目除外）；</w:t>
      </w:r>
    </w:p>
    <w:p w14:paraId="4EF0F84D" w14:textId="77777777" w:rsidR="00CD2971" w:rsidRDefault="00000000">
      <w:pPr>
        <w:numPr>
          <w:ilvl w:val="0"/>
          <w:numId w:val="34"/>
        </w:numPr>
        <w:spacing w:line="360" w:lineRule="auto"/>
        <w:ind w:left="1134"/>
        <w:rPr>
          <w:rFonts w:ascii="宋体" w:hAnsi="宋体"/>
          <w:sz w:val="24"/>
          <w:szCs w:val="22"/>
        </w:rPr>
      </w:pPr>
      <w:r>
        <w:rPr>
          <w:rFonts w:ascii="宋体" w:hAnsi="宋体"/>
          <w:sz w:val="24"/>
          <w:szCs w:val="22"/>
        </w:rPr>
        <w:t>与我单位存在“单位负责人为同一人或者存在直接控股、管理关系”的其他法人单位信息如下（如有，不论其是否参加同一合同项下的政府采购活动均须填写）：</w:t>
      </w:r>
    </w:p>
    <w:tbl>
      <w:tblPr>
        <w:tblW w:w="9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9"/>
        <w:gridCol w:w="4998"/>
        <w:gridCol w:w="3250"/>
      </w:tblGrid>
      <w:tr w:rsidR="00CD2971" w14:paraId="7E9CE87D" w14:textId="77777777">
        <w:trPr>
          <w:trHeight w:val="430"/>
          <w:jc w:val="center"/>
        </w:trPr>
        <w:tc>
          <w:tcPr>
            <w:tcW w:w="1039" w:type="dxa"/>
            <w:vAlign w:val="center"/>
          </w:tcPr>
          <w:p w14:paraId="0D728E2C" w14:textId="77777777" w:rsidR="00CD2971" w:rsidRDefault="00000000">
            <w:pPr>
              <w:jc w:val="center"/>
              <w:rPr>
                <w:rFonts w:ascii="宋体" w:hAnsi="宋体"/>
                <w:sz w:val="24"/>
              </w:rPr>
            </w:pPr>
            <w:r>
              <w:rPr>
                <w:rFonts w:ascii="宋体" w:hAnsi="宋体"/>
                <w:sz w:val="24"/>
              </w:rPr>
              <w:t>序号</w:t>
            </w:r>
          </w:p>
        </w:tc>
        <w:tc>
          <w:tcPr>
            <w:tcW w:w="4998" w:type="dxa"/>
            <w:vAlign w:val="center"/>
          </w:tcPr>
          <w:p w14:paraId="7EC4EC8C" w14:textId="77777777" w:rsidR="00CD2971" w:rsidRDefault="00000000">
            <w:pPr>
              <w:jc w:val="center"/>
              <w:rPr>
                <w:rFonts w:ascii="宋体" w:hAnsi="宋体"/>
                <w:sz w:val="24"/>
              </w:rPr>
            </w:pPr>
            <w:r>
              <w:rPr>
                <w:rFonts w:ascii="宋体" w:hAnsi="宋体"/>
                <w:sz w:val="24"/>
              </w:rPr>
              <w:t>单位名称</w:t>
            </w:r>
          </w:p>
        </w:tc>
        <w:tc>
          <w:tcPr>
            <w:tcW w:w="3250" w:type="dxa"/>
            <w:vAlign w:val="center"/>
          </w:tcPr>
          <w:p w14:paraId="63B3AA66" w14:textId="77777777" w:rsidR="00CD2971" w:rsidRDefault="00000000">
            <w:pPr>
              <w:jc w:val="center"/>
              <w:rPr>
                <w:rFonts w:ascii="宋体" w:hAnsi="宋体"/>
                <w:sz w:val="24"/>
              </w:rPr>
            </w:pPr>
            <w:r>
              <w:rPr>
                <w:rFonts w:ascii="宋体" w:hAnsi="宋体"/>
                <w:sz w:val="24"/>
              </w:rPr>
              <w:t>相互关系</w:t>
            </w:r>
          </w:p>
        </w:tc>
      </w:tr>
      <w:tr w:rsidR="00CD2971" w14:paraId="40588626" w14:textId="77777777">
        <w:trPr>
          <w:trHeight w:val="430"/>
          <w:jc w:val="center"/>
        </w:trPr>
        <w:tc>
          <w:tcPr>
            <w:tcW w:w="1039" w:type="dxa"/>
            <w:vAlign w:val="center"/>
          </w:tcPr>
          <w:p w14:paraId="648FF0A7" w14:textId="77777777" w:rsidR="00CD2971" w:rsidRDefault="00000000">
            <w:pPr>
              <w:jc w:val="center"/>
              <w:rPr>
                <w:rFonts w:ascii="宋体" w:hAnsi="宋体"/>
                <w:sz w:val="24"/>
              </w:rPr>
            </w:pPr>
            <w:r>
              <w:rPr>
                <w:rFonts w:ascii="宋体" w:hAnsi="宋体"/>
                <w:sz w:val="24"/>
              </w:rPr>
              <w:t>1</w:t>
            </w:r>
          </w:p>
        </w:tc>
        <w:tc>
          <w:tcPr>
            <w:tcW w:w="4998" w:type="dxa"/>
            <w:vAlign w:val="center"/>
          </w:tcPr>
          <w:p w14:paraId="01103095" w14:textId="77777777" w:rsidR="00CD2971" w:rsidRDefault="00CD2971">
            <w:pPr>
              <w:jc w:val="center"/>
              <w:rPr>
                <w:rFonts w:ascii="宋体" w:hAnsi="宋体"/>
                <w:sz w:val="24"/>
              </w:rPr>
            </w:pPr>
          </w:p>
        </w:tc>
        <w:tc>
          <w:tcPr>
            <w:tcW w:w="3250" w:type="dxa"/>
            <w:vAlign w:val="center"/>
          </w:tcPr>
          <w:p w14:paraId="6524658C" w14:textId="77777777" w:rsidR="00CD2971" w:rsidRDefault="00CD2971">
            <w:pPr>
              <w:jc w:val="center"/>
              <w:rPr>
                <w:rFonts w:ascii="宋体" w:hAnsi="宋体"/>
                <w:sz w:val="24"/>
              </w:rPr>
            </w:pPr>
          </w:p>
        </w:tc>
      </w:tr>
      <w:tr w:rsidR="00CD2971" w14:paraId="3EA57612" w14:textId="77777777">
        <w:trPr>
          <w:trHeight w:val="430"/>
          <w:jc w:val="center"/>
        </w:trPr>
        <w:tc>
          <w:tcPr>
            <w:tcW w:w="1039" w:type="dxa"/>
            <w:vAlign w:val="center"/>
          </w:tcPr>
          <w:p w14:paraId="1F1F4064" w14:textId="77777777" w:rsidR="00CD2971" w:rsidRDefault="00000000">
            <w:pPr>
              <w:jc w:val="center"/>
              <w:rPr>
                <w:rFonts w:ascii="宋体" w:hAnsi="宋体"/>
                <w:sz w:val="24"/>
              </w:rPr>
            </w:pPr>
            <w:r>
              <w:rPr>
                <w:rFonts w:ascii="宋体" w:hAnsi="宋体"/>
                <w:sz w:val="24"/>
              </w:rPr>
              <w:t>…</w:t>
            </w:r>
          </w:p>
        </w:tc>
        <w:tc>
          <w:tcPr>
            <w:tcW w:w="4998" w:type="dxa"/>
            <w:vAlign w:val="center"/>
          </w:tcPr>
          <w:p w14:paraId="0CF5F4FA" w14:textId="77777777" w:rsidR="00CD2971" w:rsidRDefault="00CD2971">
            <w:pPr>
              <w:jc w:val="center"/>
              <w:rPr>
                <w:rFonts w:ascii="宋体" w:hAnsi="宋体"/>
                <w:sz w:val="24"/>
              </w:rPr>
            </w:pPr>
          </w:p>
        </w:tc>
        <w:tc>
          <w:tcPr>
            <w:tcW w:w="3250" w:type="dxa"/>
            <w:vAlign w:val="center"/>
          </w:tcPr>
          <w:p w14:paraId="52C3DA95" w14:textId="77777777" w:rsidR="00CD2971" w:rsidRDefault="00CD2971">
            <w:pPr>
              <w:jc w:val="center"/>
              <w:rPr>
                <w:rFonts w:ascii="宋体" w:hAnsi="宋体"/>
                <w:sz w:val="24"/>
              </w:rPr>
            </w:pPr>
          </w:p>
        </w:tc>
      </w:tr>
    </w:tbl>
    <w:p w14:paraId="6CAF789D" w14:textId="77777777" w:rsidR="00CD2971" w:rsidRDefault="00CD2971">
      <w:pPr>
        <w:rPr>
          <w:rFonts w:ascii="宋体" w:hAnsi="宋体"/>
        </w:rPr>
      </w:pPr>
    </w:p>
    <w:p w14:paraId="22B30457" w14:textId="77777777" w:rsidR="00CD2971" w:rsidRDefault="00000000">
      <w:pPr>
        <w:ind w:firstLineChars="200" w:firstLine="480"/>
        <w:rPr>
          <w:rFonts w:ascii="宋体" w:hAnsi="宋体"/>
          <w:sz w:val="24"/>
          <w:szCs w:val="22"/>
        </w:rPr>
      </w:pPr>
      <w:r>
        <w:rPr>
          <w:rFonts w:ascii="宋体" w:hAnsi="宋体"/>
          <w:sz w:val="24"/>
        </w:rPr>
        <w:t>上述声明真实有效，否则我方负全部责任。</w:t>
      </w:r>
    </w:p>
    <w:p w14:paraId="48BA4743" w14:textId="77777777" w:rsidR="00CD2971" w:rsidRDefault="00CD2971">
      <w:pPr>
        <w:spacing w:line="360" w:lineRule="auto"/>
        <w:rPr>
          <w:rFonts w:ascii="宋体" w:hAnsi="宋体"/>
          <w:sz w:val="24"/>
        </w:rPr>
      </w:pPr>
    </w:p>
    <w:p w14:paraId="2D4C9E06"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投标人名称（加盖公章） ___________</w:t>
      </w:r>
    </w:p>
    <w:p w14:paraId="6F5706FF" w14:textId="77777777" w:rsidR="00CD2971" w:rsidRDefault="00000000">
      <w:pPr>
        <w:autoSpaceDE w:val="0"/>
        <w:autoSpaceDN w:val="0"/>
        <w:adjustRightInd w:val="0"/>
        <w:snapToGrid w:val="0"/>
        <w:spacing w:line="360" w:lineRule="auto"/>
        <w:ind w:firstLineChars="177" w:firstLine="425"/>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78B45507"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 xml:space="preserve">日期：_____年______月______日    </w:t>
      </w:r>
    </w:p>
    <w:p w14:paraId="392ED911" w14:textId="77777777" w:rsidR="00CD2971" w:rsidRDefault="00000000">
      <w:pPr>
        <w:spacing w:line="360" w:lineRule="auto"/>
        <w:rPr>
          <w:rFonts w:ascii="宋体" w:hAnsi="宋体"/>
          <w:sz w:val="24"/>
        </w:rPr>
      </w:pPr>
      <w:r>
        <w:rPr>
          <w:rFonts w:ascii="宋体" w:hAnsi="宋体"/>
          <w:sz w:val="24"/>
        </w:rPr>
        <w:t>说明：</w:t>
      </w:r>
      <w:r>
        <w:rPr>
          <w:rFonts w:ascii="宋体" w:hAnsi="宋体" w:hint="eastAsia"/>
          <w:sz w:val="24"/>
        </w:rPr>
        <w:t>投标人承诺不实的，依据《政府采购法》第七十七条“提供虚假材料谋取中标、成交的”有关规定予以处理</w:t>
      </w:r>
      <w:r>
        <w:rPr>
          <w:rFonts w:ascii="宋体" w:hAnsi="宋体"/>
          <w:sz w:val="24"/>
        </w:rPr>
        <w:t>。</w:t>
      </w:r>
    </w:p>
    <w:p w14:paraId="554A2DD4" w14:textId="77777777" w:rsidR="00CD2971" w:rsidRDefault="00CD2971">
      <w:pPr>
        <w:tabs>
          <w:tab w:val="left" w:pos="5580"/>
        </w:tabs>
        <w:spacing w:line="360" w:lineRule="auto"/>
        <w:rPr>
          <w:rFonts w:ascii="宋体" w:hAnsi="宋体"/>
          <w:sz w:val="24"/>
        </w:rPr>
        <w:sectPr w:rsidR="00CD2971" w:rsidSect="00C605CB">
          <w:pgSz w:w="11907" w:h="16840"/>
          <w:pgMar w:top="1418" w:right="1418" w:bottom="1418" w:left="1418" w:header="851" w:footer="851" w:gutter="0"/>
          <w:cols w:space="720"/>
          <w:docGrid w:linePitch="462"/>
        </w:sectPr>
      </w:pPr>
    </w:p>
    <w:p w14:paraId="19CCF0E4" w14:textId="77777777" w:rsidR="00CD2971" w:rsidRDefault="00000000">
      <w:pPr>
        <w:pStyle w:val="affffb"/>
        <w:numPr>
          <w:ilvl w:val="0"/>
          <w:numId w:val="32"/>
        </w:numPr>
        <w:spacing w:line="360" w:lineRule="auto"/>
        <w:ind w:firstLineChars="0"/>
        <w:outlineLvl w:val="2"/>
        <w:rPr>
          <w:rFonts w:ascii="宋体" w:hAnsi="宋体"/>
          <w:b/>
          <w:bCs/>
          <w:color w:val="000000"/>
          <w:sz w:val="24"/>
          <w:szCs w:val="20"/>
        </w:rPr>
      </w:pPr>
      <w:r>
        <w:rPr>
          <w:rFonts w:ascii="宋体" w:hAnsi="宋体"/>
          <w:b/>
          <w:bCs/>
          <w:color w:val="000000"/>
          <w:sz w:val="24"/>
          <w:szCs w:val="20"/>
        </w:rPr>
        <w:lastRenderedPageBreak/>
        <w:t>落实政府采购政策需满足的资格要求</w:t>
      </w:r>
    </w:p>
    <w:p w14:paraId="66420A41" w14:textId="77777777" w:rsidR="00CD2971" w:rsidRDefault="00CD2971">
      <w:pPr>
        <w:tabs>
          <w:tab w:val="left" w:pos="5580"/>
        </w:tabs>
        <w:spacing w:line="360" w:lineRule="auto"/>
        <w:rPr>
          <w:rFonts w:ascii="宋体" w:hAnsi="宋体"/>
          <w:sz w:val="24"/>
        </w:rPr>
      </w:pPr>
    </w:p>
    <w:p w14:paraId="0E905EFF" w14:textId="77777777" w:rsidR="00CD2971" w:rsidRDefault="00000000">
      <w:pPr>
        <w:tabs>
          <w:tab w:val="left" w:pos="5580"/>
        </w:tabs>
        <w:spacing w:line="360" w:lineRule="auto"/>
        <w:rPr>
          <w:rFonts w:ascii="宋体" w:hAnsi="宋体"/>
          <w:sz w:val="24"/>
        </w:rPr>
      </w:pPr>
      <w:bookmarkStart w:id="1628" w:name="_Hlk160575268"/>
      <w:r>
        <w:rPr>
          <w:rFonts w:ascii="宋体" w:hAnsi="宋体"/>
          <w:sz w:val="24"/>
        </w:rPr>
        <w:t>说明：</w:t>
      </w:r>
    </w:p>
    <w:p w14:paraId="53990805" w14:textId="77777777" w:rsidR="00CD2971" w:rsidRDefault="00000000">
      <w:pPr>
        <w:tabs>
          <w:tab w:val="left" w:pos="5580"/>
        </w:tabs>
        <w:spacing w:line="360" w:lineRule="auto"/>
        <w:rPr>
          <w:rFonts w:ascii="宋体" w:hAnsi="宋体"/>
          <w:sz w:val="24"/>
        </w:rPr>
      </w:pPr>
      <w:r>
        <w:rPr>
          <w:rFonts w:ascii="宋体" w:hAnsi="宋体"/>
          <w:sz w:val="24"/>
        </w:rPr>
        <w:t>（1）本项目（包）专门面向小</w:t>
      </w:r>
      <w:proofErr w:type="gramStart"/>
      <w:r>
        <w:rPr>
          <w:rFonts w:ascii="宋体" w:hAnsi="宋体"/>
          <w:sz w:val="24"/>
        </w:rPr>
        <w:t>微企业</w:t>
      </w:r>
      <w:proofErr w:type="gramEnd"/>
      <w:r>
        <w:rPr>
          <w:rFonts w:ascii="宋体" w:hAnsi="宋体"/>
          <w:sz w:val="24"/>
        </w:rPr>
        <w:t>采购，</w:t>
      </w:r>
      <w:r>
        <w:rPr>
          <w:rFonts w:ascii="宋体" w:hAnsi="宋体" w:hint="eastAsia"/>
          <w:sz w:val="24"/>
        </w:rPr>
        <w:t>投标文件中须提供《中小企业声明函》</w:t>
      </w:r>
      <w:r>
        <w:rPr>
          <w:rFonts w:ascii="宋体" w:hAnsi="宋体"/>
          <w:sz w:val="24"/>
          <w:szCs w:val="20"/>
        </w:rPr>
        <w:t>（实质性格式）</w:t>
      </w:r>
      <w:r>
        <w:rPr>
          <w:rFonts w:ascii="宋体" w:hAnsi="宋体" w:hint="eastAsia"/>
          <w:sz w:val="24"/>
        </w:rPr>
        <w:t>或《残疾人福利性单位声明函》</w:t>
      </w:r>
      <w:r>
        <w:rPr>
          <w:rFonts w:ascii="宋体" w:hAnsi="宋体"/>
          <w:sz w:val="24"/>
          <w:szCs w:val="20"/>
        </w:rPr>
        <w:t>（实质性格式）</w:t>
      </w:r>
      <w:r>
        <w:rPr>
          <w:rFonts w:ascii="宋体" w:hAnsi="宋体" w:hint="eastAsia"/>
          <w:sz w:val="24"/>
        </w:rPr>
        <w:t>或由省级以上监狱管理局、戒毒管理局（含新疆生产建设兵团）出具的属于监狱企业的证明文件。</w:t>
      </w:r>
    </w:p>
    <w:p w14:paraId="30D5882D" w14:textId="77777777" w:rsidR="00CD2971" w:rsidRDefault="00000000">
      <w:pPr>
        <w:tabs>
          <w:tab w:val="left" w:pos="5580"/>
        </w:tabs>
        <w:spacing w:line="360" w:lineRule="auto"/>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）填写注意事项：</w:t>
      </w:r>
    </w:p>
    <w:p w14:paraId="0AD5F075" w14:textId="77777777" w:rsidR="00CD2971" w:rsidRDefault="00000000">
      <w:pPr>
        <w:tabs>
          <w:tab w:val="left" w:pos="5580"/>
        </w:tabs>
        <w:spacing w:line="360" w:lineRule="auto"/>
        <w:rPr>
          <w:rFonts w:ascii="宋体" w:hAnsi="宋体"/>
          <w:sz w:val="24"/>
        </w:rPr>
      </w:pPr>
      <w:r>
        <w:rPr>
          <w:rFonts w:ascii="宋体" w:hAnsi="宋体" w:hint="eastAsia"/>
          <w:sz w:val="24"/>
        </w:rPr>
        <w:t>1）《中小企业声明函》由参加政府采购活动的投标人出具。</w:t>
      </w:r>
    </w:p>
    <w:p w14:paraId="4C765E44" w14:textId="77777777" w:rsidR="00CD2971" w:rsidRDefault="00000000">
      <w:pPr>
        <w:tabs>
          <w:tab w:val="left" w:pos="5580"/>
        </w:tabs>
        <w:spacing w:line="360" w:lineRule="auto"/>
        <w:rPr>
          <w:rFonts w:ascii="宋体" w:hAnsi="宋体"/>
          <w:sz w:val="24"/>
        </w:rPr>
      </w:pPr>
      <w:r>
        <w:rPr>
          <w:rFonts w:ascii="宋体" w:hAnsi="宋体"/>
          <w:sz w:val="24"/>
        </w:rPr>
        <w:t>2</w:t>
      </w:r>
      <w:r>
        <w:rPr>
          <w:rFonts w:ascii="宋体" w:hAnsi="宋体" w:hint="eastAsia"/>
          <w:sz w:val="24"/>
        </w:rPr>
        <w:t>）</w:t>
      </w:r>
      <w:bookmarkStart w:id="1629" w:name="_Hlk160576125"/>
      <w:r>
        <w:rPr>
          <w:rFonts w:ascii="宋体" w:hAnsi="宋体" w:hint="eastAsia"/>
          <w:sz w:val="24"/>
        </w:rPr>
        <w:t>残疾人福利性单位、监狱企业参加政府采购活动，无需出具《中小企业声明函》，但应相应出具《残疾人福利性单位声明函》</w:t>
      </w:r>
      <w:r>
        <w:rPr>
          <w:rFonts w:ascii="宋体" w:hAnsi="宋体" w:hint="eastAsia"/>
          <w:sz w:val="24"/>
          <w:szCs w:val="20"/>
        </w:rPr>
        <w:t>，或提供监狱企业证明文件。非残疾人福利性单位、监狱企业无需提供。</w:t>
      </w:r>
      <w:bookmarkEnd w:id="1629"/>
    </w:p>
    <w:p w14:paraId="740B4585" w14:textId="77777777" w:rsidR="00CD2971" w:rsidRDefault="00000000">
      <w:pPr>
        <w:tabs>
          <w:tab w:val="left" w:pos="5580"/>
        </w:tabs>
        <w:spacing w:line="360" w:lineRule="auto"/>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温馨提示：为方便广大中小企业识别企业规模类型，工业和信息化部组织开发了中小企业规模类型自测小程序，在国务院客户端和工业和信息化部网站上均有链接，投标人填写招标文件采购标的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bookmarkEnd w:id="1628"/>
    </w:p>
    <w:p w14:paraId="6F76F1F4" w14:textId="77777777" w:rsidR="00CD2971" w:rsidRDefault="00CD2971">
      <w:pPr>
        <w:tabs>
          <w:tab w:val="left" w:pos="5580"/>
        </w:tabs>
        <w:spacing w:line="360" w:lineRule="auto"/>
        <w:rPr>
          <w:rFonts w:ascii="宋体" w:hAnsi="宋体"/>
          <w:sz w:val="24"/>
        </w:rPr>
      </w:pPr>
    </w:p>
    <w:p w14:paraId="412D1A8C" w14:textId="77777777" w:rsidR="00CD2971" w:rsidRDefault="00000000">
      <w:pPr>
        <w:widowControl/>
        <w:jc w:val="left"/>
        <w:rPr>
          <w:rFonts w:ascii="宋体" w:hAnsi="宋体"/>
          <w:sz w:val="24"/>
        </w:rPr>
      </w:pPr>
      <w:r>
        <w:rPr>
          <w:rFonts w:ascii="宋体" w:hAnsi="宋体"/>
          <w:sz w:val="24"/>
        </w:rPr>
        <w:br w:type="page"/>
      </w:r>
    </w:p>
    <w:p w14:paraId="7A603EE7" w14:textId="77777777" w:rsidR="00CD2971" w:rsidRDefault="00000000">
      <w:pPr>
        <w:tabs>
          <w:tab w:val="left" w:pos="5580"/>
        </w:tabs>
        <w:spacing w:line="360" w:lineRule="auto"/>
        <w:rPr>
          <w:rFonts w:ascii="宋体" w:hAnsi="宋体"/>
          <w:b/>
          <w:bCs/>
          <w:sz w:val="24"/>
        </w:rPr>
      </w:pPr>
      <w:bookmarkStart w:id="1630" w:name="_Hlk126850738"/>
      <w:r>
        <w:rPr>
          <w:rFonts w:ascii="宋体" w:hAnsi="宋体" w:hint="eastAsia"/>
          <w:b/>
          <w:bCs/>
          <w:sz w:val="24"/>
        </w:rPr>
        <w:lastRenderedPageBreak/>
        <w:t>（1）中小企业声明函格式</w:t>
      </w:r>
    </w:p>
    <w:bookmarkEnd w:id="1630"/>
    <w:p w14:paraId="595A2026"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中小企业声明函（服务）格式</w:t>
      </w:r>
    </w:p>
    <w:p w14:paraId="719031EF" w14:textId="77777777" w:rsidR="00CD2971" w:rsidRDefault="00000000">
      <w:pPr>
        <w:spacing w:line="360" w:lineRule="auto"/>
        <w:ind w:firstLine="504"/>
        <w:rPr>
          <w:rFonts w:ascii="宋体" w:hAnsi="宋体"/>
          <w:sz w:val="24"/>
        </w:rPr>
      </w:pPr>
      <w:r>
        <w:rPr>
          <w:rFonts w:ascii="宋体" w:hAnsi="宋体"/>
          <w:sz w:val="24"/>
        </w:rPr>
        <w:t>本公司（联合体）郑重声明，根据《政府采购促进中小企业发展管理办法》（财库﹝2020﹞46 号）的规定，本公司（联合体）参加</w:t>
      </w:r>
      <w:r>
        <w:rPr>
          <w:rFonts w:ascii="宋体" w:hAnsi="宋体" w:hint="eastAsia"/>
          <w:sz w:val="24"/>
          <w:u w:val="single"/>
        </w:rPr>
        <w:t>北京市密云水库管理处</w:t>
      </w:r>
      <w:r>
        <w:rPr>
          <w:rFonts w:ascii="宋体" w:hAnsi="宋体"/>
          <w:sz w:val="24"/>
        </w:rPr>
        <w:t>的</w:t>
      </w:r>
      <w:r>
        <w:rPr>
          <w:rFonts w:ascii="宋体" w:hAnsi="宋体" w:hint="eastAsia"/>
          <w:sz w:val="24"/>
          <w:u w:val="single"/>
        </w:rPr>
        <w:t>密云水库绿地管护</w:t>
      </w:r>
      <w:r>
        <w:rPr>
          <w:rFonts w:ascii="宋体" w:hAnsi="宋体"/>
          <w:sz w:val="24"/>
        </w:rPr>
        <w:t>采购活动，服务全部由符合政策要求的中小企业承接。相关企业（含联合体中的中小企业、签订分包意向协议的中小企业）的具体情况如下：</w:t>
      </w:r>
    </w:p>
    <w:p w14:paraId="43D89FC0" w14:textId="77777777" w:rsidR="00CD2971" w:rsidRDefault="00000000">
      <w:pPr>
        <w:spacing w:line="360" w:lineRule="auto"/>
        <w:ind w:firstLine="504"/>
        <w:rPr>
          <w:rFonts w:ascii="宋体" w:hAnsi="宋体"/>
          <w:sz w:val="24"/>
        </w:rPr>
      </w:pPr>
      <w:r>
        <w:rPr>
          <w:rFonts w:ascii="宋体" w:hAnsi="宋体"/>
          <w:sz w:val="24"/>
        </w:rPr>
        <w:t>1.</w:t>
      </w:r>
      <w:r>
        <w:rPr>
          <w:rFonts w:ascii="宋体" w:hAnsi="宋体"/>
          <w:sz w:val="24"/>
          <w:u w:val="single"/>
        </w:rPr>
        <w:t>（标的名称）</w:t>
      </w:r>
      <w:r>
        <w:rPr>
          <w:rFonts w:ascii="宋体" w:hAnsi="宋体"/>
          <w:sz w:val="24"/>
        </w:rPr>
        <w:t>，属于</w:t>
      </w:r>
      <w:r>
        <w:rPr>
          <w:rFonts w:ascii="宋体" w:hAnsi="宋体"/>
          <w:sz w:val="24"/>
          <w:u w:val="single"/>
        </w:rPr>
        <w:t>（采购文件中明确的所属行业）</w:t>
      </w:r>
      <w:r>
        <w:rPr>
          <w:rFonts w:ascii="宋体" w:hAnsi="宋体"/>
          <w:sz w:val="24"/>
        </w:rPr>
        <w:t>行业；承接企业为</w:t>
      </w:r>
      <w:r>
        <w:rPr>
          <w:rFonts w:ascii="宋体" w:hAnsi="宋体"/>
          <w:sz w:val="24"/>
          <w:u w:val="single"/>
        </w:rPr>
        <w:t>（企业名称）</w:t>
      </w:r>
      <w:r>
        <w:rPr>
          <w:rFonts w:ascii="宋体" w:hAnsi="宋体"/>
          <w:sz w:val="24"/>
        </w:rPr>
        <w:t>，从业人员______人，营业收入为______万元，资产总额为______万元</w:t>
      </w:r>
      <w:r>
        <w:rPr>
          <w:rFonts w:ascii="宋体" w:hAnsi="宋体"/>
          <w:sz w:val="24"/>
          <w:vertAlign w:val="superscript"/>
        </w:rPr>
        <w:t>1</w:t>
      </w:r>
      <w:r>
        <w:rPr>
          <w:rFonts w:ascii="宋体" w:hAnsi="宋体"/>
          <w:sz w:val="24"/>
        </w:rPr>
        <w:t>，属于（中型企业、小型企业、微型企业）；</w:t>
      </w:r>
    </w:p>
    <w:p w14:paraId="68756163" w14:textId="77777777" w:rsidR="00CD2971" w:rsidRDefault="00000000">
      <w:pPr>
        <w:spacing w:line="360" w:lineRule="auto"/>
        <w:ind w:firstLine="504"/>
        <w:rPr>
          <w:rFonts w:ascii="宋体" w:hAnsi="宋体"/>
          <w:sz w:val="24"/>
        </w:rPr>
      </w:pPr>
      <w:r>
        <w:rPr>
          <w:rFonts w:ascii="宋体" w:hAnsi="宋体"/>
          <w:sz w:val="24"/>
        </w:rPr>
        <w:t>2.</w:t>
      </w:r>
      <w:r>
        <w:rPr>
          <w:rFonts w:ascii="宋体" w:hAnsi="宋体"/>
          <w:sz w:val="24"/>
          <w:u w:val="single"/>
        </w:rPr>
        <w:t>（标的名称）</w:t>
      </w:r>
      <w:r>
        <w:rPr>
          <w:rFonts w:ascii="宋体" w:hAnsi="宋体"/>
          <w:sz w:val="24"/>
        </w:rPr>
        <w:t>，属于</w:t>
      </w:r>
      <w:r>
        <w:rPr>
          <w:rFonts w:ascii="宋体" w:hAnsi="宋体"/>
          <w:sz w:val="24"/>
          <w:u w:val="single"/>
        </w:rPr>
        <w:t>（采购文件中明确的所属行业）</w:t>
      </w:r>
      <w:r>
        <w:rPr>
          <w:rFonts w:ascii="宋体" w:hAnsi="宋体"/>
          <w:sz w:val="24"/>
        </w:rPr>
        <w:t>行业；承接企业为</w:t>
      </w:r>
      <w:r>
        <w:rPr>
          <w:rFonts w:ascii="宋体" w:hAnsi="宋体"/>
          <w:sz w:val="24"/>
          <w:u w:val="single"/>
        </w:rPr>
        <w:t>（企业名称）</w:t>
      </w:r>
      <w:r>
        <w:rPr>
          <w:rFonts w:ascii="宋体" w:hAnsi="宋体"/>
          <w:sz w:val="24"/>
        </w:rPr>
        <w:t>，从业人员______人，营业收入为______万元，资产总额为______万元，属于</w:t>
      </w:r>
      <w:r>
        <w:rPr>
          <w:rFonts w:ascii="宋体" w:hAnsi="宋体"/>
          <w:sz w:val="24"/>
          <w:u w:val="single"/>
        </w:rPr>
        <w:t>（中型企业、小型企业、微型企业）</w:t>
      </w:r>
      <w:r>
        <w:rPr>
          <w:rFonts w:ascii="宋体" w:hAnsi="宋体"/>
          <w:sz w:val="24"/>
        </w:rPr>
        <w:t>；</w:t>
      </w:r>
    </w:p>
    <w:p w14:paraId="7A260E98" w14:textId="77777777" w:rsidR="00CD2971" w:rsidRDefault="00CD2971">
      <w:pPr>
        <w:spacing w:line="360" w:lineRule="auto"/>
        <w:ind w:firstLine="504"/>
        <w:rPr>
          <w:rFonts w:ascii="宋体" w:hAnsi="宋体"/>
          <w:sz w:val="24"/>
        </w:rPr>
      </w:pPr>
    </w:p>
    <w:p w14:paraId="210AD22F" w14:textId="77777777" w:rsidR="00CD2971" w:rsidRDefault="00000000">
      <w:pPr>
        <w:spacing w:line="360" w:lineRule="auto"/>
        <w:ind w:firstLine="504"/>
        <w:rPr>
          <w:rFonts w:ascii="宋体" w:hAnsi="宋体"/>
          <w:sz w:val="24"/>
        </w:rPr>
      </w:pPr>
      <w:r>
        <w:rPr>
          <w:rFonts w:ascii="宋体" w:hAnsi="宋体"/>
          <w:sz w:val="24"/>
        </w:rPr>
        <w:t>……</w:t>
      </w:r>
    </w:p>
    <w:p w14:paraId="372E1D62" w14:textId="77777777" w:rsidR="00CD2971" w:rsidRDefault="00000000">
      <w:pPr>
        <w:spacing w:line="360" w:lineRule="auto"/>
        <w:ind w:firstLine="504"/>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7F29F6F0" w14:textId="77777777" w:rsidR="00CD2971" w:rsidRDefault="00000000">
      <w:pPr>
        <w:spacing w:line="360" w:lineRule="auto"/>
        <w:ind w:firstLine="504"/>
        <w:rPr>
          <w:rFonts w:ascii="宋体" w:hAnsi="宋体"/>
          <w:sz w:val="24"/>
        </w:rPr>
      </w:pPr>
      <w:r>
        <w:rPr>
          <w:rFonts w:ascii="宋体" w:hAnsi="宋体"/>
          <w:sz w:val="24"/>
        </w:rPr>
        <w:t>本企业对上述声明内容的真实性负责。如有虚假，将依法承担相应责任。</w:t>
      </w:r>
    </w:p>
    <w:p w14:paraId="07F35A30" w14:textId="77777777" w:rsidR="00CD2971" w:rsidRDefault="00CD2971">
      <w:pPr>
        <w:spacing w:line="360" w:lineRule="auto"/>
        <w:ind w:right="360" w:firstLine="480"/>
        <w:jc w:val="right"/>
        <w:rPr>
          <w:rFonts w:ascii="宋体" w:hAnsi="宋体"/>
          <w:color w:val="000000"/>
          <w:sz w:val="24"/>
        </w:rPr>
      </w:pPr>
    </w:p>
    <w:p w14:paraId="1DD7A6CD" w14:textId="77777777" w:rsidR="00CD2971" w:rsidRDefault="00CD2971">
      <w:pPr>
        <w:spacing w:line="360" w:lineRule="auto"/>
        <w:ind w:right="360" w:firstLine="480"/>
        <w:jc w:val="right"/>
        <w:rPr>
          <w:rFonts w:ascii="宋体" w:hAnsi="宋体"/>
          <w:color w:val="000000"/>
          <w:sz w:val="24"/>
        </w:rPr>
      </w:pPr>
    </w:p>
    <w:p w14:paraId="7526C542" w14:textId="77777777" w:rsidR="00CD2971" w:rsidRDefault="00CD2971">
      <w:pPr>
        <w:spacing w:line="360" w:lineRule="auto"/>
        <w:ind w:right="360" w:firstLine="480"/>
        <w:jc w:val="right"/>
        <w:rPr>
          <w:rFonts w:ascii="宋体" w:hAnsi="宋体"/>
          <w:color w:val="000000"/>
          <w:sz w:val="24"/>
        </w:rPr>
      </w:pPr>
    </w:p>
    <w:p w14:paraId="6B6A7D6B" w14:textId="77777777" w:rsidR="00CD2971" w:rsidRDefault="00000000">
      <w:pPr>
        <w:spacing w:line="360" w:lineRule="auto"/>
        <w:ind w:right="360" w:firstLine="480"/>
        <w:jc w:val="right"/>
        <w:rPr>
          <w:rFonts w:ascii="宋体" w:hAnsi="宋体"/>
          <w:color w:val="000000"/>
          <w:sz w:val="24"/>
        </w:rPr>
      </w:pPr>
      <w:r>
        <w:rPr>
          <w:rFonts w:ascii="宋体" w:hAnsi="宋体"/>
          <w:color w:val="000000"/>
          <w:sz w:val="24"/>
        </w:rPr>
        <w:t>企业名称（盖章）：________</w:t>
      </w:r>
    </w:p>
    <w:p w14:paraId="6F5A693B" w14:textId="77777777" w:rsidR="00CD2971" w:rsidRDefault="00000000">
      <w:pPr>
        <w:spacing w:line="360" w:lineRule="auto"/>
        <w:ind w:right="360" w:firstLine="480"/>
        <w:jc w:val="right"/>
        <w:rPr>
          <w:rFonts w:ascii="宋体" w:hAnsi="宋体"/>
          <w:color w:val="000000"/>
          <w:sz w:val="24"/>
        </w:rPr>
      </w:pPr>
      <w:r>
        <w:rPr>
          <w:rFonts w:ascii="宋体" w:hAnsi="宋体"/>
          <w:color w:val="000000"/>
          <w:sz w:val="24"/>
        </w:rPr>
        <w:t>日 期：________</w:t>
      </w:r>
    </w:p>
    <w:p w14:paraId="7A83E3E8" w14:textId="77777777" w:rsidR="00CD2971" w:rsidRDefault="00CD2971">
      <w:pPr>
        <w:adjustRightInd w:val="0"/>
        <w:snapToGrid w:val="0"/>
        <w:jc w:val="left"/>
        <w:rPr>
          <w:rFonts w:ascii="宋体" w:hAnsi="宋体"/>
          <w:color w:val="000000"/>
          <w:sz w:val="24"/>
          <w:szCs w:val="21"/>
        </w:rPr>
      </w:pPr>
    </w:p>
    <w:p w14:paraId="30CB35A4" w14:textId="77777777" w:rsidR="00CD2971" w:rsidRDefault="00CD2971">
      <w:pPr>
        <w:adjustRightInd w:val="0"/>
        <w:snapToGrid w:val="0"/>
        <w:jc w:val="left"/>
        <w:rPr>
          <w:rFonts w:ascii="宋体" w:hAnsi="宋体"/>
          <w:color w:val="000000"/>
          <w:sz w:val="24"/>
          <w:szCs w:val="21"/>
        </w:rPr>
      </w:pPr>
    </w:p>
    <w:p w14:paraId="7ED59FE1" w14:textId="77777777" w:rsidR="00CD2971" w:rsidRDefault="00CD2971">
      <w:pPr>
        <w:adjustRightInd w:val="0"/>
        <w:snapToGrid w:val="0"/>
        <w:jc w:val="left"/>
        <w:rPr>
          <w:rFonts w:ascii="宋体" w:hAnsi="宋体"/>
          <w:color w:val="000000"/>
          <w:sz w:val="24"/>
          <w:szCs w:val="21"/>
        </w:rPr>
      </w:pPr>
    </w:p>
    <w:p w14:paraId="646369A1" w14:textId="77777777" w:rsidR="00CD2971" w:rsidRDefault="00CD2971">
      <w:pPr>
        <w:adjustRightInd w:val="0"/>
        <w:snapToGrid w:val="0"/>
        <w:jc w:val="left"/>
        <w:rPr>
          <w:rFonts w:ascii="宋体" w:hAnsi="宋体"/>
          <w:color w:val="000000"/>
          <w:sz w:val="24"/>
          <w:szCs w:val="21"/>
        </w:rPr>
      </w:pPr>
    </w:p>
    <w:p w14:paraId="54D83F19" w14:textId="77777777" w:rsidR="00CD2971" w:rsidRDefault="00CD2971">
      <w:pPr>
        <w:adjustRightInd w:val="0"/>
        <w:snapToGrid w:val="0"/>
        <w:jc w:val="left"/>
        <w:rPr>
          <w:rFonts w:ascii="宋体" w:hAnsi="宋体"/>
          <w:color w:val="000000"/>
          <w:sz w:val="24"/>
          <w:szCs w:val="21"/>
        </w:rPr>
      </w:pPr>
    </w:p>
    <w:p w14:paraId="06F9745B" w14:textId="77777777" w:rsidR="00CD2971" w:rsidRDefault="00CD2971">
      <w:pPr>
        <w:adjustRightInd w:val="0"/>
        <w:snapToGrid w:val="0"/>
        <w:jc w:val="left"/>
        <w:rPr>
          <w:rFonts w:ascii="宋体" w:hAnsi="宋体"/>
          <w:color w:val="000000"/>
          <w:sz w:val="24"/>
          <w:szCs w:val="21"/>
        </w:rPr>
      </w:pPr>
    </w:p>
    <w:tbl>
      <w:tblPr>
        <w:tblW w:w="8946" w:type="dxa"/>
        <w:tblBorders>
          <w:top w:val="single" w:sz="4" w:space="0" w:color="auto"/>
        </w:tblBorders>
        <w:tblLayout w:type="fixed"/>
        <w:tblLook w:val="04A0" w:firstRow="1" w:lastRow="0" w:firstColumn="1" w:lastColumn="0" w:noHBand="0" w:noVBand="1"/>
      </w:tblPr>
      <w:tblGrid>
        <w:gridCol w:w="8946"/>
      </w:tblGrid>
      <w:tr w:rsidR="00CD2971" w14:paraId="0F804E38" w14:textId="77777777">
        <w:tc>
          <w:tcPr>
            <w:tcW w:w="8946" w:type="dxa"/>
            <w:shd w:val="clear" w:color="auto" w:fill="auto"/>
          </w:tcPr>
          <w:p w14:paraId="2AF18B78" w14:textId="77777777" w:rsidR="00CD2971" w:rsidRDefault="00000000">
            <w:pPr>
              <w:adjustRightInd w:val="0"/>
              <w:snapToGrid w:val="0"/>
              <w:jc w:val="left"/>
              <w:rPr>
                <w:rFonts w:ascii="宋体" w:hAnsi="宋体"/>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w:t>
            </w:r>
            <w:proofErr w:type="gramStart"/>
            <w:r>
              <w:rPr>
                <w:rFonts w:ascii="宋体" w:hAnsi="宋体"/>
                <w:color w:val="000000"/>
                <w:szCs w:val="21"/>
              </w:rPr>
              <w:t>一</w:t>
            </w:r>
            <w:proofErr w:type="gramEnd"/>
            <w:r>
              <w:rPr>
                <w:rFonts w:ascii="宋体" w:hAnsi="宋体"/>
                <w:color w:val="000000"/>
                <w:szCs w:val="21"/>
              </w:rPr>
              <w:t>年度数据的新成立企业可不填报。</w:t>
            </w:r>
          </w:p>
        </w:tc>
      </w:tr>
    </w:tbl>
    <w:p w14:paraId="484562BB" w14:textId="77777777" w:rsidR="00CD2971" w:rsidRDefault="00CD2971">
      <w:pPr>
        <w:adjustRightInd w:val="0"/>
        <w:snapToGrid w:val="0"/>
        <w:jc w:val="left"/>
        <w:rPr>
          <w:rFonts w:ascii="宋体" w:hAnsi="宋体"/>
          <w:color w:val="000000"/>
          <w:szCs w:val="21"/>
          <w:vertAlign w:val="superscript"/>
        </w:rPr>
      </w:pPr>
    </w:p>
    <w:p w14:paraId="2840053D" w14:textId="77777777" w:rsidR="00CD2971" w:rsidRDefault="00CD2971">
      <w:pPr>
        <w:spacing w:line="360" w:lineRule="auto"/>
        <w:outlineLvl w:val="2"/>
        <w:rPr>
          <w:rFonts w:ascii="宋体" w:hAnsi="宋体"/>
          <w:color w:val="000000"/>
          <w:sz w:val="24"/>
          <w:szCs w:val="20"/>
        </w:rPr>
        <w:sectPr w:rsidR="00CD2971" w:rsidSect="00C605CB">
          <w:headerReference w:type="even" r:id="rId28"/>
          <w:footerReference w:type="even" r:id="rId29"/>
          <w:headerReference w:type="first" r:id="rId30"/>
          <w:footerReference w:type="first" r:id="rId31"/>
          <w:pgSz w:w="11907" w:h="16840"/>
          <w:pgMar w:top="1418" w:right="1418" w:bottom="1418" w:left="1418" w:header="851" w:footer="851" w:gutter="0"/>
          <w:cols w:space="720"/>
          <w:docGrid w:linePitch="462"/>
        </w:sectPr>
      </w:pPr>
    </w:p>
    <w:p w14:paraId="3B15B380" w14:textId="77777777" w:rsidR="00CD2971" w:rsidRDefault="00000000">
      <w:pPr>
        <w:tabs>
          <w:tab w:val="left" w:pos="5580"/>
        </w:tabs>
        <w:spacing w:line="360" w:lineRule="auto"/>
        <w:rPr>
          <w:rFonts w:ascii="宋体" w:hAnsi="宋体"/>
          <w:b/>
          <w:bCs/>
          <w:sz w:val="24"/>
        </w:rPr>
      </w:pPr>
      <w:r>
        <w:rPr>
          <w:rFonts w:ascii="宋体" w:hAnsi="宋体" w:hint="eastAsia"/>
          <w:b/>
          <w:bCs/>
          <w:sz w:val="24"/>
        </w:rPr>
        <w:lastRenderedPageBreak/>
        <w:t>（2）残疾人福利性单位声明函格式</w:t>
      </w:r>
    </w:p>
    <w:p w14:paraId="4A941422" w14:textId="77777777" w:rsidR="00CD2971" w:rsidRDefault="00000000">
      <w:pPr>
        <w:spacing w:beforeLines="50" w:before="120" w:afterLines="100" w:after="240"/>
        <w:jc w:val="center"/>
        <w:rPr>
          <w:rFonts w:ascii="宋体" w:hAnsi="宋体"/>
          <w:b/>
          <w:color w:val="000000"/>
          <w:sz w:val="32"/>
          <w:szCs w:val="32"/>
        </w:rPr>
      </w:pPr>
      <w:bookmarkStart w:id="1631" w:name="_Hlk126843392"/>
      <w:r>
        <w:rPr>
          <w:rFonts w:ascii="宋体" w:hAnsi="宋体" w:hint="eastAsia"/>
          <w:b/>
          <w:color w:val="000000"/>
          <w:sz w:val="32"/>
          <w:szCs w:val="32"/>
        </w:rPr>
        <w:t>残疾人福利性单位声明函格式</w:t>
      </w:r>
      <w:bookmarkEnd w:id="1631"/>
      <w:r>
        <w:rPr>
          <w:rFonts w:ascii="宋体" w:hAnsi="宋体"/>
          <w:b/>
          <w:color w:val="000000"/>
          <w:sz w:val="32"/>
          <w:szCs w:val="32"/>
        </w:rPr>
        <w:t xml:space="preserve">       </w:t>
      </w:r>
    </w:p>
    <w:p w14:paraId="2DD54600" w14:textId="77777777" w:rsidR="00CD2971" w:rsidRDefault="00000000">
      <w:pPr>
        <w:spacing w:line="360" w:lineRule="auto"/>
        <w:ind w:firstLine="504"/>
        <w:rPr>
          <w:rFonts w:ascii="宋体" w:hAnsi="宋体"/>
          <w:sz w:val="24"/>
        </w:rPr>
      </w:pPr>
      <w:r>
        <w:rPr>
          <w:rFonts w:ascii="宋体" w:hAnsi="宋体"/>
          <w:sz w:val="24"/>
        </w:rPr>
        <w:t>本单位郑重声明，根据《财政部 民政部 中国残疾人联合会关于促进残疾人就业政府采购政策的通知》（财库〔2017〕 141号）的规定，本单位</w:t>
      </w:r>
      <w:r>
        <w:rPr>
          <w:rFonts w:ascii="宋体" w:hAnsi="宋体"/>
          <w:b/>
          <w:sz w:val="24"/>
        </w:rPr>
        <w:t>（请进行</w:t>
      </w:r>
      <w:r>
        <w:rPr>
          <w:rFonts w:ascii="宋体" w:hAnsi="宋体" w:hint="eastAsia"/>
          <w:b/>
          <w:sz w:val="24"/>
        </w:rPr>
        <w:t>选择</w:t>
      </w:r>
      <w:r>
        <w:rPr>
          <w:rFonts w:ascii="宋体" w:hAnsi="宋体"/>
          <w:b/>
          <w:sz w:val="24"/>
        </w:rPr>
        <w:t>）</w:t>
      </w:r>
      <w:r>
        <w:rPr>
          <w:rFonts w:ascii="宋体" w:hAnsi="宋体"/>
          <w:sz w:val="24"/>
        </w:rPr>
        <w:t>：</w:t>
      </w:r>
    </w:p>
    <w:p w14:paraId="69EB4C2F" w14:textId="77777777" w:rsidR="00CD2971" w:rsidRDefault="00000000">
      <w:pPr>
        <w:spacing w:line="360" w:lineRule="auto"/>
        <w:ind w:firstLine="482"/>
        <w:rPr>
          <w:rFonts w:ascii="宋体" w:hAnsi="宋体"/>
          <w:b/>
          <w:sz w:val="24"/>
        </w:rPr>
      </w:pPr>
      <w:r>
        <w:rPr>
          <w:rFonts w:ascii="宋体" w:hAnsi="宋体"/>
          <w:b/>
          <w:sz w:val="24"/>
        </w:rPr>
        <w:t>□不属于符合条件的残疾人福利性单位。</w:t>
      </w:r>
    </w:p>
    <w:p w14:paraId="02D68D48" w14:textId="77777777" w:rsidR="00CD2971" w:rsidRDefault="00000000">
      <w:pPr>
        <w:spacing w:line="360" w:lineRule="auto"/>
        <w:ind w:firstLine="482"/>
        <w:rPr>
          <w:rFonts w:ascii="宋体" w:hAnsi="宋体"/>
          <w:sz w:val="24"/>
        </w:rPr>
      </w:pPr>
      <w:r>
        <w:rPr>
          <w:rFonts w:ascii="宋体" w:hAnsi="宋体"/>
          <w:b/>
          <w:sz w:val="24"/>
        </w:rPr>
        <w:t>□属于符合条件的残疾人福利性单位，</w:t>
      </w:r>
      <w:r>
        <w:rPr>
          <w:rFonts w:ascii="宋体" w:hAnsi="宋体"/>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7BF6AD56" w14:textId="77777777" w:rsidR="00CD2971" w:rsidRDefault="00000000">
      <w:pPr>
        <w:spacing w:line="360" w:lineRule="auto"/>
        <w:ind w:firstLineChars="200" w:firstLine="482"/>
        <w:rPr>
          <w:rFonts w:ascii="宋体" w:hAnsi="宋体"/>
          <w:sz w:val="24"/>
        </w:rPr>
      </w:pPr>
      <w:r>
        <w:rPr>
          <w:rFonts w:ascii="宋体" w:hAnsi="宋体"/>
          <w:b/>
          <w:sz w:val="24"/>
        </w:rPr>
        <w:t>本单位对上述声明的真实性负责。如有虚假，将依法承担相应责任。</w:t>
      </w:r>
    </w:p>
    <w:p w14:paraId="4164C690" w14:textId="77777777" w:rsidR="00CD2971" w:rsidRDefault="00CD2971">
      <w:pPr>
        <w:spacing w:line="588" w:lineRule="exact"/>
        <w:ind w:firstLineChars="200" w:firstLine="480"/>
        <w:rPr>
          <w:rFonts w:ascii="宋体" w:hAnsi="宋体"/>
          <w:sz w:val="24"/>
        </w:rPr>
      </w:pPr>
    </w:p>
    <w:p w14:paraId="522258B4" w14:textId="77777777" w:rsidR="00CD2971" w:rsidRDefault="00CD2971">
      <w:pPr>
        <w:spacing w:line="588" w:lineRule="exact"/>
        <w:ind w:firstLineChars="200" w:firstLine="504"/>
        <w:rPr>
          <w:rFonts w:ascii="宋体" w:hAnsi="宋体"/>
          <w:spacing w:val="6"/>
          <w:sz w:val="24"/>
        </w:rPr>
      </w:pPr>
    </w:p>
    <w:p w14:paraId="0AB1DBCB" w14:textId="77777777" w:rsidR="00CD2971" w:rsidRDefault="00000000">
      <w:pPr>
        <w:tabs>
          <w:tab w:val="left" w:pos="4860"/>
        </w:tabs>
        <w:spacing w:line="588" w:lineRule="exact"/>
        <w:ind w:right="1560" w:firstLineChars="200" w:firstLine="504"/>
        <w:jc w:val="center"/>
        <w:rPr>
          <w:rFonts w:ascii="宋体" w:hAnsi="宋体"/>
          <w:spacing w:val="6"/>
          <w:sz w:val="24"/>
        </w:rPr>
      </w:pPr>
      <w:r>
        <w:rPr>
          <w:rFonts w:ascii="宋体" w:hAnsi="宋体"/>
          <w:spacing w:val="6"/>
          <w:sz w:val="24"/>
        </w:rPr>
        <w:t xml:space="preserve">               单位名称（盖章）：</w:t>
      </w:r>
    </w:p>
    <w:p w14:paraId="6449AB86" w14:textId="77777777" w:rsidR="00CD2971" w:rsidRDefault="00000000">
      <w:pPr>
        <w:tabs>
          <w:tab w:val="left" w:pos="4860"/>
        </w:tabs>
        <w:spacing w:line="588" w:lineRule="exact"/>
        <w:ind w:right="1560" w:firstLineChars="200" w:firstLine="504"/>
        <w:jc w:val="center"/>
        <w:rPr>
          <w:rFonts w:ascii="宋体" w:hAnsi="宋体"/>
          <w:spacing w:val="6"/>
          <w:sz w:val="24"/>
        </w:rPr>
      </w:pPr>
      <w:r>
        <w:rPr>
          <w:rFonts w:ascii="宋体" w:hAnsi="宋体"/>
          <w:spacing w:val="6"/>
          <w:sz w:val="24"/>
        </w:rPr>
        <w:t xml:space="preserve">       日  期：</w:t>
      </w:r>
    </w:p>
    <w:p w14:paraId="79461708" w14:textId="77777777" w:rsidR="00CD2971" w:rsidRDefault="00000000">
      <w:pPr>
        <w:widowControl/>
        <w:jc w:val="left"/>
        <w:rPr>
          <w:rFonts w:ascii="宋体" w:hAnsi="宋体"/>
          <w:color w:val="000000"/>
          <w:sz w:val="24"/>
          <w:szCs w:val="20"/>
        </w:rPr>
        <w:sectPr w:rsidR="00CD2971" w:rsidSect="00C605CB">
          <w:pgSz w:w="11907" w:h="16840"/>
          <w:pgMar w:top="1418" w:right="1418" w:bottom="1418" w:left="1418" w:header="851" w:footer="851" w:gutter="0"/>
          <w:cols w:space="720"/>
          <w:docGrid w:linePitch="462"/>
        </w:sectPr>
      </w:pPr>
      <w:r>
        <w:rPr>
          <w:rFonts w:ascii="宋体" w:hAnsi="宋体"/>
          <w:color w:val="000000"/>
          <w:sz w:val="24"/>
          <w:szCs w:val="20"/>
        </w:rPr>
        <w:br w:type="page"/>
      </w:r>
    </w:p>
    <w:p w14:paraId="10EE8891" w14:textId="77777777" w:rsidR="00CD2971" w:rsidRDefault="00000000">
      <w:pPr>
        <w:tabs>
          <w:tab w:val="left" w:pos="5580"/>
        </w:tabs>
        <w:spacing w:line="360" w:lineRule="auto"/>
        <w:rPr>
          <w:rFonts w:ascii="宋体" w:hAnsi="宋体"/>
          <w:b/>
          <w:bCs/>
          <w:sz w:val="24"/>
        </w:rPr>
        <w:sectPr w:rsidR="00CD2971" w:rsidSect="00C605CB">
          <w:pgSz w:w="11907" w:h="16840"/>
          <w:pgMar w:top="1418" w:right="1418" w:bottom="1418" w:left="1418" w:header="851" w:footer="851" w:gutter="0"/>
          <w:cols w:space="720"/>
          <w:docGrid w:linePitch="462"/>
        </w:sectPr>
      </w:pPr>
      <w:r>
        <w:rPr>
          <w:rFonts w:ascii="宋体" w:hAnsi="宋体" w:hint="eastAsia"/>
          <w:b/>
          <w:bCs/>
          <w:sz w:val="24"/>
        </w:rPr>
        <w:lastRenderedPageBreak/>
        <w:t>（3）监狱企业证明文件</w:t>
      </w:r>
    </w:p>
    <w:p w14:paraId="29F9E37E" w14:textId="77777777" w:rsidR="00CD2971" w:rsidRDefault="00000000">
      <w:pPr>
        <w:numPr>
          <w:ilvl w:val="0"/>
          <w:numId w:val="32"/>
        </w:numPr>
        <w:spacing w:line="360" w:lineRule="auto"/>
        <w:outlineLvl w:val="2"/>
        <w:rPr>
          <w:rFonts w:ascii="宋体" w:hAnsi="宋体"/>
          <w:b/>
          <w:bCs/>
          <w:color w:val="000000"/>
          <w:sz w:val="24"/>
          <w:szCs w:val="20"/>
        </w:rPr>
      </w:pPr>
      <w:r>
        <w:rPr>
          <w:rFonts w:ascii="宋体" w:hAnsi="宋体"/>
          <w:b/>
          <w:bCs/>
          <w:color w:val="000000"/>
          <w:sz w:val="24"/>
          <w:szCs w:val="20"/>
        </w:rPr>
        <w:lastRenderedPageBreak/>
        <w:t>投标保证金</w:t>
      </w:r>
      <w:r>
        <w:rPr>
          <w:rFonts w:ascii="宋体" w:hAnsi="宋体" w:hint="eastAsia"/>
          <w:b/>
          <w:bCs/>
          <w:color w:val="000000"/>
          <w:sz w:val="24"/>
          <w:szCs w:val="20"/>
        </w:rPr>
        <w:t>凭证/</w:t>
      </w:r>
      <w:r>
        <w:rPr>
          <w:rFonts w:ascii="宋体" w:hAnsi="宋体"/>
          <w:b/>
          <w:bCs/>
          <w:color w:val="000000"/>
          <w:sz w:val="24"/>
          <w:szCs w:val="20"/>
        </w:rPr>
        <w:t>交款单据</w:t>
      </w:r>
      <w:r>
        <w:rPr>
          <w:rFonts w:ascii="宋体" w:hAnsi="宋体" w:hint="eastAsia"/>
          <w:b/>
          <w:bCs/>
          <w:color w:val="000000"/>
          <w:sz w:val="24"/>
          <w:szCs w:val="20"/>
        </w:rPr>
        <w:t>复印件或扫描件</w:t>
      </w:r>
    </w:p>
    <w:p w14:paraId="729910D1" w14:textId="77777777" w:rsidR="00CD2971" w:rsidRDefault="00CD2971">
      <w:pPr>
        <w:tabs>
          <w:tab w:val="left" w:pos="5580"/>
        </w:tabs>
        <w:spacing w:line="360" w:lineRule="auto"/>
        <w:rPr>
          <w:rFonts w:ascii="宋体" w:hAnsi="宋体"/>
          <w:b/>
          <w:bCs/>
          <w:sz w:val="24"/>
        </w:rPr>
      </w:pPr>
    </w:p>
    <w:p w14:paraId="75271D08" w14:textId="77777777" w:rsidR="00CD2971" w:rsidRDefault="00CD2971">
      <w:pPr>
        <w:tabs>
          <w:tab w:val="left" w:pos="4860"/>
        </w:tabs>
        <w:spacing w:line="588" w:lineRule="exact"/>
        <w:ind w:right="1560" w:firstLineChars="200" w:firstLine="504"/>
        <w:jc w:val="center"/>
        <w:rPr>
          <w:rFonts w:ascii="宋体" w:hAnsi="宋体"/>
          <w:spacing w:val="6"/>
          <w:sz w:val="24"/>
        </w:rPr>
      </w:pPr>
    </w:p>
    <w:p w14:paraId="7891A687" w14:textId="77777777" w:rsidR="00CD2971" w:rsidRDefault="00CD2971">
      <w:pPr>
        <w:widowControl/>
        <w:jc w:val="left"/>
        <w:rPr>
          <w:rFonts w:ascii="宋体" w:hAnsi="宋体"/>
          <w:color w:val="000000"/>
          <w:sz w:val="24"/>
          <w:szCs w:val="20"/>
        </w:rPr>
      </w:pPr>
    </w:p>
    <w:p w14:paraId="06AE752B" w14:textId="77777777" w:rsidR="00CD2971" w:rsidRDefault="00CD2971">
      <w:pPr>
        <w:spacing w:line="360" w:lineRule="auto"/>
        <w:outlineLvl w:val="3"/>
        <w:rPr>
          <w:rFonts w:ascii="宋体" w:hAnsi="宋体"/>
          <w:color w:val="000000"/>
          <w:sz w:val="24"/>
          <w:szCs w:val="20"/>
        </w:rPr>
        <w:sectPr w:rsidR="00CD2971" w:rsidSect="00C605CB">
          <w:pgSz w:w="11907" w:h="16840"/>
          <w:pgMar w:top="1418" w:right="1418" w:bottom="1418" w:left="1418" w:header="851" w:footer="851" w:gutter="0"/>
          <w:cols w:space="720"/>
          <w:docGrid w:linePitch="462"/>
        </w:sectPr>
      </w:pPr>
    </w:p>
    <w:p w14:paraId="6DD1AA4A" w14:textId="77777777" w:rsidR="00CD2971" w:rsidRDefault="00000000">
      <w:pPr>
        <w:keepNext/>
        <w:keepLines/>
        <w:autoSpaceDE w:val="0"/>
        <w:autoSpaceDN w:val="0"/>
        <w:adjustRightInd w:val="0"/>
        <w:spacing w:before="120" w:line="300" w:lineRule="auto"/>
        <w:jc w:val="left"/>
        <w:outlineLvl w:val="1"/>
        <w:rPr>
          <w:rFonts w:ascii="宋体" w:hAnsi="宋体"/>
          <w:b/>
          <w:sz w:val="24"/>
        </w:rPr>
      </w:pPr>
      <w:r>
        <w:rPr>
          <w:rFonts w:ascii="宋体" w:hAnsi="宋体"/>
          <w:b/>
          <w:sz w:val="24"/>
        </w:rPr>
        <w:lastRenderedPageBreak/>
        <w:t>二、商务文件格式</w:t>
      </w:r>
    </w:p>
    <w:p w14:paraId="1F7ED784" w14:textId="77777777" w:rsidR="00CD2971" w:rsidRDefault="00CD2971">
      <w:pPr>
        <w:rPr>
          <w:rFonts w:ascii="宋体" w:hAnsi="宋体"/>
          <w:b/>
          <w:spacing w:val="20"/>
          <w:szCs w:val="21"/>
        </w:rPr>
      </w:pPr>
    </w:p>
    <w:p w14:paraId="601E9587" w14:textId="77777777" w:rsidR="00CD2971" w:rsidRDefault="00000000">
      <w:pPr>
        <w:rPr>
          <w:rFonts w:ascii="宋体" w:hAnsi="宋体"/>
          <w:b/>
          <w:sz w:val="24"/>
        </w:rPr>
      </w:pPr>
      <w:r>
        <w:rPr>
          <w:rFonts w:ascii="宋体" w:hAnsi="宋体"/>
          <w:b/>
          <w:sz w:val="24"/>
        </w:rPr>
        <w:t>投标文件（商务文件）封面（非实质性格式）</w:t>
      </w:r>
    </w:p>
    <w:p w14:paraId="105B4D30" w14:textId="77777777" w:rsidR="00CD2971" w:rsidRDefault="00CD2971">
      <w:pPr>
        <w:jc w:val="center"/>
        <w:rPr>
          <w:rFonts w:ascii="宋体" w:hAnsi="宋体"/>
          <w:szCs w:val="21"/>
        </w:rPr>
      </w:pPr>
    </w:p>
    <w:p w14:paraId="19ACE88E" w14:textId="77777777" w:rsidR="00CD2971" w:rsidRDefault="00CD2971">
      <w:pPr>
        <w:jc w:val="center"/>
        <w:rPr>
          <w:rFonts w:ascii="宋体" w:hAnsi="宋体"/>
          <w:szCs w:val="21"/>
        </w:rPr>
      </w:pPr>
    </w:p>
    <w:p w14:paraId="19625951" w14:textId="77777777" w:rsidR="00CD2971" w:rsidRDefault="00CD2971">
      <w:pPr>
        <w:jc w:val="center"/>
        <w:rPr>
          <w:rFonts w:ascii="宋体" w:hAnsi="宋体"/>
          <w:szCs w:val="21"/>
        </w:rPr>
      </w:pPr>
    </w:p>
    <w:p w14:paraId="6D094812" w14:textId="77777777" w:rsidR="00CD2971" w:rsidRDefault="00CD2971">
      <w:pPr>
        <w:jc w:val="center"/>
        <w:rPr>
          <w:rFonts w:ascii="宋体" w:hAnsi="宋体"/>
          <w:szCs w:val="21"/>
        </w:rPr>
      </w:pPr>
    </w:p>
    <w:p w14:paraId="181EDDF7" w14:textId="77777777" w:rsidR="00CD2971" w:rsidRDefault="00CD2971">
      <w:pPr>
        <w:jc w:val="center"/>
        <w:rPr>
          <w:rFonts w:ascii="宋体" w:hAnsi="宋体"/>
          <w:szCs w:val="21"/>
        </w:rPr>
      </w:pPr>
    </w:p>
    <w:p w14:paraId="73361748" w14:textId="77777777" w:rsidR="00CD2971" w:rsidRDefault="00CD2971">
      <w:pPr>
        <w:jc w:val="center"/>
        <w:rPr>
          <w:rFonts w:ascii="宋体" w:hAnsi="宋体"/>
          <w:szCs w:val="21"/>
        </w:rPr>
      </w:pPr>
    </w:p>
    <w:p w14:paraId="7D281B17" w14:textId="77777777" w:rsidR="00CD2971" w:rsidRDefault="00000000">
      <w:pPr>
        <w:jc w:val="center"/>
        <w:rPr>
          <w:rFonts w:ascii="宋体" w:hAnsi="宋体"/>
          <w:b/>
          <w:spacing w:val="60"/>
          <w:sz w:val="84"/>
          <w:szCs w:val="84"/>
        </w:rPr>
      </w:pPr>
      <w:r>
        <w:rPr>
          <w:rFonts w:ascii="宋体" w:hAnsi="宋体"/>
          <w:b/>
          <w:spacing w:val="60"/>
          <w:sz w:val="84"/>
          <w:szCs w:val="84"/>
        </w:rPr>
        <w:t>投 标 文 件</w:t>
      </w:r>
    </w:p>
    <w:p w14:paraId="06A43DF7" w14:textId="77777777" w:rsidR="00CD2971" w:rsidRDefault="00CD2971">
      <w:pPr>
        <w:jc w:val="center"/>
        <w:rPr>
          <w:rFonts w:ascii="宋体" w:hAnsi="宋体"/>
          <w:b/>
          <w:spacing w:val="60"/>
          <w:sz w:val="52"/>
          <w:szCs w:val="52"/>
        </w:rPr>
      </w:pPr>
    </w:p>
    <w:p w14:paraId="65E9E2E7" w14:textId="77777777" w:rsidR="00CD2971" w:rsidRDefault="00000000">
      <w:pPr>
        <w:jc w:val="center"/>
        <w:rPr>
          <w:rFonts w:ascii="宋体" w:hAnsi="宋体"/>
          <w:b/>
          <w:spacing w:val="60"/>
          <w:sz w:val="52"/>
          <w:szCs w:val="52"/>
        </w:rPr>
      </w:pPr>
      <w:r>
        <w:rPr>
          <w:rFonts w:ascii="宋体" w:hAnsi="宋体"/>
          <w:b/>
          <w:spacing w:val="60"/>
          <w:sz w:val="52"/>
          <w:szCs w:val="52"/>
        </w:rPr>
        <w:t>（商务文件）</w:t>
      </w:r>
    </w:p>
    <w:p w14:paraId="58B29E45" w14:textId="77777777" w:rsidR="00CD2971" w:rsidRDefault="00CD2971">
      <w:pPr>
        <w:ind w:firstLineChars="150" w:firstLine="542"/>
        <w:rPr>
          <w:rFonts w:ascii="宋体" w:hAnsi="宋体"/>
          <w:b/>
          <w:spacing w:val="20"/>
          <w:sz w:val="32"/>
          <w:szCs w:val="32"/>
        </w:rPr>
      </w:pPr>
    </w:p>
    <w:p w14:paraId="576E9B8D" w14:textId="77777777" w:rsidR="00CD2971" w:rsidRDefault="00CD2971">
      <w:pPr>
        <w:ind w:firstLineChars="150" w:firstLine="542"/>
        <w:rPr>
          <w:rFonts w:ascii="宋体" w:hAnsi="宋体"/>
          <w:b/>
          <w:spacing w:val="20"/>
          <w:sz w:val="32"/>
          <w:szCs w:val="32"/>
        </w:rPr>
      </w:pPr>
    </w:p>
    <w:p w14:paraId="49524BEF" w14:textId="77777777" w:rsidR="00CD2971" w:rsidRDefault="00CD2971">
      <w:pPr>
        <w:ind w:firstLineChars="150" w:firstLine="542"/>
        <w:rPr>
          <w:rFonts w:ascii="宋体" w:hAnsi="宋体"/>
          <w:b/>
          <w:spacing w:val="20"/>
          <w:sz w:val="32"/>
          <w:szCs w:val="32"/>
        </w:rPr>
      </w:pPr>
    </w:p>
    <w:p w14:paraId="7537F640" w14:textId="77777777" w:rsidR="00CD2971" w:rsidRDefault="00CD2971">
      <w:pPr>
        <w:ind w:firstLineChars="150" w:firstLine="542"/>
        <w:rPr>
          <w:rFonts w:ascii="宋体" w:hAnsi="宋体"/>
          <w:b/>
          <w:spacing w:val="20"/>
          <w:sz w:val="32"/>
          <w:szCs w:val="32"/>
        </w:rPr>
      </w:pPr>
    </w:p>
    <w:p w14:paraId="7EEEDAB3" w14:textId="77777777" w:rsidR="00CD2971" w:rsidRDefault="00CD2971">
      <w:pPr>
        <w:ind w:firstLineChars="150" w:firstLine="542"/>
        <w:rPr>
          <w:rFonts w:ascii="宋体" w:hAnsi="宋体"/>
          <w:b/>
          <w:spacing w:val="20"/>
          <w:sz w:val="32"/>
          <w:szCs w:val="32"/>
        </w:rPr>
      </w:pPr>
    </w:p>
    <w:p w14:paraId="2C490322" w14:textId="77777777" w:rsidR="00CD2971" w:rsidRDefault="00000000">
      <w:pPr>
        <w:ind w:firstLineChars="150" w:firstLine="542"/>
        <w:rPr>
          <w:rFonts w:ascii="宋体" w:hAnsi="宋体"/>
          <w:b/>
          <w:spacing w:val="20"/>
          <w:sz w:val="32"/>
          <w:szCs w:val="32"/>
        </w:rPr>
      </w:pPr>
      <w:r>
        <w:rPr>
          <w:rFonts w:ascii="宋体" w:hAnsi="宋体"/>
          <w:b/>
          <w:spacing w:val="20"/>
          <w:sz w:val="32"/>
          <w:szCs w:val="32"/>
        </w:rPr>
        <w:t>项目名称：</w:t>
      </w:r>
    </w:p>
    <w:p w14:paraId="0809FDCE" w14:textId="77777777" w:rsidR="00CD2971" w:rsidRDefault="00000000">
      <w:pPr>
        <w:ind w:firstLineChars="150" w:firstLine="542"/>
        <w:rPr>
          <w:rFonts w:ascii="宋体" w:hAnsi="宋体"/>
          <w:b/>
          <w:spacing w:val="20"/>
          <w:sz w:val="32"/>
          <w:szCs w:val="32"/>
        </w:rPr>
      </w:pPr>
      <w:r>
        <w:rPr>
          <w:rFonts w:ascii="宋体" w:hAnsi="宋体"/>
          <w:b/>
          <w:spacing w:val="20"/>
          <w:sz w:val="32"/>
          <w:szCs w:val="32"/>
        </w:rPr>
        <w:t>项目编号/包号：</w:t>
      </w:r>
    </w:p>
    <w:p w14:paraId="025A8222" w14:textId="77777777" w:rsidR="00CD2971" w:rsidRDefault="00CD2971">
      <w:pPr>
        <w:ind w:firstLineChars="150" w:firstLine="542"/>
        <w:rPr>
          <w:rFonts w:ascii="宋体" w:hAnsi="宋体"/>
          <w:b/>
          <w:spacing w:val="20"/>
          <w:sz w:val="32"/>
          <w:szCs w:val="32"/>
        </w:rPr>
      </w:pPr>
    </w:p>
    <w:p w14:paraId="653F11F7" w14:textId="77777777" w:rsidR="00CD2971" w:rsidRDefault="00CD2971">
      <w:pPr>
        <w:ind w:firstLineChars="150" w:firstLine="542"/>
        <w:rPr>
          <w:rFonts w:ascii="宋体" w:hAnsi="宋体"/>
          <w:b/>
          <w:spacing w:val="20"/>
          <w:sz w:val="32"/>
          <w:szCs w:val="32"/>
        </w:rPr>
      </w:pPr>
    </w:p>
    <w:p w14:paraId="3FA112BD" w14:textId="77777777" w:rsidR="00CD2971" w:rsidRDefault="00CD2971">
      <w:pPr>
        <w:jc w:val="center"/>
        <w:rPr>
          <w:rFonts w:ascii="宋体" w:hAnsi="宋体"/>
          <w:b/>
          <w:sz w:val="32"/>
          <w:szCs w:val="32"/>
        </w:rPr>
      </w:pPr>
    </w:p>
    <w:p w14:paraId="2158BD9F" w14:textId="77777777" w:rsidR="00CD2971" w:rsidRDefault="00CD2971">
      <w:pPr>
        <w:jc w:val="center"/>
        <w:rPr>
          <w:rFonts w:ascii="宋体" w:hAnsi="宋体"/>
          <w:b/>
          <w:sz w:val="32"/>
          <w:szCs w:val="32"/>
        </w:rPr>
      </w:pPr>
    </w:p>
    <w:p w14:paraId="646F31E2" w14:textId="77777777" w:rsidR="00CD2971" w:rsidRDefault="00CD2971">
      <w:pPr>
        <w:jc w:val="center"/>
        <w:rPr>
          <w:rFonts w:ascii="宋体" w:hAnsi="宋体"/>
          <w:b/>
          <w:sz w:val="32"/>
          <w:szCs w:val="32"/>
        </w:rPr>
      </w:pPr>
    </w:p>
    <w:p w14:paraId="18D9A2FD" w14:textId="77777777" w:rsidR="00CD2971" w:rsidRDefault="00CD2971">
      <w:pPr>
        <w:jc w:val="center"/>
        <w:rPr>
          <w:rFonts w:ascii="宋体" w:hAnsi="宋体"/>
          <w:b/>
          <w:spacing w:val="20"/>
          <w:sz w:val="32"/>
          <w:szCs w:val="32"/>
        </w:rPr>
      </w:pPr>
    </w:p>
    <w:p w14:paraId="704E8F5C" w14:textId="77777777" w:rsidR="00CD2971" w:rsidRDefault="00CD2971">
      <w:pPr>
        <w:jc w:val="center"/>
        <w:rPr>
          <w:rFonts w:ascii="宋体" w:hAnsi="宋体"/>
          <w:b/>
          <w:spacing w:val="20"/>
          <w:sz w:val="32"/>
          <w:szCs w:val="32"/>
        </w:rPr>
      </w:pPr>
    </w:p>
    <w:p w14:paraId="10DEB941" w14:textId="77777777" w:rsidR="00CD2971" w:rsidRDefault="00CD2971">
      <w:pPr>
        <w:jc w:val="center"/>
        <w:rPr>
          <w:rFonts w:ascii="宋体" w:hAnsi="宋体"/>
          <w:b/>
          <w:spacing w:val="20"/>
          <w:sz w:val="32"/>
          <w:szCs w:val="32"/>
        </w:rPr>
      </w:pPr>
    </w:p>
    <w:p w14:paraId="4B75BDC4" w14:textId="77777777" w:rsidR="00CD2971" w:rsidRDefault="00CD2971">
      <w:pPr>
        <w:jc w:val="center"/>
        <w:rPr>
          <w:rFonts w:ascii="宋体" w:hAnsi="宋体"/>
          <w:b/>
          <w:spacing w:val="20"/>
          <w:sz w:val="32"/>
          <w:szCs w:val="32"/>
        </w:rPr>
      </w:pPr>
    </w:p>
    <w:p w14:paraId="7EFDE928" w14:textId="77777777" w:rsidR="00CD2971" w:rsidRDefault="00000000">
      <w:pPr>
        <w:spacing w:line="360" w:lineRule="auto"/>
        <w:ind w:firstLineChars="400" w:firstLine="1445"/>
        <w:jc w:val="left"/>
        <w:rPr>
          <w:rFonts w:ascii="宋体" w:hAnsi="宋体"/>
          <w:b/>
          <w:spacing w:val="20"/>
          <w:sz w:val="32"/>
          <w:szCs w:val="32"/>
        </w:rPr>
      </w:pPr>
      <w:r>
        <w:rPr>
          <w:rFonts w:ascii="宋体" w:hAnsi="宋体"/>
          <w:b/>
          <w:spacing w:val="20"/>
          <w:sz w:val="32"/>
          <w:szCs w:val="32"/>
        </w:rPr>
        <w:t>投标人名称：</w:t>
      </w:r>
    </w:p>
    <w:p w14:paraId="6DE6A561" w14:textId="77777777" w:rsidR="00CD2971" w:rsidRDefault="00000000">
      <w:pPr>
        <w:jc w:val="center"/>
        <w:rPr>
          <w:rFonts w:ascii="宋体" w:hAnsi="宋体"/>
          <w:b/>
          <w:sz w:val="32"/>
          <w:szCs w:val="32"/>
        </w:rPr>
      </w:pPr>
      <w:r>
        <w:rPr>
          <w:rFonts w:ascii="宋体" w:hAnsi="宋体" w:hint="eastAsia"/>
          <w:b/>
          <w:sz w:val="32"/>
          <w:szCs w:val="32"/>
        </w:rPr>
        <w:t xml:space="preserve">年 </w:t>
      </w:r>
      <w:r>
        <w:rPr>
          <w:rFonts w:ascii="宋体" w:hAnsi="宋体"/>
          <w:b/>
          <w:sz w:val="32"/>
          <w:szCs w:val="32"/>
        </w:rPr>
        <w:t xml:space="preserve"> </w:t>
      </w:r>
      <w:r>
        <w:rPr>
          <w:rFonts w:ascii="宋体" w:hAnsi="宋体" w:hint="eastAsia"/>
          <w:b/>
          <w:sz w:val="32"/>
          <w:szCs w:val="32"/>
        </w:rPr>
        <w:t xml:space="preserve">月 </w:t>
      </w:r>
      <w:r>
        <w:rPr>
          <w:rFonts w:ascii="宋体" w:hAnsi="宋体"/>
          <w:b/>
          <w:sz w:val="32"/>
          <w:szCs w:val="32"/>
        </w:rPr>
        <w:t xml:space="preserve"> </w:t>
      </w:r>
      <w:r>
        <w:rPr>
          <w:rFonts w:ascii="宋体" w:hAnsi="宋体" w:hint="eastAsia"/>
          <w:b/>
          <w:sz w:val="32"/>
          <w:szCs w:val="32"/>
        </w:rPr>
        <w:t>日</w:t>
      </w:r>
    </w:p>
    <w:p w14:paraId="44637233" w14:textId="77777777" w:rsidR="00CD2971" w:rsidRDefault="00000000">
      <w:pPr>
        <w:widowControl/>
        <w:jc w:val="left"/>
        <w:rPr>
          <w:rFonts w:ascii="宋体" w:hAnsi="宋体"/>
          <w:b/>
          <w:sz w:val="24"/>
        </w:rPr>
      </w:pPr>
      <w:r>
        <w:rPr>
          <w:rFonts w:ascii="宋体" w:hAnsi="宋体"/>
          <w:b/>
          <w:sz w:val="24"/>
        </w:rPr>
        <w:br w:type="page"/>
      </w:r>
    </w:p>
    <w:p w14:paraId="3620E106" w14:textId="77777777" w:rsidR="00CD2971" w:rsidRDefault="00000000">
      <w:pPr>
        <w:pStyle w:val="affffb"/>
        <w:numPr>
          <w:ilvl w:val="0"/>
          <w:numId w:val="35"/>
        </w:numPr>
        <w:spacing w:line="360" w:lineRule="auto"/>
        <w:ind w:firstLineChars="0"/>
        <w:outlineLvl w:val="2"/>
        <w:rPr>
          <w:rFonts w:ascii="宋体" w:hAnsi="宋体"/>
          <w:b/>
          <w:bCs/>
          <w:color w:val="000000"/>
          <w:sz w:val="24"/>
          <w:szCs w:val="20"/>
        </w:rPr>
      </w:pPr>
      <w:bookmarkStart w:id="1632" w:name="_Hlt520343392"/>
      <w:bookmarkStart w:id="1633" w:name="_Hlt520274065"/>
      <w:bookmarkStart w:id="1634" w:name="_Hlt520274393"/>
      <w:bookmarkStart w:id="1635" w:name="_Hlt520355504"/>
      <w:bookmarkStart w:id="1636" w:name="_Hlt520274121"/>
      <w:bookmarkStart w:id="1637" w:name="_Hlt520274407"/>
      <w:bookmarkStart w:id="1638" w:name="_Hlt520271212"/>
      <w:bookmarkStart w:id="1639" w:name="_Hlt520343000"/>
      <w:bookmarkStart w:id="1640" w:name="_Hlt520350918"/>
      <w:bookmarkStart w:id="1641" w:name="_Hlt520273711"/>
      <w:bookmarkStart w:id="1642" w:name="_Toc480942349"/>
      <w:bookmarkStart w:id="1643" w:name="_Ref467988698"/>
      <w:bookmarkStart w:id="1644" w:name="_Toc226309800"/>
      <w:bookmarkStart w:id="1645" w:name="_Toc226965746"/>
      <w:bookmarkStart w:id="1646" w:name="_Toc226965829"/>
      <w:bookmarkStart w:id="1647" w:name="_Toc150480794"/>
      <w:bookmarkStart w:id="1648" w:name="_Toc520356217"/>
      <w:bookmarkStart w:id="1649" w:name="_Toc142311058"/>
      <w:bookmarkStart w:id="1650" w:name="_Toc226337252"/>
      <w:bookmarkStart w:id="1651" w:name="_Toc127151556"/>
      <w:bookmarkStart w:id="1652" w:name="_Toc195842921"/>
      <w:bookmarkStart w:id="1653" w:name="_Toc150774761"/>
      <w:bookmarkEnd w:id="1632"/>
      <w:bookmarkEnd w:id="1633"/>
      <w:bookmarkEnd w:id="1634"/>
      <w:bookmarkEnd w:id="1635"/>
      <w:bookmarkEnd w:id="1636"/>
      <w:bookmarkEnd w:id="1637"/>
      <w:bookmarkEnd w:id="1638"/>
      <w:bookmarkEnd w:id="1639"/>
      <w:bookmarkEnd w:id="1640"/>
      <w:bookmarkEnd w:id="1641"/>
      <w:r>
        <w:rPr>
          <w:rFonts w:ascii="宋体" w:hAnsi="宋体"/>
          <w:b/>
          <w:bCs/>
          <w:color w:val="000000"/>
          <w:sz w:val="24"/>
        </w:rPr>
        <w:lastRenderedPageBreak/>
        <w:t>投标</w:t>
      </w:r>
      <w:bookmarkEnd w:id="1642"/>
      <w:bookmarkEnd w:id="1643"/>
      <w:r>
        <w:rPr>
          <w:rFonts w:ascii="宋体" w:hAnsi="宋体"/>
          <w:b/>
          <w:bCs/>
          <w:color w:val="000000"/>
          <w:sz w:val="24"/>
        </w:rPr>
        <w:t>书</w:t>
      </w:r>
      <w:bookmarkEnd w:id="1644"/>
      <w:bookmarkEnd w:id="1645"/>
      <w:bookmarkEnd w:id="1646"/>
      <w:bookmarkEnd w:id="1647"/>
      <w:bookmarkEnd w:id="1648"/>
      <w:bookmarkEnd w:id="1649"/>
      <w:bookmarkEnd w:id="1650"/>
      <w:bookmarkEnd w:id="1651"/>
      <w:bookmarkEnd w:id="1652"/>
      <w:bookmarkEnd w:id="1653"/>
      <w:r>
        <w:rPr>
          <w:rFonts w:ascii="宋体" w:hAnsi="宋体"/>
          <w:b/>
          <w:bCs/>
          <w:color w:val="000000"/>
          <w:sz w:val="24"/>
          <w:szCs w:val="20"/>
        </w:rPr>
        <w:t>（实质性格式）</w:t>
      </w:r>
    </w:p>
    <w:p w14:paraId="26657C7F"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投标书</w:t>
      </w:r>
    </w:p>
    <w:p w14:paraId="1E65DB65" w14:textId="77777777" w:rsidR="00CD2971" w:rsidRDefault="00000000">
      <w:pPr>
        <w:tabs>
          <w:tab w:val="left" w:pos="5580"/>
        </w:tabs>
        <w:spacing w:line="360" w:lineRule="auto"/>
        <w:rPr>
          <w:rFonts w:ascii="宋体" w:hAnsi="宋体"/>
          <w:color w:val="000000"/>
          <w:sz w:val="24"/>
        </w:rPr>
      </w:pPr>
      <w:r>
        <w:rPr>
          <w:rFonts w:ascii="宋体" w:hAnsi="宋体"/>
          <w:color w:val="000000"/>
          <w:sz w:val="24"/>
        </w:rPr>
        <w:t>致：</w:t>
      </w:r>
      <w:bookmarkStart w:id="1654" w:name="_Hlk160574872"/>
      <w:r>
        <w:rPr>
          <w:rFonts w:ascii="宋体" w:hAnsi="宋体"/>
          <w:color w:val="000000"/>
          <w:sz w:val="24"/>
          <w:u w:val="single"/>
        </w:rPr>
        <w:t>（</w:t>
      </w:r>
      <w:r>
        <w:rPr>
          <w:rFonts w:ascii="宋体" w:hAnsi="宋体" w:hint="eastAsia"/>
          <w:color w:val="000000"/>
          <w:sz w:val="24"/>
          <w:u w:val="single"/>
        </w:rPr>
        <w:t>采购人或采购代理机构名称</w:t>
      </w:r>
      <w:r>
        <w:rPr>
          <w:rFonts w:ascii="宋体" w:hAnsi="宋体"/>
          <w:color w:val="000000"/>
          <w:sz w:val="24"/>
          <w:u w:val="single"/>
        </w:rPr>
        <w:t>）</w:t>
      </w:r>
      <w:bookmarkEnd w:id="1654"/>
    </w:p>
    <w:p w14:paraId="449E8191" w14:textId="77777777" w:rsidR="00CD2971" w:rsidRDefault="00CD2971">
      <w:pPr>
        <w:tabs>
          <w:tab w:val="left" w:pos="5580"/>
        </w:tabs>
        <w:spacing w:line="360" w:lineRule="auto"/>
        <w:rPr>
          <w:rFonts w:ascii="宋体" w:hAnsi="宋体"/>
          <w:color w:val="000000"/>
          <w:sz w:val="24"/>
          <w:szCs w:val="20"/>
        </w:rPr>
      </w:pPr>
    </w:p>
    <w:p w14:paraId="0FDD6348" w14:textId="77777777" w:rsidR="00CD2971" w:rsidRDefault="00000000">
      <w:pPr>
        <w:tabs>
          <w:tab w:val="left" w:pos="5580"/>
        </w:tabs>
        <w:spacing w:line="360" w:lineRule="auto"/>
        <w:ind w:firstLine="408"/>
        <w:rPr>
          <w:rFonts w:ascii="宋体" w:hAnsi="宋体"/>
          <w:color w:val="000000"/>
          <w:sz w:val="24"/>
          <w:szCs w:val="20"/>
        </w:rPr>
      </w:pPr>
      <w:r>
        <w:rPr>
          <w:rFonts w:ascii="宋体" w:hAnsi="宋体"/>
          <w:color w:val="000000"/>
          <w:sz w:val="24"/>
          <w:szCs w:val="20"/>
        </w:rPr>
        <w:t>我方参加你方就_______</w:t>
      </w:r>
      <w:r>
        <w:rPr>
          <w:rFonts w:ascii="宋体" w:hAnsi="宋体"/>
          <w:color w:val="000000"/>
          <w:sz w:val="24"/>
          <w:szCs w:val="20"/>
          <w:u w:val="single"/>
        </w:rPr>
        <w:t>（项目名称</w:t>
      </w:r>
      <w:r>
        <w:rPr>
          <w:rFonts w:ascii="宋体" w:hAnsi="宋体" w:hint="eastAsia"/>
          <w:color w:val="000000"/>
          <w:sz w:val="24"/>
          <w:szCs w:val="20"/>
          <w:u w:val="single"/>
        </w:rPr>
        <w:t xml:space="preserve">） </w:t>
      </w:r>
      <w:r>
        <w:rPr>
          <w:rFonts w:ascii="宋体" w:hAnsi="宋体"/>
          <w:color w:val="000000"/>
          <w:sz w:val="24"/>
          <w:szCs w:val="20"/>
          <w:u w:val="single"/>
        </w:rPr>
        <w:t xml:space="preserve">   </w:t>
      </w:r>
      <w:r>
        <w:rPr>
          <w:rFonts w:ascii="宋体" w:hAnsi="宋体" w:hint="eastAsia"/>
          <w:color w:val="000000"/>
          <w:sz w:val="24"/>
          <w:szCs w:val="20"/>
        </w:rPr>
        <w:t>（</w:t>
      </w:r>
      <w:r>
        <w:rPr>
          <w:rFonts w:ascii="宋体" w:hAnsi="宋体"/>
          <w:color w:val="000000"/>
          <w:sz w:val="24"/>
          <w:szCs w:val="20"/>
        </w:rPr>
        <w:t>项目编号/包号</w:t>
      </w:r>
      <w:r>
        <w:rPr>
          <w:rFonts w:ascii="宋体" w:hAnsi="宋体" w:hint="eastAsia"/>
          <w:color w:val="000000"/>
          <w:sz w:val="24"/>
          <w:szCs w:val="20"/>
        </w:rPr>
        <w:t>：</w:t>
      </w:r>
      <w:r>
        <w:rPr>
          <w:rFonts w:ascii="宋体" w:hAnsi="宋体" w:hint="eastAsia"/>
          <w:color w:val="000000"/>
          <w:sz w:val="24"/>
          <w:szCs w:val="20"/>
          <w:u w:val="single"/>
        </w:rPr>
        <w:t xml:space="preserve"> </w:t>
      </w:r>
      <w:r>
        <w:rPr>
          <w:rFonts w:ascii="宋体" w:hAnsi="宋体"/>
          <w:color w:val="000000"/>
          <w:sz w:val="24"/>
          <w:szCs w:val="20"/>
          <w:u w:val="single"/>
        </w:rPr>
        <w:t xml:space="preserve">        </w:t>
      </w:r>
      <w:r>
        <w:rPr>
          <w:rFonts w:ascii="宋体" w:hAnsi="宋体"/>
          <w:color w:val="000000"/>
          <w:sz w:val="24"/>
          <w:szCs w:val="20"/>
        </w:rPr>
        <w:t>）组织的招标活动，并对此项目进行投标。</w:t>
      </w:r>
    </w:p>
    <w:p w14:paraId="3B367F33" w14:textId="77777777" w:rsidR="00CD2971" w:rsidRDefault="00000000">
      <w:pPr>
        <w:tabs>
          <w:tab w:val="left" w:pos="5580"/>
        </w:tabs>
        <w:spacing w:line="360" w:lineRule="auto"/>
        <w:ind w:firstLine="408"/>
        <w:rPr>
          <w:rFonts w:ascii="宋体" w:hAnsi="宋体"/>
          <w:color w:val="000000"/>
          <w:sz w:val="24"/>
          <w:szCs w:val="20"/>
        </w:rPr>
      </w:pPr>
      <w:r>
        <w:rPr>
          <w:rFonts w:ascii="宋体" w:hAnsi="宋体"/>
          <w:color w:val="000000"/>
          <w:sz w:val="24"/>
          <w:szCs w:val="20"/>
        </w:rPr>
        <w:t>1. 我方</w:t>
      </w:r>
      <w:r>
        <w:rPr>
          <w:rFonts w:ascii="宋体" w:hAnsi="宋体"/>
          <w:color w:val="000000"/>
          <w:sz w:val="24"/>
        </w:rPr>
        <w:t>已详细审查全部招标文件</w:t>
      </w:r>
      <w:r>
        <w:rPr>
          <w:rFonts w:ascii="宋体" w:hAnsi="宋体"/>
          <w:color w:val="000000"/>
          <w:sz w:val="24"/>
          <w:szCs w:val="20"/>
        </w:rPr>
        <w:t>，自愿参与投标并承诺如下：</w:t>
      </w:r>
    </w:p>
    <w:p w14:paraId="34BA8A4A" w14:textId="77777777" w:rsidR="00CD2971" w:rsidRDefault="00000000">
      <w:pPr>
        <w:tabs>
          <w:tab w:val="left" w:pos="720"/>
          <w:tab w:val="left" w:pos="900"/>
        </w:tabs>
        <w:spacing w:line="360" w:lineRule="auto"/>
        <w:ind w:left="360" w:firstLineChars="30" w:firstLine="72"/>
        <w:rPr>
          <w:rFonts w:ascii="宋体" w:hAnsi="宋体"/>
          <w:color w:val="000000"/>
          <w:sz w:val="24"/>
          <w:szCs w:val="20"/>
        </w:rPr>
      </w:pPr>
      <w:r>
        <w:rPr>
          <w:rFonts w:ascii="宋体" w:hAnsi="宋体"/>
          <w:color w:val="000000"/>
          <w:sz w:val="24"/>
          <w:szCs w:val="20"/>
        </w:rPr>
        <w:t>（1）本投标有效期为自提交投标文件的截止之日起</w:t>
      </w:r>
      <w:r>
        <w:rPr>
          <w:rFonts w:ascii="宋体" w:hAnsi="宋体"/>
          <w:sz w:val="24"/>
        </w:rPr>
        <w:t>_____</w:t>
      </w:r>
      <w:proofErr w:type="gramStart"/>
      <w:r>
        <w:rPr>
          <w:rFonts w:ascii="宋体" w:hAnsi="宋体"/>
          <w:color w:val="000000"/>
          <w:sz w:val="24"/>
          <w:szCs w:val="20"/>
        </w:rPr>
        <w:t>个</w:t>
      </w:r>
      <w:proofErr w:type="gramEnd"/>
      <w:r>
        <w:rPr>
          <w:rFonts w:ascii="宋体" w:hAnsi="宋体"/>
          <w:color w:val="000000"/>
          <w:sz w:val="24"/>
          <w:szCs w:val="20"/>
        </w:rPr>
        <w:t>日历日。</w:t>
      </w:r>
    </w:p>
    <w:p w14:paraId="73580CA6" w14:textId="77777777" w:rsidR="00CD2971" w:rsidRDefault="00000000">
      <w:pPr>
        <w:tabs>
          <w:tab w:val="left" w:pos="720"/>
          <w:tab w:val="left" w:pos="900"/>
        </w:tabs>
        <w:spacing w:line="360" w:lineRule="auto"/>
        <w:ind w:left="360" w:firstLineChars="30" w:firstLine="72"/>
        <w:rPr>
          <w:rFonts w:ascii="宋体" w:hAnsi="宋体"/>
          <w:color w:val="000000"/>
          <w:sz w:val="24"/>
          <w:szCs w:val="20"/>
        </w:rPr>
      </w:pPr>
      <w:r>
        <w:rPr>
          <w:rFonts w:ascii="宋体" w:hAnsi="宋体"/>
          <w:color w:val="000000"/>
          <w:sz w:val="24"/>
          <w:szCs w:val="20"/>
        </w:rPr>
        <w:t>（2）除合同条款及采购需求偏离表列出的偏离外，我方响应招标文件的全部要求。</w:t>
      </w:r>
    </w:p>
    <w:p w14:paraId="13EA3F5B" w14:textId="77777777" w:rsidR="00CD2971" w:rsidRDefault="00000000">
      <w:pPr>
        <w:tabs>
          <w:tab w:val="left" w:pos="5580"/>
        </w:tabs>
        <w:spacing w:line="360" w:lineRule="auto"/>
        <w:ind w:firstLineChars="175" w:firstLine="420"/>
        <w:rPr>
          <w:rFonts w:ascii="宋体" w:hAnsi="宋体"/>
          <w:color w:val="000000"/>
          <w:sz w:val="24"/>
          <w:szCs w:val="20"/>
        </w:rPr>
      </w:pPr>
      <w:r>
        <w:rPr>
          <w:rFonts w:ascii="宋体" w:hAnsi="宋体"/>
          <w:color w:val="000000"/>
          <w:sz w:val="24"/>
          <w:szCs w:val="20"/>
        </w:rPr>
        <w:t>（3）我方已提供的全部文件资料是真实、准确的，并对此承担一切法律后果。</w:t>
      </w:r>
    </w:p>
    <w:p w14:paraId="1C8D5410" w14:textId="77777777" w:rsidR="00CD2971" w:rsidRDefault="00000000">
      <w:pPr>
        <w:tabs>
          <w:tab w:val="left" w:pos="5580"/>
        </w:tabs>
        <w:spacing w:line="360" w:lineRule="auto"/>
        <w:ind w:firstLineChars="175" w:firstLine="420"/>
        <w:rPr>
          <w:rFonts w:ascii="宋体" w:hAnsi="宋体"/>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74DEA0A8" w14:textId="77777777" w:rsidR="00CD2971" w:rsidRDefault="00000000">
      <w:pPr>
        <w:spacing w:line="360" w:lineRule="auto"/>
        <w:ind w:left="420"/>
        <w:rPr>
          <w:rFonts w:ascii="宋体" w:hAnsi="宋体"/>
          <w:color w:val="000000"/>
          <w:sz w:val="24"/>
        </w:rPr>
      </w:pPr>
      <w:r>
        <w:rPr>
          <w:rFonts w:ascii="宋体" w:hAnsi="宋体"/>
          <w:color w:val="000000"/>
          <w:sz w:val="24"/>
        </w:rPr>
        <w:t>2. 其他补充条款（如有）：</w:t>
      </w:r>
      <w:r>
        <w:rPr>
          <w:rFonts w:ascii="宋体" w:hAnsi="宋体"/>
          <w:color w:val="000000"/>
          <w:sz w:val="24"/>
          <w:szCs w:val="20"/>
        </w:rPr>
        <w:t>___________</w:t>
      </w:r>
      <w:r>
        <w:rPr>
          <w:rFonts w:ascii="宋体" w:hAnsi="宋体"/>
          <w:color w:val="000000"/>
          <w:sz w:val="24"/>
        </w:rPr>
        <w:t>。</w:t>
      </w:r>
    </w:p>
    <w:p w14:paraId="1BC64BBD" w14:textId="77777777" w:rsidR="00CD2971" w:rsidRDefault="00000000">
      <w:pPr>
        <w:spacing w:line="360" w:lineRule="auto"/>
        <w:ind w:firstLineChars="200" w:firstLine="480"/>
        <w:rPr>
          <w:rFonts w:ascii="宋体" w:hAnsi="宋体"/>
          <w:color w:val="000000"/>
          <w:sz w:val="24"/>
        </w:rPr>
      </w:pPr>
      <w:r>
        <w:rPr>
          <w:rFonts w:ascii="宋体" w:hAnsi="宋体"/>
          <w:color w:val="000000"/>
          <w:sz w:val="24"/>
        </w:rPr>
        <w:t>与本投标有关的一切正式往来信函请寄：</w:t>
      </w:r>
    </w:p>
    <w:p w14:paraId="21544B22" w14:textId="77777777" w:rsidR="00CD2971" w:rsidRDefault="00CD2971">
      <w:pPr>
        <w:tabs>
          <w:tab w:val="left" w:pos="5580"/>
        </w:tabs>
        <w:spacing w:line="360" w:lineRule="auto"/>
        <w:ind w:left="420"/>
        <w:rPr>
          <w:rFonts w:ascii="宋体" w:hAnsi="宋体"/>
          <w:color w:val="000000"/>
          <w:sz w:val="24"/>
          <w:szCs w:val="20"/>
        </w:rPr>
      </w:pPr>
    </w:p>
    <w:p w14:paraId="39D3170B"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地址_________________________     传真____________________________</w:t>
      </w:r>
    </w:p>
    <w:p w14:paraId="7227C39B"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电话_________________________     电子函件________________________</w:t>
      </w:r>
    </w:p>
    <w:p w14:paraId="7A87FD80" w14:textId="77777777" w:rsidR="00CD2971" w:rsidRDefault="00CD2971">
      <w:pPr>
        <w:tabs>
          <w:tab w:val="left" w:pos="5580"/>
        </w:tabs>
        <w:spacing w:line="360" w:lineRule="auto"/>
        <w:ind w:left="420"/>
        <w:rPr>
          <w:rFonts w:ascii="宋体" w:hAnsi="宋体"/>
          <w:color w:val="000000"/>
          <w:sz w:val="24"/>
          <w:szCs w:val="20"/>
        </w:rPr>
      </w:pPr>
    </w:p>
    <w:p w14:paraId="4E1522CB"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投标人名称（加盖公章） ___________</w:t>
      </w:r>
    </w:p>
    <w:p w14:paraId="1BE49300" w14:textId="77777777" w:rsidR="00CD2971" w:rsidRDefault="00000000">
      <w:pPr>
        <w:autoSpaceDE w:val="0"/>
        <w:autoSpaceDN w:val="0"/>
        <w:adjustRightInd w:val="0"/>
        <w:snapToGrid w:val="0"/>
        <w:spacing w:line="360" w:lineRule="auto"/>
        <w:ind w:firstLineChars="177" w:firstLine="425"/>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2AE824E4"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 xml:space="preserve">日期：_____年______月______日    </w:t>
      </w:r>
    </w:p>
    <w:p w14:paraId="26DC1A05" w14:textId="77777777" w:rsidR="00CD2971" w:rsidRDefault="00CD2971">
      <w:pPr>
        <w:tabs>
          <w:tab w:val="left" w:pos="5580"/>
        </w:tabs>
        <w:spacing w:line="360" w:lineRule="auto"/>
        <w:ind w:left="420"/>
        <w:rPr>
          <w:rFonts w:ascii="宋体" w:hAnsi="宋体"/>
          <w:color w:val="000000"/>
          <w:sz w:val="24"/>
          <w:szCs w:val="20"/>
          <w:u w:val="single"/>
        </w:rPr>
      </w:pPr>
    </w:p>
    <w:p w14:paraId="64DEE777" w14:textId="77777777" w:rsidR="00CD2971" w:rsidRDefault="00000000">
      <w:pPr>
        <w:widowControl/>
        <w:jc w:val="left"/>
        <w:rPr>
          <w:rFonts w:ascii="宋体" w:hAnsi="宋体"/>
          <w:color w:val="000000"/>
          <w:sz w:val="24"/>
        </w:rPr>
      </w:pPr>
      <w:bookmarkStart w:id="1655" w:name="_Hlt520355938"/>
      <w:bookmarkStart w:id="1656" w:name="_Hlt520356243"/>
      <w:bookmarkStart w:id="1657" w:name="_Toc480942350"/>
      <w:bookmarkStart w:id="1658" w:name="_Toc226965830"/>
      <w:bookmarkStart w:id="1659" w:name="_Toc127151557"/>
      <w:bookmarkStart w:id="1660" w:name="_Toc264969247"/>
      <w:bookmarkStart w:id="1661" w:name="_Toc520356218"/>
      <w:bookmarkStart w:id="1662" w:name="_Toc305158825"/>
      <w:bookmarkStart w:id="1663" w:name="_Toc305158899"/>
      <w:bookmarkStart w:id="1664" w:name="_Toc226337253"/>
      <w:bookmarkStart w:id="1665" w:name="_Toc150480795"/>
      <w:bookmarkStart w:id="1666" w:name="_Toc142311059"/>
      <w:bookmarkStart w:id="1667" w:name="_Toc226309801"/>
      <w:bookmarkStart w:id="1668" w:name="_Toc150774762"/>
      <w:bookmarkStart w:id="1669" w:name="_Ref467988705"/>
      <w:bookmarkStart w:id="1670" w:name="_Toc265228395"/>
      <w:bookmarkStart w:id="1671" w:name="_Toc195842922"/>
      <w:bookmarkStart w:id="1672" w:name="_Toc226965747"/>
      <w:bookmarkEnd w:id="1655"/>
      <w:bookmarkEnd w:id="1656"/>
      <w:r>
        <w:rPr>
          <w:rFonts w:ascii="宋体" w:hAnsi="宋体"/>
          <w:color w:val="000000"/>
          <w:sz w:val="24"/>
        </w:rPr>
        <w:br w:type="page"/>
      </w:r>
    </w:p>
    <w:p w14:paraId="56629C2B" w14:textId="77777777" w:rsidR="00CD2971" w:rsidRDefault="00000000">
      <w:pPr>
        <w:pStyle w:val="affffb"/>
        <w:numPr>
          <w:ilvl w:val="0"/>
          <w:numId w:val="35"/>
        </w:numPr>
        <w:spacing w:line="360" w:lineRule="auto"/>
        <w:ind w:firstLineChars="0"/>
        <w:outlineLvl w:val="2"/>
        <w:rPr>
          <w:rFonts w:ascii="宋体" w:hAnsi="宋体"/>
          <w:b/>
          <w:bCs/>
          <w:color w:val="000000"/>
          <w:sz w:val="24"/>
        </w:rPr>
      </w:pPr>
      <w:r>
        <w:rPr>
          <w:rFonts w:ascii="宋体" w:hAnsi="宋体"/>
          <w:b/>
          <w:bCs/>
          <w:color w:val="000000"/>
          <w:sz w:val="24"/>
        </w:rPr>
        <w:lastRenderedPageBreak/>
        <w:t>授权委托书（实质性格式）</w:t>
      </w:r>
    </w:p>
    <w:p w14:paraId="200DF298"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授权委托书</w:t>
      </w:r>
    </w:p>
    <w:p w14:paraId="522063F2" w14:textId="77777777" w:rsidR="00CD2971" w:rsidRDefault="00CD2971">
      <w:pPr>
        <w:spacing w:line="360" w:lineRule="auto"/>
        <w:ind w:firstLine="420"/>
        <w:rPr>
          <w:rFonts w:ascii="宋体" w:hAnsi="宋体"/>
          <w:color w:val="000000"/>
          <w:sz w:val="24"/>
          <w:szCs w:val="20"/>
        </w:rPr>
      </w:pPr>
    </w:p>
    <w:p w14:paraId="3FA713A1" w14:textId="77777777" w:rsidR="00CD2971" w:rsidRDefault="00000000">
      <w:pPr>
        <w:spacing w:line="360" w:lineRule="auto"/>
        <w:ind w:firstLine="420"/>
        <w:rPr>
          <w:rFonts w:ascii="宋体" w:hAnsi="宋体"/>
          <w:color w:val="000000"/>
          <w:sz w:val="24"/>
          <w:szCs w:val="20"/>
        </w:rPr>
      </w:pPr>
      <w:r>
        <w:rPr>
          <w:rFonts w:ascii="宋体" w:hAnsi="宋体" w:hint="eastAsia"/>
          <w:color w:val="000000"/>
          <w:sz w:val="24"/>
          <w:szCs w:val="20"/>
        </w:rPr>
        <w:t>本人</w:t>
      </w:r>
      <w:r>
        <w:rPr>
          <w:rFonts w:ascii="宋体" w:hAnsi="宋体"/>
          <w:color w:val="000000"/>
          <w:sz w:val="24"/>
          <w:lang w:val="zh-CN"/>
        </w:rPr>
        <w:t>_______</w:t>
      </w:r>
      <w:r>
        <w:rPr>
          <w:rFonts w:ascii="宋体" w:hAnsi="宋体"/>
          <w:color w:val="000000"/>
          <w:sz w:val="24"/>
          <w:szCs w:val="20"/>
        </w:rPr>
        <w:t>（</w:t>
      </w:r>
      <w:r>
        <w:rPr>
          <w:rFonts w:ascii="宋体" w:hAnsi="宋体" w:hint="eastAsia"/>
          <w:color w:val="000000"/>
          <w:sz w:val="24"/>
          <w:szCs w:val="20"/>
        </w:rPr>
        <w:t>姓名</w:t>
      </w:r>
      <w:r>
        <w:rPr>
          <w:rFonts w:ascii="宋体" w:hAnsi="宋体"/>
          <w:color w:val="000000"/>
          <w:sz w:val="24"/>
          <w:szCs w:val="20"/>
        </w:rPr>
        <w:t>）</w:t>
      </w:r>
      <w:r>
        <w:rPr>
          <w:rFonts w:ascii="宋体" w:hAnsi="宋体" w:hint="eastAsia"/>
          <w:color w:val="000000"/>
          <w:sz w:val="24"/>
          <w:szCs w:val="20"/>
        </w:rPr>
        <w:t>系</w:t>
      </w:r>
      <w:r>
        <w:rPr>
          <w:rFonts w:ascii="宋体" w:hAnsi="宋体"/>
          <w:color w:val="000000"/>
          <w:sz w:val="24"/>
          <w:lang w:val="zh-CN"/>
        </w:rPr>
        <w:t>________________</w:t>
      </w:r>
      <w:r>
        <w:rPr>
          <w:rFonts w:ascii="宋体" w:hAnsi="宋体"/>
          <w:color w:val="000000"/>
          <w:sz w:val="24"/>
          <w:szCs w:val="20"/>
        </w:rPr>
        <w:t>（</w:t>
      </w:r>
      <w:r>
        <w:rPr>
          <w:rFonts w:ascii="宋体" w:hAnsi="宋体" w:hint="eastAsia"/>
          <w:color w:val="000000"/>
          <w:sz w:val="24"/>
          <w:szCs w:val="20"/>
        </w:rPr>
        <w:t>投标人</w:t>
      </w:r>
      <w:r>
        <w:rPr>
          <w:rFonts w:ascii="宋体" w:hAnsi="宋体"/>
          <w:color w:val="000000"/>
          <w:sz w:val="24"/>
          <w:szCs w:val="20"/>
        </w:rPr>
        <w:t>名称）</w:t>
      </w:r>
      <w:r>
        <w:rPr>
          <w:rFonts w:ascii="宋体" w:hAnsi="宋体" w:hint="eastAsia"/>
          <w:color w:val="000000"/>
          <w:sz w:val="24"/>
          <w:szCs w:val="20"/>
        </w:rPr>
        <w:t>的</w:t>
      </w:r>
      <w:r>
        <w:rPr>
          <w:rFonts w:ascii="宋体" w:hAnsi="宋体"/>
          <w:color w:val="000000"/>
          <w:sz w:val="24"/>
          <w:szCs w:val="20"/>
        </w:rPr>
        <w:t>法定代表人（</w:t>
      </w:r>
      <w:r>
        <w:rPr>
          <w:rFonts w:ascii="宋体" w:hAnsi="宋体" w:hint="eastAsia"/>
          <w:color w:val="000000"/>
          <w:sz w:val="24"/>
          <w:szCs w:val="20"/>
        </w:rPr>
        <w:t>单位</w:t>
      </w:r>
      <w:r>
        <w:rPr>
          <w:rFonts w:ascii="宋体" w:hAnsi="宋体"/>
          <w:color w:val="000000"/>
          <w:sz w:val="24"/>
          <w:szCs w:val="20"/>
        </w:rPr>
        <w:t>负责人）</w:t>
      </w:r>
      <w:r>
        <w:rPr>
          <w:rFonts w:ascii="宋体" w:hAnsi="宋体" w:hint="eastAsia"/>
          <w:color w:val="000000"/>
          <w:sz w:val="24"/>
          <w:szCs w:val="20"/>
        </w:rPr>
        <w:t>，</w:t>
      </w:r>
      <w:r>
        <w:rPr>
          <w:rFonts w:ascii="宋体" w:hAnsi="宋体"/>
          <w:color w:val="000000"/>
          <w:sz w:val="24"/>
          <w:szCs w:val="20"/>
        </w:rPr>
        <w:t>现委托</w:t>
      </w:r>
      <w:r>
        <w:rPr>
          <w:rFonts w:ascii="宋体" w:hAnsi="宋体"/>
          <w:color w:val="000000"/>
          <w:sz w:val="24"/>
          <w:lang w:val="zh-CN"/>
        </w:rPr>
        <w:t>_______</w:t>
      </w:r>
      <w:r>
        <w:rPr>
          <w:rFonts w:ascii="宋体" w:hAnsi="宋体"/>
          <w:color w:val="000000"/>
          <w:sz w:val="24"/>
          <w:szCs w:val="20"/>
        </w:rPr>
        <w:t>（</w:t>
      </w:r>
      <w:r>
        <w:rPr>
          <w:rFonts w:ascii="宋体" w:hAnsi="宋体" w:hint="eastAsia"/>
          <w:color w:val="000000"/>
          <w:sz w:val="24"/>
          <w:szCs w:val="20"/>
        </w:rPr>
        <w:t>姓名</w:t>
      </w:r>
      <w:r>
        <w:rPr>
          <w:rFonts w:ascii="宋体" w:hAnsi="宋体"/>
          <w:color w:val="000000"/>
          <w:sz w:val="24"/>
          <w:szCs w:val="20"/>
        </w:rPr>
        <w:t>）</w:t>
      </w:r>
      <w:r>
        <w:rPr>
          <w:rFonts w:ascii="宋体" w:hAnsi="宋体" w:hint="eastAsia"/>
          <w:color w:val="000000"/>
          <w:sz w:val="24"/>
          <w:szCs w:val="20"/>
        </w:rPr>
        <w:t>为</w:t>
      </w:r>
      <w:r>
        <w:rPr>
          <w:rFonts w:ascii="宋体" w:hAnsi="宋体"/>
          <w:color w:val="000000"/>
          <w:sz w:val="24"/>
          <w:szCs w:val="20"/>
        </w:rPr>
        <w:t>我方代理人。</w:t>
      </w:r>
      <w:r>
        <w:rPr>
          <w:rFonts w:ascii="宋体" w:hAnsi="宋体" w:hint="eastAsia"/>
          <w:color w:val="000000"/>
          <w:sz w:val="24"/>
          <w:szCs w:val="20"/>
        </w:rPr>
        <w:t>代理人根据</w:t>
      </w:r>
      <w:r>
        <w:rPr>
          <w:rFonts w:ascii="宋体" w:hAnsi="宋体"/>
          <w:color w:val="000000"/>
          <w:sz w:val="24"/>
          <w:szCs w:val="20"/>
        </w:rPr>
        <w:t>授权，以我方名义签署、澄清确认、</w:t>
      </w:r>
      <w:r>
        <w:rPr>
          <w:rFonts w:ascii="宋体" w:hAnsi="宋体" w:hint="eastAsia"/>
          <w:color w:val="000000"/>
          <w:sz w:val="24"/>
          <w:szCs w:val="20"/>
        </w:rPr>
        <w:t>提交</w:t>
      </w:r>
      <w:r>
        <w:rPr>
          <w:rFonts w:ascii="宋体" w:hAnsi="宋体"/>
          <w:color w:val="000000"/>
          <w:sz w:val="24"/>
          <w:szCs w:val="20"/>
        </w:rPr>
        <w:t>、撤回、修改_______</w:t>
      </w:r>
      <w:r>
        <w:rPr>
          <w:rFonts w:ascii="宋体" w:hAnsi="宋体"/>
          <w:color w:val="000000"/>
          <w:sz w:val="24"/>
          <w:szCs w:val="20"/>
          <w:u w:val="single"/>
        </w:rPr>
        <w:t>（项目名称</w:t>
      </w:r>
      <w:r>
        <w:rPr>
          <w:rFonts w:ascii="宋体" w:hAnsi="宋体" w:hint="eastAsia"/>
          <w:color w:val="000000"/>
          <w:sz w:val="24"/>
          <w:szCs w:val="20"/>
          <w:u w:val="single"/>
        </w:rPr>
        <w:t xml:space="preserve">） </w:t>
      </w:r>
      <w:r>
        <w:rPr>
          <w:rFonts w:ascii="宋体" w:hAnsi="宋体"/>
          <w:color w:val="000000"/>
          <w:sz w:val="24"/>
          <w:szCs w:val="20"/>
          <w:u w:val="single"/>
        </w:rPr>
        <w:t xml:space="preserve">   </w:t>
      </w:r>
      <w:r>
        <w:rPr>
          <w:rFonts w:ascii="宋体" w:hAnsi="宋体" w:hint="eastAsia"/>
          <w:color w:val="000000"/>
          <w:sz w:val="24"/>
          <w:szCs w:val="20"/>
        </w:rPr>
        <w:t>（</w:t>
      </w:r>
      <w:r>
        <w:rPr>
          <w:rFonts w:ascii="宋体" w:hAnsi="宋体"/>
          <w:color w:val="000000"/>
          <w:sz w:val="24"/>
          <w:szCs w:val="20"/>
        </w:rPr>
        <w:t>项目编号/包号</w:t>
      </w:r>
      <w:r>
        <w:rPr>
          <w:rFonts w:ascii="宋体" w:hAnsi="宋体" w:hint="eastAsia"/>
          <w:color w:val="000000"/>
          <w:sz w:val="24"/>
          <w:szCs w:val="20"/>
        </w:rPr>
        <w:t>：</w:t>
      </w:r>
      <w:r>
        <w:rPr>
          <w:rFonts w:ascii="宋体" w:hAnsi="宋体" w:hint="eastAsia"/>
          <w:color w:val="000000"/>
          <w:sz w:val="24"/>
          <w:szCs w:val="20"/>
          <w:u w:val="single"/>
        </w:rPr>
        <w:t xml:space="preserve"> </w:t>
      </w:r>
      <w:r>
        <w:rPr>
          <w:rFonts w:ascii="宋体" w:hAnsi="宋体"/>
          <w:color w:val="000000"/>
          <w:sz w:val="24"/>
          <w:szCs w:val="20"/>
          <w:u w:val="single"/>
        </w:rPr>
        <w:t xml:space="preserve">        </w:t>
      </w:r>
      <w:r>
        <w:rPr>
          <w:rFonts w:ascii="宋体" w:hAnsi="宋体"/>
          <w:color w:val="000000"/>
          <w:sz w:val="24"/>
          <w:szCs w:val="20"/>
        </w:rPr>
        <w:t>）</w:t>
      </w:r>
      <w:r>
        <w:rPr>
          <w:rFonts w:ascii="宋体" w:hAnsi="宋体" w:hint="eastAsia"/>
          <w:color w:val="000000"/>
          <w:sz w:val="24"/>
          <w:szCs w:val="20"/>
        </w:rPr>
        <w:t>投标</w:t>
      </w:r>
      <w:r>
        <w:rPr>
          <w:rFonts w:ascii="宋体" w:hAnsi="宋体"/>
          <w:color w:val="000000"/>
          <w:sz w:val="24"/>
          <w:szCs w:val="20"/>
        </w:rPr>
        <w:t>文件</w:t>
      </w:r>
      <w:r>
        <w:rPr>
          <w:rFonts w:ascii="宋体" w:hAnsi="宋体" w:hint="eastAsia"/>
          <w:color w:val="000000"/>
          <w:sz w:val="24"/>
          <w:szCs w:val="20"/>
        </w:rPr>
        <w:t>和</w:t>
      </w:r>
      <w:r>
        <w:rPr>
          <w:rFonts w:ascii="宋体" w:hAnsi="宋体"/>
          <w:color w:val="000000"/>
          <w:sz w:val="24"/>
          <w:szCs w:val="20"/>
        </w:rPr>
        <w:t>处理有关事宜，其法律后果由我方承担。</w:t>
      </w:r>
    </w:p>
    <w:p w14:paraId="07A8E3BB" w14:textId="77777777" w:rsidR="00CD2971" w:rsidRDefault="00000000">
      <w:pPr>
        <w:spacing w:line="360" w:lineRule="auto"/>
        <w:ind w:firstLine="420"/>
        <w:rPr>
          <w:rFonts w:ascii="宋体" w:hAnsi="宋体"/>
          <w:color w:val="000000"/>
          <w:sz w:val="24"/>
          <w:szCs w:val="20"/>
        </w:rPr>
      </w:pPr>
      <w:r>
        <w:rPr>
          <w:rFonts w:ascii="宋体" w:hAnsi="宋体" w:hint="eastAsia"/>
          <w:color w:val="000000"/>
          <w:sz w:val="24"/>
          <w:szCs w:val="20"/>
        </w:rPr>
        <w:t>委托</w:t>
      </w:r>
      <w:r>
        <w:rPr>
          <w:rFonts w:ascii="宋体" w:hAnsi="宋体"/>
          <w:color w:val="000000"/>
          <w:sz w:val="24"/>
          <w:szCs w:val="20"/>
        </w:rPr>
        <w:t>期限：自本</w:t>
      </w:r>
      <w:r>
        <w:rPr>
          <w:rFonts w:ascii="宋体" w:hAnsi="宋体" w:hint="eastAsia"/>
          <w:color w:val="000000"/>
          <w:sz w:val="24"/>
          <w:szCs w:val="20"/>
        </w:rPr>
        <w:t>授权</w:t>
      </w:r>
      <w:r>
        <w:rPr>
          <w:rFonts w:ascii="宋体" w:hAnsi="宋体"/>
          <w:color w:val="000000"/>
          <w:sz w:val="24"/>
          <w:szCs w:val="20"/>
        </w:rPr>
        <w:t>委托书签署之日起至</w:t>
      </w:r>
      <w:r>
        <w:rPr>
          <w:rFonts w:ascii="宋体" w:hAnsi="宋体" w:hint="eastAsia"/>
          <w:color w:val="000000"/>
          <w:sz w:val="24"/>
          <w:szCs w:val="20"/>
        </w:rPr>
        <w:t>投标</w:t>
      </w:r>
      <w:r>
        <w:rPr>
          <w:rFonts w:ascii="宋体" w:hAnsi="宋体"/>
          <w:color w:val="000000"/>
          <w:sz w:val="24"/>
          <w:szCs w:val="20"/>
        </w:rPr>
        <w:t>有效期</w:t>
      </w:r>
      <w:r>
        <w:rPr>
          <w:rFonts w:ascii="宋体" w:hAnsi="宋体" w:hint="eastAsia"/>
          <w:color w:val="000000"/>
          <w:sz w:val="24"/>
          <w:szCs w:val="20"/>
        </w:rPr>
        <w:t>届满</w:t>
      </w:r>
      <w:r>
        <w:rPr>
          <w:rFonts w:ascii="宋体" w:hAnsi="宋体"/>
          <w:color w:val="000000"/>
          <w:sz w:val="24"/>
          <w:szCs w:val="20"/>
        </w:rPr>
        <w:t>之日止。</w:t>
      </w:r>
    </w:p>
    <w:p w14:paraId="7535210C" w14:textId="77777777" w:rsidR="00CD2971" w:rsidRDefault="00000000">
      <w:pPr>
        <w:spacing w:line="360" w:lineRule="auto"/>
        <w:ind w:firstLine="420"/>
        <w:rPr>
          <w:rFonts w:ascii="宋体" w:hAnsi="宋体"/>
          <w:color w:val="000000"/>
          <w:sz w:val="24"/>
          <w:szCs w:val="20"/>
        </w:rPr>
      </w:pPr>
      <w:r>
        <w:rPr>
          <w:rFonts w:ascii="宋体" w:hAnsi="宋体" w:hint="eastAsia"/>
          <w:color w:val="000000"/>
          <w:sz w:val="24"/>
          <w:szCs w:val="20"/>
        </w:rPr>
        <w:t>代理人</w:t>
      </w:r>
      <w:r>
        <w:rPr>
          <w:rFonts w:ascii="宋体" w:hAnsi="宋体"/>
          <w:color w:val="000000"/>
          <w:sz w:val="24"/>
          <w:szCs w:val="20"/>
        </w:rPr>
        <w:t>无转委托权。</w:t>
      </w:r>
      <w:r>
        <w:rPr>
          <w:rFonts w:ascii="宋体" w:hAnsi="宋体"/>
          <w:color w:val="000000"/>
          <w:sz w:val="24"/>
          <w:szCs w:val="20"/>
        </w:rPr>
        <w:cr/>
      </w:r>
    </w:p>
    <w:p w14:paraId="1241B855" w14:textId="77777777" w:rsidR="00CD2971" w:rsidRDefault="00000000">
      <w:pPr>
        <w:spacing w:line="360" w:lineRule="auto"/>
        <w:rPr>
          <w:rFonts w:ascii="宋体" w:hAnsi="宋体"/>
          <w:color w:val="000000"/>
          <w:sz w:val="24"/>
          <w:lang w:val="zh-CN"/>
        </w:rPr>
      </w:pPr>
      <w:r>
        <w:rPr>
          <w:rFonts w:ascii="宋体" w:hAnsi="宋体" w:hint="eastAsia"/>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7E4948CD" w14:textId="77777777" w:rsidR="00CD2971" w:rsidRDefault="00000000">
      <w:pPr>
        <w:spacing w:line="360" w:lineRule="auto"/>
        <w:rPr>
          <w:rFonts w:ascii="宋体" w:hAnsi="宋体"/>
          <w:color w:val="000000"/>
          <w:sz w:val="24"/>
          <w:szCs w:val="20"/>
        </w:rPr>
      </w:pPr>
      <w:r>
        <w:rPr>
          <w:rFonts w:ascii="宋体" w:hAnsi="宋体"/>
          <w:color w:val="000000"/>
          <w:sz w:val="24"/>
          <w:szCs w:val="20"/>
        </w:rPr>
        <w:t>法定代表人（单位负责人）（签字</w:t>
      </w:r>
      <w:r>
        <w:rPr>
          <w:rFonts w:ascii="宋体" w:hAnsi="宋体" w:hint="eastAsia"/>
          <w:color w:val="000000"/>
          <w:sz w:val="24"/>
          <w:szCs w:val="20"/>
        </w:rPr>
        <w:t>或签章）</w:t>
      </w:r>
      <w:r>
        <w:rPr>
          <w:rFonts w:ascii="宋体" w:hAnsi="宋体"/>
          <w:color w:val="000000"/>
          <w:sz w:val="24"/>
          <w:szCs w:val="20"/>
        </w:rPr>
        <w:t>：</w:t>
      </w:r>
      <w:r>
        <w:rPr>
          <w:rFonts w:ascii="宋体" w:hAnsi="宋体"/>
          <w:color w:val="000000"/>
          <w:sz w:val="24"/>
          <w:lang w:val="zh-CN"/>
        </w:rPr>
        <w:t>________________</w:t>
      </w:r>
    </w:p>
    <w:p w14:paraId="5C7ADBF4" w14:textId="77777777" w:rsidR="00CD2971" w:rsidRDefault="00000000">
      <w:pPr>
        <w:autoSpaceDE w:val="0"/>
        <w:autoSpaceDN w:val="0"/>
        <w:adjustRightInd w:val="0"/>
        <w:snapToGrid w:val="0"/>
        <w:spacing w:line="360" w:lineRule="auto"/>
        <w:rPr>
          <w:rFonts w:ascii="宋体" w:hAnsi="宋体"/>
          <w:color w:val="000000"/>
          <w:sz w:val="24"/>
          <w:lang w:val="zh-CN"/>
        </w:rPr>
      </w:pPr>
      <w:r>
        <w:rPr>
          <w:rFonts w:ascii="宋体" w:hAnsi="宋体" w:hint="eastAsia"/>
          <w:color w:val="000000"/>
          <w:sz w:val="24"/>
        </w:rPr>
        <w:t>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705506AA" w14:textId="77777777" w:rsidR="00CD2971" w:rsidRDefault="00000000">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08ED9E99" w14:textId="77777777" w:rsidR="00CD2971" w:rsidRDefault="00CD2971">
      <w:pPr>
        <w:tabs>
          <w:tab w:val="left" w:pos="5580"/>
        </w:tabs>
        <w:spacing w:line="360" w:lineRule="auto"/>
        <w:ind w:firstLineChars="200" w:firstLine="480"/>
        <w:rPr>
          <w:rFonts w:ascii="宋体" w:hAnsi="宋体"/>
          <w:color w:val="000000"/>
          <w:sz w:val="24"/>
          <w:szCs w:val="20"/>
        </w:rPr>
      </w:pPr>
    </w:p>
    <w:p w14:paraId="1EEA0A5B" w14:textId="77777777" w:rsidR="00CD2971" w:rsidRDefault="00000000">
      <w:pPr>
        <w:tabs>
          <w:tab w:val="left" w:pos="5580"/>
        </w:tabs>
        <w:spacing w:line="360" w:lineRule="auto"/>
        <w:jc w:val="left"/>
        <w:rPr>
          <w:rFonts w:ascii="宋体" w:hAnsi="宋体"/>
          <w:color w:val="000000"/>
          <w:sz w:val="24"/>
          <w:szCs w:val="20"/>
        </w:rPr>
      </w:pPr>
      <w:r>
        <w:rPr>
          <w:rFonts w:ascii="宋体" w:hAnsi="宋体" w:hint="eastAsia"/>
          <w:color w:val="000000"/>
          <w:sz w:val="24"/>
          <w:szCs w:val="20"/>
        </w:rPr>
        <w:t>附：法定代表人及委托代理人身份证明文件</w:t>
      </w:r>
      <w:r>
        <w:rPr>
          <w:rFonts w:ascii="宋体" w:hAnsi="宋体"/>
          <w:color w:val="000000"/>
          <w:sz w:val="24"/>
          <w:szCs w:val="20"/>
        </w:rPr>
        <w:t>复印件或扫描件：</w:t>
      </w:r>
    </w:p>
    <w:p w14:paraId="139C166F" w14:textId="77777777" w:rsidR="00CD2971" w:rsidRDefault="00000000">
      <w:pPr>
        <w:autoSpaceDE w:val="0"/>
        <w:autoSpaceDN w:val="0"/>
        <w:spacing w:before="12"/>
        <w:jc w:val="left"/>
        <w:rPr>
          <w:rFonts w:ascii="宋体" w:hAnsi="宋体" w:cs="宋体"/>
          <w:kern w:val="0"/>
          <w:sz w:val="9"/>
        </w:rPr>
      </w:pPr>
      <w:r>
        <w:rPr>
          <w:rFonts w:ascii="宋体" w:hAnsi="宋体" w:cs="宋体"/>
          <w:noProof/>
          <w:kern w:val="0"/>
          <w:sz w:val="24"/>
        </w:rPr>
        <mc:AlternateContent>
          <mc:Choice Requires="wpg">
            <w:drawing>
              <wp:anchor distT="0" distB="0" distL="0" distR="0" simplePos="0" relativeHeight="251660288" behindDoc="1" locked="0" layoutInCell="1" allowOverlap="1" wp14:anchorId="11938A59" wp14:editId="642F2AAF">
                <wp:simplePos x="0" y="0"/>
                <wp:positionH relativeFrom="page">
                  <wp:posOffset>1008380</wp:posOffset>
                </wp:positionH>
                <wp:positionV relativeFrom="paragraph">
                  <wp:posOffset>99695</wp:posOffset>
                </wp:positionV>
                <wp:extent cx="5274945" cy="1372870"/>
                <wp:effectExtent l="0" t="0" r="0" b="0"/>
                <wp:wrapTopAndBottom/>
                <wp:docPr id="1566514646" name="组合 1"/>
                <wp:cNvGraphicFramePr/>
                <a:graphic xmlns:a="http://schemas.openxmlformats.org/drawingml/2006/main">
                  <a:graphicData uri="http://schemas.microsoft.com/office/word/2010/wordprocessingGroup">
                    <wpg:wgp>
                      <wpg:cNvGrpSpPr/>
                      <wpg:grpSpPr>
                        <a:xfrm>
                          <a:off x="0" y="0"/>
                          <a:ext cx="5274945" cy="1372870"/>
                          <a:chOff x="1588" y="157"/>
                          <a:chExt cx="8307" cy="2162"/>
                        </a:xfrm>
                      </wpg:grpSpPr>
                      <wps:wsp>
                        <wps:cNvPr id="1232272821" name="Line 3"/>
                        <wps:cNvCnPr>
                          <a:cxnSpLocks noChangeShapeType="1"/>
                        </wps:cNvCnPr>
                        <wps:spPr bwMode="auto">
                          <a:xfrm>
                            <a:off x="1588" y="161"/>
                            <a:ext cx="8306" cy="0"/>
                          </a:xfrm>
                          <a:prstGeom prst="line">
                            <a:avLst/>
                          </a:prstGeom>
                          <a:noFill/>
                          <a:ln w="6096">
                            <a:solidFill>
                              <a:srgbClr val="000000"/>
                            </a:solidFill>
                            <a:round/>
                          </a:ln>
                        </wps:spPr>
                        <wps:bodyPr/>
                      </wps:wsp>
                      <wps:wsp>
                        <wps:cNvPr id="2122204675" name="Line 4"/>
                        <wps:cNvCnPr>
                          <a:cxnSpLocks noChangeShapeType="1"/>
                        </wps:cNvCnPr>
                        <wps:spPr bwMode="auto">
                          <a:xfrm>
                            <a:off x="1588" y="2313"/>
                            <a:ext cx="8306" cy="0"/>
                          </a:xfrm>
                          <a:prstGeom prst="line">
                            <a:avLst/>
                          </a:prstGeom>
                          <a:noFill/>
                          <a:ln w="6096">
                            <a:solidFill>
                              <a:srgbClr val="000000"/>
                            </a:solidFill>
                            <a:round/>
                          </a:ln>
                        </wps:spPr>
                        <wps:bodyPr/>
                      </wps:wsp>
                      <wps:wsp>
                        <wps:cNvPr id="228551150" name="Line 5"/>
                        <wps:cNvCnPr>
                          <a:cxnSpLocks noChangeShapeType="1"/>
                        </wps:cNvCnPr>
                        <wps:spPr bwMode="auto">
                          <a:xfrm>
                            <a:off x="1593" y="157"/>
                            <a:ext cx="0" cy="2152"/>
                          </a:xfrm>
                          <a:prstGeom prst="line">
                            <a:avLst/>
                          </a:prstGeom>
                          <a:noFill/>
                          <a:ln w="6096">
                            <a:solidFill>
                              <a:srgbClr val="000000"/>
                            </a:solidFill>
                            <a:round/>
                          </a:ln>
                        </wps:spPr>
                        <wps:bodyPr/>
                      </wps:wsp>
                      <wps:wsp>
                        <wps:cNvPr id="980340690" name="Line 6"/>
                        <wps:cNvCnPr>
                          <a:cxnSpLocks noChangeShapeType="1"/>
                        </wps:cNvCnPr>
                        <wps:spPr bwMode="auto">
                          <a:xfrm>
                            <a:off x="9889" y="157"/>
                            <a:ext cx="0" cy="2152"/>
                          </a:xfrm>
                          <a:prstGeom prst="line">
                            <a:avLst/>
                          </a:prstGeom>
                          <a:noFill/>
                          <a:ln w="6096">
                            <a:solidFill>
                              <a:srgbClr val="000000"/>
                            </a:solidFill>
                            <a:round/>
                          </a:ln>
                        </wps:spPr>
                        <wps:bodyPr/>
                      </wps:wsp>
                    </wpg:wgp>
                  </a:graphicData>
                </a:graphic>
              </wp:anchor>
            </w:drawing>
          </mc:Choice>
          <mc:Fallback>
            <w:pict>
              <v:group w14:anchorId="05226C06" id="组合 1" o:spid="_x0000_s1026" style="position:absolute;left:0;text-align:left;margin-left:79.4pt;margin-top:7.85pt;width:415.35pt;height:108.1pt;z-index:-251656192;mso-wrap-distance-left:0;mso-wrap-distance-right:0;mso-position-horizontal-relative:page" coordorigin="1588,157" coordsize="8307,2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">
                <v:line id="Line 3" o:spid="_x0000_s1027" style="position:absolute;visibility:visible;mso-wrap-style:square" from="1588,161" to="9894,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" strokeweight=".48pt"/>
                <v:line id="Line 4" o:spid="_x0000_s1028" style="position:absolute;visibility:visible;mso-wrap-style:square" from="1588,2313" to="9894,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" strokeweight=".48pt"/>
                <v:line id="Line 5" o:spid="_x0000_s1029" style="position:absolute;visibility:visible;mso-wrap-style:square" from="1593,157" to="1593,2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" strokeweight=".48pt"/>
                <v:line id="Line 6" o:spid="_x0000_s1030" style="position:absolute;visibility:visible;mso-wrap-style:square" from="9889,157" to="9889,2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" strokeweight=".48pt"/>
                <w10:wrap type="topAndBottom" anchorx="page"/>
              </v:group>
            </w:pict>
          </mc:Fallback>
        </mc:AlternateContent>
      </w:r>
    </w:p>
    <w:p w14:paraId="66155DD7" w14:textId="77777777" w:rsidR="00CD2971" w:rsidRDefault="00CD2971">
      <w:pPr>
        <w:tabs>
          <w:tab w:val="left" w:pos="5580"/>
        </w:tabs>
        <w:spacing w:line="360" w:lineRule="auto"/>
        <w:jc w:val="left"/>
        <w:rPr>
          <w:rFonts w:ascii="宋体" w:hAnsi="宋体"/>
          <w:color w:val="000000"/>
          <w:sz w:val="24"/>
          <w:szCs w:val="20"/>
        </w:rPr>
      </w:pPr>
    </w:p>
    <w:p w14:paraId="5CBDDFD0" w14:textId="77777777" w:rsidR="00CD2971" w:rsidRDefault="00000000">
      <w:pPr>
        <w:tabs>
          <w:tab w:val="left" w:pos="5580"/>
        </w:tabs>
        <w:spacing w:line="360" w:lineRule="auto"/>
        <w:jc w:val="left"/>
        <w:rPr>
          <w:rFonts w:ascii="宋体" w:hAnsi="宋体"/>
          <w:color w:val="000000"/>
          <w:sz w:val="24"/>
          <w:szCs w:val="20"/>
        </w:rPr>
      </w:pPr>
      <w:r>
        <w:rPr>
          <w:rFonts w:ascii="宋体" w:hAnsi="宋体" w:hint="eastAsia"/>
          <w:color w:val="000000"/>
          <w:sz w:val="24"/>
          <w:szCs w:val="20"/>
        </w:rPr>
        <w:t>说明</w:t>
      </w:r>
      <w:r>
        <w:rPr>
          <w:rFonts w:ascii="宋体" w:hAnsi="宋体"/>
          <w:color w:val="000000"/>
          <w:sz w:val="24"/>
          <w:szCs w:val="20"/>
        </w:rPr>
        <w:t>：</w:t>
      </w:r>
    </w:p>
    <w:p w14:paraId="7B401F2D" w14:textId="77777777" w:rsidR="00CD2971" w:rsidRDefault="00000000">
      <w:pPr>
        <w:tabs>
          <w:tab w:val="left" w:pos="5580"/>
        </w:tabs>
        <w:spacing w:line="360" w:lineRule="auto"/>
        <w:jc w:val="left"/>
        <w:rPr>
          <w:rFonts w:ascii="宋体" w:hAnsi="宋体"/>
          <w:color w:val="000000"/>
          <w:sz w:val="24"/>
          <w:szCs w:val="20"/>
        </w:rPr>
      </w:pPr>
      <w:r>
        <w:rPr>
          <w:rFonts w:ascii="宋体" w:hAnsi="宋体"/>
          <w:color w:val="000000"/>
          <w:sz w:val="24"/>
          <w:szCs w:val="20"/>
        </w:rPr>
        <w:t>1.若投标人为事业单位或其他组织或分支机构，则法定代表人（单位负责人）</w:t>
      </w:r>
      <w:r>
        <w:rPr>
          <w:rFonts w:ascii="宋体" w:hAnsi="宋体" w:hint="eastAsia"/>
          <w:color w:val="000000"/>
          <w:sz w:val="24"/>
          <w:szCs w:val="20"/>
        </w:rPr>
        <w:t>处</w:t>
      </w:r>
      <w:r>
        <w:rPr>
          <w:rFonts w:ascii="宋体" w:hAnsi="宋体"/>
          <w:color w:val="000000"/>
          <w:sz w:val="24"/>
          <w:szCs w:val="20"/>
        </w:rPr>
        <w:t>的签署人可为单位负责人</w:t>
      </w:r>
      <w:r>
        <w:rPr>
          <w:rFonts w:ascii="宋体" w:hAnsi="宋体" w:hint="eastAsia"/>
          <w:color w:val="000000"/>
          <w:sz w:val="24"/>
          <w:szCs w:val="20"/>
        </w:rPr>
        <w:t>。</w:t>
      </w:r>
    </w:p>
    <w:p w14:paraId="65F901C6" w14:textId="77777777" w:rsidR="00CD2971" w:rsidRDefault="00000000">
      <w:pPr>
        <w:tabs>
          <w:tab w:val="left" w:pos="5580"/>
        </w:tabs>
        <w:spacing w:line="360" w:lineRule="auto"/>
        <w:jc w:val="left"/>
        <w:rPr>
          <w:rFonts w:ascii="宋体" w:hAnsi="宋体"/>
          <w:color w:val="000000"/>
          <w:sz w:val="24"/>
          <w:szCs w:val="20"/>
        </w:rPr>
      </w:pPr>
      <w:r>
        <w:rPr>
          <w:rFonts w:ascii="宋体" w:hAnsi="宋体"/>
          <w:color w:val="000000"/>
          <w:sz w:val="24"/>
          <w:szCs w:val="20"/>
        </w:rPr>
        <w:t>2</w:t>
      </w:r>
      <w:r>
        <w:rPr>
          <w:rFonts w:ascii="宋体" w:hAnsi="宋体" w:hint="eastAsia"/>
          <w:color w:val="000000"/>
          <w:sz w:val="24"/>
          <w:szCs w:val="20"/>
        </w:rPr>
        <w:t>.</w:t>
      </w:r>
      <w:r>
        <w:rPr>
          <w:rFonts w:ascii="宋体" w:hAnsi="宋体"/>
          <w:color w:val="000000"/>
          <w:sz w:val="24"/>
          <w:szCs w:val="20"/>
        </w:rPr>
        <w:t>若</w:t>
      </w:r>
      <w:r>
        <w:rPr>
          <w:rFonts w:ascii="宋体" w:hAnsi="宋体" w:hint="eastAsia"/>
          <w:color w:val="000000"/>
          <w:sz w:val="24"/>
          <w:szCs w:val="20"/>
        </w:rPr>
        <w:t>投标</w:t>
      </w:r>
      <w:r>
        <w:rPr>
          <w:rFonts w:ascii="宋体" w:hAnsi="宋体"/>
          <w:color w:val="000000"/>
          <w:sz w:val="24"/>
          <w:szCs w:val="20"/>
        </w:rPr>
        <w:t>文件中签字之处均为法定代表人（单位负责人）本人签署，则可不提供本《</w:t>
      </w:r>
      <w:r>
        <w:rPr>
          <w:rFonts w:ascii="宋体" w:hAnsi="宋体" w:hint="eastAsia"/>
          <w:color w:val="000000"/>
          <w:sz w:val="24"/>
          <w:szCs w:val="20"/>
        </w:rPr>
        <w:t>授权委托书</w:t>
      </w:r>
      <w:r>
        <w:rPr>
          <w:rFonts w:ascii="宋体" w:hAnsi="宋体"/>
          <w:color w:val="000000"/>
          <w:sz w:val="24"/>
          <w:szCs w:val="20"/>
        </w:rPr>
        <w:t>》，但须提供</w:t>
      </w:r>
      <w:r>
        <w:rPr>
          <w:rFonts w:ascii="宋体" w:hAnsi="宋体" w:hint="eastAsia"/>
          <w:color w:val="000000"/>
          <w:sz w:val="24"/>
          <w:szCs w:val="20"/>
        </w:rPr>
        <w:t>《</w:t>
      </w:r>
      <w:r>
        <w:rPr>
          <w:rFonts w:ascii="宋体" w:hAnsi="宋体"/>
          <w:color w:val="000000"/>
          <w:sz w:val="24"/>
          <w:szCs w:val="20"/>
        </w:rPr>
        <w:t>法定代表人（单位负责人）身份证</w:t>
      </w:r>
      <w:r>
        <w:rPr>
          <w:rFonts w:ascii="宋体" w:hAnsi="宋体" w:hint="eastAsia"/>
          <w:color w:val="000000"/>
          <w:sz w:val="24"/>
          <w:szCs w:val="20"/>
        </w:rPr>
        <w:t>明》</w:t>
      </w:r>
      <w:r>
        <w:rPr>
          <w:rFonts w:ascii="宋体" w:hAnsi="宋体"/>
          <w:color w:val="000000"/>
          <w:sz w:val="24"/>
          <w:szCs w:val="20"/>
        </w:rPr>
        <w:t>。</w:t>
      </w:r>
      <w:r>
        <w:rPr>
          <w:rFonts w:ascii="宋体" w:hAnsi="宋体"/>
          <w:spacing w:val="-14"/>
          <w:sz w:val="24"/>
        </w:rPr>
        <w:t>否则，不需要提供《法</w:t>
      </w:r>
      <w:r>
        <w:rPr>
          <w:rFonts w:ascii="宋体" w:hAnsi="宋体"/>
          <w:spacing w:val="-2"/>
          <w:sz w:val="24"/>
        </w:rPr>
        <w:t>定代表人（单位负责人）</w:t>
      </w:r>
      <w:r>
        <w:rPr>
          <w:rFonts w:ascii="宋体" w:hAnsi="宋体"/>
          <w:spacing w:val="-22"/>
          <w:sz w:val="24"/>
        </w:rPr>
        <w:t>身份证明》</w:t>
      </w:r>
      <w:r>
        <w:rPr>
          <w:rFonts w:ascii="宋体" w:hAnsi="宋体" w:hint="eastAsia"/>
          <w:spacing w:val="-22"/>
          <w:sz w:val="24"/>
        </w:rPr>
        <w:t>。</w:t>
      </w:r>
    </w:p>
    <w:p w14:paraId="1CC5EFA9" w14:textId="77777777" w:rsidR="00CD2971" w:rsidRDefault="00000000">
      <w:pPr>
        <w:tabs>
          <w:tab w:val="left" w:pos="5580"/>
        </w:tabs>
        <w:spacing w:line="360" w:lineRule="auto"/>
        <w:jc w:val="left"/>
        <w:rPr>
          <w:rFonts w:ascii="宋体" w:hAnsi="宋体"/>
          <w:color w:val="000000"/>
          <w:sz w:val="24"/>
          <w:szCs w:val="20"/>
        </w:rPr>
      </w:pPr>
      <w:r>
        <w:rPr>
          <w:rFonts w:ascii="宋体" w:hAnsi="宋体"/>
          <w:color w:val="000000"/>
          <w:sz w:val="24"/>
          <w:szCs w:val="20"/>
        </w:rPr>
        <w:t>3.</w:t>
      </w:r>
      <w:r>
        <w:rPr>
          <w:rFonts w:ascii="宋体" w:hAnsi="宋体" w:hint="eastAsia"/>
          <w:color w:val="000000"/>
          <w:sz w:val="24"/>
          <w:szCs w:val="20"/>
        </w:rPr>
        <w:t>投标人为自然人的情形，可不提供本</w:t>
      </w:r>
      <w:r>
        <w:rPr>
          <w:rFonts w:ascii="宋体" w:hAnsi="宋体"/>
          <w:color w:val="000000"/>
          <w:sz w:val="24"/>
          <w:szCs w:val="20"/>
        </w:rPr>
        <w:t>《</w:t>
      </w:r>
      <w:r>
        <w:rPr>
          <w:rFonts w:ascii="宋体" w:hAnsi="宋体" w:hint="eastAsia"/>
          <w:color w:val="000000"/>
          <w:sz w:val="24"/>
          <w:szCs w:val="20"/>
        </w:rPr>
        <w:t>授权委托书</w:t>
      </w:r>
      <w:r>
        <w:rPr>
          <w:rFonts w:ascii="宋体" w:hAnsi="宋体"/>
          <w:color w:val="000000"/>
          <w:sz w:val="24"/>
          <w:szCs w:val="20"/>
        </w:rPr>
        <w:t>》</w:t>
      </w:r>
      <w:r>
        <w:rPr>
          <w:rFonts w:ascii="宋体" w:hAnsi="宋体" w:hint="eastAsia"/>
          <w:color w:val="000000"/>
          <w:sz w:val="24"/>
          <w:szCs w:val="20"/>
        </w:rPr>
        <w:t>。</w:t>
      </w:r>
    </w:p>
    <w:p w14:paraId="7087DAFE" w14:textId="77777777" w:rsidR="00CD2971" w:rsidRDefault="00000000">
      <w:pPr>
        <w:tabs>
          <w:tab w:val="left" w:pos="5580"/>
        </w:tabs>
        <w:spacing w:line="360" w:lineRule="auto"/>
        <w:jc w:val="left"/>
        <w:rPr>
          <w:rFonts w:ascii="宋体" w:hAnsi="宋体"/>
          <w:color w:val="000000"/>
          <w:sz w:val="30"/>
          <w:szCs w:val="30"/>
        </w:rPr>
      </w:pPr>
      <w:r>
        <w:rPr>
          <w:rFonts w:ascii="宋体" w:hAnsi="宋体"/>
          <w:color w:val="000000"/>
          <w:sz w:val="24"/>
          <w:szCs w:val="20"/>
        </w:rPr>
        <w:lastRenderedPageBreak/>
        <w:t>4.</w:t>
      </w:r>
      <w:r>
        <w:rPr>
          <w:rFonts w:ascii="宋体" w:hAnsi="宋体" w:hint="eastAsia"/>
          <w:color w:val="000000"/>
          <w:sz w:val="24"/>
          <w:szCs w:val="20"/>
        </w:rPr>
        <w:t>供应商应随本《授权委托书》同时提供法定代表人（单位负责人）及委托代理人的有效的身份证、护照等身份证明文件复印件或扫描件。提供身份证的，应同时提供身份证双面复印件或扫描件。</w:t>
      </w:r>
      <w:r>
        <w:rPr>
          <w:rFonts w:ascii="宋体" w:hAnsi="宋体"/>
          <w:color w:val="000000"/>
          <w:sz w:val="30"/>
          <w:szCs w:val="30"/>
        </w:rPr>
        <w:br w:type="page"/>
      </w:r>
    </w:p>
    <w:p w14:paraId="26E92FBF"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lastRenderedPageBreak/>
        <w:t>附：</w:t>
      </w:r>
      <w:r>
        <w:rPr>
          <w:rFonts w:ascii="宋体" w:hAnsi="宋体"/>
          <w:b/>
          <w:color w:val="000000"/>
          <w:sz w:val="32"/>
          <w:szCs w:val="32"/>
        </w:rPr>
        <w:t>法定代表人（单位负责人）身份证明</w:t>
      </w:r>
    </w:p>
    <w:p w14:paraId="5AD97466" w14:textId="77777777" w:rsidR="00CD2971" w:rsidRDefault="00CD2971">
      <w:pPr>
        <w:tabs>
          <w:tab w:val="left" w:pos="5580"/>
        </w:tabs>
        <w:spacing w:line="360" w:lineRule="auto"/>
        <w:rPr>
          <w:rFonts w:ascii="宋体" w:hAnsi="宋体"/>
          <w:color w:val="000000"/>
          <w:sz w:val="24"/>
        </w:rPr>
      </w:pPr>
    </w:p>
    <w:p w14:paraId="635347DE" w14:textId="77777777" w:rsidR="00CD2971" w:rsidRDefault="00000000">
      <w:pPr>
        <w:tabs>
          <w:tab w:val="left" w:pos="5580"/>
        </w:tabs>
        <w:spacing w:line="360" w:lineRule="auto"/>
        <w:rPr>
          <w:rFonts w:ascii="宋体" w:hAnsi="宋体"/>
          <w:color w:val="000000"/>
          <w:sz w:val="24"/>
        </w:rPr>
      </w:pPr>
      <w:r>
        <w:rPr>
          <w:rFonts w:ascii="宋体" w:hAnsi="宋体"/>
          <w:color w:val="000000"/>
          <w:sz w:val="24"/>
        </w:rPr>
        <w:t>致：</w:t>
      </w:r>
      <w:r>
        <w:rPr>
          <w:rFonts w:ascii="宋体" w:hAnsi="宋体"/>
          <w:color w:val="000000"/>
          <w:sz w:val="24"/>
          <w:u w:val="single"/>
        </w:rPr>
        <w:t>（</w:t>
      </w:r>
      <w:r>
        <w:rPr>
          <w:rFonts w:ascii="宋体" w:hAnsi="宋体" w:hint="eastAsia"/>
          <w:color w:val="000000"/>
          <w:sz w:val="24"/>
          <w:u w:val="single"/>
        </w:rPr>
        <w:t>采购人或采购代理机构名称</w:t>
      </w:r>
      <w:r>
        <w:rPr>
          <w:rFonts w:ascii="宋体" w:hAnsi="宋体"/>
          <w:color w:val="000000"/>
          <w:sz w:val="24"/>
          <w:u w:val="single"/>
        </w:rPr>
        <w:t>）</w:t>
      </w:r>
    </w:p>
    <w:p w14:paraId="0CF8EF2F" w14:textId="77777777" w:rsidR="00CD2971" w:rsidRDefault="00000000">
      <w:pPr>
        <w:pStyle w:val="af1"/>
        <w:tabs>
          <w:tab w:val="left" w:pos="2412"/>
          <w:tab w:val="left" w:pos="3883"/>
          <w:tab w:val="left" w:pos="5352"/>
          <w:tab w:val="left" w:pos="6821"/>
        </w:tabs>
        <w:kinsoku w:val="0"/>
        <w:overflowPunct w:val="0"/>
        <w:spacing w:line="335" w:lineRule="exact"/>
        <w:ind w:firstLineChars="200" w:firstLine="480"/>
      </w:pPr>
      <w:r>
        <w:rPr>
          <w:rFonts w:hint="eastAsia"/>
        </w:rPr>
        <w:t>兹证明，</w:t>
      </w:r>
    </w:p>
    <w:p w14:paraId="44FCA841" w14:textId="77777777" w:rsidR="00CD2971" w:rsidRDefault="00000000">
      <w:pPr>
        <w:pStyle w:val="af1"/>
        <w:tabs>
          <w:tab w:val="left" w:pos="1690"/>
          <w:tab w:val="left" w:pos="3400"/>
          <w:tab w:val="left" w:pos="5110"/>
          <w:tab w:val="left" w:pos="6821"/>
        </w:tabs>
        <w:kinsoku w:val="0"/>
        <w:overflowPunct w:val="0"/>
        <w:spacing w:line="335" w:lineRule="exact"/>
        <w:ind w:firstLineChars="200" w:firstLine="480"/>
      </w:pPr>
      <w:r>
        <w:t>姓名</w:t>
      </w:r>
      <w:r>
        <w:rPr>
          <w:rFonts w:hint="eastAsia"/>
        </w:rPr>
        <w:t>：</w:t>
      </w:r>
      <w:r>
        <w:t>____性别：____年龄：____职务：____</w:t>
      </w:r>
    </w:p>
    <w:p w14:paraId="2BCF98B6" w14:textId="77777777" w:rsidR="00CD2971" w:rsidRDefault="00CD2971">
      <w:pPr>
        <w:pStyle w:val="af1"/>
        <w:tabs>
          <w:tab w:val="left" w:pos="2412"/>
          <w:tab w:val="left" w:pos="3883"/>
          <w:tab w:val="left" w:pos="5352"/>
          <w:tab w:val="left" w:pos="6821"/>
        </w:tabs>
        <w:kinsoku w:val="0"/>
        <w:overflowPunct w:val="0"/>
        <w:spacing w:line="335" w:lineRule="exact"/>
      </w:pPr>
    </w:p>
    <w:p w14:paraId="56224273" w14:textId="77777777" w:rsidR="00CD2971" w:rsidRDefault="00000000">
      <w:pPr>
        <w:pStyle w:val="af1"/>
        <w:tabs>
          <w:tab w:val="clear" w:pos="567"/>
          <w:tab w:val="left" w:pos="2250"/>
          <w:tab w:val="left" w:pos="2412"/>
          <w:tab w:val="left" w:pos="3883"/>
          <w:tab w:val="left" w:pos="5352"/>
          <w:tab w:val="left" w:pos="6821"/>
        </w:tabs>
        <w:kinsoku w:val="0"/>
        <w:overflowPunct w:val="0"/>
        <w:spacing w:line="335" w:lineRule="exact"/>
        <w:ind w:firstLineChars="200" w:firstLine="480"/>
      </w:pPr>
      <w:r>
        <w:t>系</w:t>
      </w:r>
      <w:r>
        <w:rPr>
          <w:u w:val="single"/>
        </w:rPr>
        <w:tab/>
      </w:r>
      <w:r>
        <w:t>（</w:t>
      </w:r>
      <w:r>
        <w:rPr>
          <w:rFonts w:hint="eastAsia"/>
        </w:rPr>
        <w:t>投标人</w:t>
      </w:r>
      <w:r>
        <w:t>名称）的法定代表人（单位负责人）。</w:t>
      </w:r>
    </w:p>
    <w:p w14:paraId="7B5C28CA" w14:textId="77777777" w:rsidR="00CD2971" w:rsidRDefault="00CD2971">
      <w:pPr>
        <w:pStyle w:val="af1"/>
        <w:tabs>
          <w:tab w:val="left" w:pos="2412"/>
          <w:tab w:val="left" w:pos="3883"/>
          <w:tab w:val="left" w:pos="5352"/>
          <w:tab w:val="left" w:pos="6821"/>
        </w:tabs>
        <w:kinsoku w:val="0"/>
        <w:overflowPunct w:val="0"/>
        <w:spacing w:line="335" w:lineRule="exact"/>
      </w:pPr>
    </w:p>
    <w:p w14:paraId="1995C69F" w14:textId="77777777" w:rsidR="00CD2971" w:rsidRDefault="00000000">
      <w:pPr>
        <w:pStyle w:val="af1"/>
        <w:tabs>
          <w:tab w:val="left" w:pos="2412"/>
          <w:tab w:val="left" w:pos="3883"/>
          <w:tab w:val="left" w:pos="5352"/>
          <w:tab w:val="left" w:pos="6821"/>
        </w:tabs>
        <w:kinsoku w:val="0"/>
        <w:overflowPunct w:val="0"/>
        <w:spacing w:line="335" w:lineRule="exact"/>
        <w:rPr>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w:t>
      </w:r>
      <w:r>
        <w:rPr>
          <w:rFonts w:hint="eastAsia"/>
          <w:spacing w:val="-3"/>
        </w:rPr>
        <w:t>份</w:t>
      </w:r>
      <w:r>
        <w:rPr>
          <w:spacing w:val="-3"/>
        </w:rPr>
        <w:t>证</w:t>
      </w:r>
      <w:r>
        <w:rPr>
          <w:rFonts w:hint="eastAsia"/>
          <w:spacing w:val="-3"/>
        </w:rPr>
        <w:t>、护照等身份证明文件复印件或扫描件。</w:t>
      </w:r>
    </w:p>
    <w:p w14:paraId="21F17158" w14:textId="77777777" w:rsidR="00CD2971" w:rsidRDefault="00CD2971">
      <w:pPr>
        <w:autoSpaceDE w:val="0"/>
        <w:autoSpaceDN w:val="0"/>
        <w:adjustRightInd w:val="0"/>
        <w:snapToGrid w:val="0"/>
        <w:spacing w:line="360" w:lineRule="auto"/>
        <w:ind w:rightChars="-203" w:right="-426"/>
        <w:rPr>
          <w:rFonts w:ascii="宋体" w:hAnsi="宋体"/>
          <w:color w:val="000000"/>
          <w:sz w:val="24"/>
        </w:rPr>
      </w:pPr>
    </w:p>
    <w:p w14:paraId="4695FD8F" w14:textId="77777777" w:rsidR="00CD2971" w:rsidRDefault="00CD2971">
      <w:pPr>
        <w:autoSpaceDE w:val="0"/>
        <w:autoSpaceDN w:val="0"/>
        <w:adjustRightInd w:val="0"/>
        <w:snapToGrid w:val="0"/>
        <w:spacing w:line="360" w:lineRule="auto"/>
        <w:ind w:rightChars="-203" w:right="-426"/>
        <w:rPr>
          <w:rFonts w:ascii="宋体" w:hAnsi="宋体"/>
          <w:color w:val="000000"/>
          <w:sz w:val="24"/>
        </w:rPr>
      </w:pPr>
    </w:p>
    <w:p w14:paraId="032D2075" w14:textId="77777777" w:rsidR="00CD2971" w:rsidRDefault="00000000">
      <w:pPr>
        <w:autoSpaceDE w:val="0"/>
        <w:autoSpaceDN w:val="0"/>
        <w:adjustRightInd w:val="0"/>
        <w:snapToGrid w:val="0"/>
        <w:spacing w:line="360" w:lineRule="auto"/>
        <w:ind w:rightChars="-203" w:right="-426"/>
        <w:rPr>
          <w:rFonts w:ascii="宋体" w:hAnsi="宋体"/>
          <w:color w:val="000000"/>
          <w:sz w:val="24"/>
          <w:lang w:val="zh-CN"/>
        </w:rPr>
      </w:pPr>
      <w:r>
        <w:rPr>
          <w:rFonts w:ascii="宋体" w:hAnsi="宋体"/>
          <w:noProof/>
          <w:sz w:val="24"/>
        </w:rPr>
        <mc:AlternateContent>
          <mc:Choice Requires="wpg">
            <w:drawing>
              <wp:anchor distT="0" distB="0" distL="0" distR="0" simplePos="0" relativeHeight="251659264" behindDoc="1" locked="0" layoutInCell="1" allowOverlap="1" wp14:anchorId="008557D1" wp14:editId="1686910B">
                <wp:simplePos x="0" y="0"/>
                <wp:positionH relativeFrom="page">
                  <wp:posOffset>1009650</wp:posOffset>
                </wp:positionH>
                <wp:positionV relativeFrom="page">
                  <wp:posOffset>4039870</wp:posOffset>
                </wp:positionV>
                <wp:extent cx="5274945" cy="1372870"/>
                <wp:effectExtent l="0" t="0" r="20955" b="17780"/>
                <wp:wrapTopAndBottom/>
                <wp:docPr id="795166442" name="组合 1"/>
                <wp:cNvGraphicFramePr/>
                <a:graphic xmlns:a="http://schemas.openxmlformats.org/drawingml/2006/main">
                  <a:graphicData uri="http://schemas.microsoft.com/office/word/2010/wordprocessingGroup">
                    <wpg:wgp>
                      <wpg:cNvGrpSpPr/>
                      <wpg:grpSpPr>
                        <a:xfrm>
                          <a:off x="0" y="0"/>
                          <a:ext cx="5274945" cy="1372870"/>
                          <a:chOff x="1588" y="157"/>
                          <a:chExt cx="8307" cy="2162"/>
                        </a:xfrm>
                      </wpg:grpSpPr>
                      <wps:wsp>
                        <wps:cNvPr id="920947456" name="Line 3"/>
                        <wps:cNvCnPr>
                          <a:cxnSpLocks noChangeShapeType="1"/>
                        </wps:cNvCnPr>
                        <wps:spPr bwMode="auto">
                          <a:xfrm>
                            <a:off x="1588" y="161"/>
                            <a:ext cx="8306" cy="0"/>
                          </a:xfrm>
                          <a:prstGeom prst="line">
                            <a:avLst/>
                          </a:prstGeom>
                          <a:noFill/>
                          <a:ln w="6096">
                            <a:solidFill>
                              <a:srgbClr val="000000"/>
                            </a:solidFill>
                            <a:round/>
                          </a:ln>
                        </wps:spPr>
                        <wps:bodyPr/>
                      </wps:wsp>
                      <wps:wsp>
                        <wps:cNvPr id="392513715" name="Line 4"/>
                        <wps:cNvCnPr>
                          <a:cxnSpLocks noChangeShapeType="1"/>
                        </wps:cNvCnPr>
                        <wps:spPr bwMode="auto">
                          <a:xfrm>
                            <a:off x="1588" y="2313"/>
                            <a:ext cx="8306" cy="0"/>
                          </a:xfrm>
                          <a:prstGeom prst="line">
                            <a:avLst/>
                          </a:prstGeom>
                          <a:noFill/>
                          <a:ln w="6096">
                            <a:solidFill>
                              <a:srgbClr val="000000"/>
                            </a:solidFill>
                            <a:round/>
                          </a:ln>
                        </wps:spPr>
                        <wps:bodyPr/>
                      </wps:wsp>
                      <wps:wsp>
                        <wps:cNvPr id="1199653736" name="Line 5"/>
                        <wps:cNvCnPr>
                          <a:cxnSpLocks noChangeShapeType="1"/>
                        </wps:cNvCnPr>
                        <wps:spPr bwMode="auto">
                          <a:xfrm>
                            <a:off x="1593" y="157"/>
                            <a:ext cx="0" cy="2152"/>
                          </a:xfrm>
                          <a:prstGeom prst="line">
                            <a:avLst/>
                          </a:prstGeom>
                          <a:noFill/>
                          <a:ln w="6096">
                            <a:solidFill>
                              <a:srgbClr val="000000"/>
                            </a:solidFill>
                            <a:round/>
                          </a:ln>
                        </wps:spPr>
                        <wps:bodyPr/>
                      </wps:wsp>
                      <wps:wsp>
                        <wps:cNvPr id="658988754" name="Line 6"/>
                        <wps:cNvCnPr>
                          <a:cxnSpLocks noChangeShapeType="1"/>
                        </wps:cNvCnPr>
                        <wps:spPr bwMode="auto">
                          <a:xfrm>
                            <a:off x="9889" y="157"/>
                            <a:ext cx="0" cy="2152"/>
                          </a:xfrm>
                          <a:prstGeom prst="line">
                            <a:avLst/>
                          </a:prstGeom>
                          <a:noFill/>
                          <a:ln w="6096">
                            <a:solidFill>
                              <a:srgbClr val="000000"/>
                            </a:solidFill>
                            <a:round/>
                          </a:ln>
                        </wps:spPr>
                        <wps:bodyPr/>
                      </wps:wsp>
                    </wpg:wgp>
                  </a:graphicData>
                </a:graphic>
              </wp:anchor>
            </w:drawing>
          </mc:Choice>
          <mc:Fallback>
            <w:pict>
              <v:group w14:anchorId="2E30A3CA" id="组合 1" o:spid="_x0000_s1026" style="position:absolute;left:0;text-align:left;margin-left:79.5pt;margin-top:318.1pt;width:415.35pt;height:108.1pt;z-index:-251657216;mso-wrap-distance-left:0;mso-wrap-distance-right:0;mso-position-horizontal-relative:page;mso-position-vertical-relative:page" coordorigin="1588,157" coordsize="8307,2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">
                <v:line id="Line 3" o:spid="_x0000_s1027" style="position:absolute;visibility:visible;mso-wrap-style:square" from="1588,161" to="9894,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" strokeweight=".48pt"/>
                <v:line id="Line 4" o:spid="_x0000_s1028" style="position:absolute;visibility:visible;mso-wrap-style:square" from="1588,2313" to="9894,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" strokeweight=".48pt"/>
                <v:line id="Line 5" o:spid="_x0000_s1029" style="position:absolute;visibility:visible;mso-wrap-style:square" from="1593,157" to="1593,2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" strokeweight=".48pt"/>
                <v:line id="Line 6" o:spid="_x0000_s1030" style="position:absolute;visibility:visible;mso-wrap-style:square" from="9889,157" to="9889,2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" strokeweight=".48pt"/>
                <w10:wrap type="topAndBottom" anchorx="page" anchory="page"/>
              </v:group>
            </w:pict>
          </mc:Fallback>
        </mc:AlternateContent>
      </w:r>
      <w:r>
        <w:rPr>
          <w:rFonts w:ascii="宋体" w:hAnsi="宋体" w:hint="eastAsia"/>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7542E33F" w14:textId="77777777" w:rsidR="00CD2971" w:rsidRDefault="00000000">
      <w:pPr>
        <w:pStyle w:val="af1"/>
        <w:kinsoku w:val="0"/>
        <w:overflowPunct w:val="0"/>
        <w:spacing w:line="583" w:lineRule="auto"/>
        <w:ind w:right="95"/>
        <w:rPr>
          <w:spacing w:val="-3"/>
        </w:rPr>
      </w:pPr>
      <w:r>
        <w:rPr>
          <w:rFonts w:hint="eastAsia"/>
          <w:spacing w:val="-3"/>
        </w:rPr>
        <w:t>法定代表人（</w:t>
      </w:r>
      <w:r>
        <w:t>单位负责人</w:t>
      </w:r>
      <w:r>
        <w:rPr>
          <w:rFonts w:hint="eastAsia"/>
          <w:spacing w:val="-3"/>
        </w:rPr>
        <w:t>）（签字或签章）：_</w:t>
      </w:r>
      <w:r>
        <w:rPr>
          <w:spacing w:val="-3"/>
        </w:rPr>
        <w:t>______</w:t>
      </w:r>
    </w:p>
    <w:p w14:paraId="2214D151" w14:textId="77777777" w:rsidR="00CD2971" w:rsidRDefault="00000000">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13AECA59" w14:textId="77777777" w:rsidR="00CD2971" w:rsidRDefault="00CD2971">
      <w:pPr>
        <w:widowControl/>
        <w:jc w:val="left"/>
        <w:rPr>
          <w:rFonts w:ascii="宋体" w:hAnsi="宋体"/>
          <w:i/>
          <w:color w:val="000000"/>
          <w:sz w:val="24"/>
          <w:szCs w:val="20"/>
          <w:u w:val="single"/>
        </w:rPr>
      </w:pPr>
    </w:p>
    <w:p w14:paraId="33957B78" w14:textId="77777777" w:rsidR="00CD2971" w:rsidRDefault="00000000">
      <w:pPr>
        <w:widowControl/>
        <w:jc w:val="left"/>
        <w:rPr>
          <w:rFonts w:ascii="宋体" w:hAnsi="宋体"/>
          <w:color w:val="000000"/>
          <w:sz w:val="24"/>
          <w:szCs w:val="20"/>
        </w:rPr>
      </w:pPr>
      <w:r>
        <w:rPr>
          <w:rFonts w:ascii="宋体" w:hAnsi="宋体"/>
          <w:color w:val="000000"/>
          <w:sz w:val="24"/>
          <w:szCs w:val="20"/>
        </w:rPr>
        <w:br w:type="page"/>
      </w:r>
    </w:p>
    <w:p w14:paraId="08AE7AD8" w14:textId="77777777" w:rsidR="00CD2971" w:rsidRDefault="00000000">
      <w:pPr>
        <w:pStyle w:val="affffb"/>
        <w:numPr>
          <w:ilvl w:val="0"/>
          <w:numId w:val="35"/>
        </w:numPr>
        <w:spacing w:line="360" w:lineRule="auto"/>
        <w:ind w:firstLineChars="0"/>
        <w:outlineLvl w:val="2"/>
        <w:rPr>
          <w:rFonts w:ascii="宋体" w:hAnsi="宋体"/>
          <w:b/>
          <w:bCs/>
          <w:color w:val="000000"/>
          <w:sz w:val="24"/>
          <w:szCs w:val="20"/>
        </w:rPr>
      </w:pPr>
      <w:r>
        <w:rPr>
          <w:rFonts w:ascii="宋体" w:hAnsi="宋体"/>
          <w:b/>
          <w:bCs/>
          <w:color w:val="000000"/>
          <w:sz w:val="24"/>
          <w:szCs w:val="20"/>
        </w:rPr>
        <w:lastRenderedPageBreak/>
        <w:t>开标一览表</w:t>
      </w:r>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r>
        <w:rPr>
          <w:rFonts w:ascii="宋体" w:hAnsi="宋体"/>
          <w:b/>
          <w:bCs/>
          <w:color w:val="000000"/>
          <w:sz w:val="24"/>
          <w:szCs w:val="20"/>
        </w:rPr>
        <w:t>（实质性格式）</w:t>
      </w:r>
    </w:p>
    <w:p w14:paraId="28AB788D" w14:textId="77777777" w:rsidR="00CD2971" w:rsidRDefault="00000000">
      <w:pPr>
        <w:spacing w:beforeLines="50" w:before="120" w:afterLines="100" w:after="240"/>
        <w:jc w:val="center"/>
        <w:rPr>
          <w:rFonts w:ascii="宋体" w:hAnsi="宋体"/>
          <w:b/>
          <w:color w:val="000000"/>
          <w:sz w:val="32"/>
          <w:szCs w:val="32"/>
        </w:rPr>
      </w:pPr>
      <w:bookmarkStart w:id="1673" w:name="_Toc305158826"/>
      <w:bookmarkStart w:id="1674" w:name="_Toc226965748"/>
      <w:bookmarkStart w:id="1675" w:name="_Toc195842923"/>
      <w:bookmarkStart w:id="1676" w:name="_Toc226309802"/>
      <w:bookmarkStart w:id="1677" w:name="_Toc264969248"/>
      <w:bookmarkStart w:id="1678" w:name="_Toc164608827"/>
      <w:bookmarkStart w:id="1679" w:name="_Toc305158900"/>
      <w:bookmarkStart w:id="1680" w:name="_Toc164608672"/>
      <w:bookmarkStart w:id="1681" w:name="_Toc265228396"/>
      <w:bookmarkStart w:id="1682" w:name="_Toc226337254"/>
      <w:bookmarkStart w:id="1683" w:name="_Toc226965831"/>
      <w:r>
        <w:rPr>
          <w:rFonts w:ascii="宋体" w:hAnsi="宋体" w:hint="eastAsia"/>
          <w:b/>
          <w:color w:val="000000"/>
          <w:sz w:val="32"/>
          <w:szCs w:val="32"/>
        </w:rPr>
        <w:t>开标一览表</w:t>
      </w:r>
      <w:bookmarkEnd w:id="1673"/>
      <w:bookmarkEnd w:id="1674"/>
      <w:bookmarkEnd w:id="1675"/>
      <w:bookmarkEnd w:id="1676"/>
      <w:bookmarkEnd w:id="1677"/>
      <w:bookmarkEnd w:id="1678"/>
      <w:bookmarkEnd w:id="1679"/>
      <w:bookmarkEnd w:id="1680"/>
      <w:bookmarkEnd w:id="1681"/>
      <w:bookmarkEnd w:id="1682"/>
      <w:bookmarkEnd w:id="1683"/>
    </w:p>
    <w:p w14:paraId="553C8905" w14:textId="77777777" w:rsidR="00CD2971" w:rsidRDefault="00000000">
      <w:pPr>
        <w:tabs>
          <w:tab w:val="left" w:pos="1800"/>
          <w:tab w:val="left" w:pos="5580"/>
        </w:tabs>
        <w:spacing w:line="360" w:lineRule="auto"/>
        <w:ind w:firstLineChars="100" w:firstLine="240"/>
        <w:jc w:val="left"/>
        <w:rPr>
          <w:rFonts w:ascii="宋体" w:hAnsi="宋体"/>
          <w:color w:val="000000"/>
          <w:sz w:val="24"/>
        </w:rPr>
      </w:pPr>
      <w:r>
        <w:rPr>
          <w:rFonts w:ascii="宋体" w:hAnsi="宋体"/>
          <w:color w:val="000000"/>
          <w:sz w:val="24"/>
        </w:rPr>
        <w:t>项目编号</w:t>
      </w:r>
      <w:r>
        <w:rPr>
          <w:rFonts w:ascii="宋体" w:hAnsi="宋体" w:hint="eastAsia"/>
          <w:color w:val="000000"/>
          <w:sz w:val="24"/>
        </w:rPr>
        <w:t>/包号</w:t>
      </w:r>
      <w:r>
        <w:rPr>
          <w:rFonts w:ascii="宋体" w:hAnsi="宋体"/>
          <w:color w:val="000000"/>
          <w:sz w:val="24"/>
        </w:rPr>
        <w:t xml:space="preserve">：_____________________     </w:t>
      </w:r>
    </w:p>
    <w:p w14:paraId="0E616FD1" w14:textId="77777777" w:rsidR="00CD2971" w:rsidRDefault="00000000">
      <w:pPr>
        <w:tabs>
          <w:tab w:val="left" w:pos="1800"/>
          <w:tab w:val="left" w:pos="5580"/>
        </w:tabs>
        <w:spacing w:line="360" w:lineRule="auto"/>
        <w:ind w:firstLineChars="100" w:firstLine="240"/>
        <w:jc w:val="left"/>
        <w:rPr>
          <w:rFonts w:ascii="宋体" w:hAnsi="宋体"/>
          <w:color w:val="000000"/>
          <w:sz w:val="24"/>
          <w:u w:val="single"/>
        </w:rPr>
      </w:pPr>
      <w:r>
        <w:rPr>
          <w:rFonts w:ascii="宋体" w:hAnsi="宋体"/>
          <w:color w:val="000000"/>
          <w:sz w:val="24"/>
        </w:rPr>
        <w:t>项目名称：____________</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70"/>
        <w:gridCol w:w="6237"/>
      </w:tblGrid>
      <w:tr w:rsidR="00CD2971" w14:paraId="07C31352" w14:textId="77777777">
        <w:trPr>
          <w:trHeight w:val="680"/>
          <w:jc w:val="center"/>
        </w:trPr>
        <w:tc>
          <w:tcPr>
            <w:tcW w:w="3270" w:type="dxa"/>
            <w:vAlign w:val="center"/>
          </w:tcPr>
          <w:p w14:paraId="4B0B6716" w14:textId="77777777" w:rsidR="00CD2971" w:rsidRDefault="00000000">
            <w:pPr>
              <w:ind w:leftChars="67" w:left="141" w:rightChars="49" w:right="103"/>
              <w:rPr>
                <w:rFonts w:ascii="宋体" w:hAnsi="宋体"/>
                <w:b/>
                <w:sz w:val="24"/>
              </w:rPr>
            </w:pPr>
            <w:r>
              <w:rPr>
                <w:rFonts w:ascii="宋体" w:hAnsi="宋体" w:hint="eastAsia"/>
                <w:b/>
                <w:sz w:val="24"/>
              </w:rPr>
              <w:t>投标人名称</w:t>
            </w:r>
          </w:p>
        </w:tc>
        <w:tc>
          <w:tcPr>
            <w:tcW w:w="6237" w:type="dxa"/>
            <w:vAlign w:val="center"/>
          </w:tcPr>
          <w:p w14:paraId="0F7E9FBF" w14:textId="77777777" w:rsidR="00CD2971" w:rsidRDefault="00CD2971">
            <w:pPr>
              <w:ind w:leftChars="90" w:left="189" w:firstLine="1"/>
              <w:rPr>
                <w:rFonts w:ascii="宋体" w:hAnsi="宋体"/>
                <w:sz w:val="24"/>
              </w:rPr>
            </w:pPr>
          </w:p>
        </w:tc>
      </w:tr>
      <w:tr w:rsidR="00CD2971" w14:paraId="2CAC5B87" w14:textId="77777777">
        <w:trPr>
          <w:trHeight w:val="1253"/>
          <w:jc w:val="center"/>
        </w:trPr>
        <w:tc>
          <w:tcPr>
            <w:tcW w:w="3270" w:type="dxa"/>
            <w:vAlign w:val="center"/>
          </w:tcPr>
          <w:p w14:paraId="61C8D55A" w14:textId="77777777" w:rsidR="00CD2971" w:rsidRDefault="00000000">
            <w:pPr>
              <w:ind w:leftChars="67" w:left="141" w:rightChars="49" w:right="103"/>
              <w:rPr>
                <w:rFonts w:ascii="宋体" w:hAnsi="宋体"/>
                <w:b/>
                <w:sz w:val="24"/>
              </w:rPr>
            </w:pPr>
            <w:r>
              <w:rPr>
                <w:rFonts w:ascii="宋体" w:hAnsi="宋体" w:hint="eastAsia"/>
                <w:b/>
                <w:bCs/>
                <w:sz w:val="24"/>
              </w:rPr>
              <w:t>2</w:t>
            </w:r>
            <w:r>
              <w:rPr>
                <w:rFonts w:ascii="宋体" w:hAnsi="宋体"/>
                <w:b/>
                <w:bCs/>
                <w:sz w:val="24"/>
              </w:rPr>
              <w:t>024</w:t>
            </w:r>
            <w:r>
              <w:rPr>
                <w:rFonts w:ascii="宋体" w:hAnsi="宋体" w:hint="eastAsia"/>
                <w:b/>
                <w:bCs/>
                <w:sz w:val="24"/>
              </w:rPr>
              <w:t>年</w:t>
            </w:r>
            <w:r>
              <w:rPr>
                <w:rFonts w:ascii="宋体" w:hAnsi="宋体"/>
                <w:b/>
                <w:bCs/>
                <w:sz w:val="24"/>
              </w:rPr>
              <w:t>1</w:t>
            </w:r>
            <w:r>
              <w:rPr>
                <w:rFonts w:ascii="宋体" w:hAnsi="宋体" w:hint="eastAsia"/>
                <w:b/>
                <w:bCs/>
                <w:sz w:val="24"/>
              </w:rPr>
              <w:t>月1日至2</w:t>
            </w:r>
            <w:r>
              <w:rPr>
                <w:rFonts w:ascii="宋体" w:hAnsi="宋体"/>
                <w:b/>
                <w:bCs/>
                <w:sz w:val="24"/>
              </w:rPr>
              <w:t>024</w:t>
            </w:r>
            <w:r>
              <w:rPr>
                <w:rFonts w:ascii="宋体" w:hAnsi="宋体" w:hint="eastAsia"/>
                <w:b/>
                <w:bCs/>
                <w:sz w:val="24"/>
              </w:rPr>
              <w:t>年</w:t>
            </w:r>
            <w:r>
              <w:rPr>
                <w:rFonts w:ascii="宋体" w:hAnsi="宋体"/>
                <w:b/>
                <w:bCs/>
                <w:sz w:val="24"/>
              </w:rPr>
              <w:t>3</w:t>
            </w:r>
            <w:r>
              <w:rPr>
                <w:rFonts w:ascii="宋体" w:hAnsi="宋体" w:hint="eastAsia"/>
                <w:b/>
                <w:bCs/>
                <w:sz w:val="24"/>
              </w:rPr>
              <w:t>月</w:t>
            </w:r>
            <w:r>
              <w:rPr>
                <w:rFonts w:ascii="宋体" w:hAnsi="宋体"/>
                <w:b/>
                <w:bCs/>
                <w:sz w:val="24"/>
              </w:rPr>
              <w:t>31</w:t>
            </w:r>
            <w:r>
              <w:rPr>
                <w:rFonts w:ascii="宋体" w:hAnsi="宋体" w:hint="eastAsia"/>
                <w:b/>
                <w:bCs/>
                <w:sz w:val="24"/>
              </w:rPr>
              <w:t>日</w:t>
            </w:r>
            <w:r>
              <w:rPr>
                <w:rFonts w:ascii="宋体" w:hAnsi="宋体" w:hint="eastAsia"/>
                <w:b/>
                <w:sz w:val="24"/>
              </w:rPr>
              <w:t>投标报价</w:t>
            </w:r>
          </w:p>
        </w:tc>
        <w:tc>
          <w:tcPr>
            <w:tcW w:w="6237" w:type="dxa"/>
            <w:vAlign w:val="center"/>
          </w:tcPr>
          <w:p w14:paraId="70ADD01C" w14:textId="77777777" w:rsidR="00CD2971" w:rsidRDefault="00000000">
            <w:pPr>
              <w:ind w:leftChars="90" w:left="189" w:firstLine="1"/>
              <w:rPr>
                <w:rFonts w:asciiTheme="majorEastAsia" w:eastAsiaTheme="majorEastAsia" w:hAnsiTheme="majorEastAsia"/>
                <w:sz w:val="24"/>
              </w:rPr>
            </w:pPr>
            <w:r>
              <w:rPr>
                <w:rFonts w:asciiTheme="majorEastAsia" w:eastAsiaTheme="majorEastAsia" w:hAnsiTheme="majorEastAsia"/>
                <w:sz w:val="24"/>
              </w:rPr>
              <w:t>人民币（小写金额）：</w:t>
            </w:r>
            <w:r>
              <w:rPr>
                <w:rFonts w:asciiTheme="majorEastAsia" w:eastAsiaTheme="majorEastAsia" w:hAnsiTheme="majorEastAsia"/>
                <w:sz w:val="24"/>
                <w:u w:val="single"/>
              </w:rPr>
              <w:t xml:space="preserve">                        </w:t>
            </w:r>
            <w:r>
              <w:rPr>
                <w:rFonts w:asciiTheme="majorEastAsia" w:eastAsiaTheme="majorEastAsia" w:hAnsiTheme="majorEastAsia"/>
                <w:sz w:val="24"/>
              </w:rPr>
              <w:t>元</w:t>
            </w:r>
          </w:p>
          <w:p w14:paraId="5715AA05" w14:textId="77777777" w:rsidR="00CD2971" w:rsidRDefault="00000000">
            <w:pPr>
              <w:ind w:leftChars="90" w:left="189" w:firstLine="1"/>
              <w:rPr>
                <w:rFonts w:asciiTheme="majorEastAsia" w:eastAsiaTheme="majorEastAsia" w:hAnsiTheme="majorEastAsia"/>
                <w:sz w:val="24"/>
                <w:u w:val="single"/>
              </w:rPr>
            </w:pPr>
            <w:r>
              <w:rPr>
                <w:rFonts w:asciiTheme="majorEastAsia" w:eastAsiaTheme="majorEastAsia" w:hAnsiTheme="majorEastAsia"/>
                <w:sz w:val="24"/>
              </w:rPr>
              <w:t>人民币（大写金额）：</w:t>
            </w:r>
            <w:r>
              <w:rPr>
                <w:rFonts w:asciiTheme="majorEastAsia" w:eastAsiaTheme="majorEastAsia" w:hAnsiTheme="majorEastAsia"/>
                <w:sz w:val="24"/>
                <w:u w:val="single"/>
              </w:rPr>
              <w:t xml:space="preserve">                          </w:t>
            </w:r>
          </w:p>
          <w:p w14:paraId="752878BA" w14:textId="77777777" w:rsidR="00CD2971" w:rsidRDefault="00000000">
            <w:pPr>
              <w:ind w:leftChars="90" w:left="189" w:firstLine="1"/>
              <w:rPr>
                <w:rFonts w:ascii="宋体" w:hAnsi="宋体"/>
                <w:sz w:val="24"/>
              </w:rPr>
            </w:pPr>
            <w:r>
              <w:rPr>
                <w:rFonts w:asciiTheme="majorEastAsia" w:eastAsiaTheme="majorEastAsia" w:hAnsiTheme="majorEastAsia"/>
                <w:sz w:val="24"/>
              </w:rPr>
              <w:t>注：如有不一致，以大写为准</w:t>
            </w:r>
          </w:p>
        </w:tc>
      </w:tr>
      <w:tr w:rsidR="00CD2971" w14:paraId="5AC63A40" w14:textId="77777777">
        <w:trPr>
          <w:trHeight w:val="1116"/>
          <w:jc w:val="center"/>
        </w:trPr>
        <w:tc>
          <w:tcPr>
            <w:tcW w:w="3270" w:type="dxa"/>
            <w:vAlign w:val="center"/>
          </w:tcPr>
          <w:p w14:paraId="6B400981" w14:textId="77777777" w:rsidR="00CD2971" w:rsidRDefault="00000000">
            <w:pPr>
              <w:ind w:leftChars="67" w:left="141" w:rightChars="49" w:right="103"/>
              <w:rPr>
                <w:rFonts w:ascii="宋体" w:hAnsi="宋体"/>
                <w:b/>
                <w:sz w:val="24"/>
              </w:rPr>
            </w:pPr>
            <w:r>
              <w:rPr>
                <w:rFonts w:ascii="宋体" w:hAnsi="宋体" w:hint="eastAsia"/>
                <w:b/>
                <w:bCs/>
                <w:sz w:val="24"/>
              </w:rPr>
              <w:t>2</w:t>
            </w:r>
            <w:r>
              <w:rPr>
                <w:rFonts w:ascii="宋体" w:hAnsi="宋体"/>
                <w:b/>
                <w:bCs/>
                <w:sz w:val="24"/>
              </w:rPr>
              <w:t>024</w:t>
            </w:r>
            <w:r>
              <w:rPr>
                <w:rFonts w:ascii="宋体" w:hAnsi="宋体" w:hint="eastAsia"/>
                <w:b/>
                <w:bCs/>
                <w:sz w:val="24"/>
              </w:rPr>
              <w:t>年</w:t>
            </w:r>
            <w:r>
              <w:rPr>
                <w:rFonts w:ascii="宋体" w:hAnsi="宋体"/>
                <w:b/>
                <w:bCs/>
                <w:sz w:val="24"/>
              </w:rPr>
              <w:t>4</w:t>
            </w:r>
            <w:r>
              <w:rPr>
                <w:rFonts w:ascii="宋体" w:hAnsi="宋体" w:hint="eastAsia"/>
                <w:b/>
                <w:bCs/>
                <w:sz w:val="24"/>
              </w:rPr>
              <w:t>月1日至2</w:t>
            </w:r>
            <w:r>
              <w:rPr>
                <w:rFonts w:ascii="宋体" w:hAnsi="宋体"/>
                <w:b/>
                <w:bCs/>
                <w:sz w:val="24"/>
              </w:rPr>
              <w:t>024</w:t>
            </w:r>
            <w:r>
              <w:rPr>
                <w:rFonts w:ascii="宋体" w:hAnsi="宋体" w:hint="eastAsia"/>
                <w:b/>
                <w:bCs/>
                <w:sz w:val="24"/>
              </w:rPr>
              <w:t>年</w:t>
            </w:r>
            <w:r>
              <w:rPr>
                <w:rFonts w:ascii="宋体" w:hAnsi="宋体"/>
                <w:b/>
                <w:bCs/>
                <w:sz w:val="24"/>
              </w:rPr>
              <w:t>12</w:t>
            </w:r>
            <w:r>
              <w:rPr>
                <w:rFonts w:ascii="宋体" w:hAnsi="宋体" w:hint="eastAsia"/>
                <w:b/>
                <w:bCs/>
                <w:sz w:val="24"/>
              </w:rPr>
              <w:t>月</w:t>
            </w:r>
            <w:r>
              <w:rPr>
                <w:rFonts w:ascii="宋体" w:hAnsi="宋体"/>
                <w:b/>
                <w:bCs/>
                <w:sz w:val="24"/>
              </w:rPr>
              <w:t>31</w:t>
            </w:r>
            <w:r>
              <w:rPr>
                <w:rFonts w:ascii="宋体" w:hAnsi="宋体" w:hint="eastAsia"/>
                <w:b/>
                <w:bCs/>
                <w:sz w:val="24"/>
              </w:rPr>
              <w:t>日</w:t>
            </w:r>
            <w:r>
              <w:rPr>
                <w:rFonts w:ascii="宋体" w:hAnsi="宋体" w:hint="eastAsia"/>
                <w:b/>
                <w:sz w:val="24"/>
              </w:rPr>
              <w:t>投标报价</w:t>
            </w:r>
          </w:p>
        </w:tc>
        <w:tc>
          <w:tcPr>
            <w:tcW w:w="6237" w:type="dxa"/>
            <w:vAlign w:val="center"/>
          </w:tcPr>
          <w:p w14:paraId="12B9944D" w14:textId="77777777" w:rsidR="00CD2971" w:rsidRDefault="00000000">
            <w:pPr>
              <w:ind w:leftChars="90" w:left="189" w:firstLine="1"/>
              <w:rPr>
                <w:rFonts w:asciiTheme="majorEastAsia" w:eastAsiaTheme="majorEastAsia" w:hAnsiTheme="majorEastAsia"/>
                <w:sz w:val="24"/>
              </w:rPr>
            </w:pPr>
            <w:r>
              <w:rPr>
                <w:rFonts w:asciiTheme="majorEastAsia" w:eastAsiaTheme="majorEastAsia" w:hAnsiTheme="majorEastAsia"/>
                <w:sz w:val="24"/>
              </w:rPr>
              <w:t>人民币（小写金额）：</w:t>
            </w:r>
            <w:r>
              <w:rPr>
                <w:rFonts w:asciiTheme="majorEastAsia" w:eastAsiaTheme="majorEastAsia" w:hAnsiTheme="majorEastAsia"/>
                <w:sz w:val="24"/>
                <w:u w:val="single"/>
              </w:rPr>
              <w:t xml:space="preserve">                        </w:t>
            </w:r>
            <w:r>
              <w:rPr>
                <w:rFonts w:asciiTheme="majorEastAsia" w:eastAsiaTheme="majorEastAsia" w:hAnsiTheme="majorEastAsia"/>
                <w:sz w:val="24"/>
              </w:rPr>
              <w:t>元</w:t>
            </w:r>
          </w:p>
          <w:p w14:paraId="747AF9F4" w14:textId="77777777" w:rsidR="00CD2971" w:rsidRDefault="00000000">
            <w:pPr>
              <w:ind w:leftChars="90" w:left="189" w:firstLine="1"/>
              <w:rPr>
                <w:rFonts w:asciiTheme="majorEastAsia" w:eastAsiaTheme="majorEastAsia" w:hAnsiTheme="majorEastAsia"/>
                <w:sz w:val="24"/>
                <w:u w:val="single"/>
              </w:rPr>
            </w:pPr>
            <w:r>
              <w:rPr>
                <w:rFonts w:asciiTheme="majorEastAsia" w:eastAsiaTheme="majorEastAsia" w:hAnsiTheme="majorEastAsia"/>
                <w:sz w:val="24"/>
              </w:rPr>
              <w:t>人民币（大写金额）：</w:t>
            </w:r>
            <w:r>
              <w:rPr>
                <w:rFonts w:asciiTheme="majorEastAsia" w:eastAsiaTheme="majorEastAsia" w:hAnsiTheme="majorEastAsia"/>
                <w:sz w:val="24"/>
                <w:u w:val="single"/>
              </w:rPr>
              <w:t xml:space="preserve">                          </w:t>
            </w:r>
          </w:p>
          <w:p w14:paraId="2CD3F762" w14:textId="77777777" w:rsidR="00CD2971" w:rsidRDefault="00000000">
            <w:pPr>
              <w:ind w:leftChars="90" w:left="189" w:firstLine="1"/>
              <w:rPr>
                <w:rFonts w:ascii="宋体" w:hAnsi="宋体"/>
                <w:sz w:val="24"/>
              </w:rPr>
            </w:pPr>
            <w:r>
              <w:rPr>
                <w:rFonts w:asciiTheme="majorEastAsia" w:eastAsiaTheme="majorEastAsia" w:hAnsiTheme="majorEastAsia"/>
                <w:sz w:val="24"/>
              </w:rPr>
              <w:t>注：如有不一致，以大写为准</w:t>
            </w:r>
          </w:p>
        </w:tc>
      </w:tr>
    </w:tbl>
    <w:p w14:paraId="01B58651" w14:textId="77777777" w:rsidR="00CD2971" w:rsidRDefault="00CD2971">
      <w:pPr>
        <w:autoSpaceDE w:val="0"/>
        <w:autoSpaceDN w:val="0"/>
        <w:adjustRightInd w:val="0"/>
        <w:jc w:val="left"/>
        <w:rPr>
          <w:rFonts w:ascii="宋体" w:hAnsi="宋体"/>
          <w:color w:val="000000"/>
          <w:kern w:val="0"/>
          <w:sz w:val="24"/>
        </w:rPr>
      </w:pPr>
    </w:p>
    <w:p w14:paraId="2BEE7578" w14:textId="77777777" w:rsidR="00CD2971" w:rsidRDefault="00000000">
      <w:pPr>
        <w:autoSpaceDE w:val="0"/>
        <w:autoSpaceDN w:val="0"/>
        <w:adjustRightInd w:val="0"/>
        <w:ind w:firstLineChars="200" w:firstLine="480"/>
        <w:jc w:val="left"/>
        <w:rPr>
          <w:rFonts w:ascii="宋体" w:hAnsi="宋体"/>
          <w:color w:val="000000"/>
          <w:sz w:val="24"/>
          <w:szCs w:val="20"/>
        </w:rPr>
      </w:pPr>
      <w:r>
        <w:rPr>
          <w:rFonts w:ascii="宋体" w:hAnsi="宋体"/>
          <w:color w:val="000000"/>
          <w:kern w:val="0"/>
          <w:sz w:val="24"/>
        </w:rPr>
        <w:t>注：</w:t>
      </w:r>
      <w:r>
        <w:rPr>
          <w:rFonts w:ascii="宋体" w:hAnsi="宋体"/>
          <w:color w:val="000000"/>
          <w:sz w:val="24"/>
          <w:szCs w:val="20"/>
        </w:rPr>
        <w:t>此表中，投标报价应和《投标分项报价表》中的总价相一致。</w:t>
      </w:r>
    </w:p>
    <w:p w14:paraId="761D3E3B" w14:textId="77777777" w:rsidR="00CD2971" w:rsidRDefault="00CD2971">
      <w:pPr>
        <w:tabs>
          <w:tab w:val="left" w:pos="5580"/>
        </w:tabs>
        <w:ind w:firstLineChars="200" w:firstLine="480"/>
        <w:rPr>
          <w:rFonts w:ascii="宋体" w:hAnsi="宋体"/>
          <w:color w:val="000000"/>
          <w:sz w:val="24"/>
          <w:szCs w:val="20"/>
        </w:rPr>
      </w:pPr>
    </w:p>
    <w:p w14:paraId="5AE952C5" w14:textId="77777777" w:rsidR="00CD2971" w:rsidRDefault="00CD2971">
      <w:pPr>
        <w:autoSpaceDE w:val="0"/>
        <w:autoSpaceDN w:val="0"/>
        <w:adjustRightInd w:val="0"/>
        <w:snapToGrid w:val="0"/>
        <w:spacing w:before="25" w:after="25" w:line="360" w:lineRule="auto"/>
        <w:rPr>
          <w:rFonts w:ascii="宋体" w:hAnsi="宋体"/>
          <w:color w:val="000000"/>
          <w:sz w:val="24"/>
          <w:lang w:val="zh-CN"/>
        </w:rPr>
      </w:pPr>
    </w:p>
    <w:p w14:paraId="44193ACA" w14:textId="77777777" w:rsidR="00CD2971" w:rsidRDefault="00000000">
      <w:pPr>
        <w:autoSpaceDE w:val="0"/>
        <w:autoSpaceDN w:val="0"/>
        <w:adjustRightInd w:val="0"/>
        <w:snapToGrid w:val="0"/>
        <w:spacing w:before="25" w:after="25" w:line="360" w:lineRule="auto"/>
        <w:rPr>
          <w:rFonts w:ascii="宋体" w:hAnsi="宋体"/>
          <w:color w:val="000000"/>
          <w:sz w:val="24"/>
          <w:lang w:val="zh-CN"/>
        </w:rPr>
      </w:pPr>
      <w:r>
        <w:rPr>
          <w:rFonts w:ascii="宋体" w:hAnsi="宋体"/>
          <w:color w:val="000000"/>
          <w:sz w:val="24"/>
          <w:lang w:val="zh-CN"/>
        </w:rPr>
        <w:t xml:space="preserve">                         </w:t>
      </w:r>
    </w:p>
    <w:p w14:paraId="16F12E74"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投标人名称（加盖公章） ___________</w:t>
      </w:r>
    </w:p>
    <w:p w14:paraId="3D8FCE2A" w14:textId="77777777" w:rsidR="00CD2971" w:rsidRDefault="00000000">
      <w:pPr>
        <w:autoSpaceDE w:val="0"/>
        <w:autoSpaceDN w:val="0"/>
        <w:adjustRightInd w:val="0"/>
        <w:snapToGrid w:val="0"/>
        <w:spacing w:line="360" w:lineRule="auto"/>
        <w:ind w:firstLineChars="177" w:firstLine="425"/>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50E4F9AC"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 xml:space="preserve">日期：_____年______月______日    </w:t>
      </w:r>
    </w:p>
    <w:p w14:paraId="7B4B2235" w14:textId="77777777" w:rsidR="00CD2971" w:rsidRDefault="00CD2971">
      <w:pPr>
        <w:autoSpaceDE w:val="0"/>
        <w:autoSpaceDN w:val="0"/>
        <w:adjustRightInd w:val="0"/>
        <w:snapToGrid w:val="0"/>
        <w:spacing w:before="25" w:after="25" w:line="360" w:lineRule="auto"/>
        <w:rPr>
          <w:rFonts w:ascii="宋体" w:hAnsi="宋体"/>
          <w:color w:val="000000"/>
          <w:sz w:val="24"/>
          <w:lang w:val="zh-CN"/>
        </w:rPr>
      </w:pPr>
    </w:p>
    <w:p w14:paraId="0C6C4C95" w14:textId="77777777" w:rsidR="00CD2971" w:rsidRDefault="00000000">
      <w:pPr>
        <w:widowControl/>
        <w:jc w:val="left"/>
        <w:rPr>
          <w:rFonts w:ascii="宋体" w:hAnsi="宋体"/>
          <w:color w:val="000000"/>
          <w:sz w:val="24"/>
          <w:szCs w:val="20"/>
        </w:rPr>
      </w:pPr>
      <w:bookmarkStart w:id="1684" w:name="_Toc150774763"/>
      <w:bookmarkStart w:id="1685" w:name="_Toc305158901"/>
      <w:bookmarkStart w:id="1686" w:name="_Toc226337255"/>
      <w:bookmarkStart w:id="1687" w:name="_Toc305158827"/>
      <w:bookmarkStart w:id="1688" w:name="_Toc142311060"/>
      <w:bookmarkStart w:id="1689" w:name="_Toc226965749"/>
      <w:bookmarkStart w:id="1690" w:name="_Toc226309803"/>
      <w:bookmarkStart w:id="1691" w:name="_Toc150480796"/>
      <w:bookmarkStart w:id="1692" w:name="_Toc265228397"/>
      <w:bookmarkStart w:id="1693" w:name="_Toc195842924"/>
      <w:bookmarkStart w:id="1694" w:name="_Toc127151558"/>
      <w:bookmarkStart w:id="1695" w:name="_Toc264969249"/>
      <w:bookmarkStart w:id="1696" w:name="_Toc226965832"/>
      <w:r>
        <w:rPr>
          <w:rFonts w:ascii="宋体" w:hAnsi="宋体"/>
          <w:color w:val="000000"/>
          <w:sz w:val="24"/>
          <w:szCs w:val="20"/>
        </w:rPr>
        <w:br w:type="page"/>
      </w:r>
    </w:p>
    <w:p w14:paraId="31C2B763" w14:textId="77777777" w:rsidR="00CD2971" w:rsidRDefault="00000000">
      <w:pPr>
        <w:pStyle w:val="affffb"/>
        <w:numPr>
          <w:ilvl w:val="0"/>
          <w:numId w:val="35"/>
        </w:numPr>
        <w:spacing w:line="360" w:lineRule="auto"/>
        <w:ind w:firstLineChars="0"/>
        <w:outlineLvl w:val="2"/>
        <w:rPr>
          <w:rFonts w:ascii="宋体" w:hAnsi="宋体"/>
          <w:b/>
          <w:bCs/>
          <w:color w:val="000000"/>
          <w:sz w:val="24"/>
          <w:szCs w:val="20"/>
        </w:rPr>
      </w:pPr>
      <w:r>
        <w:rPr>
          <w:rFonts w:ascii="宋体" w:hAnsi="宋体"/>
          <w:b/>
          <w:bCs/>
          <w:color w:val="000000"/>
          <w:sz w:val="24"/>
          <w:szCs w:val="20"/>
        </w:rPr>
        <w:lastRenderedPageBreak/>
        <w:t>投标分项报价表</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160220D7" w14:textId="77777777" w:rsidR="00CD2971" w:rsidRDefault="00000000">
      <w:pPr>
        <w:pStyle w:val="affffb"/>
        <w:numPr>
          <w:ilvl w:val="0"/>
          <w:numId w:val="36"/>
        </w:numPr>
        <w:spacing w:line="360" w:lineRule="auto"/>
        <w:ind w:firstLineChars="0"/>
        <w:outlineLvl w:val="3"/>
        <w:rPr>
          <w:rFonts w:ascii="宋体" w:hAnsi="宋体"/>
          <w:b/>
          <w:bCs/>
          <w:color w:val="000000"/>
          <w:sz w:val="24"/>
          <w:szCs w:val="20"/>
        </w:rPr>
      </w:pPr>
      <w:r>
        <w:rPr>
          <w:rFonts w:ascii="宋体" w:hAnsi="宋体" w:hint="eastAsia"/>
          <w:b/>
          <w:bCs/>
          <w:color w:val="000000"/>
          <w:sz w:val="24"/>
          <w:szCs w:val="20"/>
        </w:rPr>
        <w:t>投标报价说明</w:t>
      </w:r>
    </w:p>
    <w:p w14:paraId="6AB2A3B5" w14:textId="77777777" w:rsidR="00CD2971" w:rsidRDefault="00000000">
      <w:pPr>
        <w:widowControl/>
        <w:spacing w:line="360" w:lineRule="auto"/>
        <w:ind w:firstLineChars="200" w:firstLine="480"/>
        <w:jc w:val="left"/>
        <w:rPr>
          <w:rFonts w:ascii="宋体" w:hAnsi="宋体"/>
          <w:sz w:val="24"/>
        </w:rPr>
      </w:pPr>
      <w:r>
        <w:rPr>
          <w:rFonts w:ascii="宋体" w:hAnsi="宋体"/>
          <w:sz w:val="24"/>
        </w:rPr>
        <w:t>（1）投标报价应与招标文件中的投标人须知、合同条款、采购需求等一起参照阅读和理解。</w:t>
      </w:r>
    </w:p>
    <w:p w14:paraId="623F3B28" w14:textId="77777777" w:rsidR="00CD2971" w:rsidRDefault="00000000">
      <w:pPr>
        <w:autoSpaceDE w:val="0"/>
        <w:autoSpaceDN w:val="0"/>
        <w:spacing w:line="360" w:lineRule="auto"/>
        <w:ind w:firstLineChars="200" w:firstLine="480"/>
        <w:rPr>
          <w:rFonts w:ascii="宋体" w:hAnsi="宋体"/>
          <w:sz w:val="24"/>
        </w:rPr>
      </w:pPr>
      <w:r>
        <w:rPr>
          <w:rFonts w:ascii="宋体" w:hAnsi="宋体"/>
          <w:sz w:val="24"/>
        </w:rPr>
        <w:t>（2）报价货币为人民币。若投标人未对某些项目填报单价和合价，则认为已包括在其他项目的单价和合价以及投标总报价内。</w:t>
      </w:r>
    </w:p>
    <w:p w14:paraId="2ECD56A8" w14:textId="77777777" w:rsidR="00CD2971" w:rsidRDefault="00000000">
      <w:pPr>
        <w:autoSpaceDE w:val="0"/>
        <w:autoSpaceDN w:val="0"/>
        <w:spacing w:line="360" w:lineRule="auto"/>
        <w:ind w:firstLineChars="200" w:firstLine="562"/>
        <w:rPr>
          <w:rFonts w:ascii="宋体" w:hAnsi="宋体"/>
          <w:b/>
          <w:bCs/>
          <w:sz w:val="24"/>
        </w:rPr>
      </w:pPr>
      <w:r>
        <w:rPr>
          <w:rFonts w:ascii="宋体" w:hAnsi="宋体" w:hint="eastAsia"/>
          <w:b/>
          <w:bCs/>
          <w:sz w:val="28"/>
          <w:szCs w:val="28"/>
        </w:rPr>
        <w:t>★</w:t>
      </w:r>
      <w:r>
        <w:rPr>
          <w:rFonts w:ascii="宋体" w:hAnsi="宋体" w:hint="eastAsia"/>
          <w:b/>
          <w:bCs/>
          <w:sz w:val="24"/>
        </w:rPr>
        <w:t>（</w:t>
      </w:r>
      <w:r>
        <w:rPr>
          <w:rFonts w:ascii="宋体" w:hAnsi="宋体"/>
          <w:b/>
          <w:bCs/>
          <w:sz w:val="24"/>
        </w:rPr>
        <w:t>3</w:t>
      </w:r>
      <w:r>
        <w:rPr>
          <w:rFonts w:ascii="宋体" w:hAnsi="宋体" w:hint="eastAsia"/>
          <w:b/>
          <w:bCs/>
          <w:sz w:val="24"/>
        </w:rPr>
        <w:t>）投标人应将20</w:t>
      </w:r>
      <w:r>
        <w:rPr>
          <w:rFonts w:ascii="宋体" w:hAnsi="宋体"/>
          <w:b/>
          <w:bCs/>
          <w:sz w:val="24"/>
        </w:rPr>
        <w:t>24</w:t>
      </w:r>
      <w:r>
        <w:rPr>
          <w:rFonts w:ascii="宋体" w:hAnsi="宋体" w:hint="eastAsia"/>
          <w:b/>
          <w:bCs/>
          <w:sz w:val="24"/>
        </w:rPr>
        <w:t>年</w:t>
      </w:r>
      <w:r>
        <w:rPr>
          <w:rFonts w:ascii="宋体" w:hAnsi="宋体"/>
          <w:b/>
          <w:bCs/>
          <w:sz w:val="24"/>
        </w:rPr>
        <w:t>1</w:t>
      </w:r>
      <w:r>
        <w:rPr>
          <w:rFonts w:ascii="宋体" w:hAnsi="宋体" w:hint="eastAsia"/>
          <w:b/>
          <w:bCs/>
          <w:sz w:val="24"/>
        </w:rPr>
        <w:t>月-</w:t>
      </w:r>
      <w:r>
        <w:rPr>
          <w:rFonts w:ascii="宋体" w:hAnsi="宋体"/>
          <w:b/>
          <w:bCs/>
          <w:sz w:val="24"/>
        </w:rPr>
        <w:t>3</w:t>
      </w:r>
      <w:r>
        <w:rPr>
          <w:rFonts w:ascii="宋体" w:hAnsi="宋体" w:hint="eastAsia"/>
          <w:b/>
          <w:bCs/>
          <w:sz w:val="24"/>
        </w:rPr>
        <w:t>月服务期和202</w:t>
      </w:r>
      <w:r>
        <w:rPr>
          <w:rFonts w:ascii="宋体" w:hAnsi="宋体"/>
          <w:b/>
          <w:bCs/>
          <w:sz w:val="24"/>
        </w:rPr>
        <w:t>4</w:t>
      </w:r>
      <w:r>
        <w:rPr>
          <w:rFonts w:ascii="宋体" w:hAnsi="宋体" w:hint="eastAsia"/>
          <w:b/>
          <w:bCs/>
          <w:sz w:val="24"/>
        </w:rPr>
        <w:t>年</w:t>
      </w:r>
      <w:r>
        <w:rPr>
          <w:rFonts w:ascii="宋体" w:hAnsi="宋体"/>
          <w:b/>
          <w:bCs/>
          <w:sz w:val="24"/>
        </w:rPr>
        <w:t>4</w:t>
      </w:r>
      <w:r>
        <w:rPr>
          <w:rFonts w:ascii="宋体" w:hAnsi="宋体" w:hint="eastAsia"/>
          <w:b/>
          <w:bCs/>
          <w:sz w:val="24"/>
        </w:rPr>
        <w:t>月-12月服务期分别作为两个独立项目报价，未按要求报价的，投标文件将按无效标被否决。</w:t>
      </w:r>
    </w:p>
    <w:p w14:paraId="16823ECE" w14:textId="77777777" w:rsidR="00CD2971" w:rsidRDefault="00000000">
      <w:pPr>
        <w:autoSpaceDE w:val="0"/>
        <w:autoSpaceDN w:val="0"/>
        <w:spacing w:line="360" w:lineRule="auto"/>
        <w:ind w:firstLineChars="200" w:firstLine="482"/>
        <w:rPr>
          <w:rFonts w:ascii="宋体" w:hAnsi="宋体"/>
          <w:b/>
          <w:bCs/>
          <w:sz w:val="24"/>
        </w:rPr>
      </w:pPr>
      <w:r>
        <w:rPr>
          <w:rFonts w:ascii="宋体" w:hAnsi="宋体" w:hint="eastAsia"/>
          <w:b/>
          <w:bCs/>
          <w:sz w:val="24"/>
        </w:rPr>
        <w:t>★（</w:t>
      </w:r>
      <w:r>
        <w:rPr>
          <w:rFonts w:ascii="宋体" w:hAnsi="宋体"/>
          <w:b/>
          <w:bCs/>
          <w:sz w:val="24"/>
        </w:rPr>
        <w:t>4</w:t>
      </w:r>
      <w:r>
        <w:rPr>
          <w:rFonts w:ascii="宋体" w:hAnsi="宋体" w:hint="eastAsia"/>
          <w:b/>
          <w:bCs/>
          <w:sz w:val="24"/>
        </w:rPr>
        <w:t>）2</w:t>
      </w:r>
      <w:r>
        <w:rPr>
          <w:rFonts w:ascii="宋体" w:hAnsi="宋体"/>
          <w:b/>
          <w:bCs/>
          <w:sz w:val="24"/>
        </w:rPr>
        <w:t>024</w:t>
      </w:r>
      <w:r>
        <w:rPr>
          <w:rFonts w:ascii="宋体" w:hAnsi="宋体" w:hint="eastAsia"/>
          <w:b/>
          <w:bCs/>
          <w:sz w:val="24"/>
        </w:rPr>
        <w:t>年</w:t>
      </w:r>
      <w:r>
        <w:rPr>
          <w:rFonts w:ascii="宋体" w:hAnsi="宋体"/>
          <w:b/>
          <w:bCs/>
          <w:sz w:val="24"/>
        </w:rPr>
        <w:t>1</w:t>
      </w:r>
      <w:r>
        <w:rPr>
          <w:rFonts w:ascii="宋体" w:hAnsi="宋体" w:hint="eastAsia"/>
          <w:b/>
          <w:bCs/>
          <w:sz w:val="24"/>
        </w:rPr>
        <w:t>月-</w:t>
      </w:r>
      <w:r>
        <w:rPr>
          <w:rFonts w:ascii="宋体" w:hAnsi="宋体"/>
          <w:b/>
          <w:bCs/>
          <w:sz w:val="24"/>
        </w:rPr>
        <w:t>3</w:t>
      </w:r>
      <w:r>
        <w:rPr>
          <w:rFonts w:ascii="宋体" w:hAnsi="宋体" w:hint="eastAsia"/>
          <w:b/>
          <w:bCs/>
          <w:sz w:val="24"/>
        </w:rPr>
        <w:t>月服务期（2</w:t>
      </w:r>
      <w:r>
        <w:rPr>
          <w:rFonts w:ascii="宋体" w:hAnsi="宋体"/>
          <w:b/>
          <w:bCs/>
          <w:sz w:val="24"/>
        </w:rPr>
        <w:t>024</w:t>
      </w:r>
      <w:r>
        <w:rPr>
          <w:rFonts w:ascii="宋体" w:hAnsi="宋体" w:hint="eastAsia"/>
          <w:b/>
          <w:bCs/>
          <w:sz w:val="24"/>
        </w:rPr>
        <w:t>年</w:t>
      </w:r>
      <w:r>
        <w:rPr>
          <w:rFonts w:ascii="宋体" w:hAnsi="宋体"/>
          <w:b/>
          <w:bCs/>
          <w:sz w:val="24"/>
        </w:rPr>
        <w:t>1</w:t>
      </w:r>
      <w:r>
        <w:rPr>
          <w:rFonts w:ascii="宋体" w:hAnsi="宋体" w:hint="eastAsia"/>
          <w:b/>
          <w:bCs/>
          <w:sz w:val="24"/>
        </w:rPr>
        <w:t>月1日至2</w:t>
      </w:r>
      <w:r>
        <w:rPr>
          <w:rFonts w:ascii="宋体" w:hAnsi="宋体"/>
          <w:b/>
          <w:bCs/>
          <w:sz w:val="24"/>
        </w:rPr>
        <w:t>024</w:t>
      </w:r>
      <w:r>
        <w:rPr>
          <w:rFonts w:ascii="宋体" w:hAnsi="宋体" w:hint="eastAsia"/>
          <w:b/>
          <w:bCs/>
          <w:sz w:val="24"/>
        </w:rPr>
        <w:t>年</w:t>
      </w:r>
      <w:r>
        <w:rPr>
          <w:rFonts w:ascii="宋体" w:hAnsi="宋体"/>
          <w:b/>
          <w:bCs/>
          <w:sz w:val="24"/>
        </w:rPr>
        <w:t>3</w:t>
      </w:r>
      <w:r>
        <w:rPr>
          <w:rFonts w:ascii="宋体" w:hAnsi="宋体" w:hint="eastAsia"/>
          <w:b/>
          <w:bCs/>
          <w:sz w:val="24"/>
        </w:rPr>
        <w:t>月</w:t>
      </w:r>
      <w:r>
        <w:rPr>
          <w:rFonts w:ascii="宋体" w:hAnsi="宋体"/>
          <w:b/>
          <w:bCs/>
          <w:sz w:val="24"/>
        </w:rPr>
        <w:t>31</w:t>
      </w:r>
      <w:r>
        <w:rPr>
          <w:rFonts w:ascii="宋体" w:hAnsi="宋体" w:hint="eastAsia"/>
          <w:b/>
          <w:bCs/>
          <w:sz w:val="24"/>
        </w:rPr>
        <w:t>日）最高限价为</w:t>
      </w:r>
      <w:r>
        <w:rPr>
          <w:rFonts w:ascii="宋体" w:hAnsi="宋体"/>
          <w:b/>
          <w:bCs/>
          <w:sz w:val="24"/>
        </w:rPr>
        <w:t>14</w:t>
      </w:r>
      <w:r>
        <w:rPr>
          <w:rFonts w:ascii="宋体" w:hAnsi="宋体" w:hint="eastAsia"/>
          <w:b/>
          <w:bCs/>
          <w:sz w:val="24"/>
        </w:rPr>
        <w:t>.</w:t>
      </w:r>
      <w:r>
        <w:rPr>
          <w:rFonts w:ascii="宋体" w:hAnsi="宋体"/>
          <w:b/>
          <w:bCs/>
          <w:sz w:val="24"/>
        </w:rPr>
        <w:t>830632</w:t>
      </w:r>
      <w:r>
        <w:rPr>
          <w:rFonts w:ascii="宋体" w:hAnsi="宋体" w:hint="eastAsia"/>
          <w:b/>
          <w:bCs/>
          <w:sz w:val="24"/>
        </w:rPr>
        <w:t>万元，2</w:t>
      </w:r>
      <w:r>
        <w:rPr>
          <w:rFonts w:ascii="宋体" w:hAnsi="宋体"/>
          <w:b/>
          <w:bCs/>
          <w:sz w:val="24"/>
        </w:rPr>
        <w:t>024</w:t>
      </w:r>
      <w:r>
        <w:rPr>
          <w:rFonts w:ascii="宋体" w:hAnsi="宋体" w:hint="eastAsia"/>
          <w:b/>
          <w:bCs/>
          <w:sz w:val="24"/>
        </w:rPr>
        <w:t>年</w:t>
      </w:r>
      <w:r>
        <w:rPr>
          <w:rFonts w:ascii="宋体" w:hAnsi="宋体"/>
          <w:b/>
          <w:bCs/>
          <w:sz w:val="24"/>
        </w:rPr>
        <w:t>4</w:t>
      </w:r>
      <w:r>
        <w:rPr>
          <w:rFonts w:ascii="宋体" w:hAnsi="宋体" w:hint="eastAsia"/>
          <w:b/>
          <w:bCs/>
          <w:sz w:val="24"/>
        </w:rPr>
        <w:t>月-12月服务期（2</w:t>
      </w:r>
      <w:r>
        <w:rPr>
          <w:rFonts w:ascii="宋体" w:hAnsi="宋体"/>
          <w:b/>
          <w:bCs/>
          <w:sz w:val="24"/>
        </w:rPr>
        <w:t>024</w:t>
      </w:r>
      <w:r>
        <w:rPr>
          <w:rFonts w:ascii="宋体" w:hAnsi="宋体" w:hint="eastAsia"/>
          <w:b/>
          <w:bCs/>
          <w:sz w:val="24"/>
        </w:rPr>
        <w:t>年</w:t>
      </w:r>
      <w:r>
        <w:rPr>
          <w:rFonts w:ascii="宋体" w:hAnsi="宋体"/>
          <w:b/>
          <w:bCs/>
          <w:sz w:val="24"/>
        </w:rPr>
        <w:t>4</w:t>
      </w:r>
      <w:r>
        <w:rPr>
          <w:rFonts w:ascii="宋体" w:hAnsi="宋体" w:hint="eastAsia"/>
          <w:b/>
          <w:bCs/>
          <w:sz w:val="24"/>
        </w:rPr>
        <w:t>月1日至2</w:t>
      </w:r>
      <w:r>
        <w:rPr>
          <w:rFonts w:ascii="宋体" w:hAnsi="宋体"/>
          <w:b/>
          <w:bCs/>
          <w:sz w:val="24"/>
        </w:rPr>
        <w:t>024</w:t>
      </w:r>
      <w:r>
        <w:rPr>
          <w:rFonts w:ascii="宋体" w:hAnsi="宋体" w:hint="eastAsia"/>
          <w:b/>
          <w:bCs/>
          <w:sz w:val="24"/>
        </w:rPr>
        <w:t>年12月3</w:t>
      </w:r>
      <w:r>
        <w:rPr>
          <w:rFonts w:ascii="宋体" w:hAnsi="宋体"/>
          <w:b/>
          <w:bCs/>
          <w:sz w:val="24"/>
        </w:rPr>
        <w:t>1</w:t>
      </w:r>
      <w:r>
        <w:rPr>
          <w:rFonts w:ascii="宋体" w:hAnsi="宋体" w:hint="eastAsia"/>
          <w:b/>
          <w:bCs/>
          <w:sz w:val="24"/>
        </w:rPr>
        <w:t>日）最高限价为</w:t>
      </w:r>
      <w:r>
        <w:rPr>
          <w:rFonts w:ascii="宋体" w:hAnsi="宋体"/>
          <w:b/>
          <w:bCs/>
          <w:sz w:val="24"/>
        </w:rPr>
        <w:t>207</w:t>
      </w:r>
      <w:r>
        <w:rPr>
          <w:rFonts w:ascii="宋体" w:hAnsi="宋体" w:hint="eastAsia"/>
          <w:b/>
          <w:bCs/>
          <w:sz w:val="24"/>
        </w:rPr>
        <w:t>.</w:t>
      </w:r>
      <w:r>
        <w:rPr>
          <w:rFonts w:ascii="宋体" w:hAnsi="宋体"/>
          <w:b/>
          <w:bCs/>
          <w:sz w:val="24"/>
        </w:rPr>
        <w:t>599050</w:t>
      </w:r>
      <w:r>
        <w:rPr>
          <w:rFonts w:ascii="宋体" w:hAnsi="宋体" w:hint="eastAsia"/>
          <w:b/>
          <w:bCs/>
          <w:sz w:val="24"/>
        </w:rPr>
        <w:t>万元。各部分投标报价均不得超过相应的最高限价，否则，投标文件将按无效标被否决。</w:t>
      </w:r>
    </w:p>
    <w:p w14:paraId="1DB01B29" w14:textId="77777777" w:rsidR="00CD2971" w:rsidRDefault="00000000">
      <w:pPr>
        <w:autoSpaceDE w:val="0"/>
        <w:autoSpaceDN w:val="0"/>
        <w:spacing w:line="360" w:lineRule="auto"/>
        <w:ind w:firstLineChars="200" w:firstLine="482"/>
        <w:rPr>
          <w:rFonts w:ascii="宋体" w:hAnsi="宋体"/>
          <w:b/>
          <w:bCs/>
          <w:sz w:val="24"/>
        </w:rPr>
      </w:pPr>
      <w:r>
        <w:rPr>
          <w:rFonts w:ascii="宋体" w:hAnsi="宋体" w:hint="eastAsia"/>
          <w:b/>
          <w:bCs/>
          <w:sz w:val="24"/>
        </w:rPr>
        <w:t>★（5）2</w:t>
      </w:r>
      <w:r>
        <w:rPr>
          <w:rFonts w:ascii="宋体" w:hAnsi="宋体"/>
          <w:b/>
          <w:bCs/>
          <w:sz w:val="24"/>
        </w:rPr>
        <w:t>024</w:t>
      </w:r>
      <w:r>
        <w:rPr>
          <w:rFonts w:ascii="宋体" w:hAnsi="宋体" w:hint="eastAsia"/>
          <w:b/>
          <w:bCs/>
          <w:sz w:val="24"/>
        </w:rPr>
        <w:t>年4月-</w:t>
      </w:r>
      <w:r>
        <w:rPr>
          <w:rFonts w:ascii="宋体" w:hAnsi="宋体"/>
          <w:b/>
          <w:bCs/>
          <w:sz w:val="24"/>
        </w:rPr>
        <w:t>12</w:t>
      </w:r>
      <w:r>
        <w:rPr>
          <w:rFonts w:ascii="宋体" w:hAnsi="宋体" w:hint="eastAsia"/>
          <w:b/>
          <w:bCs/>
          <w:sz w:val="24"/>
        </w:rPr>
        <w:t>月服务期（2</w:t>
      </w:r>
      <w:r>
        <w:rPr>
          <w:rFonts w:ascii="宋体" w:hAnsi="宋体"/>
          <w:b/>
          <w:bCs/>
          <w:sz w:val="24"/>
        </w:rPr>
        <w:t>024</w:t>
      </w:r>
      <w:r>
        <w:rPr>
          <w:rFonts w:ascii="宋体" w:hAnsi="宋体" w:hint="eastAsia"/>
          <w:b/>
          <w:bCs/>
          <w:sz w:val="24"/>
        </w:rPr>
        <w:t>年</w:t>
      </w:r>
      <w:r>
        <w:rPr>
          <w:rFonts w:ascii="宋体" w:hAnsi="宋体"/>
          <w:b/>
          <w:bCs/>
          <w:sz w:val="24"/>
        </w:rPr>
        <w:t>4</w:t>
      </w:r>
      <w:r>
        <w:rPr>
          <w:rFonts w:ascii="宋体" w:hAnsi="宋体" w:hint="eastAsia"/>
          <w:b/>
          <w:bCs/>
          <w:sz w:val="24"/>
        </w:rPr>
        <w:t>月1日至2</w:t>
      </w:r>
      <w:r>
        <w:rPr>
          <w:rFonts w:ascii="宋体" w:hAnsi="宋体"/>
          <w:b/>
          <w:bCs/>
          <w:sz w:val="24"/>
        </w:rPr>
        <w:t>024</w:t>
      </w:r>
      <w:r>
        <w:rPr>
          <w:rFonts w:ascii="宋体" w:hAnsi="宋体" w:hint="eastAsia"/>
          <w:b/>
          <w:bCs/>
          <w:sz w:val="24"/>
        </w:rPr>
        <w:t>年</w:t>
      </w:r>
      <w:r>
        <w:rPr>
          <w:rFonts w:ascii="宋体" w:hAnsi="宋体"/>
          <w:b/>
          <w:bCs/>
          <w:sz w:val="24"/>
        </w:rPr>
        <w:t>12</w:t>
      </w:r>
      <w:r>
        <w:rPr>
          <w:rFonts w:ascii="宋体" w:hAnsi="宋体" w:hint="eastAsia"/>
          <w:b/>
          <w:bCs/>
          <w:sz w:val="24"/>
        </w:rPr>
        <w:t>月3</w:t>
      </w:r>
      <w:r>
        <w:rPr>
          <w:rFonts w:ascii="宋体" w:hAnsi="宋体"/>
          <w:b/>
          <w:bCs/>
          <w:sz w:val="24"/>
        </w:rPr>
        <w:t>1</w:t>
      </w:r>
      <w:r>
        <w:rPr>
          <w:rFonts w:ascii="宋体" w:hAnsi="宋体" w:hint="eastAsia"/>
          <w:b/>
          <w:bCs/>
          <w:sz w:val="24"/>
        </w:rPr>
        <w:t>日）最高限价</w:t>
      </w:r>
      <w:r>
        <w:rPr>
          <w:rFonts w:ascii="宋体" w:hAnsi="宋体"/>
          <w:b/>
          <w:bCs/>
          <w:sz w:val="24"/>
        </w:rPr>
        <w:t>207.599050</w:t>
      </w:r>
      <w:r>
        <w:rPr>
          <w:rFonts w:ascii="宋体" w:hAnsi="宋体" w:hint="eastAsia"/>
          <w:b/>
          <w:bCs/>
          <w:sz w:val="24"/>
        </w:rPr>
        <w:t>万元基础上，增加各分部分项最高限价。投标报价中各分部分项工程和单价措施项目清单与计价表中报价合计有任一项超过相应分部分项最高限价的，投标文件将按无效标被否决。各分部分项最高限价如下：</w:t>
      </w:r>
    </w:p>
    <w:tbl>
      <w:tblPr>
        <w:tblStyle w:val="2fff3"/>
        <w:tblW w:w="9286" w:type="dxa"/>
        <w:jc w:val="center"/>
        <w:tblLayout w:type="fixed"/>
        <w:tblLook w:val="04A0" w:firstRow="1" w:lastRow="0" w:firstColumn="1" w:lastColumn="0" w:noHBand="0" w:noVBand="1"/>
      </w:tblPr>
      <w:tblGrid>
        <w:gridCol w:w="959"/>
        <w:gridCol w:w="5231"/>
        <w:gridCol w:w="3096"/>
      </w:tblGrid>
      <w:tr w:rsidR="00CD2971" w14:paraId="64C05008" w14:textId="77777777">
        <w:trPr>
          <w:jc w:val="center"/>
        </w:trPr>
        <w:tc>
          <w:tcPr>
            <w:tcW w:w="959" w:type="dxa"/>
          </w:tcPr>
          <w:p w14:paraId="080EC1D3" w14:textId="77777777" w:rsidR="00CD2971" w:rsidRDefault="00000000">
            <w:pPr>
              <w:adjustRightInd w:val="0"/>
              <w:snapToGrid w:val="0"/>
              <w:jc w:val="center"/>
              <w:rPr>
                <w:rFonts w:ascii="宋体" w:hAnsi="宋体"/>
                <w:b/>
                <w:bCs/>
                <w:sz w:val="24"/>
              </w:rPr>
            </w:pPr>
            <w:r>
              <w:rPr>
                <w:rFonts w:ascii="宋体" w:hAnsi="宋体" w:hint="eastAsia"/>
                <w:b/>
                <w:bCs/>
                <w:sz w:val="24"/>
              </w:rPr>
              <w:t>序号</w:t>
            </w:r>
          </w:p>
        </w:tc>
        <w:tc>
          <w:tcPr>
            <w:tcW w:w="5231" w:type="dxa"/>
          </w:tcPr>
          <w:p w14:paraId="392E6B88" w14:textId="77777777" w:rsidR="00CD2971" w:rsidRDefault="00000000">
            <w:pPr>
              <w:adjustRightInd w:val="0"/>
              <w:snapToGrid w:val="0"/>
              <w:jc w:val="center"/>
              <w:rPr>
                <w:rFonts w:ascii="宋体" w:hAnsi="宋体"/>
                <w:b/>
                <w:bCs/>
                <w:sz w:val="24"/>
              </w:rPr>
            </w:pPr>
            <w:r>
              <w:rPr>
                <w:rFonts w:ascii="宋体" w:hAnsi="宋体" w:hint="eastAsia"/>
                <w:b/>
                <w:bCs/>
                <w:sz w:val="24"/>
              </w:rPr>
              <w:t>分部分项工程名称</w:t>
            </w:r>
          </w:p>
        </w:tc>
        <w:tc>
          <w:tcPr>
            <w:tcW w:w="3096" w:type="dxa"/>
          </w:tcPr>
          <w:p w14:paraId="44E01CDE" w14:textId="77777777" w:rsidR="00CD2971" w:rsidRDefault="00000000">
            <w:pPr>
              <w:adjustRightInd w:val="0"/>
              <w:snapToGrid w:val="0"/>
              <w:jc w:val="center"/>
              <w:rPr>
                <w:rFonts w:ascii="宋体" w:hAnsi="宋体"/>
                <w:b/>
                <w:bCs/>
                <w:sz w:val="24"/>
              </w:rPr>
            </w:pPr>
            <w:r>
              <w:rPr>
                <w:rFonts w:ascii="宋体" w:hAnsi="宋体" w:hint="eastAsia"/>
                <w:b/>
                <w:bCs/>
                <w:sz w:val="24"/>
              </w:rPr>
              <w:t>最高限价（元）</w:t>
            </w:r>
          </w:p>
        </w:tc>
      </w:tr>
      <w:tr w:rsidR="00CD2971" w14:paraId="6FE7AB0D" w14:textId="77777777">
        <w:trPr>
          <w:jc w:val="center"/>
        </w:trPr>
        <w:tc>
          <w:tcPr>
            <w:tcW w:w="959" w:type="dxa"/>
          </w:tcPr>
          <w:p w14:paraId="40CB2583" w14:textId="77777777" w:rsidR="00CD2971" w:rsidRDefault="00000000">
            <w:pPr>
              <w:adjustRightInd w:val="0"/>
              <w:snapToGrid w:val="0"/>
              <w:jc w:val="center"/>
              <w:rPr>
                <w:rFonts w:ascii="宋体" w:hAnsi="宋体"/>
                <w:sz w:val="24"/>
              </w:rPr>
            </w:pPr>
            <w:r>
              <w:rPr>
                <w:rFonts w:ascii="宋体" w:hAnsi="宋体" w:hint="eastAsia"/>
                <w:sz w:val="24"/>
              </w:rPr>
              <w:t>1</w:t>
            </w:r>
          </w:p>
        </w:tc>
        <w:tc>
          <w:tcPr>
            <w:tcW w:w="5231" w:type="dxa"/>
            <w:vAlign w:val="center"/>
          </w:tcPr>
          <w:p w14:paraId="4C6AEDED" w14:textId="77777777" w:rsidR="00CD2971" w:rsidRDefault="00000000">
            <w:pPr>
              <w:jc w:val="left"/>
              <w:rPr>
                <w:rFonts w:ascii="宋体" w:hAnsi="宋体"/>
                <w:sz w:val="24"/>
              </w:rPr>
            </w:pPr>
            <w:ins w:id="1697" w:author="DELL" w:date="2024-03-22T09:44:00Z">
              <w:r>
                <w:rPr>
                  <w:rFonts w:ascii="宋体" w:hAnsi="宋体" w:hint="eastAsia"/>
                  <w:sz w:val="24"/>
                </w:rPr>
                <w:t>绿地管护（2024年4-12月）</w:t>
              </w:r>
            </w:ins>
            <w:del w:id="1698" w:author="DELL" w:date="2024-03-22T09:44:00Z">
              <w:r>
                <w:rPr>
                  <w:rFonts w:ascii="宋体" w:hAnsi="宋体" w:hint="eastAsia"/>
                  <w:sz w:val="24"/>
                </w:rPr>
                <w:delText>园林绿化工程4-</w:delText>
              </w:r>
              <w:r>
                <w:rPr>
                  <w:rFonts w:ascii="宋体" w:hAnsi="宋体"/>
                  <w:sz w:val="24"/>
                </w:rPr>
                <w:delText>12</w:delText>
              </w:r>
            </w:del>
          </w:p>
        </w:tc>
        <w:tc>
          <w:tcPr>
            <w:tcW w:w="3096" w:type="dxa"/>
            <w:vAlign w:val="center"/>
          </w:tcPr>
          <w:p w14:paraId="3D36870C" w14:textId="77777777" w:rsidR="00CD2971" w:rsidRDefault="00000000">
            <w:pPr>
              <w:jc w:val="right"/>
              <w:rPr>
                <w:rFonts w:ascii="宋体" w:hAnsi="宋体" w:cs="宋体"/>
                <w:sz w:val="24"/>
              </w:rPr>
            </w:pPr>
            <w:r>
              <w:rPr>
                <w:rFonts w:ascii="宋体" w:hAnsi="宋体" w:cs="宋体" w:hint="eastAsia"/>
                <w:sz w:val="24"/>
              </w:rPr>
              <w:t>1</w:t>
            </w:r>
            <w:r>
              <w:rPr>
                <w:rFonts w:ascii="宋体" w:hAnsi="宋体" w:cs="宋体"/>
                <w:sz w:val="24"/>
              </w:rPr>
              <w:t>576083.13</w:t>
            </w:r>
          </w:p>
        </w:tc>
      </w:tr>
      <w:tr w:rsidR="00CD2971" w14:paraId="1D228214" w14:textId="77777777">
        <w:trPr>
          <w:jc w:val="center"/>
        </w:trPr>
        <w:tc>
          <w:tcPr>
            <w:tcW w:w="959" w:type="dxa"/>
          </w:tcPr>
          <w:p w14:paraId="259A0DCE"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221069E2" w14:textId="77777777" w:rsidR="00CD2971" w:rsidRDefault="00000000">
            <w:pPr>
              <w:jc w:val="left"/>
              <w:rPr>
                <w:rFonts w:ascii="宋体" w:hAnsi="宋体"/>
                <w:sz w:val="24"/>
              </w:rPr>
            </w:pPr>
            <w:r>
              <w:rPr>
                <w:rFonts w:ascii="宋体" w:hAnsi="宋体" w:hint="eastAsia"/>
                <w:sz w:val="24"/>
              </w:rPr>
              <w:t>绿地养护管理</w:t>
            </w:r>
          </w:p>
        </w:tc>
        <w:tc>
          <w:tcPr>
            <w:tcW w:w="3096" w:type="dxa"/>
            <w:vAlign w:val="center"/>
          </w:tcPr>
          <w:p w14:paraId="6ABAD8F8" w14:textId="77777777" w:rsidR="00CD2971" w:rsidRDefault="00000000">
            <w:pPr>
              <w:jc w:val="right"/>
              <w:rPr>
                <w:rFonts w:ascii="宋体" w:hAnsi="宋体" w:cs="宋体"/>
                <w:sz w:val="24"/>
              </w:rPr>
            </w:pPr>
            <w:r>
              <w:rPr>
                <w:rFonts w:ascii="宋体" w:hAnsi="宋体" w:cs="宋体"/>
                <w:sz w:val="24"/>
              </w:rPr>
              <w:t>738090</w:t>
            </w:r>
          </w:p>
        </w:tc>
      </w:tr>
      <w:tr w:rsidR="00CD2971" w14:paraId="463DA214" w14:textId="77777777">
        <w:trPr>
          <w:jc w:val="center"/>
        </w:trPr>
        <w:tc>
          <w:tcPr>
            <w:tcW w:w="959" w:type="dxa"/>
          </w:tcPr>
          <w:p w14:paraId="4FE506E4"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20463990" w14:textId="77777777" w:rsidR="00CD2971" w:rsidRDefault="00000000">
            <w:pPr>
              <w:jc w:val="left"/>
              <w:rPr>
                <w:rFonts w:ascii="宋体" w:hAnsi="宋体"/>
                <w:sz w:val="24"/>
              </w:rPr>
            </w:pPr>
            <w:r>
              <w:rPr>
                <w:rFonts w:ascii="宋体" w:hAnsi="宋体" w:hint="eastAsia"/>
                <w:sz w:val="24"/>
              </w:rPr>
              <w:t>苗圃养护管理</w:t>
            </w:r>
          </w:p>
        </w:tc>
        <w:tc>
          <w:tcPr>
            <w:tcW w:w="3096" w:type="dxa"/>
            <w:vAlign w:val="center"/>
          </w:tcPr>
          <w:p w14:paraId="411B0FE5" w14:textId="77777777" w:rsidR="00CD2971" w:rsidRDefault="00000000">
            <w:pPr>
              <w:jc w:val="right"/>
              <w:rPr>
                <w:rFonts w:ascii="宋体" w:hAnsi="宋体" w:cs="宋体"/>
                <w:sz w:val="24"/>
              </w:rPr>
            </w:pPr>
            <w:r>
              <w:rPr>
                <w:rFonts w:ascii="宋体" w:hAnsi="宋体" w:cs="宋体"/>
                <w:sz w:val="24"/>
              </w:rPr>
              <w:t>168960</w:t>
            </w:r>
          </w:p>
        </w:tc>
      </w:tr>
      <w:tr w:rsidR="00CD2971" w14:paraId="2E24F928" w14:textId="77777777">
        <w:trPr>
          <w:jc w:val="center"/>
        </w:trPr>
        <w:tc>
          <w:tcPr>
            <w:tcW w:w="959" w:type="dxa"/>
          </w:tcPr>
          <w:p w14:paraId="457FA398"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4CB3DF40" w14:textId="77777777" w:rsidR="00CD2971" w:rsidRDefault="00000000">
            <w:pPr>
              <w:widowControl/>
              <w:jc w:val="left"/>
              <w:rPr>
                <w:rFonts w:ascii="宋体" w:hAnsi="宋体"/>
                <w:kern w:val="0"/>
                <w:sz w:val="24"/>
              </w:rPr>
            </w:pPr>
            <w:r>
              <w:rPr>
                <w:rFonts w:ascii="宋体" w:hAnsi="宋体" w:hint="eastAsia"/>
                <w:sz w:val="24"/>
              </w:rPr>
              <w:t>白河发电隧洞支洞尾水渠绿地管理</w:t>
            </w:r>
          </w:p>
        </w:tc>
        <w:tc>
          <w:tcPr>
            <w:tcW w:w="3096" w:type="dxa"/>
            <w:vAlign w:val="center"/>
          </w:tcPr>
          <w:p w14:paraId="2B887CB5" w14:textId="77777777" w:rsidR="00CD2971" w:rsidRDefault="00000000">
            <w:pPr>
              <w:widowControl/>
              <w:jc w:val="right"/>
              <w:rPr>
                <w:rFonts w:ascii="宋体" w:hAnsi="宋体" w:cs="宋体"/>
                <w:sz w:val="24"/>
              </w:rPr>
            </w:pPr>
            <w:r>
              <w:rPr>
                <w:rFonts w:ascii="宋体" w:hAnsi="宋体" w:hint="eastAsia"/>
                <w:sz w:val="24"/>
              </w:rPr>
              <w:t>56742.66</w:t>
            </w:r>
          </w:p>
        </w:tc>
      </w:tr>
      <w:tr w:rsidR="00CD2971" w14:paraId="2482608A" w14:textId="77777777">
        <w:trPr>
          <w:jc w:val="center"/>
        </w:trPr>
        <w:tc>
          <w:tcPr>
            <w:tcW w:w="959" w:type="dxa"/>
          </w:tcPr>
          <w:p w14:paraId="5B773F5B"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08C67F5F" w14:textId="77777777" w:rsidR="00CD2971" w:rsidRDefault="00000000">
            <w:pPr>
              <w:widowControl/>
              <w:jc w:val="left"/>
              <w:rPr>
                <w:rFonts w:ascii="宋体" w:hAnsi="宋体"/>
                <w:kern w:val="0"/>
                <w:sz w:val="24"/>
              </w:rPr>
            </w:pPr>
            <w:r>
              <w:rPr>
                <w:rFonts w:ascii="宋体" w:hAnsi="宋体" w:hint="eastAsia"/>
                <w:sz w:val="24"/>
              </w:rPr>
              <w:t>白河</w:t>
            </w:r>
            <w:proofErr w:type="gramStart"/>
            <w:r>
              <w:rPr>
                <w:rFonts w:ascii="宋体" w:hAnsi="宋体" w:hint="eastAsia"/>
                <w:sz w:val="24"/>
              </w:rPr>
              <w:t>泄</w:t>
            </w:r>
            <w:proofErr w:type="gramEnd"/>
            <w:r>
              <w:rPr>
                <w:rFonts w:ascii="宋体" w:hAnsi="宋体" w:hint="eastAsia"/>
                <w:sz w:val="24"/>
              </w:rPr>
              <w:t>空洞工程区绿地及尾水渠水面保洁工作</w:t>
            </w:r>
          </w:p>
        </w:tc>
        <w:tc>
          <w:tcPr>
            <w:tcW w:w="3096" w:type="dxa"/>
            <w:vAlign w:val="center"/>
          </w:tcPr>
          <w:p w14:paraId="421115E9" w14:textId="77777777" w:rsidR="00CD2971" w:rsidRDefault="00000000">
            <w:pPr>
              <w:widowControl/>
              <w:jc w:val="right"/>
              <w:rPr>
                <w:rFonts w:ascii="宋体" w:hAnsi="宋体" w:cs="宋体"/>
                <w:sz w:val="24"/>
              </w:rPr>
            </w:pPr>
            <w:r>
              <w:rPr>
                <w:rFonts w:ascii="宋体" w:hAnsi="宋体" w:hint="eastAsia"/>
                <w:sz w:val="24"/>
              </w:rPr>
              <w:t>264691.48</w:t>
            </w:r>
          </w:p>
        </w:tc>
      </w:tr>
      <w:tr w:rsidR="00CD2971" w14:paraId="3DA686BB" w14:textId="77777777">
        <w:trPr>
          <w:jc w:val="center"/>
        </w:trPr>
        <w:tc>
          <w:tcPr>
            <w:tcW w:w="959" w:type="dxa"/>
          </w:tcPr>
          <w:p w14:paraId="38BE6041"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7A7F7A72" w14:textId="77777777" w:rsidR="00CD2971" w:rsidRDefault="00000000">
            <w:pPr>
              <w:widowControl/>
              <w:jc w:val="left"/>
              <w:rPr>
                <w:rFonts w:ascii="宋体" w:hAnsi="宋体"/>
                <w:kern w:val="0"/>
                <w:sz w:val="24"/>
              </w:rPr>
            </w:pPr>
            <w:r>
              <w:rPr>
                <w:rFonts w:ascii="宋体" w:hAnsi="宋体" w:hint="eastAsia"/>
                <w:sz w:val="24"/>
              </w:rPr>
              <w:t>铁路沿线等绿地打草</w:t>
            </w:r>
          </w:p>
        </w:tc>
        <w:tc>
          <w:tcPr>
            <w:tcW w:w="3096" w:type="dxa"/>
            <w:vAlign w:val="center"/>
          </w:tcPr>
          <w:p w14:paraId="078969A5" w14:textId="77777777" w:rsidR="00CD2971" w:rsidRDefault="00000000">
            <w:pPr>
              <w:widowControl/>
              <w:jc w:val="right"/>
              <w:rPr>
                <w:rFonts w:ascii="宋体" w:hAnsi="宋体" w:cs="宋体"/>
                <w:sz w:val="24"/>
              </w:rPr>
            </w:pPr>
            <w:r>
              <w:rPr>
                <w:rFonts w:ascii="宋体" w:hAnsi="宋体" w:hint="eastAsia"/>
                <w:sz w:val="24"/>
              </w:rPr>
              <w:t>73263.14</w:t>
            </w:r>
          </w:p>
        </w:tc>
      </w:tr>
      <w:tr w:rsidR="00CD2971" w14:paraId="7B17A77D" w14:textId="77777777">
        <w:trPr>
          <w:jc w:val="center"/>
        </w:trPr>
        <w:tc>
          <w:tcPr>
            <w:tcW w:w="959" w:type="dxa"/>
          </w:tcPr>
          <w:p w14:paraId="388B78B8"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59A2FAF1" w14:textId="77777777" w:rsidR="00CD2971" w:rsidRDefault="00000000">
            <w:pPr>
              <w:widowControl/>
              <w:jc w:val="left"/>
              <w:rPr>
                <w:rFonts w:ascii="宋体" w:hAnsi="宋体"/>
                <w:kern w:val="0"/>
                <w:sz w:val="24"/>
              </w:rPr>
            </w:pPr>
            <w:proofErr w:type="gramStart"/>
            <w:r>
              <w:rPr>
                <w:rFonts w:ascii="宋体" w:hAnsi="宋体" w:hint="eastAsia"/>
                <w:sz w:val="24"/>
              </w:rPr>
              <w:t>抑尘</w:t>
            </w:r>
            <w:proofErr w:type="gramEnd"/>
          </w:p>
        </w:tc>
        <w:tc>
          <w:tcPr>
            <w:tcW w:w="3096" w:type="dxa"/>
            <w:vAlign w:val="center"/>
          </w:tcPr>
          <w:p w14:paraId="5C81D00F" w14:textId="77777777" w:rsidR="00CD2971" w:rsidRDefault="00000000">
            <w:pPr>
              <w:widowControl/>
              <w:jc w:val="right"/>
              <w:rPr>
                <w:rFonts w:ascii="宋体" w:hAnsi="宋体" w:cs="宋体"/>
                <w:sz w:val="24"/>
              </w:rPr>
            </w:pPr>
            <w:r>
              <w:rPr>
                <w:rFonts w:ascii="宋体" w:hAnsi="宋体" w:hint="eastAsia"/>
                <w:sz w:val="24"/>
              </w:rPr>
              <w:t>183218.67</w:t>
            </w:r>
          </w:p>
        </w:tc>
      </w:tr>
      <w:tr w:rsidR="00CD2971" w14:paraId="1F7AED0A" w14:textId="77777777">
        <w:trPr>
          <w:jc w:val="center"/>
        </w:trPr>
        <w:tc>
          <w:tcPr>
            <w:tcW w:w="959" w:type="dxa"/>
          </w:tcPr>
          <w:p w14:paraId="558150A8"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5D002CBF" w14:textId="77777777" w:rsidR="00CD2971" w:rsidRDefault="00000000">
            <w:pPr>
              <w:widowControl/>
              <w:jc w:val="left"/>
              <w:rPr>
                <w:rFonts w:ascii="宋体" w:hAnsi="宋体"/>
                <w:kern w:val="0"/>
                <w:sz w:val="24"/>
              </w:rPr>
            </w:pPr>
            <w:r>
              <w:rPr>
                <w:rFonts w:ascii="宋体" w:hAnsi="宋体" w:hint="eastAsia"/>
                <w:sz w:val="24"/>
              </w:rPr>
              <w:t>柳絮防治</w:t>
            </w:r>
          </w:p>
        </w:tc>
        <w:tc>
          <w:tcPr>
            <w:tcW w:w="3096" w:type="dxa"/>
            <w:vAlign w:val="center"/>
          </w:tcPr>
          <w:p w14:paraId="6AC194EB" w14:textId="77777777" w:rsidR="00CD2971" w:rsidRDefault="00000000">
            <w:pPr>
              <w:widowControl/>
              <w:jc w:val="right"/>
              <w:rPr>
                <w:rFonts w:ascii="宋体" w:hAnsi="宋体" w:cs="宋体"/>
                <w:sz w:val="24"/>
              </w:rPr>
            </w:pPr>
            <w:r>
              <w:rPr>
                <w:rFonts w:ascii="宋体" w:hAnsi="宋体" w:hint="eastAsia"/>
                <w:sz w:val="24"/>
              </w:rPr>
              <w:t>9672.42</w:t>
            </w:r>
          </w:p>
        </w:tc>
      </w:tr>
      <w:tr w:rsidR="00CD2971" w14:paraId="4CF0A120" w14:textId="77777777">
        <w:trPr>
          <w:jc w:val="center"/>
        </w:trPr>
        <w:tc>
          <w:tcPr>
            <w:tcW w:w="959" w:type="dxa"/>
          </w:tcPr>
          <w:p w14:paraId="49E4612A" w14:textId="77777777" w:rsidR="00CD2971" w:rsidRDefault="00CD2971">
            <w:pPr>
              <w:pStyle w:val="affffb"/>
              <w:numPr>
                <w:ilvl w:val="0"/>
                <w:numId w:val="37"/>
              </w:numPr>
              <w:adjustRightInd w:val="0"/>
              <w:snapToGrid w:val="0"/>
              <w:ind w:firstLineChars="0"/>
              <w:jc w:val="center"/>
              <w:rPr>
                <w:rFonts w:ascii="宋体" w:hAnsi="宋体"/>
                <w:sz w:val="24"/>
              </w:rPr>
            </w:pPr>
          </w:p>
        </w:tc>
        <w:tc>
          <w:tcPr>
            <w:tcW w:w="5231" w:type="dxa"/>
            <w:vAlign w:val="center"/>
          </w:tcPr>
          <w:p w14:paraId="59705B80" w14:textId="77777777" w:rsidR="00CD2971" w:rsidRDefault="00000000">
            <w:pPr>
              <w:widowControl/>
              <w:jc w:val="left"/>
              <w:rPr>
                <w:rFonts w:ascii="宋体" w:hAnsi="宋体"/>
                <w:kern w:val="0"/>
                <w:sz w:val="24"/>
              </w:rPr>
            </w:pPr>
            <w:r>
              <w:rPr>
                <w:rFonts w:ascii="宋体" w:hAnsi="宋体" w:hint="eastAsia"/>
                <w:sz w:val="24"/>
              </w:rPr>
              <w:t>节日摆花</w:t>
            </w:r>
          </w:p>
        </w:tc>
        <w:tc>
          <w:tcPr>
            <w:tcW w:w="3096" w:type="dxa"/>
            <w:vAlign w:val="center"/>
          </w:tcPr>
          <w:p w14:paraId="46733622" w14:textId="77777777" w:rsidR="00CD2971" w:rsidRDefault="00000000">
            <w:pPr>
              <w:widowControl/>
              <w:jc w:val="right"/>
              <w:rPr>
                <w:rFonts w:ascii="宋体" w:hAnsi="宋体" w:cs="宋体"/>
                <w:sz w:val="24"/>
              </w:rPr>
            </w:pPr>
            <w:r>
              <w:rPr>
                <w:rFonts w:ascii="宋体" w:hAnsi="宋体" w:hint="eastAsia"/>
                <w:sz w:val="24"/>
              </w:rPr>
              <w:t>81444.76</w:t>
            </w:r>
          </w:p>
        </w:tc>
      </w:tr>
      <w:tr w:rsidR="00CD2971" w14:paraId="4B5BDF18" w14:textId="77777777">
        <w:trPr>
          <w:jc w:val="center"/>
        </w:trPr>
        <w:tc>
          <w:tcPr>
            <w:tcW w:w="959" w:type="dxa"/>
          </w:tcPr>
          <w:p w14:paraId="46621C3F" w14:textId="77777777" w:rsidR="00CD2971" w:rsidRDefault="00000000">
            <w:pPr>
              <w:adjustRightInd w:val="0"/>
              <w:snapToGrid w:val="0"/>
              <w:jc w:val="center"/>
              <w:rPr>
                <w:rFonts w:ascii="宋体" w:hAnsi="宋体"/>
                <w:sz w:val="24"/>
              </w:rPr>
            </w:pPr>
            <w:r>
              <w:rPr>
                <w:rFonts w:ascii="宋体" w:hAnsi="宋体" w:hint="eastAsia"/>
                <w:sz w:val="24"/>
              </w:rPr>
              <w:t>2</w:t>
            </w:r>
          </w:p>
        </w:tc>
        <w:tc>
          <w:tcPr>
            <w:tcW w:w="5231" w:type="dxa"/>
            <w:vAlign w:val="center"/>
          </w:tcPr>
          <w:p w14:paraId="3CE26BA3" w14:textId="77777777" w:rsidR="00CD2971" w:rsidRDefault="00000000">
            <w:pPr>
              <w:widowControl/>
              <w:jc w:val="left"/>
              <w:rPr>
                <w:rFonts w:ascii="宋体" w:hAnsi="宋体"/>
                <w:sz w:val="24"/>
              </w:rPr>
            </w:pPr>
            <w:ins w:id="1699" w:author="chenyu tai" w:date="2024-03-22T07:09:00Z">
              <w:r>
                <w:rPr>
                  <w:rFonts w:ascii="宋体" w:hAnsi="宋体" w:hint="eastAsia"/>
                  <w:sz w:val="24"/>
                </w:rPr>
                <w:t>密云水库绿地补植</w:t>
              </w:r>
            </w:ins>
            <w:del w:id="1700" w:author="chenyu tai" w:date="2024-03-22T07:09:00Z">
              <w:r>
                <w:rPr>
                  <w:rFonts w:ascii="宋体" w:hAnsi="宋体" w:hint="eastAsia"/>
                  <w:sz w:val="24"/>
                </w:rPr>
                <w:delText>绿化补植</w:delText>
              </w:r>
            </w:del>
          </w:p>
        </w:tc>
        <w:tc>
          <w:tcPr>
            <w:tcW w:w="3096" w:type="dxa"/>
            <w:vAlign w:val="center"/>
          </w:tcPr>
          <w:p w14:paraId="55482262" w14:textId="77777777" w:rsidR="00CD2971" w:rsidRDefault="00000000">
            <w:pPr>
              <w:widowControl/>
              <w:jc w:val="right"/>
              <w:rPr>
                <w:rFonts w:ascii="宋体" w:hAnsi="宋体"/>
                <w:sz w:val="24"/>
              </w:rPr>
            </w:pPr>
            <w:r>
              <w:rPr>
                <w:rFonts w:ascii="宋体" w:hAnsi="宋体" w:hint="eastAsia"/>
                <w:sz w:val="24"/>
              </w:rPr>
              <w:t>337020.47</w:t>
            </w:r>
            <w:r>
              <w:rPr>
                <w:rFonts w:ascii="宋体" w:hAnsi="宋体"/>
                <w:sz w:val="24"/>
              </w:rPr>
              <w:t xml:space="preserve"> </w:t>
            </w:r>
          </w:p>
        </w:tc>
      </w:tr>
    </w:tbl>
    <w:p w14:paraId="1E8A7F3A" w14:textId="77777777" w:rsidR="00CD2971" w:rsidRDefault="00CD2971">
      <w:pPr>
        <w:autoSpaceDE w:val="0"/>
        <w:autoSpaceDN w:val="0"/>
        <w:spacing w:line="360" w:lineRule="auto"/>
        <w:ind w:firstLineChars="200" w:firstLine="482"/>
        <w:rPr>
          <w:rFonts w:ascii="宋体" w:hAnsi="宋体"/>
          <w:b/>
          <w:bCs/>
          <w:sz w:val="24"/>
        </w:rPr>
      </w:pPr>
    </w:p>
    <w:p w14:paraId="423F8FF0"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w:t>
      </w:r>
      <w:r>
        <w:rPr>
          <w:rFonts w:ascii="宋体" w:hAnsi="宋体"/>
          <w:sz w:val="24"/>
        </w:rPr>
        <w:t>6</w:t>
      </w:r>
      <w:r>
        <w:rPr>
          <w:rFonts w:ascii="宋体" w:hAnsi="宋体" w:hint="eastAsia"/>
          <w:sz w:val="24"/>
        </w:rPr>
        <w:t>）采购人不提供其他任何临时措施，投标人应自行解决，费用包含在投标报价中。</w:t>
      </w:r>
    </w:p>
    <w:p w14:paraId="1B81C90D"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w:t>
      </w:r>
      <w:r>
        <w:rPr>
          <w:rFonts w:ascii="宋体" w:hAnsi="宋体"/>
          <w:sz w:val="24"/>
        </w:rPr>
        <w:t>7</w:t>
      </w:r>
      <w:r>
        <w:rPr>
          <w:rFonts w:ascii="宋体" w:hAnsi="宋体" w:hint="eastAsia"/>
          <w:sz w:val="24"/>
        </w:rPr>
        <w:t>）</w:t>
      </w:r>
      <w:proofErr w:type="gramStart"/>
      <w:r>
        <w:rPr>
          <w:rFonts w:ascii="宋体" w:hAnsi="宋体" w:hint="eastAsia"/>
          <w:sz w:val="24"/>
        </w:rPr>
        <w:t>鉴于本</w:t>
      </w:r>
      <w:proofErr w:type="gramEnd"/>
      <w:r>
        <w:rPr>
          <w:rFonts w:ascii="宋体" w:hAnsi="宋体" w:hint="eastAsia"/>
          <w:sz w:val="24"/>
        </w:rPr>
        <w:t>项目为服务类项目，投标报价税金可根据企业自身纳税性质按国家规定填报计取。</w:t>
      </w:r>
    </w:p>
    <w:p w14:paraId="5D0AA98C" w14:textId="77777777" w:rsidR="00CD2971" w:rsidRDefault="00000000">
      <w:pPr>
        <w:autoSpaceDE w:val="0"/>
        <w:autoSpaceDN w:val="0"/>
        <w:spacing w:line="360" w:lineRule="auto"/>
        <w:ind w:firstLineChars="200" w:firstLine="480"/>
        <w:rPr>
          <w:rFonts w:ascii="宋体" w:hAnsi="宋体"/>
          <w:sz w:val="24"/>
        </w:rPr>
      </w:pPr>
      <w:bookmarkStart w:id="1701" w:name="_Hlk127904673"/>
      <w:r>
        <w:rPr>
          <w:rFonts w:ascii="宋体" w:hAnsi="宋体" w:hint="eastAsia"/>
          <w:sz w:val="24"/>
        </w:rPr>
        <w:t>（</w:t>
      </w:r>
      <w:r>
        <w:rPr>
          <w:rFonts w:ascii="宋体" w:hAnsi="宋体"/>
          <w:sz w:val="24"/>
        </w:rPr>
        <w:t>8</w:t>
      </w:r>
      <w:r>
        <w:rPr>
          <w:rFonts w:ascii="宋体" w:hAnsi="宋体" w:hint="eastAsia"/>
          <w:sz w:val="24"/>
        </w:rPr>
        <w:t>）投标分项报价表组成：</w:t>
      </w:r>
    </w:p>
    <w:bookmarkEnd w:id="1701"/>
    <w:p w14:paraId="7D17580A"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投标分项报价表由以下报表组成，其中标记为</w:t>
      </w:r>
      <w:r>
        <w:rPr>
          <w:rFonts w:ascii="宋体" w:hAnsi="宋体"/>
          <w:kern w:val="0"/>
          <w:sz w:val="24"/>
        </w:rPr>
        <w:t>“实质性格式”</w:t>
      </w:r>
      <w:r>
        <w:rPr>
          <w:rFonts w:ascii="宋体" w:hAnsi="宋体" w:hint="eastAsia"/>
          <w:kern w:val="0"/>
          <w:sz w:val="24"/>
        </w:rPr>
        <w:t>的须严格按照招标工程量清单给定格式填报，</w:t>
      </w:r>
      <w:r>
        <w:rPr>
          <w:rFonts w:ascii="宋体" w:hAnsi="宋体" w:hint="eastAsia"/>
          <w:b/>
          <w:bCs/>
          <w:sz w:val="24"/>
        </w:rPr>
        <w:t>否则，投标文件将按无效标被否决。</w:t>
      </w:r>
      <w:r>
        <w:rPr>
          <w:rFonts w:ascii="宋体" w:hAnsi="宋体" w:hint="eastAsia"/>
          <w:sz w:val="24"/>
        </w:rPr>
        <w:t>投标人可自行增加其他报表，也可</w:t>
      </w:r>
      <w:r>
        <w:rPr>
          <w:rFonts w:ascii="宋体" w:hAnsi="宋体" w:hint="eastAsia"/>
          <w:sz w:val="24"/>
        </w:rPr>
        <w:lastRenderedPageBreak/>
        <w:t>对未标记“实质性格式”的表格进行调整。</w:t>
      </w:r>
    </w:p>
    <w:p w14:paraId="03998554"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1）分项报价汇总表（实质性格式）</w:t>
      </w:r>
    </w:p>
    <w:p w14:paraId="339C8736"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2）总价措施项目清单与计价汇总表（实质性格式）</w:t>
      </w:r>
    </w:p>
    <w:p w14:paraId="16FBF617"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3）安全文明施工费明细表（实质性格式，其中：图集标准</w:t>
      </w:r>
      <w:proofErr w:type="gramStart"/>
      <w:r>
        <w:rPr>
          <w:rFonts w:ascii="宋体" w:hAnsi="宋体" w:hint="eastAsia"/>
          <w:sz w:val="24"/>
        </w:rPr>
        <w:t>内措施</w:t>
      </w:r>
      <w:proofErr w:type="gramEnd"/>
      <w:r>
        <w:rPr>
          <w:rFonts w:ascii="宋体" w:hAnsi="宋体" w:hint="eastAsia"/>
          <w:sz w:val="24"/>
        </w:rPr>
        <w:t>费应按标准填报；特殊安全文明施工措施费可根据自身需要填报，未填报的视为包含在其他费用中）</w:t>
      </w:r>
    </w:p>
    <w:p w14:paraId="5B1C912B"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4）施工垃圾场外运输和消纳费明细表（实质性格式）</w:t>
      </w:r>
    </w:p>
    <w:p w14:paraId="71F9FD07"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5）税金项目计价表（实质性格式）</w:t>
      </w:r>
    </w:p>
    <w:p w14:paraId="1E6CF0A7"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6）总价措施项目报价组成分析表（实质性格式）</w:t>
      </w:r>
    </w:p>
    <w:p w14:paraId="5458FAED"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7）分部分项工程和单价措施项目清单与计价表（实质性格式）</w:t>
      </w:r>
    </w:p>
    <w:p w14:paraId="749F4224" w14:textId="77777777" w:rsidR="00CD2971" w:rsidRDefault="00000000">
      <w:pPr>
        <w:autoSpaceDE w:val="0"/>
        <w:autoSpaceDN w:val="0"/>
        <w:spacing w:line="360" w:lineRule="auto"/>
        <w:ind w:firstLineChars="200" w:firstLine="480"/>
        <w:rPr>
          <w:del w:id="1702" w:author="DELL" w:date="2024-03-22T09:45:00Z"/>
          <w:rFonts w:ascii="宋体" w:hAnsi="宋体"/>
          <w:sz w:val="24"/>
        </w:rPr>
      </w:pPr>
      <w:del w:id="1703" w:author="DELL" w:date="2024-03-22T09:45:00Z">
        <w:r>
          <w:rPr>
            <w:rFonts w:ascii="宋体" w:hAnsi="宋体" w:hint="eastAsia"/>
            <w:sz w:val="24"/>
          </w:rPr>
          <w:delText>8）主要材料和工程设备选用表（实质性格式）</w:delText>
        </w:r>
      </w:del>
    </w:p>
    <w:p w14:paraId="1CB95C70" w14:textId="77777777" w:rsidR="00CD2971" w:rsidRDefault="00000000">
      <w:pPr>
        <w:autoSpaceDE w:val="0"/>
        <w:autoSpaceDN w:val="0"/>
        <w:spacing w:line="360" w:lineRule="auto"/>
        <w:ind w:firstLineChars="200" w:firstLine="480"/>
        <w:rPr>
          <w:rFonts w:ascii="宋体" w:hAnsi="宋体"/>
          <w:sz w:val="24"/>
        </w:rPr>
      </w:pPr>
      <w:ins w:id="1704" w:author="DELL" w:date="2024-03-22T09:45:00Z">
        <w:r>
          <w:rPr>
            <w:rFonts w:ascii="宋体" w:hAnsi="宋体" w:hint="eastAsia"/>
            <w:sz w:val="24"/>
          </w:rPr>
          <w:t>8</w:t>
        </w:r>
      </w:ins>
      <w:del w:id="1705" w:author="DELL" w:date="2024-03-22T09:45:00Z">
        <w:r>
          <w:rPr>
            <w:rFonts w:ascii="宋体" w:hAnsi="宋体" w:hint="eastAsia"/>
            <w:sz w:val="24"/>
          </w:rPr>
          <w:delText>9</w:delText>
        </w:r>
      </w:del>
      <w:r>
        <w:rPr>
          <w:rFonts w:ascii="宋体" w:hAnsi="宋体" w:hint="eastAsia"/>
          <w:sz w:val="24"/>
        </w:rPr>
        <w:t>）综合单价分析表（格式为非实质性要求，投标人自拟）</w:t>
      </w:r>
    </w:p>
    <w:p w14:paraId="0E1BE3D2" w14:textId="77777777" w:rsidR="00CD2971" w:rsidRDefault="00000000">
      <w:pPr>
        <w:autoSpaceDE w:val="0"/>
        <w:autoSpaceDN w:val="0"/>
        <w:spacing w:line="360" w:lineRule="auto"/>
        <w:ind w:firstLineChars="200" w:firstLine="480"/>
        <w:rPr>
          <w:rFonts w:ascii="宋体" w:hAnsi="宋体"/>
          <w:sz w:val="24"/>
        </w:rPr>
        <w:sectPr w:rsidR="00CD2971" w:rsidSect="00C605CB">
          <w:pgSz w:w="11906" w:h="16838"/>
          <w:pgMar w:top="1418" w:right="991" w:bottom="1418" w:left="1418" w:header="851" w:footer="992" w:gutter="0"/>
          <w:cols w:space="720"/>
          <w:docGrid w:linePitch="317" w:charSpace="614"/>
        </w:sectPr>
      </w:pPr>
      <w:r>
        <w:rPr>
          <w:rFonts w:ascii="宋体" w:hAnsi="宋体" w:hint="eastAsia"/>
          <w:sz w:val="24"/>
        </w:rPr>
        <w:t>（</w:t>
      </w:r>
      <w:r>
        <w:rPr>
          <w:rFonts w:ascii="宋体" w:hAnsi="宋体"/>
          <w:sz w:val="24"/>
        </w:rPr>
        <w:t>9</w:t>
      </w:r>
      <w:r>
        <w:rPr>
          <w:rFonts w:ascii="宋体" w:hAnsi="宋体" w:hint="eastAsia"/>
          <w:sz w:val="24"/>
        </w:rPr>
        <w:t>）对投标分项报价表签字盖章不做具体要求。</w:t>
      </w:r>
    </w:p>
    <w:p w14:paraId="5EFFAC6E" w14:textId="77777777" w:rsidR="00CD2971" w:rsidRDefault="00000000">
      <w:pPr>
        <w:pStyle w:val="affffb"/>
        <w:numPr>
          <w:ilvl w:val="0"/>
          <w:numId w:val="36"/>
        </w:numPr>
        <w:spacing w:line="360" w:lineRule="auto"/>
        <w:ind w:firstLineChars="0"/>
        <w:outlineLvl w:val="3"/>
        <w:rPr>
          <w:rFonts w:ascii="宋体" w:hAnsi="宋体"/>
          <w:b/>
          <w:bCs/>
          <w:color w:val="000000"/>
          <w:sz w:val="24"/>
          <w:szCs w:val="20"/>
        </w:rPr>
      </w:pPr>
      <w:r>
        <w:rPr>
          <w:rFonts w:ascii="宋体" w:hAnsi="宋体" w:hint="eastAsia"/>
          <w:b/>
          <w:bCs/>
          <w:color w:val="000000"/>
          <w:sz w:val="24"/>
          <w:szCs w:val="20"/>
        </w:rPr>
        <w:lastRenderedPageBreak/>
        <w:t>投标分项报价表</w:t>
      </w:r>
    </w:p>
    <w:p w14:paraId="1186DA32" w14:textId="77777777" w:rsidR="00CD2971" w:rsidRDefault="00000000">
      <w:pPr>
        <w:autoSpaceDE w:val="0"/>
        <w:autoSpaceDN w:val="0"/>
        <w:spacing w:line="360" w:lineRule="auto"/>
        <w:rPr>
          <w:rFonts w:ascii="宋体" w:hAnsi="宋体"/>
          <w:b/>
          <w:bCs/>
          <w:sz w:val="24"/>
        </w:rPr>
      </w:pPr>
      <w:r>
        <w:rPr>
          <w:rFonts w:ascii="宋体" w:hAnsi="宋体" w:hint="eastAsia"/>
          <w:b/>
          <w:bCs/>
          <w:sz w:val="24"/>
        </w:rPr>
        <w:t>（1）分项报价汇总表（实质性格式）</w:t>
      </w:r>
    </w:p>
    <w:p w14:paraId="7D6D68A8" w14:textId="77777777" w:rsidR="00CD2971" w:rsidRDefault="00000000">
      <w:pPr>
        <w:spacing w:line="360" w:lineRule="auto"/>
        <w:ind w:firstLineChars="200" w:firstLine="480"/>
        <w:rPr>
          <w:rFonts w:ascii="宋体" w:hAnsi="宋体" w:cs="Arial"/>
          <w:sz w:val="24"/>
        </w:rPr>
      </w:pPr>
      <w:bookmarkStart w:id="1706" w:name="_Toc35984038"/>
      <w:bookmarkStart w:id="1707" w:name="_Toc67947829"/>
      <w:bookmarkStart w:id="1708" w:name="_Toc64466323"/>
      <w:r>
        <w:rPr>
          <w:rFonts w:ascii="宋体" w:hAnsi="宋体" w:cs="Arial"/>
          <w:sz w:val="24"/>
        </w:rPr>
        <w:t>1）</w:t>
      </w:r>
      <w:r>
        <w:rPr>
          <w:rFonts w:ascii="宋体" w:hAnsi="宋体" w:cs="Arial" w:hint="eastAsia"/>
          <w:sz w:val="24"/>
        </w:rPr>
        <w:t>202</w:t>
      </w:r>
      <w:r>
        <w:rPr>
          <w:rFonts w:ascii="宋体" w:hAnsi="宋体" w:cs="Arial"/>
          <w:sz w:val="24"/>
        </w:rPr>
        <w:t>4</w:t>
      </w:r>
      <w:r>
        <w:rPr>
          <w:rFonts w:ascii="宋体" w:hAnsi="宋体" w:cs="Arial" w:hint="eastAsia"/>
          <w:sz w:val="24"/>
        </w:rPr>
        <w:t>年度</w:t>
      </w:r>
      <w:r>
        <w:rPr>
          <w:rFonts w:ascii="宋体" w:hAnsi="宋体" w:cs="Arial"/>
          <w:sz w:val="24"/>
        </w:rPr>
        <w:t>投标报价汇总表</w:t>
      </w:r>
      <w:bookmarkEnd w:id="1706"/>
      <w:bookmarkEnd w:id="1707"/>
      <w:bookmarkEnd w:id="1708"/>
    </w:p>
    <w:p w14:paraId="6954F395" w14:textId="77777777" w:rsidR="00CD2971" w:rsidRDefault="00CD2971">
      <w:pPr>
        <w:ind w:firstLine="482"/>
        <w:rPr>
          <w:rFonts w:ascii="宋体" w:hAnsi="宋体" w:cs="Arial"/>
          <w:sz w:val="24"/>
        </w:rPr>
      </w:pPr>
    </w:p>
    <w:p w14:paraId="7B119363" w14:textId="77777777" w:rsidR="00CD2971" w:rsidRDefault="00000000">
      <w:pPr>
        <w:widowControl/>
        <w:jc w:val="center"/>
        <w:rPr>
          <w:rFonts w:ascii="宋体" w:hAnsi="宋体" w:cs="Arial"/>
          <w:b/>
          <w:sz w:val="32"/>
          <w:szCs w:val="32"/>
        </w:rPr>
      </w:pPr>
      <w:r>
        <w:rPr>
          <w:rFonts w:ascii="宋体" w:hAnsi="宋体" w:cs="Arial" w:hint="eastAsia"/>
          <w:b/>
          <w:sz w:val="32"/>
          <w:szCs w:val="32"/>
        </w:rPr>
        <w:t>202</w:t>
      </w:r>
      <w:r>
        <w:rPr>
          <w:rFonts w:ascii="宋体" w:hAnsi="宋体" w:cs="Arial"/>
          <w:b/>
          <w:sz w:val="32"/>
          <w:szCs w:val="32"/>
        </w:rPr>
        <w:t>4</w:t>
      </w:r>
      <w:r>
        <w:rPr>
          <w:rFonts w:ascii="宋体" w:hAnsi="宋体" w:cs="Arial" w:hint="eastAsia"/>
          <w:b/>
          <w:sz w:val="32"/>
          <w:szCs w:val="32"/>
        </w:rPr>
        <w:t>年度投标报价汇总表</w:t>
      </w:r>
    </w:p>
    <w:tbl>
      <w:tblPr>
        <w:tblStyle w:val="affff9"/>
        <w:tblW w:w="9713" w:type="dxa"/>
        <w:jc w:val="center"/>
        <w:tblLayout w:type="fixed"/>
        <w:tblLook w:val="04A0" w:firstRow="1" w:lastRow="0" w:firstColumn="1" w:lastColumn="0" w:noHBand="0" w:noVBand="1"/>
      </w:tblPr>
      <w:tblGrid>
        <w:gridCol w:w="872"/>
        <w:gridCol w:w="3089"/>
        <w:gridCol w:w="2069"/>
        <w:gridCol w:w="2069"/>
        <w:gridCol w:w="1614"/>
      </w:tblGrid>
      <w:tr w:rsidR="00CD2971" w14:paraId="7A9E0373" w14:textId="77777777">
        <w:trPr>
          <w:trHeight w:val="454"/>
          <w:jc w:val="center"/>
        </w:trPr>
        <w:tc>
          <w:tcPr>
            <w:tcW w:w="872" w:type="dxa"/>
            <w:vAlign w:val="center"/>
          </w:tcPr>
          <w:p w14:paraId="6C502B42" w14:textId="77777777" w:rsidR="00CD2971" w:rsidRDefault="00000000">
            <w:pPr>
              <w:jc w:val="center"/>
              <w:rPr>
                <w:rFonts w:ascii="宋体" w:hAnsi="宋体"/>
                <w:b/>
                <w:sz w:val="24"/>
              </w:rPr>
            </w:pPr>
            <w:bookmarkStart w:id="1709" w:name="_Hlk128150857"/>
            <w:r>
              <w:rPr>
                <w:rFonts w:ascii="宋体" w:hAnsi="宋体" w:hint="eastAsia"/>
                <w:b/>
                <w:sz w:val="24"/>
              </w:rPr>
              <w:t>序号</w:t>
            </w:r>
          </w:p>
        </w:tc>
        <w:tc>
          <w:tcPr>
            <w:tcW w:w="3089" w:type="dxa"/>
            <w:vAlign w:val="center"/>
          </w:tcPr>
          <w:p w14:paraId="5A986B33" w14:textId="77777777" w:rsidR="00CD2971" w:rsidRDefault="00000000">
            <w:pPr>
              <w:autoSpaceDE w:val="0"/>
              <w:autoSpaceDN w:val="0"/>
              <w:spacing w:before="100" w:beforeAutospacing="1" w:after="100" w:afterAutospacing="1"/>
              <w:jc w:val="center"/>
              <w:rPr>
                <w:rFonts w:ascii="宋体" w:hAnsi="宋体" w:cs="Arial"/>
                <w:b/>
                <w:sz w:val="24"/>
              </w:rPr>
            </w:pPr>
            <w:r>
              <w:rPr>
                <w:rFonts w:ascii="宋体" w:hAnsi="宋体" w:cs="Arial"/>
                <w:b/>
                <w:sz w:val="24"/>
              </w:rPr>
              <w:t>投标报价项目</w:t>
            </w:r>
          </w:p>
        </w:tc>
        <w:tc>
          <w:tcPr>
            <w:tcW w:w="2069" w:type="dxa"/>
            <w:vAlign w:val="center"/>
          </w:tcPr>
          <w:p w14:paraId="245576D8" w14:textId="77777777" w:rsidR="00CD2971" w:rsidRDefault="00000000">
            <w:pPr>
              <w:autoSpaceDE w:val="0"/>
              <w:autoSpaceDN w:val="0"/>
              <w:spacing w:before="100" w:beforeAutospacing="1" w:after="100" w:afterAutospacing="1"/>
              <w:jc w:val="center"/>
              <w:rPr>
                <w:rFonts w:ascii="宋体" w:hAnsi="宋体" w:cs="Arial"/>
                <w:b/>
                <w:sz w:val="24"/>
              </w:rPr>
            </w:pPr>
            <w:r>
              <w:rPr>
                <w:rFonts w:ascii="宋体" w:hAnsi="宋体" w:cs="Arial" w:hint="eastAsia"/>
                <w:b/>
                <w:sz w:val="24"/>
              </w:rPr>
              <w:t>最高限价（元）</w:t>
            </w:r>
          </w:p>
        </w:tc>
        <w:tc>
          <w:tcPr>
            <w:tcW w:w="2069" w:type="dxa"/>
            <w:vAlign w:val="center"/>
          </w:tcPr>
          <w:p w14:paraId="7DBD04D9" w14:textId="77777777" w:rsidR="00CD2971" w:rsidRDefault="00000000">
            <w:pPr>
              <w:autoSpaceDE w:val="0"/>
              <w:autoSpaceDN w:val="0"/>
              <w:spacing w:before="100" w:beforeAutospacing="1" w:after="100" w:afterAutospacing="1"/>
              <w:jc w:val="center"/>
              <w:rPr>
                <w:rFonts w:ascii="宋体" w:hAnsi="宋体" w:cs="Arial"/>
                <w:b/>
                <w:sz w:val="24"/>
              </w:rPr>
            </w:pPr>
            <w:r>
              <w:rPr>
                <w:rFonts w:ascii="宋体" w:hAnsi="宋体" w:cs="Arial" w:hint="eastAsia"/>
                <w:b/>
                <w:sz w:val="24"/>
              </w:rPr>
              <w:t>投标报价（元）</w:t>
            </w:r>
          </w:p>
        </w:tc>
        <w:tc>
          <w:tcPr>
            <w:tcW w:w="1614" w:type="dxa"/>
            <w:vAlign w:val="center"/>
          </w:tcPr>
          <w:p w14:paraId="576FE481" w14:textId="77777777" w:rsidR="00CD2971" w:rsidRDefault="00000000">
            <w:pPr>
              <w:jc w:val="center"/>
              <w:rPr>
                <w:rFonts w:ascii="宋体" w:hAnsi="宋体"/>
                <w:b/>
                <w:sz w:val="24"/>
              </w:rPr>
            </w:pPr>
            <w:r>
              <w:rPr>
                <w:rFonts w:ascii="宋体" w:hAnsi="宋体" w:hint="eastAsia"/>
                <w:b/>
                <w:sz w:val="24"/>
              </w:rPr>
              <w:t>备注</w:t>
            </w:r>
          </w:p>
        </w:tc>
      </w:tr>
      <w:tr w:rsidR="00CD2971" w14:paraId="2DC9ED3E" w14:textId="77777777">
        <w:trPr>
          <w:trHeight w:val="454"/>
          <w:jc w:val="center"/>
        </w:trPr>
        <w:tc>
          <w:tcPr>
            <w:tcW w:w="872" w:type="dxa"/>
            <w:vAlign w:val="center"/>
          </w:tcPr>
          <w:p w14:paraId="1AF743C6" w14:textId="77777777" w:rsidR="00CD2971" w:rsidRDefault="00000000">
            <w:pPr>
              <w:jc w:val="center"/>
              <w:rPr>
                <w:rFonts w:ascii="宋体" w:hAnsi="宋体"/>
                <w:b/>
                <w:sz w:val="24"/>
              </w:rPr>
            </w:pPr>
            <w:r>
              <w:rPr>
                <w:rFonts w:ascii="宋体" w:hAnsi="宋体" w:hint="eastAsia"/>
                <w:b/>
                <w:sz w:val="24"/>
              </w:rPr>
              <w:t>1</w:t>
            </w:r>
          </w:p>
        </w:tc>
        <w:tc>
          <w:tcPr>
            <w:tcW w:w="3089" w:type="dxa"/>
            <w:vAlign w:val="center"/>
          </w:tcPr>
          <w:p w14:paraId="1AEFB31C" w14:textId="63DE80D2" w:rsidR="00CD2971" w:rsidRDefault="00000000">
            <w:pPr>
              <w:jc w:val="left"/>
              <w:rPr>
                <w:rFonts w:ascii="宋体" w:hAnsi="宋体"/>
                <w:b/>
                <w:sz w:val="24"/>
              </w:rPr>
            </w:pPr>
            <w:r>
              <w:rPr>
                <w:rFonts w:ascii="宋体" w:hAnsi="宋体" w:hint="eastAsia"/>
                <w:b/>
                <w:sz w:val="24"/>
              </w:rPr>
              <w:t>202</w:t>
            </w:r>
            <w:r>
              <w:rPr>
                <w:rFonts w:ascii="宋体" w:hAnsi="宋体"/>
                <w:b/>
                <w:sz w:val="24"/>
              </w:rPr>
              <w:t>4</w:t>
            </w:r>
            <w:r>
              <w:rPr>
                <w:rFonts w:ascii="宋体" w:hAnsi="宋体" w:hint="eastAsia"/>
                <w:b/>
                <w:sz w:val="24"/>
              </w:rPr>
              <w:t>年</w:t>
            </w:r>
            <w:r>
              <w:rPr>
                <w:rFonts w:ascii="宋体" w:hAnsi="宋体"/>
                <w:b/>
                <w:sz w:val="24"/>
              </w:rPr>
              <w:t>1</w:t>
            </w:r>
            <w:r>
              <w:rPr>
                <w:rFonts w:ascii="宋体" w:hAnsi="宋体" w:hint="eastAsia"/>
                <w:b/>
                <w:sz w:val="24"/>
              </w:rPr>
              <w:t>月至</w:t>
            </w:r>
            <w:r>
              <w:rPr>
                <w:rFonts w:ascii="宋体" w:hAnsi="宋体"/>
                <w:b/>
                <w:sz w:val="24"/>
              </w:rPr>
              <w:t>3</w:t>
            </w:r>
            <w:r>
              <w:rPr>
                <w:rFonts w:ascii="宋体" w:hAnsi="宋体" w:hint="eastAsia"/>
                <w:b/>
                <w:sz w:val="24"/>
              </w:rPr>
              <w:t>月</w:t>
            </w:r>
          </w:p>
        </w:tc>
        <w:tc>
          <w:tcPr>
            <w:tcW w:w="2069" w:type="dxa"/>
            <w:vAlign w:val="center"/>
          </w:tcPr>
          <w:p w14:paraId="78B70B24" w14:textId="77777777" w:rsidR="00CD2971" w:rsidRDefault="00000000">
            <w:pPr>
              <w:jc w:val="right"/>
              <w:rPr>
                <w:rFonts w:ascii="宋体" w:hAnsi="宋体"/>
                <w:b/>
                <w:sz w:val="24"/>
              </w:rPr>
            </w:pPr>
            <w:r>
              <w:rPr>
                <w:rFonts w:ascii="宋体" w:hAnsi="宋体"/>
                <w:b/>
                <w:bCs/>
                <w:sz w:val="24"/>
              </w:rPr>
              <w:t>148306.32</w:t>
            </w:r>
          </w:p>
        </w:tc>
        <w:tc>
          <w:tcPr>
            <w:tcW w:w="2069" w:type="dxa"/>
            <w:vAlign w:val="center"/>
          </w:tcPr>
          <w:p w14:paraId="21335958" w14:textId="77777777" w:rsidR="00CD2971" w:rsidRDefault="00CD2971">
            <w:pPr>
              <w:jc w:val="right"/>
              <w:rPr>
                <w:rFonts w:ascii="宋体" w:hAnsi="宋体"/>
                <w:b/>
                <w:sz w:val="24"/>
              </w:rPr>
            </w:pPr>
          </w:p>
        </w:tc>
        <w:tc>
          <w:tcPr>
            <w:tcW w:w="1614" w:type="dxa"/>
            <w:vAlign w:val="center"/>
          </w:tcPr>
          <w:p w14:paraId="49F742C9" w14:textId="77777777" w:rsidR="00CD2971" w:rsidRDefault="00CD2971">
            <w:pPr>
              <w:jc w:val="center"/>
              <w:rPr>
                <w:rFonts w:ascii="宋体" w:hAnsi="宋体"/>
                <w:b/>
                <w:sz w:val="24"/>
              </w:rPr>
            </w:pPr>
          </w:p>
        </w:tc>
      </w:tr>
      <w:tr w:rsidR="00CD2971" w14:paraId="27163426" w14:textId="77777777">
        <w:trPr>
          <w:trHeight w:val="454"/>
          <w:jc w:val="center"/>
        </w:trPr>
        <w:tc>
          <w:tcPr>
            <w:tcW w:w="872" w:type="dxa"/>
            <w:vAlign w:val="center"/>
          </w:tcPr>
          <w:p w14:paraId="369F1D4B" w14:textId="77777777" w:rsidR="00CD2971" w:rsidRDefault="00000000">
            <w:pPr>
              <w:jc w:val="center"/>
              <w:rPr>
                <w:rFonts w:ascii="宋体" w:hAnsi="宋体"/>
                <w:b/>
                <w:sz w:val="24"/>
              </w:rPr>
            </w:pPr>
            <w:r>
              <w:rPr>
                <w:rFonts w:ascii="宋体" w:hAnsi="宋体"/>
                <w:b/>
                <w:sz w:val="24"/>
              </w:rPr>
              <w:t>2</w:t>
            </w:r>
          </w:p>
        </w:tc>
        <w:tc>
          <w:tcPr>
            <w:tcW w:w="3089" w:type="dxa"/>
            <w:vAlign w:val="center"/>
          </w:tcPr>
          <w:p w14:paraId="1133A1D0" w14:textId="234493AB" w:rsidR="00CD2971" w:rsidRDefault="00000000">
            <w:pPr>
              <w:jc w:val="left"/>
              <w:rPr>
                <w:rFonts w:ascii="宋体" w:hAnsi="宋体"/>
                <w:b/>
                <w:sz w:val="24"/>
              </w:rPr>
            </w:pPr>
            <w:r>
              <w:rPr>
                <w:rFonts w:ascii="宋体" w:hAnsi="宋体" w:hint="eastAsia"/>
                <w:b/>
                <w:sz w:val="24"/>
              </w:rPr>
              <w:t>202</w:t>
            </w:r>
            <w:r>
              <w:rPr>
                <w:rFonts w:ascii="宋体" w:hAnsi="宋体"/>
                <w:b/>
                <w:sz w:val="24"/>
              </w:rPr>
              <w:t>4</w:t>
            </w:r>
            <w:r>
              <w:rPr>
                <w:rFonts w:ascii="宋体" w:hAnsi="宋体" w:hint="eastAsia"/>
                <w:b/>
                <w:sz w:val="24"/>
              </w:rPr>
              <w:t>年</w:t>
            </w:r>
            <w:r>
              <w:rPr>
                <w:rFonts w:ascii="宋体" w:hAnsi="宋体"/>
                <w:b/>
                <w:sz w:val="24"/>
              </w:rPr>
              <w:t>4</w:t>
            </w:r>
            <w:r>
              <w:rPr>
                <w:rFonts w:ascii="宋体" w:hAnsi="宋体" w:hint="eastAsia"/>
                <w:b/>
                <w:sz w:val="24"/>
              </w:rPr>
              <w:t>月至12月</w:t>
            </w:r>
          </w:p>
        </w:tc>
        <w:tc>
          <w:tcPr>
            <w:tcW w:w="2069" w:type="dxa"/>
            <w:vAlign w:val="center"/>
          </w:tcPr>
          <w:p w14:paraId="04D35AB2" w14:textId="77777777" w:rsidR="00CD2971" w:rsidRDefault="00000000">
            <w:pPr>
              <w:jc w:val="right"/>
              <w:rPr>
                <w:rFonts w:ascii="宋体" w:hAnsi="宋体"/>
                <w:b/>
                <w:sz w:val="24"/>
              </w:rPr>
            </w:pPr>
            <w:r>
              <w:rPr>
                <w:rFonts w:ascii="宋体" w:hAnsi="宋体"/>
                <w:b/>
                <w:bCs/>
                <w:sz w:val="24"/>
              </w:rPr>
              <w:t>2075990.50</w:t>
            </w:r>
          </w:p>
        </w:tc>
        <w:tc>
          <w:tcPr>
            <w:tcW w:w="2069" w:type="dxa"/>
            <w:vAlign w:val="center"/>
          </w:tcPr>
          <w:p w14:paraId="3B4AFFA2" w14:textId="77777777" w:rsidR="00CD2971" w:rsidRDefault="00CD2971">
            <w:pPr>
              <w:jc w:val="right"/>
              <w:rPr>
                <w:rFonts w:ascii="宋体" w:hAnsi="宋体"/>
                <w:b/>
                <w:sz w:val="24"/>
              </w:rPr>
            </w:pPr>
          </w:p>
        </w:tc>
        <w:tc>
          <w:tcPr>
            <w:tcW w:w="1614" w:type="dxa"/>
            <w:vAlign w:val="center"/>
          </w:tcPr>
          <w:p w14:paraId="473DC0B1" w14:textId="77777777" w:rsidR="00CD2971" w:rsidRDefault="00CD2971">
            <w:pPr>
              <w:jc w:val="center"/>
              <w:rPr>
                <w:rFonts w:ascii="宋体" w:hAnsi="宋体"/>
                <w:b/>
                <w:sz w:val="24"/>
              </w:rPr>
            </w:pPr>
          </w:p>
        </w:tc>
      </w:tr>
      <w:tr w:rsidR="00CD2971" w14:paraId="4B91EE5A" w14:textId="77777777">
        <w:trPr>
          <w:trHeight w:val="454"/>
          <w:jc w:val="center"/>
        </w:trPr>
        <w:tc>
          <w:tcPr>
            <w:tcW w:w="3961" w:type="dxa"/>
            <w:gridSpan w:val="2"/>
            <w:vAlign w:val="center"/>
          </w:tcPr>
          <w:p w14:paraId="19DB5439" w14:textId="77777777" w:rsidR="00CD2971" w:rsidRDefault="00000000">
            <w:pPr>
              <w:jc w:val="center"/>
              <w:rPr>
                <w:rFonts w:ascii="宋体" w:hAnsi="宋体"/>
                <w:b/>
                <w:sz w:val="24"/>
              </w:rPr>
            </w:pPr>
            <w:r>
              <w:rPr>
                <w:rFonts w:ascii="宋体" w:hAnsi="宋体" w:hint="eastAsia"/>
                <w:b/>
                <w:sz w:val="24"/>
              </w:rPr>
              <w:t>合计（元）</w:t>
            </w:r>
          </w:p>
        </w:tc>
        <w:tc>
          <w:tcPr>
            <w:tcW w:w="2069" w:type="dxa"/>
            <w:vAlign w:val="center"/>
          </w:tcPr>
          <w:p w14:paraId="0E3ACDF3" w14:textId="77777777" w:rsidR="00CD2971" w:rsidRDefault="00000000">
            <w:pPr>
              <w:jc w:val="right"/>
              <w:rPr>
                <w:rFonts w:ascii="宋体" w:hAnsi="宋体"/>
                <w:b/>
                <w:bCs/>
                <w:sz w:val="24"/>
              </w:rPr>
            </w:pPr>
            <w:r>
              <w:rPr>
                <w:rFonts w:ascii="宋体" w:hAnsi="宋体"/>
                <w:b/>
                <w:bCs/>
                <w:sz w:val="24"/>
              </w:rPr>
              <w:t>2224296.82</w:t>
            </w:r>
          </w:p>
        </w:tc>
        <w:tc>
          <w:tcPr>
            <w:tcW w:w="2069" w:type="dxa"/>
            <w:vAlign w:val="center"/>
          </w:tcPr>
          <w:p w14:paraId="00FBA272" w14:textId="77777777" w:rsidR="00CD2971" w:rsidRDefault="00CD2971">
            <w:pPr>
              <w:jc w:val="right"/>
              <w:rPr>
                <w:rFonts w:ascii="宋体" w:hAnsi="宋体"/>
                <w:b/>
                <w:sz w:val="24"/>
              </w:rPr>
            </w:pPr>
          </w:p>
        </w:tc>
        <w:tc>
          <w:tcPr>
            <w:tcW w:w="1614" w:type="dxa"/>
            <w:vAlign w:val="center"/>
          </w:tcPr>
          <w:p w14:paraId="5093A79C" w14:textId="77777777" w:rsidR="00CD2971" w:rsidRDefault="00CD2971">
            <w:pPr>
              <w:jc w:val="center"/>
              <w:rPr>
                <w:rFonts w:ascii="宋体" w:hAnsi="宋体"/>
                <w:b/>
                <w:sz w:val="24"/>
              </w:rPr>
            </w:pPr>
          </w:p>
        </w:tc>
      </w:tr>
      <w:bookmarkEnd w:id="1709"/>
    </w:tbl>
    <w:p w14:paraId="3871E077" w14:textId="77777777" w:rsidR="00CD2971" w:rsidRDefault="00CD2971">
      <w:pPr>
        <w:widowControl/>
        <w:jc w:val="center"/>
        <w:rPr>
          <w:rFonts w:ascii="宋体" w:hAnsi="宋体" w:cs="Arial"/>
          <w:b/>
          <w:sz w:val="32"/>
          <w:szCs w:val="32"/>
        </w:rPr>
      </w:pPr>
    </w:p>
    <w:p w14:paraId="03BD130B" w14:textId="77777777" w:rsidR="00CD2971" w:rsidRDefault="00CD2971">
      <w:pPr>
        <w:widowControl/>
        <w:jc w:val="left"/>
        <w:rPr>
          <w:rFonts w:ascii="宋体" w:hAnsi="宋体"/>
        </w:rPr>
      </w:pPr>
    </w:p>
    <w:p w14:paraId="0790505C" w14:textId="65F108E1" w:rsidR="00CD2971" w:rsidRDefault="00000000">
      <w:pPr>
        <w:ind w:firstLine="482"/>
        <w:rPr>
          <w:del w:id="1710" w:author="DELL" w:date="2024-03-22T09:53:00Z"/>
          <w:rFonts w:ascii="宋体" w:hAnsi="宋体" w:cs="Arial"/>
          <w:sz w:val="24"/>
        </w:rPr>
      </w:pPr>
      <w:r>
        <w:rPr>
          <w:rFonts w:ascii="宋体" w:hAnsi="宋体" w:cs="Arial" w:hint="eastAsia"/>
          <w:sz w:val="24"/>
        </w:rPr>
        <w:t>2</w:t>
      </w:r>
      <w:r>
        <w:rPr>
          <w:rFonts w:ascii="宋体" w:hAnsi="宋体" w:cs="Arial"/>
          <w:sz w:val="24"/>
        </w:rPr>
        <w:t>）</w:t>
      </w:r>
      <w:r>
        <w:rPr>
          <w:rFonts w:ascii="宋体" w:hAnsi="宋体" w:cs="Arial" w:hint="eastAsia"/>
          <w:sz w:val="24"/>
        </w:rPr>
        <w:t>分部分项工程</w:t>
      </w:r>
      <w:r>
        <w:rPr>
          <w:rFonts w:ascii="宋体" w:hAnsi="宋体" w:cs="Arial"/>
          <w:sz w:val="24"/>
        </w:rPr>
        <w:t>投标报价汇总表</w:t>
      </w:r>
      <w:r>
        <w:rPr>
          <w:rFonts w:ascii="宋体" w:hAnsi="宋体" w:cs="Arial" w:hint="eastAsia"/>
          <w:sz w:val="24"/>
        </w:rPr>
        <w:t>（20</w:t>
      </w:r>
      <w:r>
        <w:rPr>
          <w:rFonts w:ascii="宋体" w:hAnsi="宋体" w:cs="Arial"/>
          <w:sz w:val="24"/>
        </w:rPr>
        <w:t>24</w:t>
      </w:r>
      <w:r>
        <w:rPr>
          <w:rFonts w:ascii="宋体" w:hAnsi="宋体" w:cs="Arial" w:hint="eastAsia"/>
          <w:sz w:val="24"/>
        </w:rPr>
        <w:t>年4月至</w:t>
      </w:r>
      <w:r>
        <w:rPr>
          <w:rFonts w:ascii="宋体" w:hAnsi="宋体" w:cs="Arial"/>
          <w:sz w:val="24"/>
        </w:rPr>
        <w:t>12</w:t>
      </w:r>
      <w:r>
        <w:rPr>
          <w:rFonts w:ascii="宋体" w:hAnsi="宋体" w:cs="Arial" w:hint="eastAsia"/>
          <w:sz w:val="24"/>
        </w:rPr>
        <w:t>月）</w:t>
      </w:r>
    </w:p>
    <w:p w14:paraId="46679836" w14:textId="77777777" w:rsidR="00CD2971" w:rsidRDefault="00CD2971">
      <w:pPr>
        <w:ind w:firstLine="482"/>
        <w:rPr>
          <w:rFonts w:ascii="宋体" w:hAnsi="宋体" w:cs="Arial"/>
          <w:sz w:val="24"/>
        </w:rPr>
      </w:pPr>
    </w:p>
    <w:p w14:paraId="0F4731B4" w14:textId="01A2A30F" w:rsidR="00CD2971" w:rsidRDefault="00000000">
      <w:pPr>
        <w:widowControl/>
        <w:jc w:val="center"/>
        <w:rPr>
          <w:rFonts w:ascii="宋体" w:hAnsi="宋体" w:cs="Arial"/>
          <w:b/>
          <w:sz w:val="32"/>
          <w:szCs w:val="32"/>
        </w:rPr>
      </w:pPr>
      <w:r>
        <w:rPr>
          <w:rFonts w:ascii="宋体" w:hAnsi="宋体" w:cs="Arial" w:hint="eastAsia"/>
          <w:b/>
          <w:sz w:val="32"/>
          <w:szCs w:val="32"/>
        </w:rPr>
        <w:t>分部分项工程投标报价汇总表（</w:t>
      </w:r>
      <w:r>
        <w:rPr>
          <w:rFonts w:ascii="宋体" w:hAnsi="宋体" w:cs="Arial"/>
          <w:b/>
          <w:sz w:val="32"/>
          <w:szCs w:val="32"/>
        </w:rPr>
        <w:t>2024年4月至12月</w:t>
      </w:r>
      <w:r>
        <w:rPr>
          <w:rFonts w:ascii="宋体" w:hAnsi="宋体" w:cs="Arial" w:hint="eastAsia"/>
          <w:b/>
          <w:sz w:val="32"/>
          <w:szCs w:val="32"/>
        </w:rPr>
        <w:t>）</w:t>
      </w:r>
    </w:p>
    <w:tbl>
      <w:tblPr>
        <w:tblStyle w:val="affff9"/>
        <w:tblW w:w="9629" w:type="dxa"/>
        <w:jc w:val="center"/>
        <w:tblLayout w:type="fixed"/>
        <w:tblLook w:val="04A0" w:firstRow="1" w:lastRow="0" w:firstColumn="1" w:lastColumn="0" w:noHBand="0" w:noVBand="1"/>
      </w:tblPr>
      <w:tblGrid>
        <w:gridCol w:w="847"/>
        <w:gridCol w:w="3539"/>
        <w:gridCol w:w="1843"/>
        <w:gridCol w:w="1843"/>
        <w:gridCol w:w="1557"/>
      </w:tblGrid>
      <w:tr w:rsidR="00CD2971" w14:paraId="00B58999" w14:textId="77777777">
        <w:trPr>
          <w:trHeight w:val="454"/>
          <w:jc w:val="center"/>
        </w:trPr>
        <w:tc>
          <w:tcPr>
            <w:tcW w:w="847" w:type="dxa"/>
            <w:vAlign w:val="center"/>
          </w:tcPr>
          <w:p w14:paraId="394A70F3" w14:textId="77777777" w:rsidR="00CD2971" w:rsidRDefault="00000000">
            <w:pPr>
              <w:jc w:val="center"/>
              <w:rPr>
                <w:rFonts w:ascii="宋体" w:hAnsi="宋体"/>
                <w:b/>
                <w:sz w:val="24"/>
              </w:rPr>
            </w:pPr>
            <w:r>
              <w:rPr>
                <w:rFonts w:ascii="宋体" w:hAnsi="宋体" w:hint="eastAsia"/>
                <w:b/>
                <w:sz w:val="24"/>
              </w:rPr>
              <w:t>序号</w:t>
            </w:r>
          </w:p>
        </w:tc>
        <w:tc>
          <w:tcPr>
            <w:tcW w:w="3539" w:type="dxa"/>
            <w:vAlign w:val="center"/>
          </w:tcPr>
          <w:p w14:paraId="77DBFAB5" w14:textId="77777777" w:rsidR="00CD2971" w:rsidRDefault="00000000">
            <w:pPr>
              <w:autoSpaceDE w:val="0"/>
              <w:autoSpaceDN w:val="0"/>
              <w:spacing w:before="100" w:beforeAutospacing="1" w:after="100" w:afterAutospacing="1"/>
              <w:jc w:val="center"/>
              <w:rPr>
                <w:rFonts w:ascii="宋体" w:hAnsi="宋体" w:cs="Arial"/>
                <w:b/>
                <w:sz w:val="24"/>
              </w:rPr>
            </w:pPr>
            <w:r>
              <w:rPr>
                <w:rFonts w:ascii="宋体" w:hAnsi="宋体" w:cs="Arial" w:hint="eastAsia"/>
                <w:b/>
                <w:sz w:val="24"/>
              </w:rPr>
              <w:t>分部分项工程名称</w:t>
            </w:r>
          </w:p>
        </w:tc>
        <w:tc>
          <w:tcPr>
            <w:tcW w:w="1843" w:type="dxa"/>
            <w:vAlign w:val="center"/>
          </w:tcPr>
          <w:p w14:paraId="4D2DE930" w14:textId="77777777" w:rsidR="00CD2971" w:rsidRDefault="00000000">
            <w:pPr>
              <w:autoSpaceDE w:val="0"/>
              <w:autoSpaceDN w:val="0"/>
              <w:spacing w:before="100" w:beforeAutospacing="1" w:after="100" w:afterAutospacing="1"/>
              <w:jc w:val="center"/>
              <w:rPr>
                <w:rFonts w:ascii="宋体" w:hAnsi="宋体" w:cs="Arial"/>
                <w:b/>
                <w:sz w:val="24"/>
              </w:rPr>
            </w:pPr>
            <w:r>
              <w:rPr>
                <w:rFonts w:ascii="宋体" w:hAnsi="宋体" w:cs="Arial" w:hint="eastAsia"/>
                <w:b/>
                <w:sz w:val="24"/>
              </w:rPr>
              <w:t>最高限价（元）</w:t>
            </w:r>
          </w:p>
        </w:tc>
        <w:tc>
          <w:tcPr>
            <w:tcW w:w="1843" w:type="dxa"/>
            <w:vAlign w:val="center"/>
          </w:tcPr>
          <w:p w14:paraId="7557C4F4" w14:textId="77777777" w:rsidR="00CD2971" w:rsidRDefault="00000000">
            <w:pPr>
              <w:autoSpaceDE w:val="0"/>
              <w:autoSpaceDN w:val="0"/>
              <w:spacing w:before="100" w:beforeAutospacing="1" w:after="100" w:afterAutospacing="1"/>
              <w:jc w:val="center"/>
              <w:rPr>
                <w:rFonts w:ascii="宋体" w:hAnsi="宋体" w:cs="Arial"/>
                <w:b/>
                <w:sz w:val="24"/>
              </w:rPr>
            </w:pPr>
            <w:r>
              <w:rPr>
                <w:rFonts w:ascii="宋体" w:hAnsi="宋体" w:cs="Arial" w:hint="eastAsia"/>
                <w:b/>
                <w:sz w:val="24"/>
              </w:rPr>
              <w:t>投标报价（元）</w:t>
            </w:r>
          </w:p>
        </w:tc>
        <w:tc>
          <w:tcPr>
            <w:tcW w:w="1557" w:type="dxa"/>
            <w:vAlign w:val="center"/>
          </w:tcPr>
          <w:p w14:paraId="432BC1C5" w14:textId="77777777" w:rsidR="00CD2971" w:rsidRDefault="00000000">
            <w:pPr>
              <w:jc w:val="center"/>
              <w:rPr>
                <w:rFonts w:ascii="宋体" w:hAnsi="宋体"/>
                <w:b/>
                <w:sz w:val="24"/>
              </w:rPr>
            </w:pPr>
            <w:r>
              <w:rPr>
                <w:rFonts w:ascii="宋体" w:hAnsi="宋体" w:hint="eastAsia"/>
                <w:b/>
                <w:sz w:val="24"/>
              </w:rPr>
              <w:t>备注</w:t>
            </w:r>
          </w:p>
        </w:tc>
      </w:tr>
      <w:tr w:rsidR="00CD2971" w14:paraId="4B88B89C" w14:textId="77777777">
        <w:trPr>
          <w:trHeight w:val="454"/>
          <w:jc w:val="center"/>
        </w:trPr>
        <w:tc>
          <w:tcPr>
            <w:tcW w:w="847" w:type="dxa"/>
            <w:vAlign w:val="center"/>
          </w:tcPr>
          <w:p w14:paraId="4F6C5CB1" w14:textId="77777777" w:rsidR="00CD2971" w:rsidRDefault="00000000">
            <w:pPr>
              <w:jc w:val="center"/>
              <w:rPr>
                <w:rFonts w:ascii="宋体" w:hAnsi="宋体"/>
                <w:b/>
                <w:sz w:val="24"/>
              </w:rPr>
            </w:pPr>
            <w:r>
              <w:rPr>
                <w:rFonts w:ascii="宋体" w:hAnsi="宋体" w:hint="eastAsia"/>
                <w:sz w:val="24"/>
              </w:rPr>
              <w:t>1</w:t>
            </w:r>
          </w:p>
        </w:tc>
        <w:tc>
          <w:tcPr>
            <w:tcW w:w="3539" w:type="dxa"/>
            <w:vAlign w:val="center"/>
          </w:tcPr>
          <w:p w14:paraId="0B2CCF4B" w14:textId="77777777" w:rsidR="00CD2971" w:rsidRDefault="00000000">
            <w:pPr>
              <w:jc w:val="left"/>
              <w:rPr>
                <w:rFonts w:ascii="宋体" w:hAnsi="宋体"/>
                <w:b/>
                <w:sz w:val="24"/>
              </w:rPr>
            </w:pPr>
            <w:del w:id="1711" w:author="DELL" w:date="2024-03-22T09:46:00Z">
              <w:r>
                <w:rPr>
                  <w:rFonts w:ascii="宋体" w:hAnsi="宋体" w:hint="eastAsia"/>
                  <w:sz w:val="24"/>
                </w:rPr>
                <w:delText>园林绿化工程4-</w:delText>
              </w:r>
              <w:r>
                <w:rPr>
                  <w:rFonts w:ascii="宋体" w:hAnsi="宋体"/>
                  <w:sz w:val="24"/>
                </w:rPr>
                <w:delText>12</w:delText>
              </w:r>
            </w:del>
            <w:ins w:id="1712" w:author="DELL" w:date="2024-03-22T09:46:00Z">
              <w:r>
                <w:rPr>
                  <w:rFonts w:ascii="宋体" w:hAnsi="宋体" w:hint="eastAsia"/>
                  <w:sz w:val="24"/>
                </w:rPr>
                <w:t>绿地管护（2024年4-12月）</w:t>
              </w:r>
            </w:ins>
          </w:p>
        </w:tc>
        <w:tc>
          <w:tcPr>
            <w:tcW w:w="1843" w:type="dxa"/>
            <w:vAlign w:val="center"/>
          </w:tcPr>
          <w:p w14:paraId="511918C8" w14:textId="77777777" w:rsidR="00CD2971" w:rsidRDefault="00000000">
            <w:pPr>
              <w:jc w:val="right"/>
              <w:rPr>
                <w:rFonts w:ascii="宋体" w:hAnsi="宋体"/>
                <w:b/>
                <w:sz w:val="24"/>
              </w:rPr>
            </w:pPr>
            <w:r>
              <w:rPr>
                <w:rFonts w:ascii="宋体" w:hAnsi="宋体" w:cs="宋体" w:hint="eastAsia"/>
                <w:sz w:val="24"/>
              </w:rPr>
              <w:t>1</w:t>
            </w:r>
            <w:r>
              <w:rPr>
                <w:rFonts w:ascii="宋体" w:hAnsi="宋体" w:cs="宋体"/>
                <w:sz w:val="24"/>
              </w:rPr>
              <w:t>576083.13</w:t>
            </w:r>
          </w:p>
        </w:tc>
        <w:tc>
          <w:tcPr>
            <w:tcW w:w="1843" w:type="dxa"/>
            <w:vAlign w:val="center"/>
          </w:tcPr>
          <w:p w14:paraId="4AD894C3" w14:textId="77777777" w:rsidR="00CD2971" w:rsidRDefault="00CD2971">
            <w:pPr>
              <w:jc w:val="right"/>
              <w:rPr>
                <w:rFonts w:ascii="宋体" w:hAnsi="宋体"/>
                <w:b/>
                <w:sz w:val="24"/>
              </w:rPr>
            </w:pPr>
          </w:p>
        </w:tc>
        <w:tc>
          <w:tcPr>
            <w:tcW w:w="1557" w:type="dxa"/>
            <w:vAlign w:val="center"/>
          </w:tcPr>
          <w:p w14:paraId="71CFCA17" w14:textId="77777777" w:rsidR="00CD2971" w:rsidRDefault="00CD2971">
            <w:pPr>
              <w:jc w:val="center"/>
              <w:rPr>
                <w:rFonts w:ascii="宋体" w:hAnsi="宋体"/>
                <w:b/>
                <w:sz w:val="24"/>
              </w:rPr>
            </w:pPr>
          </w:p>
        </w:tc>
      </w:tr>
      <w:tr w:rsidR="00CD2971" w14:paraId="56BF867C" w14:textId="77777777">
        <w:trPr>
          <w:trHeight w:val="454"/>
          <w:jc w:val="center"/>
        </w:trPr>
        <w:tc>
          <w:tcPr>
            <w:tcW w:w="847" w:type="dxa"/>
            <w:vAlign w:val="center"/>
          </w:tcPr>
          <w:p w14:paraId="571F1402"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5E4F7AAC" w14:textId="77777777" w:rsidR="00CD2971" w:rsidRDefault="00000000">
            <w:pPr>
              <w:jc w:val="left"/>
              <w:rPr>
                <w:rFonts w:ascii="宋体" w:hAnsi="宋体"/>
                <w:b/>
                <w:sz w:val="24"/>
              </w:rPr>
            </w:pPr>
            <w:r>
              <w:rPr>
                <w:rFonts w:ascii="宋体" w:hAnsi="宋体" w:hint="eastAsia"/>
                <w:sz w:val="24"/>
              </w:rPr>
              <w:t>绿地养护管理</w:t>
            </w:r>
          </w:p>
        </w:tc>
        <w:tc>
          <w:tcPr>
            <w:tcW w:w="1843" w:type="dxa"/>
            <w:vAlign w:val="center"/>
          </w:tcPr>
          <w:p w14:paraId="2A22128B" w14:textId="77777777" w:rsidR="00CD2971" w:rsidRDefault="00000000">
            <w:pPr>
              <w:jc w:val="right"/>
              <w:rPr>
                <w:rFonts w:ascii="宋体" w:hAnsi="宋体"/>
                <w:b/>
                <w:sz w:val="24"/>
              </w:rPr>
            </w:pPr>
            <w:r>
              <w:rPr>
                <w:rFonts w:ascii="宋体" w:hAnsi="宋体" w:cs="宋体"/>
                <w:sz w:val="24"/>
              </w:rPr>
              <w:t>738090</w:t>
            </w:r>
          </w:p>
        </w:tc>
        <w:tc>
          <w:tcPr>
            <w:tcW w:w="1843" w:type="dxa"/>
            <w:vAlign w:val="center"/>
          </w:tcPr>
          <w:p w14:paraId="782E3436" w14:textId="77777777" w:rsidR="00CD2971" w:rsidRDefault="00CD2971">
            <w:pPr>
              <w:jc w:val="right"/>
              <w:rPr>
                <w:rFonts w:ascii="宋体" w:hAnsi="宋体"/>
                <w:b/>
                <w:sz w:val="24"/>
              </w:rPr>
            </w:pPr>
          </w:p>
        </w:tc>
        <w:tc>
          <w:tcPr>
            <w:tcW w:w="1557" w:type="dxa"/>
            <w:vAlign w:val="center"/>
          </w:tcPr>
          <w:p w14:paraId="1F95F407" w14:textId="77777777" w:rsidR="00CD2971" w:rsidRDefault="00CD2971">
            <w:pPr>
              <w:jc w:val="center"/>
              <w:rPr>
                <w:rFonts w:ascii="宋体" w:hAnsi="宋体"/>
                <w:b/>
                <w:sz w:val="24"/>
              </w:rPr>
            </w:pPr>
          </w:p>
        </w:tc>
      </w:tr>
      <w:tr w:rsidR="00CD2971" w14:paraId="41AA23C9" w14:textId="77777777">
        <w:trPr>
          <w:trHeight w:val="454"/>
          <w:jc w:val="center"/>
        </w:trPr>
        <w:tc>
          <w:tcPr>
            <w:tcW w:w="847" w:type="dxa"/>
            <w:vAlign w:val="center"/>
          </w:tcPr>
          <w:p w14:paraId="0C972A00"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1E330B82" w14:textId="77777777" w:rsidR="00CD2971" w:rsidRDefault="00000000">
            <w:pPr>
              <w:jc w:val="left"/>
              <w:rPr>
                <w:rFonts w:ascii="宋体" w:hAnsi="宋体"/>
                <w:b/>
                <w:sz w:val="24"/>
              </w:rPr>
            </w:pPr>
            <w:r>
              <w:rPr>
                <w:rFonts w:ascii="宋体" w:hAnsi="宋体" w:hint="eastAsia"/>
                <w:sz w:val="24"/>
              </w:rPr>
              <w:t>苗圃养护管理</w:t>
            </w:r>
          </w:p>
        </w:tc>
        <w:tc>
          <w:tcPr>
            <w:tcW w:w="1843" w:type="dxa"/>
            <w:vAlign w:val="center"/>
          </w:tcPr>
          <w:p w14:paraId="274D34F9" w14:textId="77777777" w:rsidR="00CD2971" w:rsidRDefault="00000000">
            <w:pPr>
              <w:jc w:val="right"/>
              <w:rPr>
                <w:rFonts w:ascii="宋体" w:hAnsi="宋体"/>
                <w:b/>
                <w:sz w:val="24"/>
              </w:rPr>
            </w:pPr>
            <w:r>
              <w:rPr>
                <w:rFonts w:ascii="宋体" w:hAnsi="宋体" w:cs="宋体"/>
                <w:sz w:val="24"/>
              </w:rPr>
              <w:t>168960</w:t>
            </w:r>
          </w:p>
        </w:tc>
        <w:tc>
          <w:tcPr>
            <w:tcW w:w="1843" w:type="dxa"/>
            <w:vAlign w:val="center"/>
          </w:tcPr>
          <w:p w14:paraId="57F5F784" w14:textId="77777777" w:rsidR="00CD2971" w:rsidRDefault="00CD2971">
            <w:pPr>
              <w:jc w:val="right"/>
              <w:rPr>
                <w:rFonts w:ascii="宋体" w:hAnsi="宋体"/>
                <w:b/>
                <w:sz w:val="24"/>
              </w:rPr>
            </w:pPr>
          </w:p>
        </w:tc>
        <w:tc>
          <w:tcPr>
            <w:tcW w:w="1557" w:type="dxa"/>
            <w:vAlign w:val="center"/>
          </w:tcPr>
          <w:p w14:paraId="12257299" w14:textId="77777777" w:rsidR="00CD2971" w:rsidRDefault="00CD2971">
            <w:pPr>
              <w:jc w:val="center"/>
              <w:rPr>
                <w:rFonts w:ascii="宋体" w:hAnsi="宋体"/>
                <w:b/>
                <w:sz w:val="24"/>
              </w:rPr>
            </w:pPr>
          </w:p>
        </w:tc>
      </w:tr>
      <w:tr w:rsidR="00CD2971" w14:paraId="19F4FFB0" w14:textId="77777777">
        <w:trPr>
          <w:trHeight w:val="454"/>
          <w:jc w:val="center"/>
        </w:trPr>
        <w:tc>
          <w:tcPr>
            <w:tcW w:w="847" w:type="dxa"/>
            <w:vAlign w:val="center"/>
          </w:tcPr>
          <w:p w14:paraId="372BA572"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2076CE92" w14:textId="77777777" w:rsidR="00CD2971" w:rsidRDefault="00000000">
            <w:pPr>
              <w:jc w:val="left"/>
              <w:rPr>
                <w:rFonts w:ascii="宋体" w:hAnsi="宋体"/>
                <w:b/>
                <w:sz w:val="24"/>
              </w:rPr>
            </w:pPr>
            <w:r>
              <w:rPr>
                <w:rFonts w:ascii="宋体" w:hAnsi="宋体" w:hint="eastAsia"/>
                <w:sz w:val="24"/>
              </w:rPr>
              <w:t>白河发电隧洞支洞尾水渠绿地管理</w:t>
            </w:r>
          </w:p>
        </w:tc>
        <w:tc>
          <w:tcPr>
            <w:tcW w:w="1843" w:type="dxa"/>
            <w:vAlign w:val="center"/>
          </w:tcPr>
          <w:p w14:paraId="08DF8DCF" w14:textId="77777777" w:rsidR="00CD2971" w:rsidRDefault="00000000">
            <w:pPr>
              <w:jc w:val="right"/>
              <w:rPr>
                <w:rFonts w:ascii="宋体" w:hAnsi="宋体"/>
                <w:b/>
                <w:sz w:val="24"/>
              </w:rPr>
            </w:pPr>
            <w:r>
              <w:rPr>
                <w:rFonts w:ascii="宋体" w:hAnsi="宋体" w:hint="eastAsia"/>
                <w:sz w:val="24"/>
              </w:rPr>
              <w:t>56742.66</w:t>
            </w:r>
          </w:p>
        </w:tc>
        <w:tc>
          <w:tcPr>
            <w:tcW w:w="1843" w:type="dxa"/>
            <w:vAlign w:val="center"/>
          </w:tcPr>
          <w:p w14:paraId="034FFEB7" w14:textId="77777777" w:rsidR="00CD2971" w:rsidRDefault="00CD2971">
            <w:pPr>
              <w:jc w:val="right"/>
              <w:rPr>
                <w:rFonts w:ascii="宋体" w:hAnsi="宋体"/>
                <w:b/>
                <w:sz w:val="24"/>
              </w:rPr>
            </w:pPr>
          </w:p>
        </w:tc>
        <w:tc>
          <w:tcPr>
            <w:tcW w:w="1557" w:type="dxa"/>
            <w:vAlign w:val="center"/>
          </w:tcPr>
          <w:p w14:paraId="2EEB7505" w14:textId="77777777" w:rsidR="00CD2971" w:rsidRDefault="00CD2971">
            <w:pPr>
              <w:jc w:val="center"/>
              <w:rPr>
                <w:rFonts w:ascii="宋体" w:hAnsi="宋体"/>
                <w:b/>
                <w:sz w:val="24"/>
              </w:rPr>
            </w:pPr>
          </w:p>
        </w:tc>
      </w:tr>
      <w:tr w:rsidR="00CD2971" w14:paraId="51272766" w14:textId="77777777">
        <w:trPr>
          <w:trHeight w:val="454"/>
          <w:jc w:val="center"/>
        </w:trPr>
        <w:tc>
          <w:tcPr>
            <w:tcW w:w="847" w:type="dxa"/>
            <w:vAlign w:val="center"/>
          </w:tcPr>
          <w:p w14:paraId="6701B643"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47BA1270" w14:textId="77777777" w:rsidR="00CD2971" w:rsidRDefault="00000000">
            <w:pPr>
              <w:jc w:val="left"/>
              <w:rPr>
                <w:rFonts w:ascii="宋体" w:hAnsi="宋体"/>
                <w:b/>
                <w:sz w:val="24"/>
              </w:rPr>
            </w:pPr>
            <w:r>
              <w:rPr>
                <w:rFonts w:ascii="宋体" w:hAnsi="宋体" w:hint="eastAsia"/>
                <w:sz w:val="24"/>
              </w:rPr>
              <w:t>白河</w:t>
            </w:r>
            <w:proofErr w:type="gramStart"/>
            <w:r>
              <w:rPr>
                <w:rFonts w:ascii="宋体" w:hAnsi="宋体" w:hint="eastAsia"/>
                <w:sz w:val="24"/>
              </w:rPr>
              <w:t>泄</w:t>
            </w:r>
            <w:proofErr w:type="gramEnd"/>
            <w:r>
              <w:rPr>
                <w:rFonts w:ascii="宋体" w:hAnsi="宋体" w:hint="eastAsia"/>
                <w:sz w:val="24"/>
              </w:rPr>
              <w:t>空洞工程区绿地及尾水渠水面保洁工作</w:t>
            </w:r>
          </w:p>
        </w:tc>
        <w:tc>
          <w:tcPr>
            <w:tcW w:w="1843" w:type="dxa"/>
            <w:vAlign w:val="center"/>
          </w:tcPr>
          <w:p w14:paraId="48623452" w14:textId="77777777" w:rsidR="00CD2971" w:rsidRDefault="00000000">
            <w:pPr>
              <w:jc w:val="right"/>
              <w:rPr>
                <w:rFonts w:ascii="宋体" w:hAnsi="宋体"/>
                <w:b/>
                <w:sz w:val="24"/>
              </w:rPr>
            </w:pPr>
            <w:r>
              <w:rPr>
                <w:rFonts w:ascii="宋体" w:hAnsi="宋体" w:hint="eastAsia"/>
                <w:sz w:val="24"/>
              </w:rPr>
              <w:t>264691.48</w:t>
            </w:r>
          </w:p>
        </w:tc>
        <w:tc>
          <w:tcPr>
            <w:tcW w:w="1843" w:type="dxa"/>
            <w:vAlign w:val="center"/>
          </w:tcPr>
          <w:p w14:paraId="7A7DFB43" w14:textId="77777777" w:rsidR="00CD2971" w:rsidRDefault="00CD2971">
            <w:pPr>
              <w:jc w:val="right"/>
              <w:rPr>
                <w:rFonts w:ascii="宋体" w:hAnsi="宋体"/>
                <w:b/>
                <w:sz w:val="24"/>
              </w:rPr>
            </w:pPr>
          </w:p>
        </w:tc>
        <w:tc>
          <w:tcPr>
            <w:tcW w:w="1557" w:type="dxa"/>
            <w:vAlign w:val="center"/>
          </w:tcPr>
          <w:p w14:paraId="4E1D3280" w14:textId="77777777" w:rsidR="00CD2971" w:rsidRDefault="00CD2971">
            <w:pPr>
              <w:jc w:val="center"/>
              <w:rPr>
                <w:rFonts w:ascii="宋体" w:hAnsi="宋体"/>
                <w:b/>
                <w:sz w:val="24"/>
              </w:rPr>
            </w:pPr>
          </w:p>
        </w:tc>
      </w:tr>
      <w:tr w:rsidR="00CD2971" w14:paraId="3AEB0C31" w14:textId="77777777">
        <w:trPr>
          <w:trHeight w:val="454"/>
          <w:jc w:val="center"/>
        </w:trPr>
        <w:tc>
          <w:tcPr>
            <w:tcW w:w="847" w:type="dxa"/>
            <w:vAlign w:val="center"/>
          </w:tcPr>
          <w:p w14:paraId="661F5828"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5B85EA25" w14:textId="77777777" w:rsidR="00CD2971" w:rsidRDefault="00000000">
            <w:pPr>
              <w:jc w:val="left"/>
              <w:rPr>
                <w:rFonts w:ascii="宋体" w:hAnsi="宋体"/>
                <w:b/>
                <w:sz w:val="24"/>
              </w:rPr>
            </w:pPr>
            <w:r>
              <w:rPr>
                <w:rFonts w:ascii="宋体" w:hAnsi="宋体" w:hint="eastAsia"/>
                <w:sz w:val="24"/>
              </w:rPr>
              <w:t>铁路沿线等绿地打草</w:t>
            </w:r>
          </w:p>
        </w:tc>
        <w:tc>
          <w:tcPr>
            <w:tcW w:w="1843" w:type="dxa"/>
            <w:vAlign w:val="center"/>
          </w:tcPr>
          <w:p w14:paraId="3B7471B2" w14:textId="77777777" w:rsidR="00CD2971" w:rsidRDefault="00000000">
            <w:pPr>
              <w:jc w:val="right"/>
              <w:rPr>
                <w:rFonts w:ascii="宋体" w:hAnsi="宋体"/>
                <w:b/>
                <w:sz w:val="24"/>
              </w:rPr>
            </w:pPr>
            <w:r>
              <w:rPr>
                <w:rFonts w:ascii="宋体" w:hAnsi="宋体" w:hint="eastAsia"/>
                <w:sz w:val="24"/>
              </w:rPr>
              <w:t>73263.14</w:t>
            </w:r>
          </w:p>
        </w:tc>
        <w:tc>
          <w:tcPr>
            <w:tcW w:w="1843" w:type="dxa"/>
            <w:vAlign w:val="center"/>
          </w:tcPr>
          <w:p w14:paraId="7D3A94D9" w14:textId="77777777" w:rsidR="00CD2971" w:rsidRDefault="00CD2971">
            <w:pPr>
              <w:jc w:val="right"/>
              <w:rPr>
                <w:rFonts w:ascii="宋体" w:hAnsi="宋体"/>
                <w:b/>
                <w:sz w:val="24"/>
              </w:rPr>
            </w:pPr>
          </w:p>
        </w:tc>
        <w:tc>
          <w:tcPr>
            <w:tcW w:w="1557" w:type="dxa"/>
            <w:vAlign w:val="center"/>
          </w:tcPr>
          <w:p w14:paraId="4B6D4B35" w14:textId="77777777" w:rsidR="00CD2971" w:rsidRDefault="00CD2971">
            <w:pPr>
              <w:jc w:val="center"/>
              <w:rPr>
                <w:rFonts w:ascii="宋体" w:hAnsi="宋体"/>
                <w:b/>
                <w:sz w:val="24"/>
              </w:rPr>
            </w:pPr>
          </w:p>
        </w:tc>
      </w:tr>
      <w:tr w:rsidR="00CD2971" w14:paraId="39BA68C9" w14:textId="77777777">
        <w:trPr>
          <w:trHeight w:val="454"/>
          <w:jc w:val="center"/>
        </w:trPr>
        <w:tc>
          <w:tcPr>
            <w:tcW w:w="847" w:type="dxa"/>
            <w:vAlign w:val="center"/>
          </w:tcPr>
          <w:p w14:paraId="663F88C4"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2E6EC6A8" w14:textId="77777777" w:rsidR="00CD2971" w:rsidRDefault="00000000">
            <w:pPr>
              <w:jc w:val="left"/>
              <w:rPr>
                <w:rFonts w:ascii="宋体" w:hAnsi="宋体"/>
                <w:b/>
                <w:sz w:val="24"/>
              </w:rPr>
            </w:pPr>
            <w:proofErr w:type="gramStart"/>
            <w:r>
              <w:rPr>
                <w:rFonts w:ascii="宋体" w:hAnsi="宋体" w:hint="eastAsia"/>
                <w:sz w:val="24"/>
              </w:rPr>
              <w:t>抑尘</w:t>
            </w:r>
            <w:proofErr w:type="gramEnd"/>
          </w:p>
        </w:tc>
        <w:tc>
          <w:tcPr>
            <w:tcW w:w="1843" w:type="dxa"/>
            <w:vAlign w:val="center"/>
          </w:tcPr>
          <w:p w14:paraId="6AC7F3BE" w14:textId="77777777" w:rsidR="00CD2971" w:rsidRDefault="00000000">
            <w:pPr>
              <w:jc w:val="right"/>
              <w:rPr>
                <w:rFonts w:ascii="宋体" w:hAnsi="宋体"/>
                <w:b/>
                <w:sz w:val="24"/>
              </w:rPr>
            </w:pPr>
            <w:r>
              <w:rPr>
                <w:rFonts w:ascii="宋体" w:hAnsi="宋体" w:hint="eastAsia"/>
                <w:sz w:val="24"/>
              </w:rPr>
              <w:t>183218.67</w:t>
            </w:r>
          </w:p>
        </w:tc>
        <w:tc>
          <w:tcPr>
            <w:tcW w:w="1843" w:type="dxa"/>
            <w:vAlign w:val="center"/>
          </w:tcPr>
          <w:p w14:paraId="13DEC2A0" w14:textId="77777777" w:rsidR="00CD2971" w:rsidRDefault="00CD2971">
            <w:pPr>
              <w:jc w:val="right"/>
              <w:rPr>
                <w:rFonts w:ascii="宋体" w:hAnsi="宋体"/>
                <w:b/>
                <w:sz w:val="24"/>
              </w:rPr>
            </w:pPr>
          </w:p>
        </w:tc>
        <w:tc>
          <w:tcPr>
            <w:tcW w:w="1557" w:type="dxa"/>
            <w:vAlign w:val="center"/>
          </w:tcPr>
          <w:p w14:paraId="63DD3EAD" w14:textId="77777777" w:rsidR="00CD2971" w:rsidRDefault="00CD2971">
            <w:pPr>
              <w:jc w:val="center"/>
              <w:rPr>
                <w:rFonts w:ascii="宋体" w:hAnsi="宋体"/>
                <w:b/>
                <w:sz w:val="24"/>
              </w:rPr>
            </w:pPr>
          </w:p>
        </w:tc>
      </w:tr>
      <w:tr w:rsidR="00CD2971" w14:paraId="1028FF5C" w14:textId="77777777">
        <w:trPr>
          <w:trHeight w:val="454"/>
          <w:jc w:val="center"/>
        </w:trPr>
        <w:tc>
          <w:tcPr>
            <w:tcW w:w="847" w:type="dxa"/>
            <w:vAlign w:val="center"/>
          </w:tcPr>
          <w:p w14:paraId="3F52BD1D"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642DD00F" w14:textId="77777777" w:rsidR="00CD2971" w:rsidRDefault="00000000">
            <w:pPr>
              <w:jc w:val="left"/>
              <w:rPr>
                <w:rFonts w:ascii="宋体" w:hAnsi="宋体"/>
                <w:b/>
                <w:sz w:val="24"/>
              </w:rPr>
            </w:pPr>
            <w:r>
              <w:rPr>
                <w:rFonts w:ascii="宋体" w:hAnsi="宋体" w:hint="eastAsia"/>
                <w:sz w:val="24"/>
              </w:rPr>
              <w:t>柳絮防治</w:t>
            </w:r>
          </w:p>
        </w:tc>
        <w:tc>
          <w:tcPr>
            <w:tcW w:w="1843" w:type="dxa"/>
            <w:vAlign w:val="center"/>
          </w:tcPr>
          <w:p w14:paraId="4C93B713" w14:textId="77777777" w:rsidR="00CD2971" w:rsidRDefault="00000000">
            <w:pPr>
              <w:jc w:val="right"/>
              <w:rPr>
                <w:rFonts w:ascii="宋体" w:hAnsi="宋体"/>
                <w:b/>
                <w:sz w:val="24"/>
              </w:rPr>
            </w:pPr>
            <w:r>
              <w:rPr>
                <w:rFonts w:ascii="宋体" w:hAnsi="宋体" w:hint="eastAsia"/>
                <w:sz w:val="24"/>
              </w:rPr>
              <w:t>9672.42</w:t>
            </w:r>
          </w:p>
        </w:tc>
        <w:tc>
          <w:tcPr>
            <w:tcW w:w="1843" w:type="dxa"/>
            <w:vAlign w:val="center"/>
          </w:tcPr>
          <w:p w14:paraId="59E335C2" w14:textId="77777777" w:rsidR="00CD2971" w:rsidRDefault="00CD2971">
            <w:pPr>
              <w:jc w:val="right"/>
              <w:rPr>
                <w:rFonts w:ascii="宋体" w:hAnsi="宋体"/>
                <w:b/>
                <w:sz w:val="24"/>
              </w:rPr>
            </w:pPr>
          </w:p>
        </w:tc>
        <w:tc>
          <w:tcPr>
            <w:tcW w:w="1557" w:type="dxa"/>
            <w:vAlign w:val="center"/>
          </w:tcPr>
          <w:p w14:paraId="7C9235DB" w14:textId="77777777" w:rsidR="00CD2971" w:rsidRDefault="00CD2971">
            <w:pPr>
              <w:jc w:val="center"/>
              <w:rPr>
                <w:rFonts w:ascii="宋体" w:hAnsi="宋体"/>
                <w:b/>
                <w:sz w:val="24"/>
              </w:rPr>
            </w:pPr>
          </w:p>
        </w:tc>
      </w:tr>
      <w:tr w:rsidR="00CD2971" w14:paraId="3C64FC4A" w14:textId="77777777">
        <w:trPr>
          <w:trHeight w:val="454"/>
          <w:jc w:val="center"/>
        </w:trPr>
        <w:tc>
          <w:tcPr>
            <w:tcW w:w="847" w:type="dxa"/>
            <w:vAlign w:val="center"/>
          </w:tcPr>
          <w:p w14:paraId="0FD91603" w14:textId="77777777" w:rsidR="00CD2971" w:rsidRDefault="00CD2971">
            <w:pPr>
              <w:pStyle w:val="affffb"/>
              <w:numPr>
                <w:ilvl w:val="0"/>
                <w:numId w:val="38"/>
              </w:numPr>
              <w:ind w:firstLineChars="0"/>
              <w:jc w:val="center"/>
              <w:rPr>
                <w:rFonts w:ascii="宋体" w:hAnsi="宋体"/>
                <w:bCs/>
                <w:sz w:val="24"/>
              </w:rPr>
            </w:pPr>
          </w:p>
        </w:tc>
        <w:tc>
          <w:tcPr>
            <w:tcW w:w="3539" w:type="dxa"/>
            <w:vAlign w:val="center"/>
          </w:tcPr>
          <w:p w14:paraId="162E1D4D" w14:textId="77777777" w:rsidR="00CD2971" w:rsidRDefault="00000000">
            <w:pPr>
              <w:jc w:val="left"/>
              <w:rPr>
                <w:rFonts w:ascii="宋体" w:hAnsi="宋体"/>
                <w:b/>
                <w:sz w:val="24"/>
              </w:rPr>
            </w:pPr>
            <w:r>
              <w:rPr>
                <w:rFonts w:ascii="宋体" w:hAnsi="宋体" w:hint="eastAsia"/>
                <w:sz w:val="24"/>
              </w:rPr>
              <w:t>节日摆花</w:t>
            </w:r>
          </w:p>
        </w:tc>
        <w:tc>
          <w:tcPr>
            <w:tcW w:w="1843" w:type="dxa"/>
            <w:vAlign w:val="center"/>
          </w:tcPr>
          <w:p w14:paraId="0226CCE5" w14:textId="77777777" w:rsidR="00CD2971" w:rsidRDefault="00000000">
            <w:pPr>
              <w:jc w:val="right"/>
              <w:rPr>
                <w:rFonts w:ascii="宋体" w:hAnsi="宋体"/>
                <w:b/>
                <w:sz w:val="24"/>
              </w:rPr>
            </w:pPr>
            <w:r>
              <w:rPr>
                <w:rFonts w:ascii="宋体" w:hAnsi="宋体" w:hint="eastAsia"/>
                <w:sz w:val="24"/>
              </w:rPr>
              <w:t>81444.76</w:t>
            </w:r>
          </w:p>
        </w:tc>
        <w:tc>
          <w:tcPr>
            <w:tcW w:w="1843" w:type="dxa"/>
            <w:vAlign w:val="center"/>
          </w:tcPr>
          <w:p w14:paraId="258F3054" w14:textId="77777777" w:rsidR="00CD2971" w:rsidRDefault="00CD2971">
            <w:pPr>
              <w:jc w:val="right"/>
              <w:rPr>
                <w:rFonts w:ascii="宋体" w:hAnsi="宋体"/>
                <w:b/>
                <w:sz w:val="24"/>
              </w:rPr>
            </w:pPr>
          </w:p>
        </w:tc>
        <w:tc>
          <w:tcPr>
            <w:tcW w:w="1557" w:type="dxa"/>
            <w:vAlign w:val="center"/>
          </w:tcPr>
          <w:p w14:paraId="013DD6C5" w14:textId="77777777" w:rsidR="00CD2971" w:rsidRDefault="00CD2971">
            <w:pPr>
              <w:jc w:val="center"/>
              <w:rPr>
                <w:rFonts w:ascii="宋体" w:hAnsi="宋体"/>
                <w:b/>
                <w:sz w:val="24"/>
              </w:rPr>
            </w:pPr>
          </w:p>
        </w:tc>
      </w:tr>
      <w:tr w:rsidR="00CD2971" w14:paraId="4335A459" w14:textId="77777777">
        <w:trPr>
          <w:trHeight w:val="454"/>
          <w:jc w:val="center"/>
        </w:trPr>
        <w:tc>
          <w:tcPr>
            <w:tcW w:w="847" w:type="dxa"/>
            <w:vAlign w:val="center"/>
          </w:tcPr>
          <w:p w14:paraId="092F699F" w14:textId="77777777" w:rsidR="00CD2971" w:rsidRDefault="00000000">
            <w:pPr>
              <w:jc w:val="center"/>
              <w:rPr>
                <w:rFonts w:ascii="宋体" w:hAnsi="宋体"/>
                <w:b/>
                <w:sz w:val="24"/>
              </w:rPr>
            </w:pPr>
            <w:r>
              <w:rPr>
                <w:rFonts w:ascii="宋体" w:hAnsi="宋体" w:hint="eastAsia"/>
                <w:sz w:val="24"/>
              </w:rPr>
              <w:t>2</w:t>
            </w:r>
          </w:p>
        </w:tc>
        <w:tc>
          <w:tcPr>
            <w:tcW w:w="3539" w:type="dxa"/>
            <w:vAlign w:val="center"/>
          </w:tcPr>
          <w:p w14:paraId="7AF3A351" w14:textId="77777777" w:rsidR="00CD2971" w:rsidRDefault="00000000">
            <w:pPr>
              <w:jc w:val="left"/>
              <w:rPr>
                <w:rFonts w:ascii="宋体" w:hAnsi="宋体"/>
                <w:b/>
                <w:sz w:val="24"/>
              </w:rPr>
            </w:pPr>
            <w:ins w:id="1713" w:author="chenyu tai" w:date="2024-03-22T06:53:00Z">
              <w:r>
                <w:rPr>
                  <w:rFonts w:ascii="宋体" w:hAnsi="宋体" w:hint="eastAsia"/>
                  <w:sz w:val="24"/>
                </w:rPr>
                <w:t>密云水库绿地补植</w:t>
              </w:r>
            </w:ins>
            <w:del w:id="1714" w:author="chenyu tai" w:date="2024-03-22T06:53:00Z">
              <w:r>
                <w:rPr>
                  <w:rFonts w:ascii="宋体" w:hAnsi="宋体" w:hint="eastAsia"/>
                  <w:sz w:val="24"/>
                </w:rPr>
                <w:delText>绿化补植</w:delText>
              </w:r>
            </w:del>
          </w:p>
        </w:tc>
        <w:tc>
          <w:tcPr>
            <w:tcW w:w="1843" w:type="dxa"/>
            <w:vAlign w:val="center"/>
          </w:tcPr>
          <w:p w14:paraId="6FCD6138" w14:textId="77777777" w:rsidR="00CD2971" w:rsidRDefault="00000000">
            <w:pPr>
              <w:jc w:val="right"/>
              <w:rPr>
                <w:rFonts w:ascii="宋体" w:hAnsi="宋体"/>
                <w:b/>
                <w:sz w:val="24"/>
              </w:rPr>
            </w:pPr>
            <w:r>
              <w:rPr>
                <w:rFonts w:ascii="宋体" w:hAnsi="宋体"/>
                <w:sz w:val="24"/>
              </w:rPr>
              <w:t>337020.47</w:t>
            </w:r>
          </w:p>
        </w:tc>
        <w:tc>
          <w:tcPr>
            <w:tcW w:w="1843" w:type="dxa"/>
            <w:vAlign w:val="center"/>
          </w:tcPr>
          <w:p w14:paraId="351798DB" w14:textId="77777777" w:rsidR="00CD2971" w:rsidRDefault="00CD2971">
            <w:pPr>
              <w:jc w:val="right"/>
              <w:rPr>
                <w:rFonts w:ascii="宋体" w:hAnsi="宋体"/>
                <w:b/>
                <w:sz w:val="24"/>
              </w:rPr>
            </w:pPr>
          </w:p>
        </w:tc>
        <w:tc>
          <w:tcPr>
            <w:tcW w:w="1557" w:type="dxa"/>
            <w:vAlign w:val="center"/>
          </w:tcPr>
          <w:p w14:paraId="654FD89B" w14:textId="77777777" w:rsidR="00CD2971" w:rsidRDefault="00CD2971">
            <w:pPr>
              <w:jc w:val="center"/>
              <w:rPr>
                <w:rFonts w:ascii="宋体" w:hAnsi="宋体"/>
                <w:b/>
                <w:sz w:val="24"/>
              </w:rPr>
            </w:pPr>
          </w:p>
        </w:tc>
      </w:tr>
    </w:tbl>
    <w:p w14:paraId="7BEED5B3"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投标人根据自身报价将分部分项工程和单价措施项目清单与计价表中报价填入上表。</w:t>
      </w:r>
    </w:p>
    <w:p w14:paraId="14893F66" w14:textId="77777777" w:rsidR="00CD2971" w:rsidRDefault="00CD2971">
      <w:pPr>
        <w:autoSpaceDE w:val="0"/>
        <w:autoSpaceDN w:val="0"/>
        <w:spacing w:line="360" w:lineRule="auto"/>
        <w:ind w:firstLineChars="200" w:firstLine="480"/>
        <w:rPr>
          <w:rFonts w:ascii="宋体" w:hAnsi="宋体"/>
          <w:sz w:val="24"/>
        </w:rPr>
      </w:pPr>
    </w:p>
    <w:p w14:paraId="7051D9D5" w14:textId="77777777" w:rsidR="00CD2971" w:rsidRDefault="00CD2971">
      <w:pPr>
        <w:autoSpaceDE w:val="0"/>
        <w:autoSpaceDN w:val="0"/>
        <w:spacing w:line="360" w:lineRule="auto"/>
        <w:ind w:firstLineChars="200" w:firstLine="480"/>
        <w:rPr>
          <w:rFonts w:ascii="宋体" w:hAnsi="宋体"/>
          <w:sz w:val="24"/>
        </w:rPr>
      </w:pPr>
    </w:p>
    <w:p w14:paraId="0F1EBFE9" w14:textId="77777777" w:rsidR="00CD2971" w:rsidRDefault="00000000">
      <w:pPr>
        <w:autoSpaceDE w:val="0"/>
        <w:autoSpaceDN w:val="0"/>
        <w:spacing w:line="360" w:lineRule="auto"/>
        <w:rPr>
          <w:rFonts w:ascii="宋体" w:hAnsi="宋体"/>
          <w:b/>
          <w:bCs/>
          <w:sz w:val="24"/>
        </w:rPr>
      </w:pPr>
      <w:r>
        <w:rPr>
          <w:rFonts w:ascii="宋体" w:hAnsi="宋体" w:hint="eastAsia"/>
          <w:b/>
          <w:bCs/>
          <w:sz w:val="24"/>
        </w:rPr>
        <w:t>（2）</w:t>
      </w:r>
      <w:r>
        <w:rPr>
          <w:rFonts w:ascii="宋体" w:hAnsi="宋体"/>
          <w:b/>
          <w:bCs/>
          <w:sz w:val="24"/>
        </w:rPr>
        <w:t>本项目分项报价表详见附件5：招标工程量清单。</w:t>
      </w:r>
    </w:p>
    <w:p w14:paraId="29B5071E" w14:textId="77777777" w:rsidR="00CD2971" w:rsidRDefault="00CD2971">
      <w:pPr>
        <w:spacing w:beforeLines="50" w:before="120" w:afterLines="100" w:after="240"/>
        <w:jc w:val="center"/>
        <w:rPr>
          <w:rFonts w:ascii="宋体" w:hAnsi="宋体"/>
          <w:b/>
          <w:color w:val="000000"/>
          <w:sz w:val="32"/>
          <w:szCs w:val="32"/>
        </w:rPr>
      </w:pPr>
    </w:p>
    <w:p w14:paraId="20DEC997" w14:textId="77777777" w:rsidR="00CD2971" w:rsidRDefault="00000000">
      <w:pPr>
        <w:pStyle w:val="affffb"/>
        <w:numPr>
          <w:ilvl w:val="0"/>
          <w:numId w:val="35"/>
        </w:numPr>
        <w:spacing w:line="360" w:lineRule="auto"/>
        <w:ind w:firstLineChars="0"/>
        <w:outlineLvl w:val="2"/>
        <w:rPr>
          <w:rFonts w:ascii="宋体" w:hAnsi="宋体"/>
          <w:b/>
          <w:bCs/>
          <w:color w:val="000000"/>
          <w:sz w:val="24"/>
          <w:szCs w:val="20"/>
        </w:rPr>
      </w:pPr>
      <w:bookmarkStart w:id="1715" w:name="_Toc265228400"/>
      <w:bookmarkStart w:id="1716" w:name="_Toc226309806"/>
      <w:bookmarkStart w:id="1717" w:name="_Toc195842927"/>
      <w:bookmarkStart w:id="1718" w:name="_Toc226337258"/>
      <w:bookmarkStart w:id="1719" w:name="_Toc142311062"/>
      <w:bookmarkStart w:id="1720" w:name="_Toc264969252"/>
      <w:bookmarkStart w:id="1721" w:name="_Toc127151562"/>
      <w:bookmarkStart w:id="1722" w:name="_Toc226965752"/>
      <w:bookmarkStart w:id="1723" w:name="_Toc305158830"/>
      <w:bookmarkStart w:id="1724" w:name="_Toc305158904"/>
      <w:bookmarkStart w:id="1725" w:name="_Toc150774765"/>
      <w:bookmarkStart w:id="1726" w:name="_Toc226965835"/>
      <w:bookmarkStart w:id="1727" w:name="_Toc150480798"/>
      <w:bookmarkStart w:id="1728" w:name="_Toc265228399"/>
      <w:bookmarkStart w:id="1729" w:name="_Toc226965751"/>
      <w:bookmarkStart w:id="1730" w:name="_Toc305158903"/>
      <w:bookmarkStart w:id="1731" w:name="_Toc150480797"/>
      <w:bookmarkStart w:id="1732" w:name="_Toc226337257"/>
      <w:bookmarkStart w:id="1733" w:name="_Toc226965834"/>
      <w:bookmarkStart w:id="1734" w:name="_Toc264969251"/>
      <w:bookmarkStart w:id="1735" w:name="_Toc195842926"/>
      <w:bookmarkStart w:id="1736" w:name="_Toc150774764"/>
      <w:bookmarkStart w:id="1737" w:name="_Toc127151561"/>
      <w:bookmarkStart w:id="1738" w:name="_Toc305158829"/>
      <w:bookmarkStart w:id="1739" w:name="_Toc142311061"/>
      <w:bookmarkStart w:id="1740" w:name="_Toc226309805"/>
      <w:r>
        <w:rPr>
          <w:rFonts w:ascii="宋体" w:hAnsi="宋体"/>
          <w:color w:val="000000"/>
          <w:sz w:val="24"/>
          <w:szCs w:val="20"/>
        </w:rPr>
        <w:br w:type="page"/>
      </w:r>
      <w:r>
        <w:rPr>
          <w:rFonts w:ascii="宋体" w:hAnsi="宋体"/>
          <w:b/>
          <w:bCs/>
          <w:color w:val="000000"/>
          <w:sz w:val="24"/>
          <w:szCs w:val="20"/>
        </w:rPr>
        <w:lastRenderedPageBreak/>
        <w:t>合同条款偏离表</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r>
        <w:rPr>
          <w:rFonts w:ascii="宋体" w:hAnsi="宋体"/>
          <w:b/>
          <w:bCs/>
          <w:color w:val="000000"/>
          <w:sz w:val="24"/>
          <w:szCs w:val="20"/>
        </w:rPr>
        <w:t>（实质性格式）</w:t>
      </w:r>
    </w:p>
    <w:p w14:paraId="1DE86878"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合同条款偏离表</w:t>
      </w:r>
    </w:p>
    <w:p w14:paraId="77FC896D"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color w:val="000000"/>
          <w:sz w:val="24"/>
        </w:rPr>
        <w:t>项目编号/包号：_____________________</w:t>
      </w:r>
    </w:p>
    <w:p w14:paraId="2E30FF87"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color w:val="000000"/>
          <w:sz w:val="24"/>
        </w:rPr>
        <w:t>项目名称：_____________</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291"/>
        <w:gridCol w:w="1980"/>
        <w:gridCol w:w="1981"/>
        <w:gridCol w:w="2424"/>
        <w:gridCol w:w="782"/>
      </w:tblGrid>
      <w:tr w:rsidR="00CD2971" w14:paraId="4787835E" w14:textId="77777777">
        <w:trPr>
          <w:trHeight w:val="930"/>
          <w:jc w:val="center"/>
        </w:trPr>
        <w:tc>
          <w:tcPr>
            <w:tcW w:w="828" w:type="dxa"/>
            <w:vAlign w:val="center"/>
          </w:tcPr>
          <w:p w14:paraId="28C7AB4C" w14:textId="77777777" w:rsidR="00CD2971" w:rsidRDefault="00000000">
            <w:pPr>
              <w:adjustRightInd w:val="0"/>
              <w:snapToGrid w:val="0"/>
              <w:jc w:val="center"/>
              <w:rPr>
                <w:rFonts w:ascii="宋体" w:hAnsi="宋体"/>
                <w:color w:val="000000"/>
                <w:sz w:val="24"/>
              </w:rPr>
            </w:pPr>
            <w:r>
              <w:rPr>
                <w:rFonts w:ascii="宋体" w:hAnsi="宋体"/>
                <w:color w:val="000000"/>
                <w:sz w:val="24"/>
              </w:rPr>
              <w:t>序号</w:t>
            </w:r>
          </w:p>
        </w:tc>
        <w:tc>
          <w:tcPr>
            <w:tcW w:w="1291" w:type="dxa"/>
            <w:vAlign w:val="center"/>
          </w:tcPr>
          <w:p w14:paraId="0F034081"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条目号（页码）</w:t>
            </w:r>
          </w:p>
        </w:tc>
        <w:tc>
          <w:tcPr>
            <w:tcW w:w="1980" w:type="dxa"/>
            <w:vAlign w:val="center"/>
          </w:tcPr>
          <w:p w14:paraId="0ACE49B1"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要求</w:t>
            </w:r>
          </w:p>
        </w:tc>
        <w:tc>
          <w:tcPr>
            <w:tcW w:w="1981" w:type="dxa"/>
            <w:vAlign w:val="center"/>
          </w:tcPr>
          <w:p w14:paraId="26EDC0F4" w14:textId="77777777" w:rsidR="00CD2971" w:rsidRDefault="00000000">
            <w:pPr>
              <w:adjustRightInd w:val="0"/>
              <w:snapToGrid w:val="0"/>
              <w:jc w:val="center"/>
              <w:rPr>
                <w:rFonts w:ascii="宋体" w:hAnsi="宋体"/>
                <w:color w:val="000000"/>
                <w:sz w:val="24"/>
              </w:rPr>
            </w:pPr>
            <w:r>
              <w:rPr>
                <w:rFonts w:ascii="宋体" w:hAnsi="宋体"/>
                <w:color w:val="000000"/>
                <w:sz w:val="24"/>
              </w:rPr>
              <w:t>投标文件内容</w:t>
            </w:r>
          </w:p>
        </w:tc>
        <w:tc>
          <w:tcPr>
            <w:tcW w:w="2424" w:type="dxa"/>
            <w:vAlign w:val="center"/>
          </w:tcPr>
          <w:p w14:paraId="0A100638" w14:textId="77777777" w:rsidR="00CD2971" w:rsidRDefault="00000000">
            <w:pPr>
              <w:adjustRightInd w:val="0"/>
              <w:snapToGrid w:val="0"/>
              <w:jc w:val="center"/>
              <w:rPr>
                <w:rFonts w:ascii="宋体" w:hAnsi="宋体"/>
                <w:color w:val="000000"/>
                <w:sz w:val="24"/>
              </w:rPr>
            </w:pPr>
            <w:r>
              <w:rPr>
                <w:rFonts w:ascii="宋体" w:hAnsi="宋体"/>
                <w:color w:val="000000"/>
                <w:sz w:val="24"/>
              </w:rPr>
              <w:t>偏离情况</w:t>
            </w:r>
          </w:p>
        </w:tc>
        <w:tc>
          <w:tcPr>
            <w:tcW w:w="782" w:type="dxa"/>
            <w:vAlign w:val="center"/>
          </w:tcPr>
          <w:p w14:paraId="23CB40F4" w14:textId="77777777" w:rsidR="00CD2971" w:rsidRDefault="00000000">
            <w:pPr>
              <w:adjustRightInd w:val="0"/>
              <w:snapToGrid w:val="0"/>
              <w:jc w:val="center"/>
              <w:rPr>
                <w:rFonts w:ascii="宋体" w:hAnsi="宋体"/>
                <w:color w:val="000000"/>
                <w:sz w:val="24"/>
              </w:rPr>
            </w:pPr>
            <w:r>
              <w:rPr>
                <w:rFonts w:ascii="宋体" w:hAnsi="宋体"/>
                <w:color w:val="000000"/>
                <w:sz w:val="24"/>
              </w:rPr>
              <w:t>说明</w:t>
            </w:r>
          </w:p>
        </w:tc>
      </w:tr>
      <w:tr w:rsidR="00CD2971" w14:paraId="2C96D380" w14:textId="77777777">
        <w:trPr>
          <w:trHeight w:val="930"/>
          <w:jc w:val="center"/>
        </w:trPr>
        <w:tc>
          <w:tcPr>
            <w:tcW w:w="9286" w:type="dxa"/>
            <w:gridSpan w:val="6"/>
            <w:vAlign w:val="center"/>
          </w:tcPr>
          <w:p w14:paraId="34C785DD"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对本项目合同条款的偏离情况（应进行选择，未选择投标无效）：</w:t>
            </w:r>
          </w:p>
          <w:p w14:paraId="65674B85"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□无偏离（如无偏离，仅选择无偏离即可；无偏离即为对合同条款中的所有要求，均视作供应商已对之理解和响应。）</w:t>
            </w:r>
          </w:p>
          <w:p w14:paraId="46C91E29"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□有偏离（如有偏离，则应在本表中对偏离项逐一列明，否则投标无效；对合同条款中的所有要求，除本表列明的偏离外，均视作供应商已对之理解和响应。）</w:t>
            </w:r>
          </w:p>
        </w:tc>
      </w:tr>
      <w:tr w:rsidR="00CD2971" w14:paraId="3FE76D6A" w14:textId="77777777">
        <w:trPr>
          <w:trHeight w:val="930"/>
          <w:jc w:val="center"/>
        </w:trPr>
        <w:tc>
          <w:tcPr>
            <w:tcW w:w="828" w:type="dxa"/>
            <w:vAlign w:val="center"/>
          </w:tcPr>
          <w:p w14:paraId="313CAFB7" w14:textId="77777777" w:rsidR="00CD2971" w:rsidRDefault="00CD2971">
            <w:pPr>
              <w:adjustRightInd w:val="0"/>
              <w:snapToGrid w:val="0"/>
              <w:jc w:val="center"/>
              <w:rPr>
                <w:rFonts w:ascii="宋体" w:hAnsi="宋体"/>
                <w:color w:val="000000"/>
                <w:sz w:val="24"/>
              </w:rPr>
            </w:pPr>
          </w:p>
        </w:tc>
        <w:tc>
          <w:tcPr>
            <w:tcW w:w="1291" w:type="dxa"/>
            <w:vAlign w:val="center"/>
          </w:tcPr>
          <w:p w14:paraId="002DCDA3" w14:textId="77777777" w:rsidR="00CD2971" w:rsidRDefault="00CD2971">
            <w:pPr>
              <w:adjustRightInd w:val="0"/>
              <w:snapToGrid w:val="0"/>
              <w:jc w:val="center"/>
              <w:rPr>
                <w:rFonts w:ascii="宋体" w:hAnsi="宋体"/>
                <w:color w:val="000000"/>
                <w:sz w:val="24"/>
              </w:rPr>
            </w:pPr>
          </w:p>
        </w:tc>
        <w:tc>
          <w:tcPr>
            <w:tcW w:w="1980" w:type="dxa"/>
            <w:vAlign w:val="center"/>
          </w:tcPr>
          <w:p w14:paraId="783684A2" w14:textId="77777777" w:rsidR="00CD2971" w:rsidRDefault="00CD2971">
            <w:pPr>
              <w:adjustRightInd w:val="0"/>
              <w:snapToGrid w:val="0"/>
              <w:jc w:val="center"/>
              <w:rPr>
                <w:rFonts w:ascii="宋体" w:hAnsi="宋体"/>
                <w:color w:val="000000"/>
                <w:sz w:val="24"/>
              </w:rPr>
            </w:pPr>
          </w:p>
        </w:tc>
        <w:tc>
          <w:tcPr>
            <w:tcW w:w="1981" w:type="dxa"/>
            <w:vAlign w:val="center"/>
          </w:tcPr>
          <w:p w14:paraId="5E8B3150" w14:textId="77777777" w:rsidR="00CD2971" w:rsidRDefault="00CD2971">
            <w:pPr>
              <w:adjustRightInd w:val="0"/>
              <w:snapToGrid w:val="0"/>
              <w:jc w:val="center"/>
              <w:rPr>
                <w:rFonts w:ascii="宋体" w:hAnsi="宋体"/>
                <w:color w:val="000000"/>
                <w:sz w:val="24"/>
              </w:rPr>
            </w:pPr>
          </w:p>
        </w:tc>
        <w:tc>
          <w:tcPr>
            <w:tcW w:w="2424" w:type="dxa"/>
            <w:vAlign w:val="center"/>
          </w:tcPr>
          <w:p w14:paraId="1CEFB909" w14:textId="77777777" w:rsidR="00CD2971" w:rsidRDefault="00CD2971">
            <w:pPr>
              <w:adjustRightInd w:val="0"/>
              <w:snapToGrid w:val="0"/>
              <w:jc w:val="center"/>
              <w:rPr>
                <w:rFonts w:ascii="宋体" w:hAnsi="宋体"/>
                <w:color w:val="000000"/>
                <w:sz w:val="24"/>
              </w:rPr>
            </w:pPr>
          </w:p>
        </w:tc>
        <w:tc>
          <w:tcPr>
            <w:tcW w:w="782" w:type="dxa"/>
            <w:vAlign w:val="center"/>
          </w:tcPr>
          <w:p w14:paraId="339A421F" w14:textId="77777777" w:rsidR="00CD2971" w:rsidRDefault="00CD2971">
            <w:pPr>
              <w:adjustRightInd w:val="0"/>
              <w:snapToGrid w:val="0"/>
              <w:jc w:val="center"/>
              <w:rPr>
                <w:rFonts w:ascii="宋体" w:hAnsi="宋体"/>
                <w:color w:val="000000"/>
                <w:sz w:val="24"/>
              </w:rPr>
            </w:pPr>
          </w:p>
        </w:tc>
      </w:tr>
      <w:tr w:rsidR="00CD2971" w14:paraId="6E052C6C" w14:textId="77777777">
        <w:trPr>
          <w:trHeight w:val="930"/>
          <w:jc w:val="center"/>
        </w:trPr>
        <w:tc>
          <w:tcPr>
            <w:tcW w:w="828" w:type="dxa"/>
            <w:vAlign w:val="center"/>
          </w:tcPr>
          <w:p w14:paraId="2C5D404B" w14:textId="77777777" w:rsidR="00CD2971" w:rsidRDefault="00CD2971">
            <w:pPr>
              <w:adjustRightInd w:val="0"/>
              <w:snapToGrid w:val="0"/>
              <w:jc w:val="center"/>
              <w:rPr>
                <w:rFonts w:ascii="宋体" w:hAnsi="宋体"/>
                <w:color w:val="000000"/>
                <w:sz w:val="24"/>
              </w:rPr>
            </w:pPr>
          </w:p>
        </w:tc>
        <w:tc>
          <w:tcPr>
            <w:tcW w:w="1291" w:type="dxa"/>
            <w:vAlign w:val="center"/>
          </w:tcPr>
          <w:p w14:paraId="10784D59" w14:textId="77777777" w:rsidR="00CD2971" w:rsidRDefault="00CD2971">
            <w:pPr>
              <w:adjustRightInd w:val="0"/>
              <w:snapToGrid w:val="0"/>
              <w:jc w:val="center"/>
              <w:rPr>
                <w:rFonts w:ascii="宋体" w:hAnsi="宋体"/>
                <w:color w:val="000000"/>
                <w:sz w:val="24"/>
              </w:rPr>
            </w:pPr>
          </w:p>
        </w:tc>
        <w:tc>
          <w:tcPr>
            <w:tcW w:w="1980" w:type="dxa"/>
            <w:vAlign w:val="center"/>
          </w:tcPr>
          <w:p w14:paraId="723C0979" w14:textId="77777777" w:rsidR="00CD2971" w:rsidRDefault="00CD2971">
            <w:pPr>
              <w:adjustRightInd w:val="0"/>
              <w:snapToGrid w:val="0"/>
              <w:jc w:val="center"/>
              <w:rPr>
                <w:rFonts w:ascii="宋体" w:hAnsi="宋体"/>
                <w:color w:val="000000"/>
                <w:sz w:val="24"/>
              </w:rPr>
            </w:pPr>
          </w:p>
        </w:tc>
        <w:tc>
          <w:tcPr>
            <w:tcW w:w="1981" w:type="dxa"/>
            <w:vAlign w:val="center"/>
          </w:tcPr>
          <w:p w14:paraId="0444655D" w14:textId="77777777" w:rsidR="00CD2971" w:rsidRDefault="00CD2971">
            <w:pPr>
              <w:adjustRightInd w:val="0"/>
              <w:snapToGrid w:val="0"/>
              <w:jc w:val="center"/>
              <w:rPr>
                <w:rFonts w:ascii="宋体" w:hAnsi="宋体"/>
                <w:color w:val="000000"/>
                <w:sz w:val="24"/>
              </w:rPr>
            </w:pPr>
          </w:p>
        </w:tc>
        <w:tc>
          <w:tcPr>
            <w:tcW w:w="2424" w:type="dxa"/>
            <w:vAlign w:val="center"/>
          </w:tcPr>
          <w:p w14:paraId="4EF164BF" w14:textId="77777777" w:rsidR="00CD2971" w:rsidRDefault="00CD2971">
            <w:pPr>
              <w:adjustRightInd w:val="0"/>
              <w:snapToGrid w:val="0"/>
              <w:jc w:val="center"/>
              <w:rPr>
                <w:rFonts w:ascii="宋体" w:hAnsi="宋体"/>
                <w:color w:val="000000"/>
                <w:sz w:val="24"/>
              </w:rPr>
            </w:pPr>
          </w:p>
        </w:tc>
        <w:tc>
          <w:tcPr>
            <w:tcW w:w="782" w:type="dxa"/>
            <w:vAlign w:val="center"/>
          </w:tcPr>
          <w:p w14:paraId="1DB2C390" w14:textId="77777777" w:rsidR="00CD2971" w:rsidRDefault="00CD2971">
            <w:pPr>
              <w:adjustRightInd w:val="0"/>
              <w:snapToGrid w:val="0"/>
              <w:jc w:val="center"/>
              <w:rPr>
                <w:rFonts w:ascii="宋体" w:hAnsi="宋体"/>
                <w:color w:val="000000"/>
                <w:sz w:val="24"/>
              </w:rPr>
            </w:pPr>
          </w:p>
        </w:tc>
      </w:tr>
      <w:tr w:rsidR="00CD2971" w14:paraId="1100F9FC" w14:textId="77777777">
        <w:trPr>
          <w:trHeight w:val="930"/>
          <w:jc w:val="center"/>
        </w:trPr>
        <w:tc>
          <w:tcPr>
            <w:tcW w:w="828" w:type="dxa"/>
            <w:vAlign w:val="center"/>
          </w:tcPr>
          <w:p w14:paraId="57862584" w14:textId="77777777" w:rsidR="00CD2971" w:rsidRDefault="00CD2971">
            <w:pPr>
              <w:adjustRightInd w:val="0"/>
              <w:snapToGrid w:val="0"/>
              <w:jc w:val="center"/>
              <w:rPr>
                <w:rFonts w:ascii="宋体" w:hAnsi="宋体"/>
                <w:color w:val="000000"/>
                <w:sz w:val="24"/>
              </w:rPr>
            </w:pPr>
          </w:p>
        </w:tc>
        <w:tc>
          <w:tcPr>
            <w:tcW w:w="1291" w:type="dxa"/>
            <w:vAlign w:val="center"/>
          </w:tcPr>
          <w:p w14:paraId="505A2393" w14:textId="77777777" w:rsidR="00CD2971" w:rsidRDefault="00CD2971">
            <w:pPr>
              <w:adjustRightInd w:val="0"/>
              <w:snapToGrid w:val="0"/>
              <w:jc w:val="center"/>
              <w:rPr>
                <w:rFonts w:ascii="宋体" w:hAnsi="宋体"/>
                <w:color w:val="000000"/>
                <w:sz w:val="24"/>
              </w:rPr>
            </w:pPr>
          </w:p>
        </w:tc>
        <w:tc>
          <w:tcPr>
            <w:tcW w:w="1980" w:type="dxa"/>
            <w:vAlign w:val="center"/>
          </w:tcPr>
          <w:p w14:paraId="2D13AA73" w14:textId="77777777" w:rsidR="00CD2971" w:rsidRDefault="00CD2971">
            <w:pPr>
              <w:adjustRightInd w:val="0"/>
              <w:snapToGrid w:val="0"/>
              <w:jc w:val="center"/>
              <w:rPr>
                <w:rFonts w:ascii="宋体" w:hAnsi="宋体"/>
                <w:color w:val="000000"/>
                <w:sz w:val="24"/>
              </w:rPr>
            </w:pPr>
          </w:p>
        </w:tc>
        <w:tc>
          <w:tcPr>
            <w:tcW w:w="1981" w:type="dxa"/>
            <w:vAlign w:val="center"/>
          </w:tcPr>
          <w:p w14:paraId="667ED4C4" w14:textId="77777777" w:rsidR="00CD2971" w:rsidRDefault="00CD2971">
            <w:pPr>
              <w:adjustRightInd w:val="0"/>
              <w:snapToGrid w:val="0"/>
              <w:jc w:val="center"/>
              <w:rPr>
                <w:rFonts w:ascii="宋体" w:hAnsi="宋体"/>
                <w:color w:val="000000"/>
                <w:sz w:val="24"/>
              </w:rPr>
            </w:pPr>
          </w:p>
        </w:tc>
        <w:tc>
          <w:tcPr>
            <w:tcW w:w="2424" w:type="dxa"/>
            <w:vAlign w:val="center"/>
          </w:tcPr>
          <w:p w14:paraId="2AB55EFC" w14:textId="77777777" w:rsidR="00CD2971" w:rsidRDefault="00CD2971">
            <w:pPr>
              <w:adjustRightInd w:val="0"/>
              <w:snapToGrid w:val="0"/>
              <w:jc w:val="center"/>
              <w:rPr>
                <w:rFonts w:ascii="宋体" w:hAnsi="宋体"/>
                <w:color w:val="000000"/>
                <w:sz w:val="24"/>
              </w:rPr>
            </w:pPr>
          </w:p>
        </w:tc>
        <w:tc>
          <w:tcPr>
            <w:tcW w:w="782" w:type="dxa"/>
            <w:vAlign w:val="center"/>
          </w:tcPr>
          <w:p w14:paraId="0B09C616" w14:textId="77777777" w:rsidR="00CD2971" w:rsidRDefault="00CD2971">
            <w:pPr>
              <w:adjustRightInd w:val="0"/>
              <w:snapToGrid w:val="0"/>
              <w:jc w:val="center"/>
              <w:rPr>
                <w:rFonts w:ascii="宋体" w:hAnsi="宋体"/>
                <w:color w:val="000000"/>
                <w:sz w:val="24"/>
              </w:rPr>
            </w:pPr>
          </w:p>
        </w:tc>
      </w:tr>
      <w:tr w:rsidR="00CD2971" w14:paraId="73857E68" w14:textId="77777777">
        <w:trPr>
          <w:trHeight w:val="930"/>
          <w:jc w:val="center"/>
        </w:trPr>
        <w:tc>
          <w:tcPr>
            <w:tcW w:w="828" w:type="dxa"/>
            <w:vAlign w:val="center"/>
          </w:tcPr>
          <w:p w14:paraId="6D82F0AA" w14:textId="77777777" w:rsidR="00CD2971" w:rsidRDefault="00CD2971">
            <w:pPr>
              <w:adjustRightInd w:val="0"/>
              <w:snapToGrid w:val="0"/>
              <w:jc w:val="center"/>
              <w:rPr>
                <w:rFonts w:ascii="宋体" w:hAnsi="宋体"/>
                <w:color w:val="000000"/>
                <w:sz w:val="24"/>
              </w:rPr>
            </w:pPr>
          </w:p>
        </w:tc>
        <w:tc>
          <w:tcPr>
            <w:tcW w:w="1291" w:type="dxa"/>
            <w:vAlign w:val="center"/>
          </w:tcPr>
          <w:p w14:paraId="5357ABD5" w14:textId="77777777" w:rsidR="00CD2971" w:rsidRDefault="00CD2971">
            <w:pPr>
              <w:adjustRightInd w:val="0"/>
              <w:snapToGrid w:val="0"/>
              <w:jc w:val="center"/>
              <w:rPr>
                <w:rFonts w:ascii="宋体" w:hAnsi="宋体"/>
                <w:color w:val="000000"/>
                <w:sz w:val="24"/>
              </w:rPr>
            </w:pPr>
          </w:p>
        </w:tc>
        <w:tc>
          <w:tcPr>
            <w:tcW w:w="1980" w:type="dxa"/>
            <w:vAlign w:val="center"/>
          </w:tcPr>
          <w:p w14:paraId="6567F0CE" w14:textId="77777777" w:rsidR="00CD2971" w:rsidRDefault="00CD2971">
            <w:pPr>
              <w:adjustRightInd w:val="0"/>
              <w:snapToGrid w:val="0"/>
              <w:jc w:val="center"/>
              <w:rPr>
                <w:rFonts w:ascii="宋体" w:hAnsi="宋体"/>
                <w:color w:val="000000"/>
                <w:sz w:val="24"/>
              </w:rPr>
            </w:pPr>
          </w:p>
        </w:tc>
        <w:tc>
          <w:tcPr>
            <w:tcW w:w="1981" w:type="dxa"/>
            <w:vAlign w:val="center"/>
          </w:tcPr>
          <w:p w14:paraId="5F8DF44A" w14:textId="77777777" w:rsidR="00CD2971" w:rsidRDefault="00CD2971">
            <w:pPr>
              <w:adjustRightInd w:val="0"/>
              <w:snapToGrid w:val="0"/>
              <w:jc w:val="center"/>
              <w:rPr>
                <w:rFonts w:ascii="宋体" w:hAnsi="宋体"/>
                <w:color w:val="000000"/>
                <w:sz w:val="24"/>
              </w:rPr>
            </w:pPr>
          </w:p>
        </w:tc>
        <w:tc>
          <w:tcPr>
            <w:tcW w:w="2424" w:type="dxa"/>
            <w:vAlign w:val="center"/>
          </w:tcPr>
          <w:p w14:paraId="63E19279" w14:textId="77777777" w:rsidR="00CD2971" w:rsidRDefault="00CD2971">
            <w:pPr>
              <w:adjustRightInd w:val="0"/>
              <w:snapToGrid w:val="0"/>
              <w:jc w:val="center"/>
              <w:rPr>
                <w:rFonts w:ascii="宋体" w:hAnsi="宋体"/>
                <w:color w:val="000000"/>
                <w:sz w:val="24"/>
              </w:rPr>
            </w:pPr>
          </w:p>
        </w:tc>
        <w:tc>
          <w:tcPr>
            <w:tcW w:w="782" w:type="dxa"/>
            <w:vAlign w:val="center"/>
          </w:tcPr>
          <w:p w14:paraId="5FBD12C2" w14:textId="77777777" w:rsidR="00CD2971" w:rsidRDefault="00CD2971">
            <w:pPr>
              <w:adjustRightInd w:val="0"/>
              <w:snapToGrid w:val="0"/>
              <w:jc w:val="center"/>
              <w:rPr>
                <w:rFonts w:ascii="宋体" w:hAnsi="宋体"/>
                <w:color w:val="000000"/>
                <w:sz w:val="24"/>
              </w:rPr>
            </w:pPr>
          </w:p>
        </w:tc>
      </w:tr>
    </w:tbl>
    <w:p w14:paraId="634F4521" w14:textId="77777777" w:rsidR="00CD2971" w:rsidRDefault="00CD2971">
      <w:pPr>
        <w:tabs>
          <w:tab w:val="left" w:pos="1800"/>
          <w:tab w:val="left" w:pos="5580"/>
        </w:tabs>
        <w:jc w:val="left"/>
        <w:rPr>
          <w:rFonts w:ascii="宋体" w:hAnsi="宋体"/>
          <w:color w:val="000000"/>
          <w:sz w:val="24"/>
        </w:rPr>
      </w:pPr>
    </w:p>
    <w:p w14:paraId="731BEBCF" w14:textId="77777777" w:rsidR="00CD2971" w:rsidRDefault="00000000">
      <w:pPr>
        <w:tabs>
          <w:tab w:val="left" w:pos="1800"/>
          <w:tab w:val="left" w:pos="5580"/>
        </w:tabs>
        <w:jc w:val="left"/>
        <w:rPr>
          <w:rFonts w:ascii="宋体" w:hAnsi="宋体"/>
          <w:color w:val="000000"/>
          <w:sz w:val="24"/>
        </w:rPr>
      </w:pPr>
      <w:r>
        <w:rPr>
          <w:rFonts w:ascii="宋体" w:hAnsi="宋体"/>
          <w:color w:val="000000"/>
          <w:sz w:val="24"/>
        </w:rPr>
        <w:t>注：</w:t>
      </w:r>
      <w:proofErr w:type="gramStart"/>
      <w:r>
        <w:rPr>
          <w:rFonts w:ascii="宋体" w:hAnsi="宋体" w:hint="eastAsia"/>
          <w:sz w:val="24"/>
        </w:rPr>
        <w:t>“偏离情况”列应</w:t>
      </w:r>
      <w:r>
        <w:rPr>
          <w:rFonts w:ascii="宋体" w:hAnsi="宋体"/>
          <w:color w:val="000000"/>
          <w:sz w:val="24"/>
        </w:rPr>
        <w:t>据实</w:t>
      </w:r>
      <w:proofErr w:type="gramEnd"/>
      <w:r>
        <w:rPr>
          <w:rFonts w:ascii="宋体" w:hAnsi="宋体" w:hint="eastAsia"/>
          <w:sz w:val="24"/>
        </w:rPr>
        <w:t>填写“正偏离”或“负偏离”。</w:t>
      </w:r>
    </w:p>
    <w:p w14:paraId="113268D3" w14:textId="77777777" w:rsidR="00CD2971" w:rsidRDefault="00CD2971">
      <w:pPr>
        <w:spacing w:line="360" w:lineRule="auto"/>
        <w:rPr>
          <w:rFonts w:ascii="宋体" w:hAnsi="宋体"/>
          <w:color w:val="000000"/>
          <w:sz w:val="24"/>
          <w:szCs w:val="20"/>
        </w:rPr>
      </w:pPr>
    </w:p>
    <w:p w14:paraId="55EC2D9C" w14:textId="77777777" w:rsidR="00CD2971" w:rsidRDefault="00000000">
      <w:pPr>
        <w:autoSpaceDE w:val="0"/>
        <w:autoSpaceDN w:val="0"/>
        <w:adjustRightInd w:val="0"/>
        <w:snapToGrid w:val="0"/>
        <w:spacing w:before="25" w:after="25" w:line="360" w:lineRule="auto"/>
        <w:rPr>
          <w:rFonts w:ascii="宋体" w:hAnsi="宋体"/>
          <w:color w:val="000000"/>
          <w:sz w:val="24"/>
          <w:lang w:val="zh-CN"/>
        </w:rPr>
      </w:pPr>
      <w:r>
        <w:rPr>
          <w:rFonts w:ascii="宋体" w:hAnsi="宋体"/>
          <w:color w:val="000000"/>
          <w:sz w:val="24"/>
          <w:lang w:val="zh-CN"/>
        </w:rPr>
        <w:t xml:space="preserve">                      </w:t>
      </w:r>
    </w:p>
    <w:p w14:paraId="609E9409"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投标人名称（加盖公章） ___________</w:t>
      </w:r>
    </w:p>
    <w:p w14:paraId="3EA1F95B" w14:textId="77777777" w:rsidR="00CD2971" w:rsidRDefault="00000000">
      <w:pPr>
        <w:tabs>
          <w:tab w:val="left" w:pos="5580"/>
        </w:tabs>
        <w:spacing w:line="360" w:lineRule="auto"/>
        <w:ind w:left="420"/>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66E7FAF6"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 xml:space="preserve">日期：_____年______月______日    </w:t>
      </w:r>
    </w:p>
    <w:p w14:paraId="6C93A693" w14:textId="77777777" w:rsidR="00CD2971" w:rsidRDefault="00CD2971">
      <w:pPr>
        <w:autoSpaceDE w:val="0"/>
        <w:autoSpaceDN w:val="0"/>
        <w:adjustRightInd w:val="0"/>
        <w:snapToGrid w:val="0"/>
        <w:spacing w:before="25" w:after="25" w:line="360" w:lineRule="auto"/>
        <w:rPr>
          <w:rFonts w:ascii="宋体" w:hAnsi="宋体"/>
          <w:color w:val="000000"/>
          <w:sz w:val="24"/>
          <w:lang w:val="zh-CN"/>
        </w:rPr>
      </w:pPr>
    </w:p>
    <w:p w14:paraId="776A553A" w14:textId="77777777" w:rsidR="00CD2971" w:rsidRDefault="00000000">
      <w:pPr>
        <w:pStyle w:val="affffb"/>
        <w:numPr>
          <w:ilvl w:val="0"/>
          <w:numId w:val="35"/>
        </w:numPr>
        <w:spacing w:line="360" w:lineRule="auto"/>
        <w:ind w:firstLineChars="0"/>
        <w:outlineLvl w:val="2"/>
        <w:rPr>
          <w:rFonts w:ascii="宋体" w:hAnsi="宋体"/>
          <w:b/>
          <w:bCs/>
          <w:color w:val="000000"/>
          <w:sz w:val="24"/>
          <w:szCs w:val="20"/>
        </w:rPr>
      </w:pPr>
      <w:r>
        <w:rPr>
          <w:rFonts w:ascii="宋体" w:hAnsi="宋体"/>
          <w:color w:val="000000"/>
          <w:sz w:val="24"/>
          <w:szCs w:val="20"/>
        </w:rPr>
        <w:br w:type="page"/>
      </w:r>
      <w:bookmarkEnd w:id="1728"/>
      <w:bookmarkEnd w:id="1729"/>
      <w:bookmarkEnd w:id="1730"/>
      <w:bookmarkEnd w:id="1731"/>
      <w:bookmarkEnd w:id="1732"/>
      <w:bookmarkEnd w:id="1733"/>
      <w:bookmarkEnd w:id="1734"/>
      <w:bookmarkEnd w:id="1735"/>
      <w:bookmarkEnd w:id="1736"/>
      <w:bookmarkEnd w:id="1737"/>
      <w:bookmarkEnd w:id="1738"/>
      <w:bookmarkEnd w:id="1739"/>
      <w:bookmarkEnd w:id="1740"/>
      <w:r>
        <w:rPr>
          <w:rFonts w:ascii="宋体" w:hAnsi="宋体"/>
          <w:b/>
          <w:bCs/>
          <w:color w:val="000000"/>
          <w:sz w:val="24"/>
          <w:szCs w:val="20"/>
        </w:rPr>
        <w:lastRenderedPageBreak/>
        <w:t>采购</w:t>
      </w:r>
      <w:r>
        <w:rPr>
          <w:rFonts w:ascii="宋体" w:hAnsi="宋体" w:hint="eastAsia"/>
          <w:b/>
          <w:bCs/>
          <w:color w:val="000000"/>
          <w:sz w:val="24"/>
          <w:szCs w:val="20"/>
        </w:rPr>
        <w:t>标的</w:t>
      </w:r>
      <w:r>
        <w:rPr>
          <w:rFonts w:ascii="宋体" w:hAnsi="宋体"/>
          <w:b/>
          <w:bCs/>
          <w:color w:val="000000"/>
          <w:sz w:val="24"/>
          <w:szCs w:val="20"/>
        </w:rPr>
        <w:t>偏离表（实质性格式）</w:t>
      </w:r>
    </w:p>
    <w:p w14:paraId="45548DC7"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采购标的偏离表</w:t>
      </w:r>
    </w:p>
    <w:p w14:paraId="57CFE0EF"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hint="eastAsia"/>
          <w:color w:val="000000"/>
          <w:sz w:val="24"/>
        </w:rPr>
        <w:t>项目编号/包号</w:t>
      </w:r>
      <w:r>
        <w:rPr>
          <w:rFonts w:ascii="宋体" w:hAnsi="宋体"/>
          <w:color w:val="000000"/>
          <w:sz w:val="24"/>
        </w:rPr>
        <w:t>：_____________________</w:t>
      </w:r>
    </w:p>
    <w:p w14:paraId="5CF52244"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color w:val="000000"/>
          <w:sz w:val="24"/>
        </w:rPr>
        <w:t>项目名称：_____________</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290"/>
        <w:gridCol w:w="1979"/>
        <w:gridCol w:w="1980"/>
        <w:gridCol w:w="2427"/>
        <w:gridCol w:w="782"/>
      </w:tblGrid>
      <w:tr w:rsidR="00CD2971" w14:paraId="6A8EABA7" w14:textId="77777777">
        <w:trPr>
          <w:trHeight w:val="930"/>
          <w:jc w:val="center"/>
        </w:trPr>
        <w:tc>
          <w:tcPr>
            <w:tcW w:w="828" w:type="dxa"/>
            <w:vAlign w:val="center"/>
          </w:tcPr>
          <w:p w14:paraId="433064B1" w14:textId="77777777" w:rsidR="00CD2971" w:rsidRDefault="00000000">
            <w:pPr>
              <w:adjustRightInd w:val="0"/>
              <w:snapToGrid w:val="0"/>
              <w:jc w:val="center"/>
              <w:rPr>
                <w:rFonts w:ascii="宋体" w:hAnsi="宋体"/>
                <w:color w:val="000000"/>
                <w:sz w:val="24"/>
              </w:rPr>
            </w:pPr>
            <w:r>
              <w:rPr>
                <w:rFonts w:ascii="宋体" w:hAnsi="宋体"/>
                <w:color w:val="000000"/>
                <w:sz w:val="24"/>
              </w:rPr>
              <w:t>序号</w:t>
            </w:r>
          </w:p>
        </w:tc>
        <w:tc>
          <w:tcPr>
            <w:tcW w:w="1290" w:type="dxa"/>
            <w:vAlign w:val="center"/>
          </w:tcPr>
          <w:p w14:paraId="3293B9E9"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条目号（页码）</w:t>
            </w:r>
          </w:p>
        </w:tc>
        <w:tc>
          <w:tcPr>
            <w:tcW w:w="1979" w:type="dxa"/>
            <w:vAlign w:val="center"/>
          </w:tcPr>
          <w:p w14:paraId="684FF0CA"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要求</w:t>
            </w:r>
          </w:p>
        </w:tc>
        <w:tc>
          <w:tcPr>
            <w:tcW w:w="1980" w:type="dxa"/>
            <w:vAlign w:val="center"/>
          </w:tcPr>
          <w:p w14:paraId="5DD56AB8" w14:textId="77777777" w:rsidR="00CD2971" w:rsidRDefault="00000000">
            <w:pPr>
              <w:adjustRightInd w:val="0"/>
              <w:snapToGrid w:val="0"/>
              <w:jc w:val="center"/>
              <w:rPr>
                <w:rFonts w:ascii="宋体" w:hAnsi="宋体"/>
                <w:color w:val="000000"/>
                <w:sz w:val="24"/>
              </w:rPr>
            </w:pPr>
            <w:r>
              <w:rPr>
                <w:rFonts w:ascii="宋体" w:hAnsi="宋体"/>
                <w:color w:val="000000"/>
                <w:sz w:val="24"/>
              </w:rPr>
              <w:t>投标文件内容</w:t>
            </w:r>
          </w:p>
        </w:tc>
        <w:tc>
          <w:tcPr>
            <w:tcW w:w="2427" w:type="dxa"/>
            <w:vAlign w:val="center"/>
          </w:tcPr>
          <w:p w14:paraId="5F6BFFEA" w14:textId="77777777" w:rsidR="00CD2971" w:rsidRDefault="00000000">
            <w:pPr>
              <w:adjustRightInd w:val="0"/>
              <w:snapToGrid w:val="0"/>
              <w:jc w:val="center"/>
              <w:rPr>
                <w:rFonts w:ascii="宋体" w:hAnsi="宋体"/>
                <w:color w:val="000000"/>
                <w:sz w:val="24"/>
              </w:rPr>
            </w:pPr>
            <w:r>
              <w:rPr>
                <w:rFonts w:ascii="宋体" w:hAnsi="宋体"/>
                <w:color w:val="000000"/>
                <w:sz w:val="24"/>
              </w:rPr>
              <w:t>偏离情况</w:t>
            </w:r>
          </w:p>
          <w:p w14:paraId="4D45A380" w14:textId="77777777" w:rsidR="00CD2971" w:rsidRDefault="00000000">
            <w:pPr>
              <w:adjustRightInd w:val="0"/>
              <w:snapToGrid w:val="0"/>
              <w:jc w:val="center"/>
              <w:rPr>
                <w:rFonts w:ascii="宋体" w:hAnsi="宋体"/>
                <w:color w:val="000000"/>
                <w:sz w:val="24"/>
              </w:rPr>
            </w:pPr>
            <w:r>
              <w:rPr>
                <w:rFonts w:ascii="宋体" w:hAnsi="宋体" w:hint="eastAsia"/>
                <w:color w:val="000000"/>
                <w:sz w:val="24"/>
              </w:rPr>
              <w:t>（据实填写）</w:t>
            </w:r>
          </w:p>
        </w:tc>
        <w:tc>
          <w:tcPr>
            <w:tcW w:w="782" w:type="dxa"/>
            <w:vAlign w:val="center"/>
          </w:tcPr>
          <w:p w14:paraId="039E4A22" w14:textId="77777777" w:rsidR="00CD2971" w:rsidRDefault="00000000">
            <w:pPr>
              <w:adjustRightInd w:val="0"/>
              <w:snapToGrid w:val="0"/>
              <w:jc w:val="center"/>
              <w:rPr>
                <w:rFonts w:ascii="宋体" w:hAnsi="宋体"/>
                <w:color w:val="000000"/>
                <w:sz w:val="24"/>
              </w:rPr>
            </w:pPr>
            <w:r>
              <w:rPr>
                <w:rFonts w:ascii="宋体" w:hAnsi="宋体"/>
                <w:color w:val="000000"/>
                <w:sz w:val="24"/>
              </w:rPr>
              <w:t>说明</w:t>
            </w:r>
          </w:p>
        </w:tc>
      </w:tr>
      <w:tr w:rsidR="00CD2971" w14:paraId="4B081F13" w14:textId="77777777">
        <w:trPr>
          <w:trHeight w:val="930"/>
          <w:jc w:val="center"/>
        </w:trPr>
        <w:tc>
          <w:tcPr>
            <w:tcW w:w="9286" w:type="dxa"/>
            <w:gridSpan w:val="6"/>
            <w:vAlign w:val="center"/>
          </w:tcPr>
          <w:p w14:paraId="7E5C136F"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对本项目采购标的偏离情况（应进行选择，未选择投标无效）：</w:t>
            </w:r>
          </w:p>
          <w:p w14:paraId="2D628D80"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□无偏离（如无偏离，仅选择无偏离即可；无偏离即为对采购标的所有要求，均视作供应商已对之理解和响应。）</w:t>
            </w:r>
          </w:p>
          <w:p w14:paraId="38DB2ADC"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□有偏离（如有偏离，则应在本表中对偏离项逐一列明，否则投标无效；对采购标的中的所有要求，除本表列明的偏离外，均视作供应商已对之理解和响应。）</w:t>
            </w:r>
          </w:p>
        </w:tc>
      </w:tr>
      <w:tr w:rsidR="00CD2971" w14:paraId="3EFECC92" w14:textId="77777777">
        <w:trPr>
          <w:trHeight w:val="930"/>
          <w:jc w:val="center"/>
        </w:trPr>
        <w:tc>
          <w:tcPr>
            <w:tcW w:w="828" w:type="dxa"/>
            <w:vAlign w:val="center"/>
          </w:tcPr>
          <w:p w14:paraId="119CFDFD" w14:textId="77777777" w:rsidR="00CD2971" w:rsidRDefault="00CD2971">
            <w:pPr>
              <w:adjustRightInd w:val="0"/>
              <w:snapToGrid w:val="0"/>
              <w:jc w:val="center"/>
              <w:rPr>
                <w:rFonts w:ascii="宋体" w:hAnsi="宋体"/>
                <w:color w:val="000000"/>
                <w:sz w:val="24"/>
              </w:rPr>
            </w:pPr>
          </w:p>
        </w:tc>
        <w:tc>
          <w:tcPr>
            <w:tcW w:w="1290" w:type="dxa"/>
            <w:vAlign w:val="center"/>
          </w:tcPr>
          <w:p w14:paraId="4EC87D78" w14:textId="77777777" w:rsidR="00CD2971" w:rsidRDefault="00CD2971">
            <w:pPr>
              <w:adjustRightInd w:val="0"/>
              <w:snapToGrid w:val="0"/>
              <w:jc w:val="center"/>
              <w:rPr>
                <w:rFonts w:ascii="宋体" w:hAnsi="宋体"/>
                <w:color w:val="000000"/>
                <w:sz w:val="24"/>
              </w:rPr>
            </w:pPr>
          </w:p>
        </w:tc>
        <w:tc>
          <w:tcPr>
            <w:tcW w:w="1979" w:type="dxa"/>
            <w:vAlign w:val="center"/>
          </w:tcPr>
          <w:p w14:paraId="7C824506" w14:textId="77777777" w:rsidR="00CD2971" w:rsidRDefault="00CD2971">
            <w:pPr>
              <w:adjustRightInd w:val="0"/>
              <w:snapToGrid w:val="0"/>
              <w:jc w:val="center"/>
              <w:rPr>
                <w:rFonts w:ascii="宋体" w:hAnsi="宋体"/>
                <w:color w:val="000000"/>
                <w:sz w:val="24"/>
              </w:rPr>
            </w:pPr>
          </w:p>
        </w:tc>
        <w:tc>
          <w:tcPr>
            <w:tcW w:w="1980" w:type="dxa"/>
            <w:vAlign w:val="center"/>
          </w:tcPr>
          <w:p w14:paraId="2C9EEE9E" w14:textId="77777777" w:rsidR="00CD2971" w:rsidRDefault="00CD2971">
            <w:pPr>
              <w:adjustRightInd w:val="0"/>
              <w:snapToGrid w:val="0"/>
              <w:jc w:val="center"/>
              <w:rPr>
                <w:rFonts w:ascii="宋体" w:hAnsi="宋体"/>
                <w:color w:val="000000"/>
                <w:sz w:val="24"/>
              </w:rPr>
            </w:pPr>
          </w:p>
        </w:tc>
        <w:tc>
          <w:tcPr>
            <w:tcW w:w="2427" w:type="dxa"/>
            <w:vAlign w:val="center"/>
          </w:tcPr>
          <w:p w14:paraId="6834EB8D" w14:textId="77777777" w:rsidR="00CD2971" w:rsidRDefault="00CD2971">
            <w:pPr>
              <w:adjustRightInd w:val="0"/>
              <w:snapToGrid w:val="0"/>
              <w:jc w:val="center"/>
              <w:rPr>
                <w:rFonts w:ascii="宋体" w:hAnsi="宋体"/>
                <w:color w:val="000000"/>
                <w:sz w:val="24"/>
              </w:rPr>
            </w:pPr>
          </w:p>
        </w:tc>
        <w:tc>
          <w:tcPr>
            <w:tcW w:w="782" w:type="dxa"/>
            <w:vAlign w:val="center"/>
          </w:tcPr>
          <w:p w14:paraId="513D7D5A" w14:textId="77777777" w:rsidR="00CD2971" w:rsidRDefault="00CD2971">
            <w:pPr>
              <w:adjustRightInd w:val="0"/>
              <w:snapToGrid w:val="0"/>
              <w:jc w:val="center"/>
              <w:rPr>
                <w:rFonts w:ascii="宋体" w:hAnsi="宋体"/>
                <w:color w:val="000000"/>
                <w:sz w:val="24"/>
              </w:rPr>
            </w:pPr>
          </w:p>
        </w:tc>
      </w:tr>
      <w:tr w:rsidR="00CD2971" w14:paraId="5C18B356" w14:textId="77777777">
        <w:trPr>
          <w:trHeight w:val="930"/>
          <w:jc w:val="center"/>
        </w:trPr>
        <w:tc>
          <w:tcPr>
            <w:tcW w:w="828" w:type="dxa"/>
            <w:vAlign w:val="center"/>
          </w:tcPr>
          <w:p w14:paraId="4FFAE5F0" w14:textId="77777777" w:rsidR="00CD2971" w:rsidRDefault="00CD2971">
            <w:pPr>
              <w:adjustRightInd w:val="0"/>
              <w:snapToGrid w:val="0"/>
              <w:jc w:val="center"/>
              <w:rPr>
                <w:rFonts w:ascii="宋体" w:hAnsi="宋体"/>
                <w:color w:val="000000"/>
                <w:sz w:val="24"/>
              </w:rPr>
            </w:pPr>
          </w:p>
        </w:tc>
        <w:tc>
          <w:tcPr>
            <w:tcW w:w="1290" w:type="dxa"/>
            <w:vAlign w:val="center"/>
          </w:tcPr>
          <w:p w14:paraId="67540D6A" w14:textId="77777777" w:rsidR="00CD2971" w:rsidRDefault="00CD2971">
            <w:pPr>
              <w:adjustRightInd w:val="0"/>
              <w:snapToGrid w:val="0"/>
              <w:jc w:val="center"/>
              <w:rPr>
                <w:rFonts w:ascii="宋体" w:hAnsi="宋体"/>
                <w:color w:val="000000"/>
                <w:sz w:val="24"/>
              </w:rPr>
            </w:pPr>
          </w:p>
        </w:tc>
        <w:tc>
          <w:tcPr>
            <w:tcW w:w="1979" w:type="dxa"/>
            <w:vAlign w:val="center"/>
          </w:tcPr>
          <w:p w14:paraId="1E93848F" w14:textId="77777777" w:rsidR="00CD2971" w:rsidRDefault="00CD2971">
            <w:pPr>
              <w:adjustRightInd w:val="0"/>
              <w:snapToGrid w:val="0"/>
              <w:jc w:val="center"/>
              <w:rPr>
                <w:rFonts w:ascii="宋体" w:hAnsi="宋体"/>
                <w:color w:val="000000"/>
                <w:sz w:val="24"/>
              </w:rPr>
            </w:pPr>
          </w:p>
        </w:tc>
        <w:tc>
          <w:tcPr>
            <w:tcW w:w="1980" w:type="dxa"/>
            <w:vAlign w:val="center"/>
          </w:tcPr>
          <w:p w14:paraId="1C512EC1" w14:textId="77777777" w:rsidR="00CD2971" w:rsidRDefault="00CD2971">
            <w:pPr>
              <w:adjustRightInd w:val="0"/>
              <w:snapToGrid w:val="0"/>
              <w:jc w:val="center"/>
              <w:rPr>
                <w:rFonts w:ascii="宋体" w:hAnsi="宋体"/>
                <w:color w:val="000000"/>
                <w:sz w:val="24"/>
              </w:rPr>
            </w:pPr>
          </w:p>
        </w:tc>
        <w:tc>
          <w:tcPr>
            <w:tcW w:w="2427" w:type="dxa"/>
            <w:vAlign w:val="center"/>
          </w:tcPr>
          <w:p w14:paraId="717B5C8E" w14:textId="77777777" w:rsidR="00CD2971" w:rsidRDefault="00CD2971">
            <w:pPr>
              <w:adjustRightInd w:val="0"/>
              <w:snapToGrid w:val="0"/>
              <w:jc w:val="center"/>
              <w:rPr>
                <w:rFonts w:ascii="宋体" w:hAnsi="宋体"/>
                <w:color w:val="000000"/>
                <w:sz w:val="24"/>
              </w:rPr>
            </w:pPr>
          </w:p>
        </w:tc>
        <w:tc>
          <w:tcPr>
            <w:tcW w:w="782" w:type="dxa"/>
            <w:vAlign w:val="center"/>
          </w:tcPr>
          <w:p w14:paraId="249AA781" w14:textId="77777777" w:rsidR="00CD2971" w:rsidRDefault="00CD2971">
            <w:pPr>
              <w:adjustRightInd w:val="0"/>
              <w:snapToGrid w:val="0"/>
              <w:jc w:val="center"/>
              <w:rPr>
                <w:rFonts w:ascii="宋体" w:hAnsi="宋体"/>
                <w:color w:val="000000"/>
                <w:sz w:val="24"/>
              </w:rPr>
            </w:pPr>
          </w:p>
        </w:tc>
      </w:tr>
      <w:tr w:rsidR="00CD2971" w14:paraId="21D47C49" w14:textId="77777777">
        <w:trPr>
          <w:trHeight w:val="930"/>
          <w:jc w:val="center"/>
        </w:trPr>
        <w:tc>
          <w:tcPr>
            <w:tcW w:w="828" w:type="dxa"/>
            <w:vAlign w:val="center"/>
          </w:tcPr>
          <w:p w14:paraId="3AA4E247" w14:textId="77777777" w:rsidR="00CD2971" w:rsidRDefault="00CD2971">
            <w:pPr>
              <w:adjustRightInd w:val="0"/>
              <w:snapToGrid w:val="0"/>
              <w:jc w:val="center"/>
              <w:rPr>
                <w:rFonts w:ascii="宋体" w:hAnsi="宋体"/>
                <w:color w:val="000000"/>
                <w:sz w:val="24"/>
              </w:rPr>
            </w:pPr>
          </w:p>
        </w:tc>
        <w:tc>
          <w:tcPr>
            <w:tcW w:w="1290" w:type="dxa"/>
            <w:vAlign w:val="center"/>
          </w:tcPr>
          <w:p w14:paraId="6289972E" w14:textId="77777777" w:rsidR="00CD2971" w:rsidRDefault="00CD2971">
            <w:pPr>
              <w:adjustRightInd w:val="0"/>
              <w:snapToGrid w:val="0"/>
              <w:jc w:val="center"/>
              <w:rPr>
                <w:rFonts w:ascii="宋体" w:hAnsi="宋体"/>
                <w:color w:val="000000"/>
                <w:sz w:val="24"/>
              </w:rPr>
            </w:pPr>
          </w:p>
        </w:tc>
        <w:tc>
          <w:tcPr>
            <w:tcW w:w="1979" w:type="dxa"/>
            <w:vAlign w:val="center"/>
          </w:tcPr>
          <w:p w14:paraId="5379B44C" w14:textId="77777777" w:rsidR="00CD2971" w:rsidRDefault="00CD2971">
            <w:pPr>
              <w:adjustRightInd w:val="0"/>
              <w:snapToGrid w:val="0"/>
              <w:jc w:val="center"/>
              <w:rPr>
                <w:rFonts w:ascii="宋体" w:hAnsi="宋体"/>
                <w:color w:val="000000"/>
                <w:sz w:val="24"/>
              </w:rPr>
            </w:pPr>
          </w:p>
        </w:tc>
        <w:tc>
          <w:tcPr>
            <w:tcW w:w="1980" w:type="dxa"/>
            <w:vAlign w:val="center"/>
          </w:tcPr>
          <w:p w14:paraId="7F06B9B9" w14:textId="77777777" w:rsidR="00CD2971" w:rsidRDefault="00CD2971">
            <w:pPr>
              <w:adjustRightInd w:val="0"/>
              <w:snapToGrid w:val="0"/>
              <w:jc w:val="center"/>
              <w:rPr>
                <w:rFonts w:ascii="宋体" w:hAnsi="宋体"/>
                <w:color w:val="000000"/>
                <w:sz w:val="24"/>
              </w:rPr>
            </w:pPr>
          </w:p>
        </w:tc>
        <w:tc>
          <w:tcPr>
            <w:tcW w:w="2427" w:type="dxa"/>
            <w:vAlign w:val="center"/>
          </w:tcPr>
          <w:p w14:paraId="400FE08C" w14:textId="77777777" w:rsidR="00CD2971" w:rsidRDefault="00CD2971">
            <w:pPr>
              <w:adjustRightInd w:val="0"/>
              <w:snapToGrid w:val="0"/>
              <w:jc w:val="center"/>
              <w:rPr>
                <w:rFonts w:ascii="宋体" w:hAnsi="宋体"/>
                <w:color w:val="000000"/>
                <w:sz w:val="24"/>
              </w:rPr>
            </w:pPr>
          </w:p>
        </w:tc>
        <w:tc>
          <w:tcPr>
            <w:tcW w:w="782" w:type="dxa"/>
            <w:vAlign w:val="center"/>
          </w:tcPr>
          <w:p w14:paraId="3C263BE4" w14:textId="77777777" w:rsidR="00CD2971" w:rsidRDefault="00CD2971">
            <w:pPr>
              <w:adjustRightInd w:val="0"/>
              <w:snapToGrid w:val="0"/>
              <w:jc w:val="center"/>
              <w:rPr>
                <w:rFonts w:ascii="宋体" w:hAnsi="宋体"/>
                <w:color w:val="000000"/>
                <w:sz w:val="24"/>
              </w:rPr>
            </w:pPr>
          </w:p>
        </w:tc>
      </w:tr>
      <w:tr w:rsidR="00CD2971" w14:paraId="23E66DCB" w14:textId="77777777">
        <w:trPr>
          <w:trHeight w:val="930"/>
          <w:jc w:val="center"/>
        </w:trPr>
        <w:tc>
          <w:tcPr>
            <w:tcW w:w="828" w:type="dxa"/>
            <w:vAlign w:val="center"/>
          </w:tcPr>
          <w:p w14:paraId="6FB0C9EB" w14:textId="77777777" w:rsidR="00CD2971" w:rsidRDefault="00CD2971">
            <w:pPr>
              <w:adjustRightInd w:val="0"/>
              <w:snapToGrid w:val="0"/>
              <w:jc w:val="center"/>
              <w:rPr>
                <w:rFonts w:ascii="宋体" w:hAnsi="宋体"/>
                <w:color w:val="000000"/>
                <w:sz w:val="24"/>
              </w:rPr>
            </w:pPr>
          </w:p>
        </w:tc>
        <w:tc>
          <w:tcPr>
            <w:tcW w:w="1290" w:type="dxa"/>
            <w:vAlign w:val="center"/>
          </w:tcPr>
          <w:p w14:paraId="6C3F2E8F" w14:textId="77777777" w:rsidR="00CD2971" w:rsidRDefault="00CD2971">
            <w:pPr>
              <w:adjustRightInd w:val="0"/>
              <w:snapToGrid w:val="0"/>
              <w:jc w:val="center"/>
              <w:rPr>
                <w:rFonts w:ascii="宋体" w:hAnsi="宋体"/>
                <w:color w:val="000000"/>
                <w:sz w:val="24"/>
              </w:rPr>
            </w:pPr>
          </w:p>
        </w:tc>
        <w:tc>
          <w:tcPr>
            <w:tcW w:w="1979" w:type="dxa"/>
            <w:vAlign w:val="center"/>
          </w:tcPr>
          <w:p w14:paraId="4EEA1D42" w14:textId="77777777" w:rsidR="00CD2971" w:rsidRDefault="00CD2971">
            <w:pPr>
              <w:adjustRightInd w:val="0"/>
              <w:snapToGrid w:val="0"/>
              <w:jc w:val="center"/>
              <w:rPr>
                <w:rFonts w:ascii="宋体" w:hAnsi="宋体"/>
                <w:color w:val="000000"/>
                <w:sz w:val="24"/>
              </w:rPr>
            </w:pPr>
          </w:p>
        </w:tc>
        <w:tc>
          <w:tcPr>
            <w:tcW w:w="1980" w:type="dxa"/>
            <w:vAlign w:val="center"/>
          </w:tcPr>
          <w:p w14:paraId="067149D1" w14:textId="77777777" w:rsidR="00CD2971" w:rsidRDefault="00CD2971">
            <w:pPr>
              <w:adjustRightInd w:val="0"/>
              <w:snapToGrid w:val="0"/>
              <w:jc w:val="center"/>
              <w:rPr>
                <w:rFonts w:ascii="宋体" w:hAnsi="宋体"/>
                <w:color w:val="000000"/>
                <w:sz w:val="24"/>
              </w:rPr>
            </w:pPr>
          </w:p>
        </w:tc>
        <w:tc>
          <w:tcPr>
            <w:tcW w:w="2427" w:type="dxa"/>
            <w:vAlign w:val="center"/>
          </w:tcPr>
          <w:p w14:paraId="43298C6D" w14:textId="77777777" w:rsidR="00CD2971" w:rsidRDefault="00CD2971">
            <w:pPr>
              <w:adjustRightInd w:val="0"/>
              <w:snapToGrid w:val="0"/>
              <w:jc w:val="center"/>
              <w:rPr>
                <w:rFonts w:ascii="宋体" w:hAnsi="宋体"/>
                <w:color w:val="000000"/>
                <w:sz w:val="24"/>
              </w:rPr>
            </w:pPr>
          </w:p>
        </w:tc>
        <w:tc>
          <w:tcPr>
            <w:tcW w:w="782" w:type="dxa"/>
            <w:vAlign w:val="center"/>
          </w:tcPr>
          <w:p w14:paraId="2BFCFF99" w14:textId="77777777" w:rsidR="00CD2971" w:rsidRDefault="00CD2971">
            <w:pPr>
              <w:adjustRightInd w:val="0"/>
              <w:snapToGrid w:val="0"/>
              <w:jc w:val="center"/>
              <w:rPr>
                <w:rFonts w:ascii="宋体" w:hAnsi="宋体"/>
                <w:color w:val="000000"/>
                <w:sz w:val="24"/>
              </w:rPr>
            </w:pPr>
          </w:p>
        </w:tc>
      </w:tr>
    </w:tbl>
    <w:p w14:paraId="5A0EDD16" w14:textId="77777777" w:rsidR="00CD2971" w:rsidRDefault="00CD2971">
      <w:pPr>
        <w:tabs>
          <w:tab w:val="left" w:pos="1800"/>
          <w:tab w:val="left" w:pos="5580"/>
        </w:tabs>
        <w:jc w:val="left"/>
        <w:rPr>
          <w:rFonts w:ascii="宋体" w:hAnsi="宋体"/>
          <w:color w:val="000000"/>
          <w:sz w:val="24"/>
        </w:rPr>
      </w:pPr>
    </w:p>
    <w:p w14:paraId="074474C1" w14:textId="77777777" w:rsidR="00CD2971" w:rsidRDefault="00000000">
      <w:pPr>
        <w:tabs>
          <w:tab w:val="left" w:pos="1800"/>
          <w:tab w:val="left" w:pos="5580"/>
        </w:tabs>
        <w:jc w:val="left"/>
        <w:rPr>
          <w:rFonts w:ascii="宋体" w:hAnsi="宋体"/>
          <w:color w:val="000000"/>
          <w:sz w:val="24"/>
        </w:rPr>
      </w:pPr>
      <w:r>
        <w:rPr>
          <w:rFonts w:ascii="宋体" w:hAnsi="宋体"/>
          <w:color w:val="000000"/>
          <w:sz w:val="24"/>
        </w:rPr>
        <w:t>注：</w:t>
      </w:r>
      <w:proofErr w:type="gramStart"/>
      <w:r>
        <w:rPr>
          <w:rFonts w:ascii="宋体" w:hAnsi="宋体" w:hint="eastAsia"/>
          <w:sz w:val="24"/>
        </w:rPr>
        <w:t>“偏离情况”列应</w:t>
      </w:r>
      <w:r>
        <w:rPr>
          <w:rFonts w:ascii="宋体" w:hAnsi="宋体"/>
          <w:color w:val="000000"/>
          <w:sz w:val="24"/>
        </w:rPr>
        <w:t>据实</w:t>
      </w:r>
      <w:proofErr w:type="gramEnd"/>
      <w:r>
        <w:rPr>
          <w:rFonts w:ascii="宋体" w:hAnsi="宋体" w:hint="eastAsia"/>
          <w:sz w:val="24"/>
        </w:rPr>
        <w:t>填写“正偏离”或“负偏离”。</w:t>
      </w:r>
    </w:p>
    <w:p w14:paraId="683FC8D5" w14:textId="77777777" w:rsidR="00CD2971" w:rsidRDefault="00CD2971">
      <w:pPr>
        <w:adjustRightInd w:val="0"/>
        <w:snapToGrid w:val="0"/>
        <w:spacing w:line="480" w:lineRule="auto"/>
        <w:rPr>
          <w:rFonts w:ascii="宋体" w:hAnsi="宋体"/>
          <w:sz w:val="24"/>
        </w:rPr>
      </w:pPr>
    </w:p>
    <w:p w14:paraId="72088079" w14:textId="77777777" w:rsidR="00CD2971" w:rsidRDefault="00000000">
      <w:pPr>
        <w:tabs>
          <w:tab w:val="left" w:pos="5580"/>
        </w:tabs>
        <w:spacing w:line="360" w:lineRule="auto"/>
        <w:ind w:left="420"/>
        <w:rPr>
          <w:rFonts w:ascii="宋体" w:hAnsi="宋体"/>
          <w:color w:val="000000"/>
          <w:sz w:val="24"/>
          <w:szCs w:val="20"/>
        </w:rPr>
      </w:pPr>
      <w:bookmarkStart w:id="1741" w:name="_Toc112253594"/>
      <w:bookmarkStart w:id="1742" w:name="_Toc126310259"/>
      <w:bookmarkStart w:id="1743" w:name="_Toc119325421"/>
      <w:bookmarkStart w:id="1744" w:name="_Toc120125502"/>
      <w:bookmarkStart w:id="1745" w:name="_Toc120113476"/>
      <w:bookmarkStart w:id="1746" w:name="_Toc117003481"/>
      <w:bookmarkStart w:id="1747" w:name="_Toc111644933"/>
      <w:bookmarkStart w:id="1748" w:name="_Toc121139497"/>
      <w:bookmarkStart w:id="1749" w:name="_Toc120102705"/>
      <w:bookmarkStart w:id="1750" w:name="_Toc119263039"/>
      <w:bookmarkStart w:id="1751" w:name="_Toc119606420"/>
      <w:bookmarkStart w:id="1752" w:name="_Toc119688498"/>
      <w:bookmarkStart w:id="1753" w:name="_Toc120985141"/>
      <w:r>
        <w:rPr>
          <w:rFonts w:ascii="宋体" w:hAnsi="宋体"/>
          <w:color w:val="000000"/>
          <w:sz w:val="24"/>
          <w:szCs w:val="20"/>
        </w:rPr>
        <w:t>投标人名称（加盖公章） ___________</w:t>
      </w:r>
    </w:p>
    <w:p w14:paraId="4B358DC7" w14:textId="77777777" w:rsidR="00CD2971" w:rsidRDefault="00000000">
      <w:pPr>
        <w:autoSpaceDE w:val="0"/>
        <w:autoSpaceDN w:val="0"/>
        <w:adjustRightInd w:val="0"/>
        <w:snapToGrid w:val="0"/>
        <w:spacing w:line="360" w:lineRule="auto"/>
        <w:ind w:firstLineChars="177" w:firstLine="425"/>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608CF3D1"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 xml:space="preserve">日期：_____年______月______日    </w:t>
      </w:r>
    </w:p>
    <w:p w14:paraId="1A7281AE" w14:textId="77777777" w:rsidR="00CD2971" w:rsidRDefault="00CD2971">
      <w:pPr>
        <w:spacing w:line="360" w:lineRule="auto"/>
        <w:outlineLvl w:val="3"/>
        <w:rPr>
          <w:rFonts w:ascii="宋体" w:hAnsi="宋体" w:cs="宋体"/>
          <w:color w:val="000000"/>
          <w:sz w:val="24"/>
          <w:szCs w:val="20"/>
        </w:rPr>
        <w:sectPr w:rsidR="00CD2971" w:rsidSect="00C605CB">
          <w:pgSz w:w="11906" w:h="16838"/>
          <w:pgMar w:top="1418" w:right="991" w:bottom="1418" w:left="1418" w:header="851" w:footer="992" w:gutter="0"/>
          <w:cols w:space="720"/>
          <w:docGrid w:linePitch="317" w:charSpace="614"/>
        </w:sectPr>
      </w:pPr>
    </w:p>
    <w:p w14:paraId="35E5A124" w14:textId="77777777" w:rsidR="00CD2971" w:rsidRDefault="00000000">
      <w:pPr>
        <w:pStyle w:val="affffb"/>
        <w:numPr>
          <w:ilvl w:val="0"/>
          <w:numId w:val="35"/>
        </w:numPr>
        <w:spacing w:line="360" w:lineRule="auto"/>
        <w:ind w:firstLineChars="0"/>
        <w:outlineLvl w:val="2"/>
        <w:rPr>
          <w:rFonts w:ascii="宋体" w:hAnsi="宋体"/>
          <w:b/>
          <w:bCs/>
          <w:color w:val="000000"/>
          <w:sz w:val="24"/>
          <w:szCs w:val="20"/>
        </w:rPr>
      </w:pPr>
      <w:r>
        <w:rPr>
          <w:rFonts w:ascii="宋体" w:hAnsi="宋体"/>
          <w:b/>
          <w:bCs/>
          <w:color w:val="000000"/>
          <w:sz w:val="24"/>
          <w:szCs w:val="20"/>
        </w:rPr>
        <w:lastRenderedPageBreak/>
        <w:t>商务要求</w:t>
      </w:r>
      <w:r>
        <w:rPr>
          <w:rFonts w:ascii="宋体" w:hAnsi="宋体" w:hint="eastAsia"/>
          <w:b/>
          <w:bCs/>
          <w:color w:val="000000"/>
          <w:sz w:val="24"/>
          <w:szCs w:val="20"/>
        </w:rPr>
        <w:t>偏离</w:t>
      </w:r>
      <w:r>
        <w:rPr>
          <w:rFonts w:ascii="宋体" w:hAnsi="宋体"/>
          <w:b/>
          <w:bCs/>
          <w:color w:val="000000"/>
          <w:sz w:val="24"/>
          <w:szCs w:val="20"/>
        </w:rPr>
        <w:t>表</w:t>
      </w:r>
      <w:bookmarkStart w:id="1754" w:name="_Hlk78279813"/>
      <w:bookmarkEnd w:id="1741"/>
      <w:bookmarkEnd w:id="1742"/>
      <w:bookmarkEnd w:id="1743"/>
      <w:bookmarkEnd w:id="1744"/>
      <w:bookmarkEnd w:id="1745"/>
      <w:bookmarkEnd w:id="1746"/>
      <w:bookmarkEnd w:id="1747"/>
      <w:bookmarkEnd w:id="1748"/>
      <w:bookmarkEnd w:id="1749"/>
      <w:bookmarkEnd w:id="1750"/>
      <w:bookmarkEnd w:id="1751"/>
      <w:bookmarkEnd w:id="1752"/>
      <w:bookmarkEnd w:id="1753"/>
      <w:r>
        <w:rPr>
          <w:rFonts w:ascii="宋体" w:hAnsi="宋体"/>
          <w:b/>
          <w:bCs/>
          <w:color w:val="000000"/>
          <w:sz w:val="24"/>
          <w:szCs w:val="20"/>
        </w:rPr>
        <w:t>（实质性格式）</w:t>
      </w:r>
    </w:p>
    <w:p w14:paraId="4563AD02"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商务要求偏离表</w:t>
      </w:r>
    </w:p>
    <w:p w14:paraId="1BF0F1C8"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hint="eastAsia"/>
          <w:color w:val="000000"/>
          <w:sz w:val="24"/>
        </w:rPr>
        <w:t>项目编号/包号</w:t>
      </w:r>
      <w:r>
        <w:rPr>
          <w:rFonts w:ascii="宋体" w:hAnsi="宋体"/>
          <w:color w:val="000000"/>
          <w:sz w:val="24"/>
        </w:rPr>
        <w:t>：_____________________</w:t>
      </w:r>
    </w:p>
    <w:p w14:paraId="05784726"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color w:val="000000"/>
          <w:sz w:val="24"/>
        </w:rPr>
        <w:t>项目名称：_____________</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290"/>
        <w:gridCol w:w="1979"/>
        <w:gridCol w:w="1980"/>
        <w:gridCol w:w="2427"/>
        <w:gridCol w:w="782"/>
      </w:tblGrid>
      <w:tr w:rsidR="00CD2971" w14:paraId="1C21DF69" w14:textId="77777777">
        <w:trPr>
          <w:trHeight w:val="930"/>
          <w:jc w:val="center"/>
        </w:trPr>
        <w:tc>
          <w:tcPr>
            <w:tcW w:w="828" w:type="dxa"/>
            <w:vAlign w:val="center"/>
          </w:tcPr>
          <w:p w14:paraId="724E26D6" w14:textId="77777777" w:rsidR="00CD2971" w:rsidRDefault="00000000">
            <w:pPr>
              <w:adjustRightInd w:val="0"/>
              <w:snapToGrid w:val="0"/>
              <w:jc w:val="center"/>
              <w:rPr>
                <w:rFonts w:ascii="宋体" w:hAnsi="宋体"/>
                <w:color w:val="000000"/>
                <w:sz w:val="24"/>
              </w:rPr>
            </w:pPr>
            <w:r>
              <w:rPr>
                <w:rFonts w:ascii="宋体" w:hAnsi="宋体"/>
                <w:color w:val="000000"/>
                <w:sz w:val="24"/>
              </w:rPr>
              <w:t>序号</w:t>
            </w:r>
          </w:p>
        </w:tc>
        <w:tc>
          <w:tcPr>
            <w:tcW w:w="1290" w:type="dxa"/>
            <w:vAlign w:val="center"/>
          </w:tcPr>
          <w:p w14:paraId="3B34DC20"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条目号（页码）</w:t>
            </w:r>
          </w:p>
        </w:tc>
        <w:tc>
          <w:tcPr>
            <w:tcW w:w="1979" w:type="dxa"/>
            <w:vAlign w:val="center"/>
          </w:tcPr>
          <w:p w14:paraId="75ED7F2E"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要求</w:t>
            </w:r>
          </w:p>
        </w:tc>
        <w:tc>
          <w:tcPr>
            <w:tcW w:w="1980" w:type="dxa"/>
            <w:vAlign w:val="center"/>
          </w:tcPr>
          <w:p w14:paraId="3334F375" w14:textId="77777777" w:rsidR="00CD2971" w:rsidRDefault="00000000">
            <w:pPr>
              <w:adjustRightInd w:val="0"/>
              <w:snapToGrid w:val="0"/>
              <w:jc w:val="center"/>
              <w:rPr>
                <w:rFonts w:ascii="宋体" w:hAnsi="宋体"/>
                <w:color w:val="000000"/>
                <w:sz w:val="24"/>
              </w:rPr>
            </w:pPr>
            <w:r>
              <w:rPr>
                <w:rFonts w:ascii="宋体" w:hAnsi="宋体"/>
                <w:color w:val="000000"/>
                <w:sz w:val="24"/>
              </w:rPr>
              <w:t>投标文件内容</w:t>
            </w:r>
          </w:p>
        </w:tc>
        <w:tc>
          <w:tcPr>
            <w:tcW w:w="2427" w:type="dxa"/>
            <w:vAlign w:val="center"/>
          </w:tcPr>
          <w:p w14:paraId="116CB123" w14:textId="77777777" w:rsidR="00CD2971" w:rsidRDefault="00000000">
            <w:pPr>
              <w:adjustRightInd w:val="0"/>
              <w:snapToGrid w:val="0"/>
              <w:jc w:val="center"/>
              <w:rPr>
                <w:rFonts w:ascii="宋体" w:hAnsi="宋体"/>
                <w:color w:val="000000"/>
                <w:sz w:val="24"/>
              </w:rPr>
            </w:pPr>
            <w:r>
              <w:rPr>
                <w:rFonts w:ascii="宋体" w:hAnsi="宋体"/>
                <w:color w:val="000000"/>
                <w:sz w:val="24"/>
              </w:rPr>
              <w:t>偏离情况</w:t>
            </w:r>
          </w:p>
          <w:p w14:paraId="11D45932" w14:textId="77777777" w:rsidR="00CD2971" w:rsidRDefault="00000000">
            <w:pPr>
              <w:adjustRightInd w:val="0"/>
              <w:snapToGrid w:val="0"/>
              <w:jc w:val="center"/>
              <w:rPr>
                <w:rFonts w:ascii="宋体" w:hAnsi="宋体"/>
                <w:color w:val="000000"/>
                <w:sz w:val="24"/>
              </w:rPr>
            </w:pPr>
            <w:r>
              <w:rPr>
                <w:rFonts w:ascii="宋体" w:hAnsi="宋体" w:hint="eastAsia"/>
                <w:color w:val="000000"/>
                <w:sz w:val="24"/>
              </w:rPr>
              <w:t>（据实填写）</w:t>
            </w:r>
          </w:p>
        </w:tc>
        <w:tc>
          <w:tcPr>
            <w:tcW w:w="782" w:type="dxa"/>
            <w:vAlign w:val="center"/>
          </w:tcPr>
          <w:p w14:paraId="1A6E7F99" w14:textId="77777777" w:rsidR="00CD2971" w:rsidRDefault="00000000">
            <w:pPr>
              <w:adjustRightInd w:val="0"/>
              <w:snapToGrid w:val="0"/>
              <w:jc w:val="center"/>
              <w:rPr>
                <w:rFonts w:ascii="宋体" w:hAnsi="宋体"/>
                <w:color w:val="000000"/>
                <w:sz w:val="24"/>
              </w:rPr>
            </w:pPr>
            <w:r>
              <w:rPr>
                <w:rFonts w:ascii="宋体" w:hAnsi="宋体"/>
                <w:color w:val="000000"/>
                <w:sz w:val="24"/>
              </w:rPr>
              <w:t>说明</w:t>
            </w:r>
          </w:p>
        </w:tc>
      </w:tr>
      <w:tr w:rsidR="00CD2971" w14:paraId="127A79A1" w14:textId="77777777">
        <w:trPr>
          <w:trHeight w:val="930"/>
          <w:jc w:val="center"/>
        </w:trPr>
        <w:tc>
          <w:tcPr>
            <w:tcW w:w="9286" w:type="dxa"/>
            <w:gridSpan w:val="6"/>
            <w:vAlign w:val="center"/>
          </w:tcPr>
          <w:p w14:paraId="5A8475EA"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对本项目商务要求的偏离情况（应进行选择，未选择投标无效）：</w:t>
            </w:r>
          </w:p>
          <w:p w14:paraId="26AC89BF"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□无偏离（如无偏离，仅选择无偏离即可；无偏离即为对商务要求中的所有要求，均视作供应商已对之理解和响应。）</w:t>
            </w:r>
          </w:p>
          <w:p w14:paraId="442D21E7"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□有偏离（如有偏离，则应在本表中对偏离项逐一列明，否则投标无效；对商务要求中的所有要求，除本表列明的偏离外，均视作供应商已对之理解和响应。）</w:t>
            </w:r>
          </w:p>
        </w:tc>
      </w:tr>
      <w:tr w:rsidR="00CD2971" w14:paraId="3740360F" w14:textId="77777777">
        <w:trPr>
          <w:trHeight w:val="930"/>
          <w:jc w:val="center"/>
        </w:trPr>
        <w:tc>
          <w:tcPr>
            <w:tcW w:w="828" w:type="dxa"/>
            <w:vAlign w:val="center"/>
          </w:tcPr>
          <w:p w14:paraId="7F98DFBD" w14:textId="77777777" w:rsidR="00CD2971" w:rsidRDefault="00CD2971">
            <w:pPr>
              <w:adjustRightInd w:val="0"/>
              <w:snapToGrid w:val="0"/>
              <w:jc w:val="center"/>
              <w:rPr>
                <w:rFonts w:ascii="宋体" w:hAnsi="宋体"/>
                <w:color w:val="000000"/>
                <w:sz w:val="24"/>
              </w:rPr>
            </w:pPr>
          </w:p>
        </w:tc>
        <w:tc>
          <w:tcPr>
            <w:tcW w:w="1290" w:type="dxa"/>
            <w:vAlign w:val="center"/>
          </w:tcPr>
          <w:p w14:paraId="26CC5617" w14:textId="77777777" w:rsidR="00CD2971" w:rsidRDefault="00CD2971">
            <w:pPr>
              <w:adjustRightInd w:val="0"/>
              <w:snapToGrid w:val="0"/>
              <w:jc w:val="center"/>
              <w:rPr>
                <w:rFonts w:ascii="宋体" w:hAnsi="宋体"/>
                <w:color w:val="000000"/>
                <w:sz w:val="24"/>
              </w:rPr>
            </w:pPr>
          </w:p>
        </w:tc>
        <w:tc>
          <w:tcPr>
            <w:tcW w:w="1979" w:type="dxa"/>
            <w:vAlign w:val="center"/>
          </w:tcPr>
          <w:p w14:paraId="080F70B9" w14:textId="77777777" w:rsidR="00CD2971" w:rsidRDefault="00CD2971">
            <w:pPr>
              <w:adjustRightInd w:val="0"/>
              <w:snapToGrid w:val="0"/>
              <w:jc w:val="center"/>
              <w:rPr>
                <w:rFonts w:ascii="宋体" w:hAnsi="宋体"/>
                <w:color w:val="000000"/>
                <w:sz w:val="24"/>
              </w:rPr>
            </w:pPr>
          </w:p>
        </w:tc>
        <w:tc>
          <w:tcPr>
            <w:tcW w:w="1980" w:type="dxa"/>
            <w:vAlign w:val="center"/>
          </w:tcPr>
          <w:p w14:paraId="53641DCE" w14:textId="77777777" w:rsidR="00CD2971" w:rsidRDefault="00CD2971">
            <w:pPr>
              <w:adjustRightInd w:val="0"/>
              <w:snapToGrid w:val="0"/>
              <w:jc w:val="center"/>
              <w:rPr>
                <w:rFonts w:ascii="宋体" w:hAnsi="宋体"/>
                <w:color w:val="000000"/>
                <w:sz w:val="24"/>
              </w:rPr>
            </w:pPr>
          </w:p>
        </w:tc>
        <w:tc>
          <w:tcPr>
            <w:tcW w:w="2427" w:type="dxa"/>
            <w:vAlign w:val="center"/>
          </w:tcPr>
          <w:p w14:paraId="42D8554E" w14:textId="77777777" w:rsidR="00CD2971" w:rsidRDefault="00CD2971">
            <w:pPr>
              <w:adjustRightInd w:val="0"/>
              <w:snapToGrid w:val="0"/>
              <w:jc w:val="center"/>
              <w:rPr>
                <w:rFonts w:ascii="宋体" w:hAnsi="宋体"/>
                <w:color w:val="000000"/>
                <w:sz w:val="24"/>
              </w:rPr>
            </w:pPr>
          </w:p>
        </w:tc>
        <w:tc>
          <w:tcPr>
            <w:tcW w:w="782" w:type="dxa"/>
            <w:vAlign w:val="center"/>
          </w:tcPr>
          <w:p w14:paraId="004D79A4" w14:textId="77777777" w:rsidR="00CD2971" w:rsidRDefault="00CD2971">
            <w:pPr>
              <w:adjustRightInd w:val="0"/>
              <w:snapToGrid w:val="0"/>
              <w:jc w:val="center"/>
              <w:rPr>
                <w:rFonts w:ascii="宋体" w:hAnsi="宋体"/>
                <w:color w:val="000000"/>
                <w:sz w:val="24"/>
              </w:rPr>
            </w:pPr>
          </w:p>
        </w:tc>
      </w:tr>
      <w:tr w:rsidR="00CD2971" w14:paraId="518990BE" w14:textId="77777777">
        <w:trPr>
          <w:trHeight w:val="930"/>
          <w:jc w:val="center"/>
        </w:trPr>
        <w:tc>
          <w:tcPr>
            <w:tcW w:w="828" w:type="dxa"/>
            <w:vAlign w:val="center"/>
          </w:tcPr>
          <w:p w14:paraId="3566C11B" w14:textId="77777777" w:rsidR="00CD2971" w:rsidRDefault="00CD2971">
            <w:pPr>
              <w:adjustRightInd w:val="0"/>
              <w:snapToGrid w:val="0"/>
              <w:jc w:val="center"/>
              <w:rPr>
                <w:rFonts w:ascii="宋体" w:hAnsi="宋体"/>
                <w:color w:val="000000"/>
                <w:sz w:val="24"/>
              </w:rPr>
            </w:pPr>
          </w:p>
        </w:tc>
        <w:tc>
          <w:tcPr>
            <w:tcW w:w="1290" w:type="dxa"/>
            <w:vAlign w:val="center"/>
          </w:tcPr>
          <w:p w14:paraId="420B0100" w14:textId="77777777" w:rsidR="00CD2971" w:rsidRDefault="00CD2971">
            <w:pPr>
              <w:adjustRightInd w:val="0"/>
              <w:snapToGrid w:val="0"/>
              <w:jc w:val="center"/>
              <w:rPr>
                <w:rFonts w:ascii="宋体" w:hAnsi="宋体"/>
                <w:color w:val="000000"/>
                <w:sz w:val="24"/>
              </w:rPr>
            </w:pPr>
          </w:p>
        </w:tc>
        <w:tc>
          <w:tcPr>
            <w:tcW w:w="1979" w:type="dxa"/>
            <w:vAlign w:val="center"/>
          </w:tcPr>
          <w:p w14:paraId="3B322ED3" w14:textId="77777777" w:rsidR="00CD2971" w:rsidRDefault="00CD2971">
            <w:pPr>
              <w:adjustRightInd w:val="0"/>
              <w:snapToGrid w:val="0"/>
              <w:jc w:val="center"/>
              <w:rPr>
                <w:rFonts w:ascii="宋体" w:hAnsi="宋体"/>
                <w:color w:val="000000"/>
                <w:sz w:val="24"/>
              </w:rPr>
            </w:pPr>
          </w:p>
        </w:tc>
        <w:tc>
          <w:tcPr>
            <w:tcW w:w="1980" w:type="dxa"/>
            <w:vAlign w:val="center"/>
          </w:tcPr>
          <w:p w14:paraId="0F3B159E" w14:textId="77777777" w:rsidR="00CD2971" w:rsidRDefault="00CD2971">
            <w:pPr>
              <w:adjustRightInd w:val="0"/>
              <w:snapToGrid w:val="0"/>
              <w:jc w:val="center"/>
              <w:rPr>
                <w:rFonts w:ascii="宋体" w:hAnsi="宋体"/>
                <w:color w:val="000000"/>
                <w:sz w:val="24"/>
              </w:rPr>
            </w:pPr>
          </w:p>
        </w:tc>
        <w:tc>
          <w:tcPr>
            <w:tcW w:w="2427" w:type="dxa"/>
            <w:vAlign w:val="center"/>
          </w:tcPr>
          <w:p w14:paraId="68B91461" w14:textId="77777777" w:rsidR="00CD2971" w:rsidRDefault="00CD2971">
            <w:pPr>
              <w:adjustRightInd w:val="0"/>
              <w:snapToGrid w:val="0"/>
              <w:jc w:val="center"/>
              <w:rPr>
                <w:rFonts w:ascii="宋体" w:hAnsi="宋体"/>
                <w:color w:val="000000"/>
                <w:sz w:val="24"/>
              </w:rPr>
            </w:pPr>
          </w:p>
        </w:tc>
        <w:tc>
          <w:tcPr>
            <w:tcW w:w="782" w:type="dxa"/>
            <w:vAlign w:val="center"/>
          </w:tcPr>
          <w:p w14:paraId="1F4FC01B" w14:textId="77777777" w:rsidR="00CD2971" w:rsidRDefault="00CD2971">
            <w:pPr>
              <w:adjustRightInd w:val="0"/>
              <w:snapToGrid w:val="0"/>
              <w:jc w:val="center"/>
              <w:rPr>
                <w:rFonts w:ascii="宋体" w:hAnsi="宋体"/>
                <w:color w:val="000000"/>
                <w:sz w:val="24"/>
              </w:rPr>
            </w:pPr>
          </w:p>
        </w:tc>
      </w:tr>
      <w:tr w:rsidR="00CD2971" w14:paraId="1F46685A" w14:textId="77777777">
        <w:trPr>
          <w:trHeight w:val="930"/>
          <w:jc w:val="center"/>
        </w:trPr>
        <w:tc>
          <w:tcPr>
            <w:tcW w:w="828" w:type="dxa"/>
            <w:vAlign w:val="center"/>
          </w:tcPr>
          <w:p w14:paraId="2582A70F" w14:textId="77777777" w:rsidR="00CD2971" w:rsidRDefault="00CD2971">
            <w:pPr>
              <w:adjustRightInd w:val="0"/>
              <w:snapToGrid w:val="0"/>
              <w:jc w:val="center"/>
              <w:rPr>
                <w:rFonts w:ascii="宋体" w:hAnsi="宋体"/>
                <w:color w:val="000000"/>
                <w:sz w:val="24"/>
              </w:rPr>
            </w:pPr>
          </w:p>
        </w:tc>
        <w:tc>
          <w:tcPr>
            <w:tcW w:w="1290" w:type="dxa"/>
            <w:vAlign w:val="center"/>
          </w:tcPr>
          <w:p w14:paraId="204FC2B8" w14:textId="77777777" w:rsidR="00CD2971" w:rsidRDefault="00CD2971">
            <w:pPr>
              <w:adjustRightInd w:val="0"/>
              <w:snapToGrid w:val="0"/>
              <w:jc w:val="center"/>
              <w:rPr>
                <w:rFonts w:ascii="宋体" w:hAnsi="宋体"/>
                <w:color w:val="000000"/>
                <w:sz w:val="24"/>
              </w:rPr>
            </w:pPr>
          </w:p>
        </w:tc>
        <w:tc>
          <w:tcPr>
            <w:tcW w:w="1979" w:type="dxa"/>
            <w:vAlign w:val="center"/>
          </w:tcPr>
          <w:p w14:paraId="2EEDBF46" w14:textId="77777777" w:rsidR="00CD2971" w:rsidRDefault="00CD2971">
            <w:pPr>
              <w:adjustRightInd w:val="0"/>
              <w:snapToGrid w:val="0"/>
              <w:jc w:val="center"/>
              <w:rPr>
                <w:rFonts w:ascii="宋体" w:hAnsi="宋体"/>
                <w:color w:val="000000"/>
                <w:sz w:val="24"/>
              </w:rPr>
            </w:pPr>
          </w:p>
        </w:tc>
        <w:tc>
          <w:tcPr>
            <w:tcW w:w="1980" w:type="dxa"/>
            <w:vAlign w:val="center"/>
          </w:tcPr>
          <w:p w14:paraId="71CF9D45" w14:textId="77777777" w:rsidR="00CD2971" w:rsidRDefault="00CD2971">
            <w:pPr>
              <w:adjustRightInd w:val="0"/>
              <w:snapToGrid w:val="0"/>
              <w:jc w:val="center"/>
              <w:rPr>
                <w:rFonts w:ascii="宋体" w:hAnsi="宋体"/>
                <w:color w:val="000000"/>
                <w:sz w:val="24"/>
              </w:rPr>
            </w:pPr>
          </w:p>
        </w:tc>
        <w:tc>
          <w:tcPr>
            <w:tcW w:w="2427" w:type="dxa"/>
            <w:vAlign w:val="center"/>
          </w:tcPr>
          <w:p w14:paraId="44D14CCA" w14:textId="77777777" w:rsidR="00CD2971" w:rsidRDefault="00CD2971">
            <w:pPr>
              <w:adjustRightInd w:val="0"/>
              <w:snapToGrid w:val="0"/>
              <w:jc w:val="center"/>
              <w:rPr>
                <w:rFonts w:ascii="宋体" w:hAnsi="宋体"/>
                <w:color w:val="000000"/>
                <w:sz w:val="24"/>
              </w:rPr>
            </w:pPr>
          </w:p>
        </w:tc>
        <w:tc>
          <w:tcPr>
            <w:tcW w:w="782" w:type="dxa"/>
            <w:vAlign w:val="center"/>
          </w:tcPr>
          <w:p w14:paraId="2C7BAA70" w14:textId="77777777" w:rsidR="00CD2971" w:rsidRDefault="00CD2971">
            <w:pPr>
              <w:adjustRightInd w:val="0"/>
              <w:snapToGrid w:val="0"/>
              <w:jc w:val="center"/>
              <w:rPr>
                <w:rFonts w:ascii="宋体" w:hAnsi="宋体"/>
                <w:color w:val="000000"/>
                <w:sz w:val="24"/>
              </w:rPr>
            </w:pPr>
          </w:p>
        </w:tc>
      </w:tr>
      <w:tr w:rsidR="00CD2971" w14:paraId="7DA7D8C2" w14:textId="77777777">
        <w:trPr>
          <w:trHeight w:val="930"/>
          <w:jc w:val="center"/>
        </w:trPr>
        <w:tc>
          <w:tcPr>
            <w:tcW w:w="828" w:type="dxa"/>
            <w:vAlign w:val="center"/>
          </w:tcPr>
          <w:p w14:paraId="6B1DFA1E" w14:textId="77777777" w:rsidR="00CD2971" w:rsidRDefault="00CD2971">
            <w:pPr>
              <w:adjustRightInd w:val="0"/>
              <w:snapToGrid w:val="0"/>
              <w:jc w:val="center"/>
              <w:rPr>
                <w:rFonts w:ascii="宋体" w:hAnsi="宋体"/>
                <w:color w:val="000000"/>
                <w:sz w:val="24"/>
              </w:rPr>
            </w:pPr>
          </w:p>
        </w:tc>
        <w:tc>
          <w:tcPr>
            <w:tcW w:w="1290" w:type="dxa"/>
            <w:vAlign w:val="center"/>
          </w:tcPr>
          <w:p w14:paraId="78113E4A" w14:textId="77777777" w:rsidR="00CD2971" w:rsidRDefault="00CD2971">
            <w:pPr>
              <w:adjustRightInd w:val="0"/>
              <w:snapToGrid w:val="0"/>
              <w:jc w:val="center"/>
              <w:rPr>
                <w:rFonts w:ascii="宋体" w:hAnsi="宋体"/>
                <w:color w:val="000000"/>
                <w:sz w:val="24"/>
              </w:rPr>
            </w:pPr>
          </w:p>
        </w:tc>
        <w:tc>
          <w:tcPr>
            <w:tcW w:w="1979" w:type="dxa"/>
            <w:vAlign w:val="center"/>
          </w:tcPr>
          <w:p w14:paraId="488FA494" w14:textId="77777777" w:rsidR="00CD2971" w:rsidRDefault="00CD2971">
            <w:pPr>
              <w:adjustRightInd w:val="0"/>
              <w:snapToGrid w:val="0"/>
              <w:jc w:val="center"/>
              <w:rPr>
                <w:rFonts w:ascii="宋体" w:hAnsi="宋体"/>
                <w:color w:val="000000"/>
                <w:sz w:val="24"/>
              </w:rPr>
            </w:pPr>
          </w:p>
        </w:tc>
        <w:tc>
          <w:tcPr>
            <w:tcW w:w="1980" w:type="dxa"/>
            <w:vAlign w:val="center"/>
          </w:tcPr>
          <w:p w14:paraId="49A999CE" w14:textId="77777777" w:rsidR="00CD2971" w:rsidRDefault="00CD2971">
            <w:pPr>
              <w:adjustRightInd w:val="0"/>
              <w:snapToGrid w:val="0"/>
              <w:jc w:val="center"/>
              <w:rPr>
                <w:rFonts w:ascii="宋体" w:hAnsi="宋体"/>
                <w:color w:val="000000"/>
                <w:sz w:val="24"/>
              </w:rPr>
            </w:pPr>
          </w:p>
        </w:tc>
        <w:tc>
          <w:tcPr>
            <w:tcW w:w="2427" w:type="dxa"/>
            <w:vAlign w:val="center"/>
          </w:tcPr>
          <w:p w14:paraId="0A7E5E16" w14:textId="77777777" w:rsidR="00CD2971" w:rsidRDefault="00CD2971">
            <w:pPr>
              <w:adjustRightInd w:val="0"/>
              <w:snapToGrid w:val="0"/>
              <w:jc w:val="center"/>
              <w:rPr>
                <w:rFonts w:ascii="宋体" w:hAnsi="宋体"/>
                <w:color w:val="000000"/>
                <w:sz w:val="24"/>
              </w:rPr>
            </w:pPr>
          </w:p>
        </w:tc>
        <w:tc>
          <w:tcPr>
            <w:tcW w:w="782" w:type="dxa"/>
            <w:vAlign w:val="center"/>
          </w:tcPr>
          <w:p w14:paraId="2CEC3B33" w14:textId="77777777" w:rsidR="00CD2971" w:rsidRDefault="00CD2971">
            <w:pPr>
              <w:adjustRightInd w:val="0"/>
              <w:snapToGrid w:val="0"/>
              <w:jc w:val="center"/>
              <w:rPr>
                <w:rFonts w:ascii="宋体" w:hAnsi="宋体"/>
                <w:color w:val="000000"/>
                <w:sz w:val="24"/>
              </w:rPr>
            </w:pPr>
          </w:p>
        </w:tc>
      </w:tr>
    </w:tbl>
    <w:p w14:paraId="2B338463" w14:textId="77777777" w:rsidR="00CD2971" w:rsidRDefault="00CD2971">
      <w:pPr>
        <w:tabs>
          <w:tab w:val="left" w:pos="1800"/>
          <w:tab w:val="left" w:pos="5580"/>
        </w:tabs>
        <w:jc w:val="left"/>
        <w:rPr>
          <w:rFonts w:ascii="宋体" w:hAnsi="宋体"/>
          <w:color w:val="000000"/>
          <w:sz w:val="24"/>
        </w:rPr>
      </w:pPr>
    </w:p>
    <w:p w14:paraId="726A91D1" w14:textId="77777777" w:rsidR="00CD2971" w:rsidRDefault="00000000">
      <w:pPr>
        <w:tabs>
          <w:tab w:val="left" w:pos="1800"/>
          <w:tab w:val="left" w:pos="5580"/>
        </w:tabs>
        <w:jc w:val="left"/>
        <w:rPr>
          <w:rFonts w:ascii="宋体" w:hAnsi="宋体"/>
          <w:color w:val="000000"/>
          <w:sz w:val="24"/>
        </w:rPr>
      </w:pPr>
      <w:r>
        <w:rPr>
          <w:rFonts w:ascii="宋体" w:hAnsi="宋体"/>
          <w:color w:val="000000"/>
          <w:sz w:val="24"/>
        </w:rPr>
        <w:t>注：</w:t>
      </w:r>
      <w:proofErr w:type="gramStart"/>
      <w:r>
        <w:rPr>
          <w:rFonts w:ascii="宋体" w:hAnsi="宋体" w:hint="eastAsia"/>
          <w:sz w:val="24"/>
        </w:rPr>
        <w:t>“偏离情况”列应</w:t>
      </w:r>
      <w:r>
        <w:rPr>
          <w:rFonts w:ascii="宋体" w:hAnsi="宋体"/>
          <w:color w:val="000000"/>
          <w:sz w:val="24"/>
        </w:rPr>
        <w:t>据实</w:t>
      </w:r>
      <w:proofErr w:type="gramEnd"/>
      <w:r>
        <w:rPr>
          <w:rFonts w:ascii="宋体" w:hAnsi="宋体" w:hint="eastAsia"/>
          <w:sz w:val="24"/>
        </w:rPr>
        <w:t>填写“正偏离”或“负偏离”。</w:t>
      </w:r>
    </w:p>
    <w:p w14:paraId="7D69068B" w14:textId="77777777" w:rsidR="00CD2971" w:rsidRDefault="00CD2971">
      <w:pPr>
        <w:adjustRightInd w:val="0"/>
        <w:snapToGrid w:val="0"/>
        <w:spacing w:line="360" w:lineRule="auto"/>
        <w:rPr>
          <w:rFonts w:ascii="宋体" w:hAnsi="宋体"/>
          <w:sz w:val="24"/>
        </w:rPr>
      </w:pPr>
    </w:p>
    <w:p w14:paraId="412CFA02"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投标人名称（加盖公章） ___________</w:t>
      </w:r>
    </w:p>
    <w:p w14:paraId="757FEDC6" w14:textId="77777777" w:rsidR="00CD2971" w:rsidRDefault="00000000">
      <w:pPr>
        <w:autoSpaceDE w:val="0"/>
        <w:autoSpaceDN w:val="0"/>
        <w:adjustRightInd w:val="0"/>
        <w:snapToGrid w:val="0"/>
        <w:spacing w:line="360" w:lineRule="auto"/>
        <w:ind w:firstLineChars="177" w:firstLine="425"/>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47D1B6F8"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 xml:space="preserve">日期：_____年______月______日    </w:t>
      </w:r>
    </w:p>
    <w:p w14:paraId="5365339D" w14:textId="77777777" w:rsidR="00CD2971" w:rsidRDefault="00CD2971">
      <w:pPr>
        <w:spacing w:line="360" w:lineRule="auto"/>
        <w:outlineLvl w:val="3"/>
        <w:rPr>
          <w:rFonts w:ascii="宋体" w:hAnsi="宋体" w:cs="宋体"/>
          <w:color w:val="000000"/>
          <w:sz w:val="24"/>
          <w:szCs w:val="20"/>
        </w:rPr>
        <w:sectPr w:rsidR="00CD2971" w:rsidSect="00C605CB">
          <w:pgSz w:w="11906" w:h="16838"/>
          <w:pgMar w:top="1418" w:right="1418" w:bottom="1418" w:left="1418" w:header="851" w:footer="992" w:gutter="0"/>
          <w:cols w:space="720"/>
          <w:docGrid w:linePitch="317" w:charSpace="614"/>
        </w:sectPr>
      </w:pPr>
    </w:p>
    <w:bookmarkEnd w:id="1754"/>
    <w:p w14:paraId="6C7A00F9" w14:textId="77777777" w:rsidR="00CD2971" w:rsidRDefault="00000000">
      <w:pPr>
        <w:pStyle w:val="affffb"/>
        <w:numPr>
          <w:ilvl w:val="0"/>
          <w:numId w:val="35"/>
        </w:numPr>
        <w:spacing w:line="360" w:lineRule="auto"/>
        <w:ind w:firstLineChars="0"/>
        <w:outlineLvl w:val="2"/>
        <w:rPr>
          <w:rFonts w:ascii="宋体" w:hAnsi="宋体"/>
          <w:b/>
          <w:bCs/>
          <w:color w:val="000000"/>
          <w:sz w:val="24"/>
          <w:szCs w:val="20"/>
        </w:rPr>
      </w:pPr>
      <w:r>
        <w:rPr>
          <w:rFonts w:ascii="宋体" w:hAnsi="宋体"/>
          <w:b/>
          <w:bCs/>
          <w:color w:val="000000"/>
          <w:sz w:val="24"/>
          <w:szCs w:val="20"/>
        </w:rPr>
        <w:lastRenderedPageBreak/>
        <w:t>招标文件要求提供或投标人认为应附的其他材料</w:t>
      </w:r>
    </w:p>
    <w:p w14:paraId="1F8442BA" w14:textId="77777777" w:rsidR="00CD2971" w:rsidRDefault="00000000">
      <w:pPr>
        <w:spacing w:line="360" w:lineRule="auto"/>
        <w:outlineLvl w:val="3"/>
        <w:rPr>
          <w:rFonts w:ascii="宋体" w:hAnsi="宋体"/>
          <w:b/>
          <w:bCs/>
          <w:color w:val="000000"/>
          <w:sz w:val="24"/>
          <w:szCs w:val="20"/>
        </w:rPr>
      </w:pPr>
      <w:r>
        <w:rPr>
          <w:rFonts w:ascii="宋体" w:hAnsi="宋体" w:hint="eastAsia"/>
          <w:b/>
          <w:bCs/>
          <w:color w:val="000000"/>
          <w:sz w:val="24"/>
          <w:szCs w:val="20"/>
        </w:rPr>
        <w:t>8-</w:t>
      </w:r>
      <w:r>
        <w:rPr>
          <w:rFonts w:ascii="宋体" w:hAnsi="宋体"/>
          <w:b/>
          <w:bCs/>
          <w:color w:val="000000"/>
          <w:sz w:val="24"/>
          <w:szCs w:val="20"/>
        </w:rPr>
        <w:t xml:space="preserve">1  </w:t>
      </w:r>
      <w:r>
        <w:rPr>
          <w:rFonts w:ascii="宋体" w:hAnsi="宋体" w:hint="eastAsia"/>
          <w:b/>
          <w:bCs/>
          <w:color w:val="000000"/>
          <w:sz w:val="24"/>
          <w:szCs w:val="20"/>
        </w:rPr>
        <w:t>无进口产品承诺（实质性格式）</w:t>
      </w:r>
    </w:p>
    <w:p w14:paraId="30008D32" w14:textId="77777777" w:rsidR="00CD2971" w:rsidRDefault="00CD2971">
      <w:pPr>
        <w:spacing w:line="360" w:lineRule="auto"/>
        <w:ind w:firstLineChars="200" w:firstLine="480"/>
        <w:rPr>
          <w:rFonts w:ascii="宋体" w:hAnsi="宋体"/>
          <w:sz w:val="24"/>
        </w:rPr>
      </w:pPr>
    </w:p>
    <w:p w14:paraId="203596C6" w14:textId="77777777" w:rsidR="00CD2971" w:rsidRDefault="00000000">
      <w:pPr>
        <w:spacing w:beforeLines="50" w:before="120" w:afterLines="100" w:after="240"/>
        <w:jc w:val="center"/>
        <w:rPr>
          <w:rFonts w:ascii="宋体" w:hAnsi="宋体"/>
          <w:b/>
          <w:color w:val="000000"/>
          <w:sz w:val="32"/>
          <w:szCs w:val="32"/>
        </w:rPr>
      </w:pPr>
      <w:r>
        <w:rPr>
          <w:rFonts w:ascii="宋体" w:hAnsi="宋体"/>
          <w:b/>
          <w:color w:val="000000"/>
          <w:sz w:val="32"/>
          <w:szCs w:val="32"/>
        </w:rPr>
        <w:t>无进口产品承诺书</w:t>
      </w:r>
    </w:p>
    <w:p w14:paraId="42E5FB14" w14:textId="77777777" w:rsidR="00CD2971" w:rsidRDefault="00CD2971">
      <w:pPr>
        <w:spacing w:line="360" w:lineRule="auto"/>
        <w:ind w:firstLineChars="200" w:firstLine="480"/>
        <w:rPr>
          <w:rFonts w:ascii="宋体" w:hAnsi="宋体"/>
          <w:sz w:val="24"/>
        </w:rPr>
      </w:pPr>
    </w:p>
    <w:p w14:paraId="0BDDFD3E" w14:textId="77777777" w:rsidR="00CD2971" w:rsidRDefault="00000000">
      <w:pPr>
        <w:spacing w:line="360" w:lineRule="auto"/>
        <w:ind w:firstLineChars="200" w:firstLine="480"/>
        <w:rPr>
          <w:rFonts w:ascii="宋体" w:hAnsi="宋体"/>
          <w:kern w:val="0"/>
          <w:sz w:val="24"/>
          <w:u w:val="single"/>
        </w:rPr>
      </w:pPr>
      <w:r>
        <w:rPr>
          <w:rFonts w:ascii="宋体" w:hAnsi="宋体"/>
          <w:kern w:val="0"/>
          <w:sz w:val="24"/>
        </w:rPr>
        <w:t>致：</w:t>
      </w:r>
      <w:r>
        <w:rPr>
          <w:rFonts w:ascii="宋体" w:hAnsi="宋体"/>
          <w:kern w:val="0"/>
          <w:sz w:val="24"/>
          <w:u w:val="single"/>
        </w:rPr>
        <w:t xml:space="preserve">   </w:t>
      </w:r>
      <w:r>
        <w:rPr>
          <w:rFonts w:ascii="宋体" w:hAnsi="宋体"/>
          <w:color w:val="000000"/>
          <w:sz w:val="24"/>
          <w:u w:val="single"/>
        </w:rPr>
        <w:t>（</w:t>
      </w:r>
      <w:r>
        <w:rPr>
          <w:rFonts w:ascii="宋体" w:hAnsi="宋体" w:hint="eastAsia"/>
          <w:color w:val="000000"/>
          <w:sz w:val="24"/>
          <w:u w:val="single"/>
        </w:rPr>
        <w:t>采购人或采购代理机构名称</w:t>
      </w:r>
      <w:r>
        <w:rPr>
          <w:rFonts w:ascii="宋体" w:hAnsi="宋体"/>
          <w:color w:val="000000"/>
          <w:sz w:val="24"/>
          <w:u w:val="single"/>
        </w:rPr>
        <w:t>）</w:t>
      </w:r>
      <w:r>
        <w:rPr>
          <w:rFonts w:ascii="宋体" w:hAnsi="宋体"/>
          <w:kern w:val="0"/>
          <w:sz w:val="24"/>
          <w:u w:val="single"/>
        </w:rPr>
        <w:t xml:space="preserve">      </w:t>
      </w:r>
    </w:p>
    <w:p w14:paraId="5E48F83B" w14:textId="77777777" w:rsidR="00CD2971" w:rsidRDefault="00CD2971">
      <w:pPr>
        <w:spacing w:line="360" w:lineRule="auto"/>
        <w:ind w:firstLineChars="200" w:firstLine="480"/>
        <w:rPr>
          <w:rFonts w:ascii="宋体" w:hAnsi="宋体"/>
          <w:sz w:val="24"/>
        </w:rPr>
      </w:pPr>
    </w:p>
    <w:p w14:paraId="3067DEEE" w14:textId="77777777" w:rsidR="00CD2971" w:rsidRDefault="00000000">
      <w:pPr>
        <w:spacing w:line="360" w:lineRule="auto"/>
        <w:ind w:firstLineChars="200" w:firstLine="480"/>
        <w:rPr>
          <w:rFonts w:ascii="宋体" w:hAnsi="宋体"/>
          <w:sz w:val="24"/>
        </w:rPr>
      </w:pPr>
      <w:r>
        <w:rPr>
          <w:rFonts w:ascii="宋体" w:hAnsi="宋体"/>
          <w:sz w:val="24"/>
        </w:rPr>
        <w:t>我方在此承诺，本项目</w:t>
      </w:r>
      <w:r>
        <w:rPr>
          <w:rFonts w:ascii="宋体" w:hAnsi="宋体" w:hint="eastAsia"/>
          <w:sz w:val="24"/>
        </w:rPr>
        <w:t>投标产品</w:t>
      </w:r>
      <w:r>
        <w:rPr>
          <w:rFonts w:ascii="宋体" w:hAnsi="宋体"/>
          <w:sz w:val="24"/>
        </w:rPr>
        <w:t>不涉及进口产品。</w:t>
      </w:r>
    </w:p>
    <w:p w14:paraId="1BE00EBB" w14:textId="77777777" w:rsidR="00CD2971" w:rsidRDefault="00000000">
      <w:pPr>
        <w:spacing w:line="360" w:lineRule="auto"/>
        <w:ind w:firstLineChars="200" w:firstLine="480"/>
        <w:rPr>
          <w:rFonts w:ascii="宋体" w:hAnsi="宋体"/>
          <w:sz w:val="24"/>
        </w:rPr>
      </w:pPr>
      <w:r>
        <w:rPr>
          <w:rFonts w:ascii="宋体" w:hAnsi="宋体"/>
          <w:sz w:val="24"/>
        </w:rPr>
        <w:t>特此承诺。</w:t>
      </w:r>
    </w:p>
    <w:p w14:paraId="7DA1CD3C" w14:textId="77777777" w:rsidR="00CD2971" w:rsidRDefault="00CD2971">
      <w:pPr>
        <w:spacing w:line="360" w:lineRule="auto"/>
        <w:ind w:firstLineChars="200" w:firstLine="480"/>
        <w:rPr>
          <w:rFonts w:ascii="宋体" w:hAnsi="宋体"/>
          <w:sz w:val="24"/>
        </w:rPr>
      </w:pPr>
    </w:p>
    <w:p w14:paraId="434B6491"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投标人名称（加盖公章） ___________</w:t>
      </w:r>
    </w:p>
    <w:p w14:paraId="3E5DEC90" w14:textId="77777777" w:rsidR="00CD2971" w:rsidRDefault="00000000">
      <w:pPr>
        <w:autoSpaceDE w:val="0"/>
        <w:autoSpaceDN w:val="0"/>
        <w:adjustRightInd w:val="0"/>
        <w:snapToGrid w:val="0"/>
        <w:spacing w:line="360" w:lineRule="auto"/>
        <w:ind w:firstLineChars="177" w:firstLine="425"/>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34491AA4"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 xml:space="preserve">日期：_____年______月______日    </w:t>
      </w:r>
    </w:p>
    <w:p w14:paraId="738FE69C" w14:textId="77777777" w:rsidR="00CD2971" w:rsidRDefault="00000000">
      <w:pPr>
        <w:widowControl/>
        <w:jc w:val="left"/>
        <w:rPr>
          <w:rFonts w:ascii="宋体" w:hAnsi="宋体" w:cs="宋体"/>
          <w:color w:val="000000"/>
          <w:sz w:val="24"/>
        </w:rPr>
      </w:pPr>
      <w:r>
        <w:rPr>
          <w:rFonts w:ascii="宋体" w:hAnsi="宋体" w:cs="宋体" w:hint="eastAsia"/>
          <w:color w:val="000000"/>
          <w:sz w:val="24"/>
        </w:rPr>
        <w:br w:type="page"/>
      </w:r>
    </w:p>
    <w:p w14:paraId="19B5030F" w14:textId="77777777" w:rsidR="00CD2971" w:rsidRDefault="00CD2971">
      <w:pPr>
        <w:pStyle w:val="affffb"/>
        <w:numPr>
          <w:ilvl w:val="0"/>
          <w:numId w:val="39"/>
        </w:numPr>
        <w:spacing w:line="360" w:lineRule="auto"/>
        <w:ind w:firstLineChars="0"/>
        <w:outlineLvl w:val="3"/>
        <w:rPr>
          <w:rFonts w:ascii="宋体" w:hAnsi="宋体"/>
          <w:b/>
          <w:bCs/>
          <w:color w:val="000000"/>
          <w:sz w:val="24"/>
          <w:szCs w:val="20"/>
        </w:rPr>
        <w:sectPr w:rsidR="00CD2971" w:rsidSect="00C605CB">
          <w:headerReference w:type="even" r:id="rId32"/>
          <w:footerReference w:type="even" r:id="rId33"/>
          <w:headerReference w:type="first" r:id="rId34"/>
          <w:footerReference w:type="first" r:id="rId35"/>
          <w:pgSz w:w="11906" w:h="16838"/>
          <w:pgMar w:top="1418" w:right="1418" w:bottom="1418" w:left="1418" w:header="851" w:footer="992" w:gutter="0"/>
          <w:cols w:space="720"/>
          <w:docGrid w:linePitch="312"/>
        </w:sectPr>
      </w:pPr>
      <w:bookmarkStart w:id="1755" w:name="_Toc126310254"/>
      <w:bookmarkStart w:id="1756" w:name="_Toc120113471"/>
      <w:bookmarkStart w:id="1757" w:name="_Toc120985136"/>
      <w:bookmarkStart w:id="1758" w:name="_Toc120102700"/>
      <w:bookmarkStart w:id="1759" w:name="_Toc120125497"/>
      <w:bookmarkStart w:id="1760" w:name="_Toc96963022"/>
      <w:bookmarkStart w:id="1761" w:name="_Toc97065688"/>
      <w:bookmarkStart w:id="1762" w:name="_Toc119263034"/>
      <w:bookmarkStart w:id="1763" w:name="_Toc119606415"/>
      <w:bookmarkStart w:id="1764" w:name="_Toc111644928"/>
      <w:bookmarkStart w:id="1765" w:name="_Toc119688493"/>
      <w:bookmarkStart w:id="1766" w:name="_Toc119325416"/>
      <w:bookmarkStart w:id="1767" w:name="_Toc121139492"/>
      <w:bookmarkStart w:id="1768" w:name="_Toc96783903"/>
      <w:bookmarkStart w:id="1769" w:name="_Toc112253589"/>
      <w:bookmarkStart w:id="1770" w:name="_Toc97496826"/>
      <w:bookmarkStart w:id="1771" w:name="_Toc117003476"/>
    </w:p>
    <w:p w14:paraId="50431371" w14:textId="77777777" w:rsidR="00CD2971" w:rsidRDefault="00000000">
      <w:pPr>
        <w:spacing w:line="360" w:lineRule="auto"/>
        <w:outlineLvl w:val="3"/>
        <w:rPr>
          <w:rFonts w:ascii="宋体" w:hAnsi="宋体"/>
          <w:b/>
          <w:bCs/>
          <w:color w:val="000000"/>
          <w:sz w:val="24"/>
          <w:szCs w:val="20"/>
        </w:rPr>
      </w:pPr>
      <w:r>
        <w:rPr>
          <w:rFonts w:ascii="宋体" w:hAnsi="宋体" w:hint="eastAsia"/>
          <w:b/>
          <w:bCs/>
          <w:color w:val="000000"/>
          <w:sz w:val="24"/>
          <w:szCs w:val="20"/>
        </w:rPr>
        <w:lastRenderedPageBreak/>
        <w:t>8-</w:t>
      </w:r>
      <w:r>
        <w:rPr>
          <w:rFonts w:ascii="宋体" w:hAnsi="宋体"/>
          <w:b/>
          <w:bCs/>
          <w:color w:val="000000"/>
          <w:sz w:val="24"/>
          <w:szCs w:val="20"/>
        </w:rPr>
        <w:t>2  履约经验</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p>
    <w:p w14:paraId="384DAA59" w14:textId="77777777" w:rsidR="00CD2971" w:rsidRDefault="00000000">
      <w:pPr>
        <w:spacing w:beforeLines="50" w:before="120" w:afterLines="100" w:after="240"/>
        <w:jc w:val="center"/>
        <w:rPr>
          <w:rFonts w:ascii="宋体" w:hAnsi="宋体"/>
          <w:b/>
          <w:color w:val="000000"/>
          <w:sz w:val="32"/>
          <w:szCs w:val="32"/>
        </w:rPr>
      </w:pPr>
      <w:r>
        <w:rPr>
          <w:rFonts w:ascii="宋体" w:hAnsi="宋体"/>
          <w:b/>
          <w:color w:val="000000"/>
          <w:sz w:val="32"/>
          <w:szCs w:val="32"/>
        </w:rPr>
        <w:t>投标人履约经验一览表</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2103"/>
        <w:gridCol w:w="1984"/>
        <w:gridCol w:w="1702"/>
        <w:gridCol w:w="1751"/>
        <w:gridCol w:w="1047"/>
      </w:tblGrid>
      <w:tr w:rsidR="00CD2971" w14:paraId="350EFACD" w14:textId="77777777">
        <w:trPr>
          <w:trHeight w:val="540"/>
          <w:jc w:val="center"/>
        </w:trPr>
        <w:tc>
          <w:tcPr>
            <w:tcW w:w="699" w:type="dxa"/>
            <w:vAlign w:val="center"/>
          </w:tcPr>
          <w:p w14:paraId="168CD913" w14:textId="77777777" w:rsidR="00CD2971" w:rsidRDefault="00000000">
            <w:pPr>
              <w:adjustRightInd w:val="0"/>
              <w:snapToGrid w:val="0"/>
              <w:jc w:val="center"/>
              <w:rPr>
                <w:rFonts w:ascii="宋体" w:hAnsi="宋体"/>
                <w:b/>
                <w:sz w:val="24"/>
              </w:rPr>
            </w:pPr>
            <w:r>
              <w:rPr>
                <w:rFonts w:ascii="宋体" w:hAnsi="宋体"/>
                <w:b/>
                <w:sz w:val="24"/>
              </w:rPr>
              <w:t>序号</w:t>
            </w:r>
          </w:p>
        </w:tc>
        <w:tc>
          <w:tcPr>
            <w:tcW w:w="2103" w:type="dxa"/>
            <w:vAlign w:val="center"/>
          </w:tcPr>
          <w:p w14:paraId="34705EFB" w14:textId="77777777" w:rsidR="00CD2971" w:rsidRDefault="00000000">
            <w:pPr>
              <w:adjustRightInd w:val="0"/>
              <w:snapToGrid w:val="0"/>
              <w:jc w:val="center"/>
              <w:rPr>
                <w:rFonts w:ascii="宋体" w:hAnsi="宋体"/>
                <w:b/>
                <w:sz w:val="24"/>
              </w:rPr>
            </w:pPr>
            <w:r>
              <w:rPr>
                <w:rFonts w:ascii="宋体" w:hAnsi="宋体"/>
                <w:b/>
                <w:sz w:val="24"/>
              </w:rPr>
              <w:t>项目名称</w:t>
            </w:r>
          </w:p>
        </w:tc>
        <w:tc>
          <w:tcPr>
            <w:tcW w:w="1984" w:type="dxa"/>
            <w:vAlign w:val="center"/>
          </w:tcPr>
          <w:p w14:paraId="55F89C0C" w14:textId="77777777" w:rsidR="00CD2971" w:rsidRDefault="00000000">
            <w:pPr>
              <w:adjustRightInd w:val="0"/>
              <w:snapToGrid w:val="0"/>
              <w:jc w:val="center"/>
              <w:rPr>
                <w:rFonts w:ascii="宋体" w:hAnsi="宋体"/>
                <w:b/>
                <w:sz w:val="24"/>
              </w:rPr>
            </w:pPr>
            <w:r>
              <w:rPr>
                <w:rFonts w:ascii="宋体" w:hAnsi="宋体"/>
                <w:b/>
                <w:sz w:val="24"/>
              </w:rPr>
              <w:t>项目内容</w:t>
            </w:r>
          </w:p>
        </w:tc>
        <w:tc>
          <w:tcPr>
            <w:tcW w:w="1702" w:type="dxa"/>
            <w:vAlign w:val="center"/>
          </w:tcPr>
          <w:p w14:paraId="3D876289" w14:textId="77777777" w:rsidR="00CD2971" w:rsidRDefault="00000000">
            <w:pPr>
              <w:adjustRightInd w:val="0"/>
              <w:snapToGrid w:val="0"/>
              <w:jc w:val="center"/>
              <w:rPr>
                <w:rFonts w:ascii="宋体" w:hAnsi="宋体"/>
                <w:b/>
                <w:sz w:val="24"/>
              </w:rPr>
            </w:pPr>
            <w:r>
              <w:rPr>
                <w:rFonts w:ascii="宋体" w:hAnsi="宋体" w:hint="eastAsia"/>
                <w:b/>
                <w:sz w:val="24"/>
              </w:rPr>
              <w:t>服务期</w:t>
            </w:r>
          </w:p>
        </w:tc>
        <w:tc>
          <w:tcPr>
            <w:tcW w:w="1751" w:type="dxa"/>
            <w:vAlign w:val="center"/>
          </w:tcPr>
          <w:p w14:paraId="0DDBE402" w14:textId="77777777" w:rsidR="00CD2971" w:rsidRDefault="00000000">
            <w:pPr>
              <w:adjustRightInd w:val="0"/>
              <w:snapToGrid w:val="0"/>
              <w:jc w:val="center"/>
              <w:rPr>
                <w:rFonts w:ascii="宋体" w:hAnsi="宋体"/>
                <w:b/>
                <w:sz w:val="24"/>
              </w:rPr>
            </w:pPr>
            <w:r>
              <w:rPr>
                <w:rFonts w:ascii="宋体" w:hAnsi="宋体" w:hint="eastAsia"/>
                <w:b/>
                <w:sz w:val="24"/>
              </w:rPr>
              <w:t>委托单位名称</w:t>
            </w:r>
          </w:p>
        </w:tc>
        <w:tc>
          <w:tcPr>
            <w:tcW w:w="1047" w:type="dxa"/>
            <w:vAlign w:val="center"/>
          </w:tcPr>
          <w:p w14:paraId="47C6EA15" w14:textId="77777777" w:rsidR="00CD2971" w:rsidRDefault="00000000">
            <w:pPr>
              <w:adjustRightInd w:val="0"/>
              <w:snapToGrid w:val="0"/>
              <w:jc w:val="center"/>
              <w:rPr>
                <w:rFonts w:ascii="宋体" w:hAnsi="宋体"/>
                <w:b/>
                <w:sz w:val="24"/>
              </w:rPr>
            </w:pPr>
            <w:r>
              <w:rPr>
                <w:rFonts w:ascii="宋体" w:hAnsi="宋体"/>
                <w:b/>
                <w:sz w:val="24"/>
              </w:rPr>
              <w:t>备注</w:t>
            </w:r>
          </w:p>
        </w:tc>
      </w:tr>
      <w:tr w:rsidR="00CD2971" w14:paraId="312C3618" w14:textId="77777777">
        <w:trPr>
          <w:trHeight w:val="540"/>
          <w:jc w:val="center"/>
        </w:trPr>
        <w:tc>
          <w:tcPr>
            <w:tcW w:w="699" w:type="dxa"/>
            <w:vAlign w:val="center"/>
          </w:tcPr>
          <w:p w14:paraId="1AB855C7" w14:textId="77777777" w:rsidR="00CD2971" w:rsidRDefault="00CD2971">
            <w:pPr>
              <w:adjustRightInd w:val="0"/>
              <w:snapToGrid w:val="0"/>
              <w:spacing w:line="360" w:lineRule="auto"/>
              <w:ind w:firstLineChars="200" w:firstLine="480"/>
              <w:rPr>
                <w:rFonts w:ascii="宋体" w:hAnsi="宋体"/>
                <w:sz w:val="24"/>
              </w:rPr>
            </w:pPr>
          </w:p>
        </w:tc>
        <w:tc>
          <w:tcPr>
            <w:tcW w:w="2103" w:type="dxa"/>
            <w:vAlign w:val="center"/>
          </w:tcPr>
          <w:p w14:paraId="2CBF7BD3" w14:textId="77777777" w:rsidR="00CD2971" w:rsidRDefault="00CD2971">
            <w:pPr>
              <w:adjustRightInd w:val="0"/>
              <w:snapToGrid w:val="0"/>
              <w:spacing w:line="360" w:lineRule="auto"/>
              <w:ind w:firstLineChars="200" w:firstLine="480"/>
              <w:rPr>
                <w:rFonts w:ascii="宋体" w:hAnsi="宋体"/>
                <w:sz w:val="24"/>
              </w:rPr>
            </w:pPr>
          </w:p>
        </w:tc>
        <w:tc>
          <w:tcPr>
            <w:tcW w:w="1984" w:type="dxa"/>
            <w:vAlign w:val="center"/>
          </w:tcPr>
          <w:p w14:paraId="48FE20E6" w14:textId="77777777" w:rsidR="00CD2971" w:rsidRDefault="00CD2971">
            <w:pPr>
              <w:adjustRightInd w:val="0"/>
              <w:snapToGrid w:val="0"/>
              <w:spacing w:line="360" w:lineRule="auto"/>
              <w:ind w:firstLineChars="200" w:firstLine="480"/>
              <w:rPr>
                <w:rFonts w:ascii="宋体" w:hAnsi="宋体"/>
                <w:sz w:val="24"/>
              </w:rPr>
            </w:pPr>
          </w:p>
        </w:tc>
        <w:tc>
          <w:tcPr>
            <w:tcW w:w="1702" w:type="dxa"/>
            <w:vAlign w:val="center"/>
          </w:tcPr>
          <w:p w14:paraId="5840E9D3" w14:textId="77777777" w:rsidR="00CD2971" w:rsidRDefault="00CD2971">
            <w:pPr>
              <w:adjustRightInd w:val="0"/>
              <w:snapToGrid w:val="0"/>
              <w:spacing w:line="360" w:lineRule="auto"/>
              <w:ind w:firstLineChars="200" w:firstLine="480"/>
              <w:rPr>
                <w:rFonts w:ascii="宋体" w:hAnsi="宋体"/>
                <w:sz w:val="24"/>
              </w:rPr>
            </w:pPr>
          </w:p>
        </w:tc>
        <w:tc>
          <w:tcPr>
            <w:tcW w:w="1751" w:type="dxa"/>
            <w:vAlign w:val="center"/>
          </w:tcPr>
          <w:p w14:paraId="4D572E6D" w14:textId="77777777" w:rsidR="00CD2971" w:rsidRDefault="00CD2971">
            <w:pPr>
              <w:adjustRightInd w:val="0"/>
              <w:snapToGrid w:val="0"/>
              <w:spacing w:line="360" w:lineRule="auto"/>
              <w:ind w:firstLineChars="200" w:firstLine="480"/>
              <w:rPr>
                <w:rFonts w:ascii="宋体" w:hAnsi="宋体"/>
                <w:sz w:val="24"/>
              </w:rPr>
            </w:pPr>
          </w:p>
        </w:tc>
        <w:tc>
          <w:tcPr>
            <w:tcW w:w="1047" w:type="dxa"/>
            <w:vAlign w:val="center"/>
          </w:tcPr>
          <w:p w14:paraId="249CDF38" w14:textId="77777777" w:rsidR="00CD2971" w:rsidRDefault="00CD2971">
            <w:pPr>
              <w:adjustRightInd w:val="0"/>
              <w:snapToGrid w:val="0"/>
              <w:spacing w:line="360" w:lineRule="auto"/>
              <w:ind w:firstLineChars="200" w:firstLine="480"/>
              <w:rPr>
                <w:rFonts w:ascii="宋体" w:hAnsi="宋体"/>
                <w:sz w:val="24"/>
              </w:rPr>
            </w:pPr>
          </w:p>
        </w:tc>
      </w:tr>
      <w:tr w:rsidR="00CD2971" w14:paraId="441F0EA4" w14:textId="77777777">
        <w:trPr>
          <w:trHeight w:val="540"/>
          <w:jc w:val="center"/>
        </w:trPr>
        <w:tc>
          <w:tcPr>
            <w:tcW w:w="699" w:type="dxa"/>
            <w:vAlign w:val="center"/>
          </w:tcPr>
          <w:p w14:paraId="08240CE4" w14:textId="77777777" w:rsidR="00CD2971" w:rsidRDefault="00CD2971">
            <w:pPr>
              <w:adjustRightInd w:val="0"/>
              <w:snapToGrid w:val="0"/>
              <w:spacing w:line="360" w:lineRule="auto"/>
              <w:ind w:firstLineChars="200" w:firstLine="480"/>
              <w:rPr>
                <w:rFonts w:ascii="宋体" w:hAnsi="宋体"/>
                <w:sz w:val="24"/>
              </w:rPr>
            </w:pPr>
          </w:p>
        </w:tc>
        <w:tc>
          <w:tcPr>
            <w:tcW w:w="2103" w:type="dxa"/>
            <w:vAlign w:val="center"/>
          </w:tcPr>
          <w:p w14:paraId="6A0F35F5" w14:textId="77777777" w:rsidR="00CD2971" w:rsidRDefault="00CD2971">
            <w:pPr>
              <w:adjustRightInd w:val="0"/>
              <w:snapToGrid w:val="0"/>
              <w:spacing w:line="360" w:lineRule="auto"/>
              <w:ind w:firstLineChars="200" w:firstLine="480"/>
              <w:rPr>
                <w:rFonts w:ascii="宋体" w:hAnsi="宋体"/>
                <w:sz w:val="24"/>
              </w:rPr>
            </w:pPr>
          </w:p>
        </w:tc>
        <w:tc>
          <w:tcPr>
            <w:tcW w:w="1984" w:type="dxa"/>
            <w:vAlign w:val="center"/>
          </w:tcPr>
          <w:p w14:paraId="6495DB82" w14:textId="77777777" w:rsidR="00CD2971" w:rsidRDefault="00CD2971">
            <w:pPr>
              <w:adjustRightInd w:val="0"/>
              <w:snapToGrid w:val="0"/>
              <w:spacing w:line="360" w:lineRule="auto"/>
              <w:ind w:firstLineChars="200" w:firstLine="480"/>
              <w:rPr>
                <w:rFonts w:ascii="宋体" w:hAnsi="宋体"/>
                <w:sz w:val="24"/>
              </w:rPr>
            </w:pPr>
          </w:p>
        </w:tc>
        <w:tc>
          <w:tcPr>
            <w:tcW w:w="1702" w:type="dxa"/>
            <w:vAlign w:val="center"/>
          </w:tcPr>
          <w:p w14:paraId="6412EC75" w14:textId="77777777" w:rsidR="00CD2971" w:rsidRDefault="00CD2971">
            <w:pPr>
              <w:adjustRightInd w:val="0"/>
              <w:snapToGrid w:val="0"/>
              <w:spacing w:line="360" w:lineRule="auto"/>
              <w:ind w:firstLineChars="200" w:firstLine="480"/>
              <w:rPr>
                <w:rFonts w:ascii="宋体" w:hAnsi="宋体"/>
                <w:sz w:val="24"/>
              </w:rPr>
            </w:pPr>
          </w:p>
        </w:tc>
        <w:tc>
          <w:tcPr>
            <w:tcW w:w="1751" w:type="dxa"/>
            <w:vAlign w:val="center"/>
          </w:tcPr>
          <w:p w14:paraId="4506235D" w14:textId="77777777" w:rsidR="00CD2971" w:rsidRDefault="00CD2971">
            <w:pPr>
              <w:adjustRightInd w:val="0"/>
              <w:snapToGrid w:val="0"/>
              <w:spacing w:line="360" w:lineRule="auto"/>
              <w:ind w:firstLineChars="200" w:firstLine="480"/>
              <w:rPr>
                <w:rFonts w:ascii="宋体" w:hAnsi="宋体"/>
                <w:sz w:val="24"/>
              </w:rPr>
            </w:pPr>
          </w:p>
        </w:tc>
        <w:tc>
          <w:tcPr>
            <w:tcW w:w="1047" w:type="dxa"/>
            <w:vAlign w:val="center"/>
          </w:tcPr>
          <w:p w14:paraId="17877EFB" w14:textId="77777777" w:rsidR="00CD2971" w:rsidRDefault="00CD2971">
            <w:pPr>
              <w:adjustRightInd w:val="0"/>
              <w:snapToGrid w:val="0"/>
              <w:spacing w:line="360" w:lineRule="auto"/>
              <w:ind w:firstLineChars="200" w:firstLine="480"/>
              <w:rPr>
                <w:rFonts w:ascii="宋体" w:hAnsi="宋体"/>
                <w:sz w:val="24"/>
              </w:rPr>
            </w:pPr>
          </w:p>
        </w:tc>
      </w:tr>
      <w:tr w:rsidR="00CD2971" w14:paraId="1BB2781C" w14:textId="77777777">
        <w:trPr>
          <w:trHeight w:val="540"/>
          <w:jc w:val="center"/>
        </w:trPr>
        <w:tc>
          <w:tcPr>
            <w:tcW w:w="699" w:type="dxa"/>
            <w:vAlign w:val="center"/>
          </w:tcPr>
          <w:p w14:paraId="768190E7" w14:textId="77777777" w:rsidR="00CD2971" w:rsidRDefault="00CD2971">
            <w:pPr>
              <w:adjustRightInd w:val="0"/>
              <w:snapToGrid w:val="0"/>
              <w:spacing w:line="360" w:lineRule="auto"/>
              <w:ind w:firstLineChars="200" w:firstLine="480"/>
              <w:rPr>
                <w:rFonts w:ascii="宋体" w:hAnsi="宋体"/>
                <w:sz w:val="24"/>
              </w:rPr>
            </w:pPr>
          </w:p>
        </w:tc>
        <w:tc>
          <w:tcPr>
            <w:tcW w:w="2103" w:type="dxa"/>
            <w:vAlign w:val="center"/>
          </w:tcPr>
          <w:p w14:paraId="63A0DA43" w14:textId="77777777" w:rsidR="00CD2971" w:rsidRDefault="00CD2971">
            <w:pPr>
              <w:adjustRightInd w:val="0"/>
              <w:snapToGrid w:val="0"/>
              <w:spacing w:line="360" w:lineRule="auto"/>
              <w:ind w:firstLineChars="200" w:firstLine="480"/>
              <w:rPr>
                <w:rFonts w:ascii="宋体" w:hAnsi="宋体"/>
                <w:sz w:val="24"/>
              </w:rPr>
            </w:pPr>
          </w:p>
        </w:tc>
        <w:tc>
          <w:tcPr>
            <w:tcW w:w="1984" w:type="dxa"/>
            <w:vAlign w:val="center"/>
          </w:tcPr>
          <w:p w14:paraId="2CE22F5B" w14:textId="77777777" w:rsidR="00CD2971" w:rsidRDefault="00CD2971">
            <w:pPr>
              <w:adjustRightInd w:val="0"/>
              <w:snapToGrid w:val="0"/>
              <w:spacing w:line="360" w:lineRule="auto"/>
              <w:ind w:firstLineChars="200" w:firstLine="480"/>
              <w:rPr>
                <w:rFonts w:ascii="宋体" w:hAnsi="宋体"/>
                <w:sz w:val="24"/>
              </w:rPr>
            </w:pPr>
          </w:p>
        </w:tc>
        <w:tc>
          <w:tcPr>
            <w:tcW w:w="1702" w:type="dxa"/>
            <w:vAlign w:val="center"/>
          </w:tcPr>
          <w:p w14:paraId="7C3F88ED" w14:textId="77777777" w:rsidR="00CD2971" w:rsidRDefault="00CD2971">
            <w:pPr>
              <w:adjustRightInd w:val="0"/>
              <w:snapToGrid w:val="0"/>
              <w:spacing w:line="360" w:lineRule="auto"/>
              <w:ind w:firstLineChars="200" w:firstLine="480"/>
              <w:rPr>
                <w:rFonts w:ascii="宋体" w:hAnsi="宋体"/>
                <w:sz w:val="24"/>
              </w:rPr>
            </w:pPr>
          </w:p>
        </w:tc>
        <w:tc>
          <w:tcPr>
            <w:tcW w:w="1751" w:type="dxa"/>
            <w:vAlign w:val="center"/>
          </w:tcPr>
          <w:p w14:paraId="2C74E841" w14:textId="77777777" w:rsidR="00CD2971" w:rsidRDefault="00CD2971">
            <w:pPr>
              <w:adjustRightInd w:val="0"/>
              <w:snapToGrid w:val="0"/>
              <w:spacing w:line="360" w:lineRule="auto"/>
              <w:ind w:firstLineChars="200" w:firstLine="480"/>
              <w:rPr>
                <w:rFonts w:ascii="宋体" w:hAnsi="宋体"/>
                <w:sz w:val="24"/>
              </w:rPr>
            </w:pPr>
          </w:p>
        </w:tc>
        <w:tc>
          <w:tcPr>
            <w:tcW w:w="1047" w:type="dxa"/>
            <w:vAlign w:val="center"/>
          </w:tcPr>
          <w:p w14:paraId="1BFEDEB5" w14:textId="77777777" w:rsidR="00CD2971" w:rsidRDefault="00CD2971">
            <w:pPr>
              <w:adjustRightInd w:val="0"/>
              <w:snapToGrid w:val="0"/>
              <w:spacing w:line="360" w:lineRule="auto"/>
              <w:ind w:firstLineChars="200" w:firstLine="480"/>
              <w:rPr>
                <w:rFonts w:ascii="宋体" w:hAnsi="宋体"/>
                <w:sz w:val="24"/>
              </w:rPr>
            </w:pPr>
          </w:p>
        </w:tc>
      </w:tr>
      <w:tr w:rsidR="00CD2971" w14:paraId="60DE829A" w14:textId="77777777">
        <w:trPr>
          <w:trHeight w:val="540"/>
          <w:jc w:val="center"/>
        </w:trPr>
        <w:tc>
          <w:tcPr>
            <w:tcW w:w="699" w:type="dxa"/>
            <w:vAlign w:val="center"/>
          </w:tcPr>
          <w:p w14:paraId="28B6800C"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7C5B16D6"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4D87FEB6"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75436667"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35BC78E7"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1A76F695" w14:textId="77777777" w:rsidR="00CD2971" w:rsidRDefault="00CD2971">
            <w:pPr>
              <w:adjustRightInd w:val="0"/>
              <w:snapToGrid w:val="0"/>
              <w:spacing w:line="360" w:lineRule="auto"/>
              <w:ind w:firstLineChars="200" w:firstLine="482"/>
              <w:rPr>
                <w:rFonts w:ascii="宋体" w:hAnsi="宋体"/>
                <w:b/>
                <w:sz w:val="24"/>
              </w:rPr>
            </w:pPr>
          </w:p>
        </w:tc>
      </w:tr>
      <w:tr w:rsidR="00CD2971" w14:paraId="63489524" w14:textId="77777777">
        <w:trPr>
          <w:trHeight w:val="540"/>
          <w:jc w:val="center"/>
        </w:trPr>
        <w:tc>
          <w:tcPr>
            <w:tcW w:w="699" w:type="dxa"/>
            <w:vAlign w:val="center"/>
          </w:tcPr>
          <w:p w14:paraId="53452AEE"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1F8CD643"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79048E18"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3ECC330B"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3ACEFE72"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32041FE6" w14:textId="77777777" w:rsidR="00CD2971" w:rsidRDefault="00CD2971">
            <w:pPr>
              <w:adjustRightInd w:val="0"/>
              <w:snapToGrid w:val="0"/>
              <w:spacing w:line="360" w:lineRule="auto"/>
              <w:ind w:firstLineChars="200" w:firstLine="482"/>
              <w:rPr>
                <w:rFonts w:ascii="宋体" w:hAnsi="宋体"/>
                <w:b/>
                <w:sz w:val="24"/>
              </w:rPr>
            </w:pPr>
          </w:p>
        </w:tc>
      </w:tr>
      <w:tr w:rsidR="00CD2971" w14:paraId="396D1D4B" w14:textId="77777777">
        <w:trPr>
          <w:trHeight w:val="540"/>
          <w:jc w:val="center"/>
        </w:trPr>
        <w:tc>
          <w:tcPr>
            <w:tcW w:w="699" w:type="dxa"/>
            <w:vAlign w:val="center"/>
          </w:tcPr>
          <w:p w14:paraId="728E7711"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5E7AC414"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26C12BAD"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5BB561B7"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58728976"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3D1067DB" w14:textId="77777777" w:rsidR="00CD2971" w:rsidRDefault="00CD2971">
            <w:pPr>
              <w:adjustRightInd w:val="0"/>
              <w:snapToGrid w:val="0"/>
              <w:spacing w:line="360" w:lineRule="auto"/>
              <w:ind w:firstLineChars="200" w:firstLine="482"/>
              <w:rPr>
                <w:rFonts w:ascii="宋体" w:hAnsi="宋体"/>
                <w:b/>
                <w:sz w:val="24"/>
              </w:rPr>
            </w:pPr>
          </w:p>
        </w:tc>
      </w:tr>
      <w:tr w:rsidR="00CD2971" w14:paraId="3C6EA2B3" w14:textId="77777777">
        <w:trPr>
          <w:trHeight w:val="540"/>
          <w:jc w:val="center"/>
        </w:trPr>
        <w:tc>
          <w:tcPr>
            <w:tcW w:w="699" w:type="dxa"/>
            <w:vAlign w:val="center"/>
          </w:tcPr>
          <w:p w14:paraId="2A098CD5"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4B6C7EE7"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1C4D2E40"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57F407EB"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47E0A4D4"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1020266B" w14:textId="77777777" w:rsidR="00CD2971" w:rsidRDefault="00CD2971">
            <w:pPr>
              <w:adjustRightInd w:val="0"/>
              <w:snapToGrid w:val="0"/>
              <w:spacing w:line="360" w:lineRule="auto"/>
              <w:ind w:firstLineChars="200" w:firstLine="482"/>
              <w:rPr>
                <w:rFonts w:ascii="宋体" w:hAnsi="宋体"/>
                <w:b/>
                <w:sz w:val="24"/>
              </w:rPr>
            </w:pPr>
          </w:p>
        </w:tc>
      </w:tr>
      <w:tr w:rsidR="00CD2971" w14:paraId="315B3474" w14:textId="77777777">
        <w:trPr>
          <w:trHeight w:val="540"/>
          <w:jc w:val="center"/>
        </w:trPr>
        <w:tc>
          <w:tcPr>
            <w:tcW w:w="699" w:type="dxa"/>
            <w:vAlign w:val="center"/>
          </w:tcPr>
          <w:p w14:paraId="7B647FF8"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598E5038"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43A84963"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2A143B06"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652929C6"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77346D8A" w14:textId="77777777" w:rsidR="00CD2971" w:rsidRDefault="00CD2971">
            <w:pPr>
              <w:adjustRightInd w:val="0"/>
              <w:snapToGrid w:val="0"/>
              <w:spacing w:line="360" w:lineRule="auto"/>
              <w:ind w:firstLineChars="200" w:firstLine="482"/>
              <w:rPr>
                <w:rFonts w:ascii="宋体" w:hAnsi="宋体"/>
                <w:b/>
                <w:sz w:val="24"/>
              </w:rPr>
            </w:pPr>
          </w:p>
        </w:tc>
      </w:tr>
      <w:tr w:rsidR="00CD2971" w14:paraId="1A1718FF" w14:textId="77777777">
        <w:trPr>
          <w:trHeight w:val="540"/>
          <w:jc w:val="center"/>
        </w:trPr>
        <w:tc>
          <w:tcPr>
            <w:tcW w:w="699" w:type="dxa"/>
            <w:vAlign w:val="center"/>
          </w:tcPr>
          <w:p w14:paraId="12F82095"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5406B0D2"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1FBA4713"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48457520"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2BAB2292"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5F59FBA0" w14:textId="77777777" w:rsidR="00CD2971" w:rsidRDefault="00CD2971">
            <w:pPr>
              <w:adjustRightInd w:val="0"/>
              <w:snapToGrid w:val="0"/>
              <w:spacing w:line="360" w:lineRule="auto"/>
              <w:ind w:firstLineChars="200" w:firstLine="482"/>
              <w:rPr>
                <w:rFonts w:ascii="宋体" w:hAnsi="宋体"/>
                <w:b/>
                <w:sz w:val="24"/>
              </w:rPr>
            </w:pPr>
          </w:p>
        </w:tc>
      </w:tr>
      <w:tr w:rsidR="00CD2971" w14:paraId="4E0EBA83" w14:textId="77777777">
        <w:trPr>
          <w:trHeight w:val="540"/>
          <w:jc w:val="center"/>
        </w:trPr>
        <w:tc>
          <w:tcPr>
            <w:tcW w:w="699" w:type="dxa"/>
            <w:vAlign w:val="center"/>
          </w:tcPr>
          <w:p w14:paraId="0326A962"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7D3CD7A9"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222A5E0B"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4E6688EA"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4E9F4655"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4F5A161A" w14:textId="77777777" w:rsidR="00CD2971" w:rsidRDefault="00CD2971">
            <w:pPr>
              <w:adjustRightInd w:val="0"/>
              <w:snapToGrid w:val="0"/>
              <w:spacing w:line="360" w:lineRule="auto"/>
              <w:ind w:firstLineChars="200" w:firstLine="482"/>
              <w:rPr>
                <w:rFonts w:ascii="宋体" w:hAnsi="宋体"/>
                <w:b/>
                <w:sz w:val="24"/>
              </w:rPr>
            </w:pPr>
          </w:p>
        </w:tc>
      </w:tr>
      <w:tr w:rsidR="00CD2971" w14:paraId="49CE1D1C" w14:textId="77777777">
        <w:trPr>
          <w:trHeight w:val="540"/>
          <w:jc w:val="center"/>
        </w:trPr>
        <w:tc>
          <w:tcPr>
            <w:tcW w:w="699" w:type="dxa"/>
            <w:vAlign w:val="center"/>
          </w:tcPr>
          <w:p w14:paraId="26160FFA" w14:textId="77777777" w:rsidR="00CD2971" w:rsidRDefault="00CD2971">
            <w:pPr>
              <w:adjustRightInd w:val="0"/>
              <w:snapToGrid w:val="0"/>
              <w:spacing w:line="360" w:lineRule="auto"/>
              <w:ind w:firstLineChars="200" w:firstLine="482"/>
              <w:rPr>
                <w:rFonts w:ascii="宋体" w:hAnsi="宋体"/>
                <w:b/>
                <w:sz w:val="24"/>
              </w:rPr>
            </w:pPr>
          </w:p>
        </w:tc>
        <w:tc>
          <w:tcPr>
            <w:tcW w:w="2103" w:type="dxa"/>
            <w:vAlign w:val="center"/>
          </w:tcPr>
          <w:p w14:paraId="376FC23D" w14:textId="77777777" w:rsidR="00CD2971" w:rsidRDefault="00CD2971">
            <w:pPr>
              <w:adjustRightInd w:val="0"/>
              <w:snapToGrid w:val="0"/>
              <w:spacing w:line="360" w:lineRule="auto"/>
              <w:ind w:firstLineChars="200" w:firstLine="482"/>
              <w:rPr>
                <w:rFonts w:ascii="宋体" w:hAnsi="宋体"/>
                <w:b/>
                <w:sz w:val="24"/>
              </w:rPr>
            </w:pPr>
          </w:p>
        </w:tc>
        <w:tc>
          <w:tcPr>
            <w:tcW w:w="1984" w:type="dxa"/>
            <w:vAlign w:val="center"/>
          </w:tcPr>
          <w:p w14:paraId="557B5E86" w14:textId="77777777" w:rsidR="00CD2971" w:rsidRDefault="00CD2971">
            <w:pPr>
              <w:adjustRightInd w:val="0"/>
              <w:snapToGrid w:val="0"/>
              <w:spacing w:line="360" w:lineRule="auto"/>
              <w:ind w:firstLineChars="200" w:firstLine="482"/>
              <w:rPr>
                <w:rFonts w:ascii="宋体" w:hAnsi="宋体"/>
                <w:b/>
                <w:sz w:val="24"/>
              </w:rPr>
            </w:pPr>
          </w:p>
        </w:tc>
        <w:tc>
          <w:tcPr>
            <w:tcW w:w="1702" w:type="dxa"/>
            <w:vAlign w:val="center"/>
          </w:tcPr>
          <w:p w14:paraId="78E615A4" w14:textId="77777777" w:rsidR="00CD2971" w:rsidRDefault="00CD2971">
            <w:pPr>
              <w:adjustRightInd w:val="0"/>
              <w:snapToGrid w:val="0"/>
              <w:spacing w:line="360" w:lineRule="auto"/>
              <w:ind w:firstLineChars="200" w:firstLine="482"/>
              <w:rPr>
                <w:rFonts w:ascii="宋体" w:hAnsi="宋体"/>
                <w:b/>
                <w:sz w:val="24"/>
              </w:rPr>
            </w:pPr>
          </w:p>
        </w:tc>
        <w:tc>
          <w:tcPr>
            <w:tcW w:w="1751" w:type="dxa"/>
            <w:vAlign w:val="center"/>
          </w:tcPr>
          <w:p w14:paraId="2DD9220D" w14:textId="77777777" w:rsidR="00CD2971" w:rsidRDefault="00CD2971">
            <w:pPr>
              <w:adjustRightInd w:val="0"/>
              <w:snapToGrid w:val="0"/>
              <w:spacing w:line="360" w:lineRule="auto"/>
              <w:ind w:firstLineChars="200" w:firstLine="482"/>
              <w:rPr>
                <w:rFonts w:ascii="宋体" w:hAnsi="宋体"/>
                <w:b/>
                <w:sz w:val="24"/>
              </w:rPr>
            </w:pPr>
          </w:p>
        </w:tc>
        <w:tc>
          <w:tcPr>
            <w:tcW w:w="1047" w:type="dxa"/>
            <w:vAlign w:val="center"/>
          </w:tcPr>
          <w:p w14:paraId="7DFC0EBB" w14:textId="77777777" w:rsidR="00CD2971" w:rsidRDefault="00CD2971">
            <w:pPr>
              <w:adjustRightInd w:val="0"/>
              <w:snapToGrid w:val="0"/>
              <w:spacing w:line="360" w:lineRule="auto"/>
              <w:ind w:firstLineChars="200" w:firstLine="482"/>
              <w:rPr>
                <w:rFonts w:ascii="宋体" w:hAnsi="宋体"/>
                <w:b/>
                <w:sz w:val="24"/>
              </w:rPr>
            </w:pPr>
          </w:p>
        </w:tc>
      </w:tr>
    </w:tbl>
    <w:p w14:paraId="033F9AB6" w14:textId="77777777" w:rsidR="00CD2971" w:rsidRDefault="00CD2971">
      <w:pPr>
        <w:adjustRightInd w:val="0"/>
        <w:snapToGrid w:val="0"/>
        <w:spacing w:line="360" w:lineRule="auto"/>
        <w:ind w:firstLineChars="200" w:firstLine="420"/>
        <w:rPr>
          <w:rFonts w:ascii="宋体" w:hAnsi="宋体"/>
          <w:szCs w:val="20"/>
        </w:rPr>
      </w:pPr>
    </w:p>
    <w:p w14:paraId="3A1EDBEF" w14:textId="77777777" w:rsidR="00CD2971" w:rsidRDefault="00000000">
      <w:pPr>
        <w:adjustRightInd w:val="0"/>
        <w:snapToGrid w:val="0"/>
        <w:spacing w:line="360" w:lineRule="auto"/>
        <w:rPr>
          <w:rFonts w:ascii="宋体" w:hAnsi="宋体"/>
          <w:szCs w:val="20"/>
        </w:rPr>
      </w:pPr>
      <w:r>
        <w:rPr>
          <w:rFonts w:ascii="宋体" w:hAnsi="宋体"/>
          <w:sz w:val="24"/>
        </w:rPr>
        <w:t>注：</w:t>
      </w:r>
      <w:r>
        <w:rPr>
          <w:rFonts w:ascii="宋体" w:hAnsi="宋体" w:hint="eastAsia"/>
          <w:sz w:val="24"/>
        </w:rPr>
        <w:t>需提供与委托单位签订的合同或验收资料或委托单位证明的复印件或扫描件作为证明材料，未提供有效业绩证明不予计分。</w:t>
      </w:r>
    </w:p>
    <w:p w14:paraId="4CE832EC" w14:textId="77777777" w:rsidR="00CD2971" w:rsidRDefault="00CD2971">
      <w:pPr>
        <w:widowControl/>
        <w:jc w:val="left"/>
        <w:rPr>
          <w:rFonts w:ascii="宋体" w:hAnsi="宋体"/>
          <w:b/>
          <w:szCs w:val="20"/>
        </w:rPr>
      </w:pPr>
    </w:p>
    <w:p w14:paraId="02F66313" w14:textId="77777777" w:rsidR="00CD2971" w:rsidRDefault="00000000">
      <w:pPr>
        <w:widowControl/>
        <w:rPr>
          <w:rFonts w:ascii="宋体" w:hAnsi="宋体"/>
          <w:b/>
          <w:szCs w:val="20"/>
        </w:rPr>
      </w:pPr>
      <w:bookmarkStart w:id="1772" w:name="_Toc59267595"/>
      <w:bookmarkStart w:id="1773" w:name="_Toc15536"/>
      <w:bookmarkStart w:id="1774" w:name="_Toc40160614"/>
      <w:bookmarkStart w:id="1775" w:name="_Toc23118"/>
      <w:bookmarkStart w:id="1776" w:name="_Toc54785452"/>
      <w:bookmarkStart w:id="1777" w:name="_Toc37047619"/>
      <w:bookmarkStart w:id="1778" w:name="_Toc57145462"/>
      <w:r>
        <w:rPr>
          <w:rFonts w:ascii="宋体" w:hAnsi="宋体"/>
          <w:b/>
          <w:szCs w:val="20"/>
        </w:rPr>
        <w:br w:type="page"/>
      </w:r>
    </w:p>
    <w:bookmarkEnd w:id="1772"/>
    <w:bookmarkEnd w:id="1773"/>
    <w:bookmarkEnd w:id="1774"/>
    <w:bookmarkEnd w:id="1775"/>
    <w:bookmarkEnd w:id="1776"/>
    <w:bookmarkEnd w:id="1777"/>
    <w:bookmarkEnd w:id="1778"/>
    <w:p w14:paraId="4143937D" w14:textId="77777777" w:rsidR="00CD2971" w:rsidRDefault="00CD2971">
      <w:pPr>
        <w:rPr>
          <w:rFonts w:ascii="宋体" w:hAnsi="宋体"/>
          <w:sz w:val="24"/>
        </w:rPr>
        <w:sectPr w:rsidR="00CD2971" w:rsidSect="00C605CB">
          <w:pgSz w:w="11906" w:h="16838"/>
          <w:pgMar w:top="1418" w:right="1418" w:bottom="1418" w:left="1418" w:header="851" w:footer="992" w:gutter="0"/>
          <w:cols w:space="720"/>
          <w:docGrid w:linePitch="312"/>
        </w:sectPr>
      </w:pPr>
    </w:p>
    <w:p w14:paraId="587DF61B" w14:textId="77777777" w:rsidR="00CD2971" w:rsidRDefault="00000000">
      <w:pPr>
        <w:spacing w:line="360" w:lineRule="auto"/>
        <w:outlineLvl w:val="3"/>
        <w:rPr>
          <w:rFonts w:ascii="宋体" w:hAnsi="宋体"/>
          <w:b/>
          <w:bCs/>
          <w:color w:val="000000"/>
          <w:sz w:val="24"/>
          <w:szCs w:val="20"/>
        </w:rPr>
      </w:pPr>
      <w:r>
        <w:rPr>
          <w:rFonts w:ascii="宋体" w:hAnsi="宋体" w:hint="eastAsia"/>
          <w:b/>
          <w:bCs/>
          <w:color w:val="000000"/>
          <w:sz w:val="24"/>
          <w:szCs w:val="20"/>
        </w:rPr>
        <w:lastRenderedPageBreak/>
        <w:t>8-</w:t>
      </w:r>
      <w:r>
        <w:rPr>
          <w:rFonts w:ascii="宋体" w:hAnsi="宋体"/>
          <w:b/>
          <w:bCs/>
          <w:color w:val="000000"/>
          <w:sz w:val="24"/>
          <w:szCs w:val="20"/>
        </w:rPr>
        <w:t xml:space="preserve">3  </w:t>
      </w:r>
      <w:r>
        <w:rPr>
          <w:rFonts w:ascii="宋体" w:hAnsi="宋体" w:hint="eastAsia"/>
          <w:b/>
          <w:bCs/>
          <w:color w:val="000000"/>
          <w:sz w:val="24"/>
          <w:szCs w:val="20"/>
        </w:rPr>
        <w:t>投标人认为应附的其他商务材料</w:t>
      </w:r>
    </w:p>
    <w:p w14:paraId="73575687" w14:textId="77777777" w:rsidR="00CD2971" w:rsidRDefault="00CD2971">
      <w:pPr>
        <w:spacing w:line="360" w:lineRule="auto"/>
        <w:ind w:firstLineChars="200" w:firstLine="480"/>
        <w:rPr>
          <w:rFonts w:ascii="宋体" w:hAnsi="宋体"/>
          <w:sz w:val="24"/>
        </w:rPr>
      </w:pPr>
    </w:p>
    <w:p w14:paraId="789F6862" w14:textId="77777777" w:rsidR="00CD2971" w:rsidRDefault="00000000">
      <w:pPr>
        <w:spacing w:line="360" w:lineRule="auto"/>
        <w:ind w:firstLineChars="200" w:firstLine="480"/>
        <w:rPr>
          <w:rFonts w:ascii="宋体" w:hAnsi="宋体"/>
          <w:sz w:val="24"/>
        </w:rPr>
      </w:pPr>
      <w:r>
        <w:rPr>
          <w:rFonts w:ascii="宋体" w:hAnsi="宋体" w:hint="eastAsia"/>
          <w:sz w:val="24"/>
        </w:rPr>
        <w:t>投标人认为应附的其他商务材料</w:t>
      </w:r>
      <w:r>
        <w:rPr>
          <w:rFonts w:ascii="宋体" w:hAnsi="宋体"/>
          <w:sz w:val="24"/>
        </w:rPr>
        <w:t>（如管理体系认证证书等）可在此提供（复印件或扫描件）。</w:t>
      </w:r>
    </w:p>
    <w:p w14:paraId="167474CF" w14:textId="77777777" w:rsidR="00CD2971" w:rsidRDefault="00000000">
      <w:pPr>
        <w:widowControl/>
        <w:jc w:val="left"/>
        <w:rPr>
          <w:rFonts w:ascii="宋体" w:hAnsi="宋体" w:cs="宋体"/>
          <w:color w:val="000000"/>
          <w:sz w:val="24"/>
          <w:szCs w:val="20"/>
        </w:rPr>
      </w:pPr>
      <w:r>
        <w:rPr>
          <w:rFonts w:ascii="宋体" w:hAnsi="宋体" w:cs="宋体"/>
          <w:color w:val="000000"/>
          <w:sz w:val="24"/>
          <w:szCs w:val="20"/>
        </w:rPr>
        <w:br w:type="page"/>
      </w:r>
    </w:p>
    <w:p w14:paraId="0CB1F0C2" w14:textId="77777777" w:rsidR="00CD2971" w:rsidRDefault="00000000">
      <w:pPr>
        <w:keepNext/>
        <w:keepLines/>
        <w:autoSpaceDE w:val="0"/>
        <w:autoSpaceDN w:val="0"/>
        <w:adjustRightInd w:val="0"/>
        <w:spacing w:before="120" w:line="300" w:lineRule="auto"/>
        <w:jc w:val="left"/>
        <w:outlineLvl w:val="1"/>
        <w:rPr>
          <w:rFonts w:ascii="宋体" w:hAnsi="宋体"/>
          <w:b/>
          <w:sz w:val="24"/>
        </w:rPr>
      </w:pPr>
      <w:r>
        <w:rPr>
          <w:rFonts w:ascii="宋体" w:hAnsi="宋体" w:hint="eastAsia"/>
          <w:b/>
          <w:sz w:val="24"/>
        </w:rPr>
        <w:lastRenderedPageBreak/>
        <w:t>三</w:t>
      </w:r>
      <w:r>
        <w:rPr>
          <w:rFonts w:ascii="宋体" w:hAnsi="宋体"/>
          <w:b/>
          <w:sz w:val="24"/>
        </w:rPr>
        <w:t>、</w:t>
      </w:r>
      <w:r>
        <w:rPr>
          <w:rFonts w:ascii="宋体" w:hAnsi="宋体" w:hint="eastAsia"/>
          <w:b/>
          <w:sz w:val="24"/>
        </w:rPr>
        <w:t>技术</w:t>
      </w:r>
      <w:r>
        <w:rPr>
          <w:rFonts w:ascii="宋体" w:hAnsi="宋体"/>
          <w:b/>
          <w:sz w:val="24"/>
        </w:rPr>
        <w:t>文件格式</w:t>
      </w:r>
    </w:p>
    <w:p w14:paraId="216E07DD" w14:textId="77777777" w:rsidR="00CD2971" w:rsidRDefault="00CD2971">
      <w:pPr>
        <w:rPr>
          <w:rFonts w:ascii="宋体" w:hAnsi="宋体"/>
          <w:b/>
          <w:spacing w:val="20"/>
          <w:szCs w:val="21"/>
        </w:rPr>
      </w:pPr>
      <w:bookmarkStart w:id="1779" w:name="_Hlk126920714"/>
    </w:p>
    <w:p w14:paraId="15306468" w14:textId="77777777" w:rsidR="00CD2971" w:rsidRDefault="00000000">
      <w:pPr>
        <w:rPr>
          <w:rFonts w:ascii="宋体" w:hAnsi="宋体"/>
          <w:b/>
          <w:sz w:val="24"/>
        </w:rPr>
      </w:pPr>
      <w:r>
        <w:rPr>
          <w:rFonts w:ascii="宋体" w:hAnsi="宋体"/>
          <w:b/>
          <w:sz w:val="24"/>
        </w:rPr>
        <w:t>投标文件（</w:t>
      </w:r>
      <w:r>
        <w:rPr>
          <w:rFonts w:ascii="宋体" w:hAnsi="宋体" w:hint="eastAsia"/>
          <w:b/>
          <w:sz w:val="24"/>
        </w:rPr>
        <w:t>技术</w:t>
      </w:r>
      <w:r>
        <w:rPr>
          <w:rFonts w:ascii="宋体" w:hAnsi="宋体"/>
          <w:b/>
          <w:sz w:val="24"/>
        </w:rPr>
        <w:t>文件）封面（非实质性格式）</w:t>
      </w:r>
    </w:p>
    <w:p w14:paraId="7C88A951" w14:textId="77777777" w:rsidR="00CD2971" w:rsidRDefault="00CD2971">
      <w:pPr>
        <w:jc w:val="center"/>
        <w:rPr>
          <w:rFonts w:ascii="宋体" w:hAnsi="宋体"/>
          <w:szCs w:val="21"/>
        </w:rPr>
      </w:pPr>
    </w:p>
    <w:p w14:paraId="21D489D4" w14:textId="77777777" w:rsidR="00CD2971" w:rsidRDefault="00CD2971">
      <w:pPr>
        <w:jc w:val="center"/>
        <w:rPr>
          <w:rFonts w:ascii="宋体" w:hAnsi="宋体"/>
          <w:szCs w:val="21"/>
        </w:rPr>
      </w:pPr>
    </w:p>
    <w:p w14:paraId="71B8582A" w14:textId="77777777" w:rsidR="00CD2971" w:rsidRDefault="00CD2971">
      <w:pPr>
        <w:jc w:val="center"/>
        <w:rPr>
          <w:rFonts w:ascii="宋体" w:hAnsi="宋体"/>
          <w:szCs w:val="21"/>
        </w:rPr>
      </w:pPr>
    </w:p>
    <w:p w14:paraId="481B2E68" w14:textId="77777777" w:rsidR="00CD2971" w:rsidRDefault="00CD2971">
      <w:pPr>
        <w:jc w:val="center"/>
        <w:rPr>
          <w:rFonts w:ascii="宋体" w:hAnsi="宋体"/>
          <w:szCs w:val="21"/>
        </w:rPr>
      </w:pPr>
    </w:p>
    <w:p w14:paraId="55D01C07" w14:textId="77777777" w:rsidR="00CD2971" w:rsidRDefault="00CD2971">
      <w:pPr>
        <w:jc w:val="center"/>
        <w:rPr>
          <w:rFonts w:ascii="宋体" w:hAnsi="宋体"/>
          <w:szCs w:val="21"/>
        </w:rPr>
      </w:pPr>
    </w:p>
    <w:p w14:paraId="2BD026FD" w14:textId="77777777" w:rsidR="00CD2971" w:rsidRDefault="00CD2971">
      <w:pPr>
        <w:jc w:val="center"/>
        <w:rPr>
          <w:rFonts w:ascii="宋体" w:hAnsi="宋体"/>
          <w:szCs w:val="21"/>
        </w:rPr>
      </w:pPr>
    </w:p>
    <w:p w14:paraId="6B7487B5" w14:textId="77777777" w:rsidR="00CD2971" w:rsidRDefault="00000000">
      <w:pPr>
        <w:jc w:val="center"/>
        <w:rPr>
          <w:rFonts w:ascii="宋体" w:hAnsi="宋体"/>
          <w:b/>
          <w:spacing w:val="60"/>
          <w:sz w:val="84"/>
          <w:szCs w:val="84"/>
        </w:rPr>
      </w:pPr>
      <w:r>
        <w:rPr>
          <w:rFonts w:ascii="宋体" w:hAnsi="宋体"/>
          <w:b/>
          <w:spacing w:val="60"/>
          <w:sz w:val="84"/>
          <w:szCs w:val="84"/>
        </w:rPr>
        <w:t>投 标 文 件</w:t>
      </w:r>
    </w:p>
    <w:p w14:paraId="708715C0" w14:textId="77777777" w:rsidR="00CD2971" w:rsidRDefault="00CD2971">
      <w:pPr>
        <w:jc w:val="center"/>
        <w:rPr>
          <w:rFonts w:ascii="宋体" w:hAnsi="宋体"/>
          <w:b/>
          <w:spacing w:val="60"/>
          <w:sz w:val="52"/>
          <w:szCs w:val="52"/>
        </w:rPr>
      </w:pPr>
    </w:p>
    <w:p w14:paraId="095A4F47" w14:textId="77777777" w:rsidR="00CD2971" w:rsidRDefault="00000000">
      <w:pPr>
        <w:jc w:val="center"/>
        <w:rPr>
          <w:rFonts w:ascii="宋体" w:hAnsi="宋体"/>
          <w:b/>
          <w:spacing w:val="60"/>
          <w:sz w:val="52"/>
          <w:szCs w:val="52"/>
        </w:rPr>
      </w:pPr>
      <w:r>
        <w:rPr>
          <w:rFonts w:ascii="宋体" w:hAnsi="宋体"/>
          <w:b/>
          <w:spacing w:val="60"/>
          <w:sz w:val="52"/>
          <w:szCs w:val="52"/>
        </w:rPr>
        <w:t>（</w:t>
      </w:r>
      <w:r>
        <w:rPr>
          <w:rFonts w:ascii="宋体" w:hAnsi="宋体" w:hint="eastAsia"/>
          <w:b/>
          <w:spacing w:val="60"/>
          <w:sz w:val="52"/>
          <w:szCs w:val="52"/>
        </w:rPr>
        <w:t>技术</w:t>
      </w:r>
      <w:r>
        <w:rPr>
          <w:rFonts w:ascii="宋体" w:hAnsi="宋体"/>
          <w:b/>
          <w:spacing w:val="60"/>
          <w:sz w:val="52"/>
          <w:szCs w:val="52"/>
        </w:rPr>
        <w:t>文件）</w:t>
      </w:r>
    </w:p>
    <w:p w14:paraId="68A01941" w14:textId="77777777" w:rsidR="00CD2971" w:rsidRDefault="00CD2971">
      <w:pPr>
        <w:ind w:firstLineChars="150" w:firstLine="542"/>
        <w:rPr>
          <w:rFonts w:ascii="宋体" w:hAnsi="宋体"/>
          <w:b/>
          <w:spacing w:val="20"/>
          <w:sz w:val="32"/>
          <w:szCs w:val="32"/>
        </w:rPr>
      </w:pPr>
    </w:p>
    <w:p w14:paraId="60F5B0DF" w14:textId="77777777" w:rsidR="00CD2971" w:rsidRDefault="00CD2971">
      <w:pPr>
        <w:ind w:firstLineChars="150" w:firstLine="542"/>
        <w:rPr>
          <w:rFonts w:ascii="宋体" w:hAnsi="宋体"/>
          <w:b/>
          <w:spacing w:val="20"/>
          <w:sz w:val="32"/>
          <w:szCs w:val="32"/>
        </w:rPr>
      </w:pPr>
    </w:p>
    <w:p w14:paraId="4C8F482F" w14:textId="77777777" w:rsidR="00CD2971" w:rsidRDefault="00CD2971">
      <w:pPr>
        <w:ind w:firstLineChars="150" w:firstLine="542"/>
        <w:rPr>
          <w:rFonts w:ascii="宋体" w:hAnsi="宋体"/>
          <w:b/>
          <w:spacing w:val="20"/>
          <w:sz w:val="32"/>
          <w:szCs w:val="32"/>
        </w:rPr>
      </w:pPr>
    </w:p>
    <w:p w14:paraId="2FD0FF81" w14:textId="77777777" w:rsidR="00CD2971" w:rsidRDefault="00CD2971">
      <w:pPr>
        <w:ind w:firstLineChars="150" w:firstLine="542"/>
        <w:rPr>
          <w:rFonts w:ascii="宋体" w:hAnsi="宋体"/>
          <w:b/>
          <w:spacing w:val="20"/>
          <w:sz w:val="32"/>
          <w:szCs w:val="32"/>
        </w:rPr>
      </w:pPr>
    </w:p>
    <w:p w14:paraId="7FE6B5D3" w14:textId="77777777" w:rsidR="00CD2971" w:rsidRDefault="00CD2971">
      <w:pPr>
        <w:ind w:firstLineChars="150" w:firstLine="542"/>
        <w:rPr>
          <w:rFonts w:ascii="宋体" w:hAnsi="宋体"/>
          <w:b/>
          <w:spacing w:val="20"/>
          <w:sz w:val="32"/>
          <w:szCs w:val="32"/>
        </w:rPr>
      </w:pPr>
    </w:p>
    <w:p w14:paraId="50DA682C" w14:textId="77777777" w:rsidR="00CD2971" w:rsidRDefault="00000000">
      <w:pPr>
        <w:ind w:firstLineChars="150" w:firstLine="542"/>
        <w:rPr>
          <w:rFonts w:ascii="宋体" w:hAnsi="宋体"/>
          <w:b/>
          <w:spacing w:val="20"/>
          <w:sz w:val="32"/>
          <w:szCs w:val="32"/>
        </w:rPr>
      </w:pPr>
      <w:r>
        <w:rPr>
          <w:rFonts w:ascii="宋体" w:hAnsi="宋体"/>
          <w:b/>
          <w:spacing w:val="20"/>
          <w:sz w:val="32"/>
          <w:szCs w:val="32"/>
        </w:rPr>
        <w:t>项目名称：</w:t>
      </w:r>
    </w:p>
    <w:p w14:paraId="65DB3806" w14:textId="77777777" w:rsidR="00CD2971" w:rsidRDefault="00000000">
      <w:pPr>
        <w:ind w:firstLineChars="150" w:firstLine="542"/>
        <w:rPr>
          <w:rFonts w:ascii="宋体" w:hAnsi="宋体"/>
          <w:b/>
          <w:spacing w:val="20"/>
          <w:sz w:val="32"/>
          <w:szCs w:val="32"/>
        </w:rPr>
      </w:pPr>
      <w:r>
        <w:rPr>
          <w:rFonts w:ascii="宋体" w:hAnsi="宋体"/>
          <w:b/>
          <w:spacing w:val="20"/>
          <w:sz w:val="32"/>
          <w:szCs w:val="32"/>
        </w:rPr>
        <w:t>项目编号/包号：</w:t>
      </w:r>
    </w:p>
    <w:p w14:paraId="2601286E" w14:textId="77777777" w:rsidR="00CD2971" w:rsidRDefault="00CD2971">
      <w:pPr>
        <w:ind w:firstLineChars="150" w:firstLine="542"/>
        <w:rPr>
          <w:rFonts w:ascii="宋体" w:hAnsi="宋体"/>
          <w:b/>
          <w:spacing w:val="20"/>
          <w:sz w:val="32"/>
          <w:szCs w:val="32"/>
        </w:rPr>
      </w:pPr>
    </w:p>
    <w:p w14:paraId="1578CD2B" w14:textId="77777777" w:rsidR="00CD2971" w:rsidRDefault="00CD2971">
      <w:pPr>
        <w:ind w:firstLineChars="150" w:firstLine="542"/>
        <w:rPr>
          <w:rFonts w:ascii="宋体" w:hAnsi="宋体"/>
          <w:b/>
          <w:spacing w:val="20"/>
          <w:sz w:val="32"/>
          <w:szCs w:val="32"/>
        </w:rPr>
      </w:pPr>
    </w:p>
    <w:p w14:paraId="5663AFDB" w14:textId="77777777" w:rsidR="00CD2971" w:rsidRDefault="00CD2971">
      <w:pPr>
        <w:jc w:val="center"/>
        <w:rPr>
          <w:rFonts w:ascii="宋体" w:hAnsi="宋体"/>
          <w:b/>
          <w:sz w:val="32"/>
          <w:szCs w:val="32"/>
        </w:rPr>
      </w:pPr>
    </w:p>
    <w:p w14:paraId="495E381A" w14:textId="77777777" w:rsidR="00CD2971" w:rsidRDefault="00CD2971">
      <w:pPr>
        <w:jc w:val="center"/>
        <w:rPr>
          <w:rFonts w:ascii="宋体" w:hAnsi="宋体"/>
          <w:b/>
          <w:sz w:val="32"/>
          <w:szCs w:val="32"/>
        </w:rPr>
      </w:pPr>
    </w:p>
    <w:p w14:paraId="3E9B2B97" w14:textId="77777777" w:rsidR="00CD2971" w:rsidRDefault="00CD2971">
      <w:pPr>
        <w:jc w:val="center"/>
        <w:rPr>
          <w:rFonts w:ascii="宋体" w:hAnsi="宋体"/>
          <w:b/>
          <w:sz w:val="32"/>
          <w:szCs w:val="32"/>
        </w:rPr>
      </w:pPr>
    </w:p>
    <w:p w14:paraId="61E41A24" w14:textId="77777777" w:rsidR="00CD2971" w:rsidRDefault="00CD2971">
      <w:pPr>
        <w:jc w:val="center"/>
        <w:rPr>
          <w:rFonts w:ascii="宋体" w:hAnsi="宋体"/>
          <w:b/>
          <w:spacing w:val="20"/>
          <w:sz w:val="32"/>
          <w:szCs w:val="32"/>
        </w:rPr>
      </w:pPr>
    </w:p>
    <w:p w14:paraId="06CBD290" w14:textId="77777777" w:rsidR="00CD2971" w:rsidRDefault="00CD2971">
      <w:pPr>
        <w:jc w:val="center"/>
        <w:rPr>
          <w:rFonts w:ascii="宋体" w:hAnsi="宋体"/>
          <w:b/>
          <w:spacing w:val="20"/>
          <w:sz w:val="32"/>
          <w:szCs w:val="32"/>
        </w:rPr>
      </w:pPr>
    </w:p>
    <w:p w14:paraId="54599EFA" w14:textId="77777777" w:rsidR="00CD2971" w:rsidRDefault="00CD2971">
      <w:pPr>
        <w:jc w:val="center"/>
        <w:rPr>
          <w:rFonts w:ascii="宋体" w:hAnsi="宋体"/>
          <w:b/>
          <w:spacing w:val="20"/>
          <w:sz w:val="32"/>
          <w:szCs w:val="32"/>
        </w:rPr>
      </w:pPr>
    </w:p>
    <w:p w14:paraId="0D34AD4C" w14:textId="77777777" w:rsidR="00CD2971" w:rsidRDefault="00CD2971">
      <w:pPr>
        <w:jc w:val="center"/>
        <w:rPr>
          <w:rFonts w:ascii="宋体" w:hAnsi="宋体"/>
          <w:b/>
          <w:spacing w:val="20"/>
          <w:sz w:val="32"/>
          <w:szCs w:val="32"/>
        </w:rPr>
      </w:pPr>
    </w:p>
    <w:p w14:paraId="38E8F33C" w14:textId="77777777" w:rsidR="00CD2971" w:rsidRDefault="00000000">
      <w:pPr>
        <w:spacing w:line="360" w:lineRule="auto"/>
        <w:ind w:firstLineChars="400" w:firstLine="1445"/>
        <w:jc w:val="left"/>
        <w:rPr>
          <w:rFonts w:ascii="宋体" w:hAnsi="宋体"/>
          <w:b/>
          <w:spacing w:val="20"/>
          <w:sz w:val="32"/>
          <w:szCs w:val="32"/>
        </w:rPr>
      </w:pPr>
      <w:r>
        <w:rPr>
          <w:rFonts w:ascii="宋体" w:hAnsi="宋体"/>
          <w:b/>
          <w:spacing w:val="20"/>
          <w:sz w:val="32"/>
          <w:szCs w:val="32"/>
        </w:rPr>
        <w:t>投标人名称：</w:t>
      </w:r>
    </w:p>
    <w:p w14:paraId="5BC8083B" w14:textId="77777777" w:rsidR="00CD2971" w:rsidRDefault="00000000">
      <w:pPr>
        <w:jc w:val="center"/>
        <w:rPr>
          <w:rFonts w:ascii="宋体" w:hAnsi="宋体"/>
          <w:b/>
          <w:sz w:val="32"/>
          <w:szCs w:val="32"/>
        </w:rPr>
      </w:pPr>
      <w:r>
        <w:rPr>
          <w:rFonts w:ascii="宋体" w:hAnsi="宋体" w:hint="eastAsia"/>
          <w:b/>
          <w:sz w:val="32"/>
          <w:szCs w:val="32"/>
        </w:rPr>
        <w:t xml:space="preserve">年 </w:t>
      </w:r>
      <w:r>
        <w:rPr>
          <w:rFonts w:ascii="宋体" w:hAnsi="宋体"/>
          <w:b/>
          <w:sz w:val="32"/>
          <w:szCs w:val="32"/>
        </w:rPr>
        <w:t xml:space="preserve"> </w:t>
      </w:r>
      <w:r>
        <w:rPr>
          <w:rFonts w:ascii="宋体" w:hAnsi="宋体" w:hint="eastAsia"/>
          <w:b/>
          <w:sz w:val="32"/>
          <w:szCs w:val="32"/>
        </w:rPr>
        <w:t xml:space="preserve">月 </w:t>
      </w:r>
      <w:r>
        <w:rPr>
          <w:rFonts w:ascii="宋体" w:hAnsi="宋体"/>
          <w:b/>
          <w:sz w:val="32"/>
          <w:szCs w:val="32"/>
        </w:rPr>
        <w:t xml:space="preserve"> </w:t>
      </w:r>
      <w:r>
        <w:rPr>
          <w:rFonts w:ascii="宋体" w:hAnsi="宋体" w:hint="eastAsia"/>
          <w:b/>
          <w:sz w:val="32"/>
          <w:szCs w:val="32"/>
        </w:rPr>
        <w:t>日</w:t>
      </w:r>
      <w:bookmarkEnd w:id="1779"/>
    </w:p>
    <w:p w14:paraId="23F0AB8F" w14:textId="77777777" w:rsidR="00CD2971" w:rsidRDefault="00000000">
      <w:pPr>
        <w:rPr>
          <w:rFonts w:ascii="宋体" w:hAnsi="宋体"/>
          <w:b/>
        </w:rPr>
      </w:pPr>
      <w:r>
        <w:rPr>
          <w:rFonts w:ascii="宋体" w:hAnsi="宋体"/>
          <w:b/>
          <w:spacing w:val="20"/>
          <w:sz w:val="32"/>
          <w:szCs w:val="32"/>
        </w:rPr>
        <w:br w:type="page"/>
      </w:r>
    </w:p>
    <w:p w14:paraId="62F2448B" w14:textId="77777777" w:rsidR="00CD2971" w:rsidRDefault="00000000">
      <w:pPr>
        <w:pStyle w:val="affffb"/>
        <w:numPr>
          <w:ilvl w:val="0"/>
          <w:numId w:val="40"/>
        </w:numPr>
        <w:spacing w:line="360" w:lineRule="auto"/>
        <w:ind w:firstLineChars="0"/>
        <w:outlineLvl w:val="2"/>
        <w:rPr>
          <w:rFonts w:ascii="宋体" w:hAnsi="宋体"/>
          <w:b/>
          <w:bCs/>
          <w:color w:val="000000"/>
          <w:sz w:val="24"/>
          <w:szCs w:val="20"/>
        </w:rPr>
      </w:pPr>
      <w:r>
        <w:rPr>
          <w:rFonts w:ascii="宋体" w:hAnsi="宋体"/>
          <w:b/>
          <w:bCs/>
          <w:color w:val="000000"/>
          <w:sz w:val="24"/>
          <w:szCs w:val="20"/>
        </w:rPr>
        <w:lastRenderedPageBreak/>
        <w:t>技术要求</w:t>
      </w:r>
      <w:r>
        <w:rPr>
          <w:rFonts w:ascii="宋体" w:hAnsi="宋体" w:hint="eastAsia"/>
          <w:b/>
          <w:bCs/>
          <w:color w:val="000000"/>
          <w:sz w:val="24"/>
          <w:szCs w:val="20"/>
        </w:rPr>
        <w:t>偏离</w:t>
      </w:r>
      <w:r>
        <w:rPr>
          <w:rFonts w:ascii="宋体" w:hAnsi="宋体"/>
          <w:b/>
          <w:bCs/>
          <w:color w:val="000000"/>
          <w:sz w:val="24"/>
          <w:szCs w:val="20"/>
        </w:rPr>
        <w:t>表</w:t>
      </w:r>
      <w:bookmarkStart w:id="1780" w:name="_Hlk126920763"/>
      <w:r>
        <w:rPr>
          <w:rFonts w:ascii="宋体" w:hAnsi="宋体" w:hint="eastAsia"/>
          <w:b/>
          <w:bCs/>
          <w:color w:val="000000"/>
          <w:sz w:val="24"/>
          <w:szCs w:val="20"/>
        </w:rPr>
        <w:t>（实质性格式）</w:t>
      </w:r>
      <w:bookmarkEnd w:id="1780"/>
    </w:p>
    <w:p w14:paraId="033C8029" w14:textId="77777777" w:rsidR="00CD2971" w:rsidRDefault="00000000">
      <w:pPr>
        <w:spacing w:beforeLines="50" w:before="120" w:afterLines="100" w:after="240"/>
        <w:jc w:val="center"/>
        <w:rPr>
          <w:rFonts w:ascii="宋体" w:hAnsi="宋体"/>
          <w:b/>
          <w:color w:val="000000"/>
          <w:sz w:val="32"/>
          <w:szCs w:val="32"/>
        </w:rPr>
      </w:pPr>
      <w:r>
        <w:rPr>
          <w:rFonts w:ascii="宋体" w:hAnsi="宋体" w:hint="eastAsia"/>
          <w:b/>
          <w:color w:val="000000"/>
          <w:sz w:val="32"/>
          <w:szCs w:val="32"/>
        </w:rPr>
        <w:t>技术要求偏离表</w:t>
      </w:r>
    </w:p>
    <w:p w14:paraId="430D5B71" w14:textId="77777777" w:rsidR="00CD2971" w:rsidRDefault="00CD2971">
      <w:pPr>
        <w:spacing w:line="360" w:lineRule="auto"/>
        <w:rPr>
          <w:rFonts w:ascii="宋体" w:hAnsi="宋体"/>
          <w:color w:val="000000"/>
          <w:sz w:val="24"/>
          <w:szCs w:val="20"/>
        </w:rPr>
      </w:pPr>
    </w:p>
    <w:p w14:paraId="7279E0E1"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hint="eastAsia"/>
          <w:color w:val="000000"/>
          <w:sz w:val="24"/>
        </w:rPr>
        <w:t>项目编号/包号</w:t>
      </w:r>
      <w:r>
        <w:rPr>
          <w:rFonts w:ascii="宋体" w:hAnsi="宋体"/>
          <w:color w:val="000000"/>
          <w:sz w:val="24"/>
        </w:rPr>
        <w:t>：_____________________</w:t>
      </w:r>
    </w:p>
    <w:p w14:paraId="48B51EFC" w14:textId="77777777" w:rsidR="00CD2971" w:rsidRDefault="00000000">
      <w:pPr>
        <w:tabs>
          <w:tab w:val="left" w:pos="1800"/>
          <w:tab w:val="left" w:pos="5580"/>
        </w:tabs>
        <w:spacing w:line="360" w:lineRule="auto"/>
        <w:ind w:firstLineChars="150" w:firstLine="360"/>
        <w:jc w:val="left"/>
        <w:rPr>
          <w:rFonts w:ascii="宋体" w:hAnsi="宋体"/>
          <w:color w:val="000000"/>
          <w:sz w:val="24"/>
        </w:rPr>
      </w:pPr>
      <w:r>
        <w:rPr>
          <w:rFonts w:ascii="宋体" w:hAnsi="宋体"/>
          <w:color w:val="000000"/>
          <w:sz w:val="24"/>
        </w:rPr>
        <w:t>项目名称：_____________</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290"/>
        <w:gridCol w:w="1980"/>
        <w:gridCol w:w="1981"/>
        <w:gridCol w:w="2427"/>
        <w:gridCol w:w="782"/>
      </w:tblGrid>
      <w:tr w:rsidR="00CD2971" w14:paraId="331738E9" w14:textId="77777777">
        <w:trPr>
          <w:trHeight w:val="930"/>
          <w:jc w:val="center"/>
        </w:trPr>
        <w:tc>
          <w:tcPr>
            <w:tcW w:w="827" w:type="dxa"/>
            <w:vAlign w:val="center"/>
          </w:tcPr>
          <w:p w14:paraId="67727E24" w14:textId="77777777" w:rsidR="00CD2971" w:rsidRDefault="00000000">
            <w:pPr>
              <w:adjustRightInd w:val="0"/>
              <w:snapToGrid w:val="0"/>
              <w:jc w:val="center"/>
              <w:rPr>
                <w:rFonts w:ascii="宋体" w:hAnsi="宋体"/>
                <w:color w:val="000000"/>
                <w:sz w:val="24"/>
              </w:rPr>
            </w:pPr>
            <w:r>
              <w:rPr>
                <w:rFonts w:ascii="宋体" w:hAnsi="宋体"/>
                <w:color w:val="000000"/>
                <w:sz w:val="24"/>
              </w:rPr>
              <w:t>序号</w:t>
            </w:r>
          </w:p>
        </w:tc>
        <w:tc>
          <w:tcPr>
            <w:tcW w:w="1290" w:type="dxa"/>
            <w:vAlign w:val="center"/>
          </w:tcPr>
          <w:p w14:paraId="2E5E07B1"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条目号（页码）</w:t>
            </w:r>
          </w:p>
        </w:tc>
        <w:tc>
          <w:tcPr>
            <w:tcW w:w="1980" w:type="dxa"/>
            <w:vAlign w:val="center"/>
          </w:tcPr>
          <w:p w14:paraId="6859D841" w14:textId="77777777" w:rsidR="00CD2971" w:rsidRDefault="00000000">
            <w:pPr>
              <w:adjustRightInd w:val="0"/>
              <w:snapToGrid w:val="0"/>
              <w:jc w:val="center"/>
              <w:rPr>
                <w:rFonts w:ascii="宋体" w:hAnsi="宋体"/>
                <w:color w:val="000000"/>
                <w:sz w:val="24"/>
              </w:rPr>
            </w:pPr>
            <w:r>
              <w:rPr>
                <w:rFonts w:ascii="宋体" w:hAnsi="宋体"/>
                <w:color w:val="000000"/>
                <w:sz w:val="24"/>
                <w:szCs w:val="21"/>
              </w:rPr>
              <w:t>招标文件</w:t>
            </w:r>
            <w:r>
              <w:rPr>
                <w:rFonts w:ascii="宋体" w:hAnsi="宋体"/>
                <w:color w:val="000000"/>
                <w:sz w:val="24"/>
              </w:rPr>
              <w:t>要求</w:t>
            </w:r>
          </w:p>
        </w:tc>
        <w:tc>
          <w:tcPr>
            <w:tcW w:w="1981" w:type="dxa"/>
            <w:vAlign w:val="center"/>
          </w:tcPr>
          <w:p w14:paraId="59CA3657" w14:textId="77777777" w:rsidR="00CD2971" w:rsidRDefault="00000000">
            <w:pPr>
              <w:adjustRightInd w:val="0"/>
              <w:snapToGrid w:val="0"/>
              <w:jc w:val="center"/>
              <w:rPr>
                <w:rFonts w:ascii="宋体" w:hAnsi="宋体"/>
                <w:color w:val="000000"/>
                <w:sz w:val="24"/>
              </w:rPr>
            </w:pPr>
            <w:r>
              <w:rPr>
                <w:rFonts w:ascii="宋体" w:hAnsi="宋体"/>
                <w:color w:val="000000"/>
                <w:sz w:val="24"/>
              </w:rPr>
              <w:t>投标文件内容</w:t>
            </w:r>
          </w:p>
        </w:tc>
        <w:tc>
          <w:tcPr>
            <w:tcW w:w="2427" w:type="dxa"/>
            <w:vAlign w:val="center"/>
          </w:tcPr>
          <w:p w14:paraId="3D9383B1" w14:textId="77777777" w:rsidR="00CD2971" w:rsidRDefault="00000000">
            <w:pPr>
              <w:adjustRightInd w:val="0"/>
              <w:snapToGrid w:val="0"/>
              <w:jc w:val="center"/>
              <w:rPr>
                <w:rFonts w:ascii="宋体" w:hAnsi="宋体"/>
                <w:color w:val="000000"/>
                <w:sz w:val="24"/>
              </w:rPr>
            </w:pPr>
            <w:r>
              <w:rPr>
                <w:rFonts w:ascii="宋体" w:hAnsi="宋体"/>
                <w:color w:val="000000"/>
                <w:sz w:val="24"/>
              </w:rPr>
              <w:t>偏离情况</w:t>
            </w:r>
          </w:p>
          <w:p w14:paraId="5F300034" w14:textId="77777777" w:rsidR="00CD2971" w:rsidRDefault="00000000">
            <w:pPr>
              <w:adjustRightInd w:val="0"/>
              <w:snapToGrid w:val="0"/>
              <w:jc w:val="center"/>
              <w:rPr>
                <w:rFonts w:ascii="宋体" w:hAnsi="宋体"/>
                <w:color w:val="000000"/>
                <w:sz w:val="24"/>
              </w:rPr>
            </w:pPr>
            <w:r>
              <w:rPr>
                <w:rFonts w:ascii="宋体" w:hAnsi="宋体" w:hint="eastAsia"/>
                <w:color w:val="000000"/>
                <w:sz w:val="24"/>
              </w:rPr>
              <w:t>（据实填写）</w:t>
            </w:r>
          </w:p>
        </w:tc>
        <w:tc>
          <w:tcPr>
            <w:tcW w:w="782" w:type="dxa"/>
            <w:vAlign w:val="center"/>
          </w:tcPr>
          <w:p w14:paraId="4F84C21A" w14:textId="77777777" w:rsidR="00CD2971" w:rsidRDefault="00000000">
            <w:pPr>
              <w:adjustRightInd w:val="0"/>
              <w:snapToGrid w:val="0"/>
              <w:jc w:val="center"/>
              <w:rPr>
                <w:rFonts w:ascii="宋体" w:hAnsi="宋体"/>
                <w:color w:val="000000"/>
                <w:sz w:val="24"/>
              </w:rPr>
            </w:pPr>
            <w:r>
              <w:rPr>
                <w:rFonts w:ascii="宋体" w:hAnsi="宋体"/>
                <w:color w:val="000000"/>
                <w:sz w:val="24"/>
              </w:rPr>
              <w:t>说明</w:t>
            </w:r>
          </w:p>
        </w:tc>
      </w:tr>
      <w:tr w:rsidR="00CD2971" w14:paraId="32D23D74" w14:textId="77777777">
        <w:trPr>
          <w:trHeight w:val="930"/>
          <w:jc w:val="center"/>
        </w:trPr>
        <w:tc>
          <w:tcPr>
            <w:tcW w:w="9287" w:type="dxa"/>
            <w:gridSpan w:val="6"/>
            <w:vAlign w:val="center"/>
          </w:tcPr>
          <w:p w14:paraId="1CEF17D7"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对本项目技术要求的偏离情况（应进行选择，未选择投标无效）：</w:t>
            </w:r>
          </w:p>
          <w:p w14:paraId="1B725ABD"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□无偏离（如无偏离，仅选择无偏离即可；无偏离即为对技术要求中的所有要求，均视作供应商已对之理解和响应。）</w:t>
            </w:r>
          </w:p>
          <w:p w14:paraId="0D0FD104" w14:textId="77777777" w:rsidR="00CD2971" w:rsidRDefault="00000000">
            <w:pPr>
              <w:adjustRightInd w:val="0"/>
              <w:snapToGrid w:val="0"/>
              <w:jc w:val="left"/>
              <w:rPr>
                <w:rFonts w:ascii="宋体" w:hAnsi="宋体"/>
                <w:color w:val="000000"/>
                <w:sz w:val="24"/>
              </w:rPr>
            </w:pPr>
            <w:r>
              <w:rPr>
                <w:rFonts w:ascii="宋体" w:hAnsi="宋体" w:hint="eastAsia"/>
                <w:color w:val="000000"/>
                <w:sz w:val="24"/>
              </w:rPr>
              <w:t>□有偏离（如有偏离，则应在本表中对偏离项逐一列明，否则投标无效；对技术要求中的所有要求，除本表列明的偏离外，均视作供应商已对之理解和响应。）</w:t>
            </w:r>
          </w:p>
        </w:tc>
      </w:tr>
      <w:tr w:rsidR="00CD2971" w14:paraId="41F2FF30" w14:textId="77777777">
        <w:trPr>
          <w:trHeight w:val="930"/>
          <w:jc w:val="center"/>
        </w:trPr>
        <w:tc>
          <w:tcPr>
            <w:tcW w:w="827" w:type="dxa"/>
            <w:vAlign w:val="center"/>
          </w:tcPr>
          <w:p w14:paraId="468C4B0E" w14:textId="77777777" w:rsidR="00CD2971" w:rsidRDefault="00CD2971">
            <w:pPr>
              <w:adjustRightInd w:val="0"/>
              <w:snapToGrid w:val="0"/>
              <w:jc w:val="center"/>
              <w:rPr>
                <w:rFonts w:ascii="宋体" w:hAnsi="宋体"/>
                <w:color w:val="000000"/>
                <w:sz w:val="24"/>
              </w:rPr>
            </w:pPr>
          </w:p>
        </w:tc>
        <w:tc>
          <w:tcPr>
            <w:tcW w:w="1290" w:type="dxa"/>
            <w:vAlign w:val="center"/>
          </w:tcPr>
          <w:p w14:paraId="0F282F9B" w14:textId="77777777" w:rsidR="00CD2971" w:rsidRDefault="00CD2971">
            <w:pPr>
              <w:adjustRightInd w:val="0"/>
              <w:snapToGrid w:val="0"/>
              <w:jc w:val="center"/>
              <w:rPr>
                <w:rFonts w:ascii="宋体" w:hAnsi="宋体"/>
                <w:color w:val="000000"/>
                <w:sz w:val="24"/>
              </w:rPr>
            </w:pPr>
          </w:p>
        </w:tc>
        <w:tc>
          <w:tcPr>
            <w:tcW w:w="1980" w:type="dxa"/>
            <w:vAlign w:val="center"/>
          </w:tcPr>
          <w:p w14:paraId="13B706C8" w14:textId="77777777" w:rsidR="00CD2971" w:rsidRDefault="00CD2971">
            <w:pPr>
              <w:adjustRightInd w:val="0"/>
              <w:snapToGrid w:val="0"/>
              <w:jc w:val="center"/>
              <w:rPr>
                <w:rFonts w:ascii="宋体" w:hAnsi="宋体"/>
                <w:color w:val="000000"/>
                <w:sz w:val="24"/>
              </w:rPr>
            </w:pPr>
          </w:p>
        </w:tc>
        <w:tc>
          <w:tcPr>
            <w:tcW w:w="1981" w:type="dxa"/>
            <w:vAlign w:val="center"/>
          </w:tcPr>
          <w:p w14:paraId="6F8BE658" w14:textId="77777777" w:rsidR="00CD2971" w:rsidRDefault="00CD2971">
            <w:pPr>
              <w:adjustRightInd w:val="0"/>
              <w:snapToGrid w:val="0"/>
              <w:jc w:val="center"/>
              <w:rPr>
                <w:rFonts w:ascii="宋体" w:hAnsi="宋体"/>
                <w:color w:val="000000"/>
                <w:sz w:val="24"/>
              </w:rPr>
            </w:pPr>
          </w:p>
        </w:tc>
        <w:tc>
          <w:tcPr>
            <w:tcW w:w="2427" w:type="dxa"/>
            <w:vAlign w:val="center"/>
          </w:tcPr>
          <w:p w14:paraId="6510A6F1" w14:textId="77777777" w:rsidR="00CD2971" w:rsidRDefault="00CD2971">
            <w:pPr>
              <w:adjustRightInd w:val="0"/>
              <w:snapToGrid w:val="0"/>
              <w:jc w:val="center"/>
              <w:rPr>
                <w:rFonts w:ascii="宋体" w:hAnsi="宋体"/>
                <w:color w:val="000000"/>
                <w:sz w:val="24"/>
              </w:rPr>
            </w:pPr>
          </w:p>
        </w:tc>
        <w:tc>
          <w:tcPr>
            <w:tcW w:w="782" w:type="dxa"/>
            <w:vAlign w:val="center"/>
          </w:tcPr>
          <w:p w14:paraId="4AE157D2" w14:textId="77777777" w:rsidR="00CD2971" w:rsidRDefault="00CD2971">
            <w:pPr>
              <w:adjustRightInd w:val="0"/>
              <w:snapToGrid w:val="0"/>
              <w:jc w:val="center"/>
              <w:rPr>
                <w:rFonts w:ascii="宋体" w:hAnsi="宋体"/>
                <w:color w:val="000000"/>
                <w:sz w:val="24"/>
              </w:rPr>
            </w:pPr>
          </w:p>
        </w:tc>
      </w:tr>
      <w:tr w:rsidR="00CD2971" w14:paraId="40BF12E1" w14:textId="77777777">
        <w:trPr>
          <w:trHeight w:val="930"/>
          <w:jc w:val="center"/>
        </w:trPr>
        <w:tc>
          <w:tcPr>
            <w:tcW w:w="827" w:type="dxa"/>
            <w:vAlign w:val="center"/>
          </w:tcPr>
          <w:p w14:paraId="22349D7F" w14:textId="77777777" w:rsidR="00CD2971" w:rsidRDefault="00CD2971">
            <w:pPr>
              <w:adjustRightInd w:val="0"/>
              <w:snapToGrid w:val="0"/>
              <w:jc w:val="center"/>
              <w:rPr>
                <w:rFonts w:ascii="宋体" w:hAnsi="宋体"/>
                <w:color w:val="000000"/>
                <w:sz w:val="24"/>
              </w:rPr>
            </w:pPr>
          </w:p>
        </w:tc>
        <w:tc>
          <w:tcPr>
            <w:tcW w:w="1290" w:type="dxa"/>
            <w:vAlign w:val="center"/>
          </w:tcPr>
          <w:p w14:paraId="578AC86F" w14:textId="77777777" w:rsidR="00CD2971" w:rsidRDefault="00CD2971">
            <w:pPr>
              <w:adjustRightInd w:val="0"/>
              <w:snapToGrid w:val="0"/>
              <w:jc w:val="center"/>
              <w:rPr>
                <w:rFonts w:ascii="宋体" w:hAnsi="宋体"/>
                <w:color w:val="000000"/>
                <w:sz w:val="24"/>
              </w:rPr>
            </w:pPr>
          </w:p>
        </w:tc>
        <w:tc>
          <w:tcPr>
            <w:tcW w:w="1980" w:type="dxa"/>
            <w:vAlign w:val="center"/>
          </w:tcPr>
          <w:p w14:paraId="0238261E" w14:textId="77777777" w:rsidR="00CD2971" w:rsidRDefault="00CD2971">
            <w:pPr>
              <w:adjustRightInd w:val="0"/>
              <w:snapToGrid w:val="0"/>
              <w:jc w:val="center"/>
              <w:rPr>
                <w:rFonts w:ascii="宋体" w:hAnsi="宋体"/>
                <w:color w:val="000000"/>
                <w:sz w:val="24"/>
              </w:rPr>
            </w:pPr>
          </w:p>
        </w:tc>
        <w:tc>
          <w:tcPr>
            <w:tcW w:w="1981" w:type="dxa"/>
            <w:vAlign w:val="center"/>
          </w:tcPr>
          <w:p w14:paraId="3F1AED91" w14:textId="77777777" w:rsidR="00CD2971" w:rsidRDefault="00CD2971">
            <w:pPr>
              <w:adjustRightInd w:val="0"/>
              <w:snapToGrid w:val="0"/>
              <w:jc w:val="center"/>
              <w:rPr>
                <w:rFonts w:ascii="宋体" w:hAnsi="宋体"/>
                <w:color w:val="000000"/>
                <w:sz w:val="24"/>
              </w:rPr>
            </w:pPr>
          </w:p>
        </w:tc>
        <w:tc>
          <w:tcPr>
            <w:tcW w:w="2427" w:type="dxa"/>
            <w:vAlign w:val="center"/>
          </w:tcPr>
          <w:p w14:paraId="0718B504" w14:textId="77777777" w:rsidR="00CD2971" w:rsidRDefault="00CD2971">
            <w:pPr>
              <w:adjustRightInd w:val="0"/>
              <w:snapToGrid w:val="0"/>
              <w:jc w:val="center"/>
              <w:rPr>
                <w:rFonts w:ascii="宋体" w:hAnsi="宋体"/>
                <w:color w:val="000000"/>
                <w:sz w:val="24"/>
              </w:rPr>
            </w:pPr>
          </w:p>
        </w:tc>
        <w:tc>
          <w:tcPr>
            <w:tcW w:w="782" w:type="dxa"/>
            <w:vAlign w:val="center"/>
          </w:tcPr>
          <w:p w14:paraId="59E4FCB2" w14:textId="77777777" w:rsidR="00CD2971" w:rsidRDefault="00CD2971">
            <w:pPr>
              <w:adjustRightInd w:val="0"/>
              <w:snapToGrid w:val="0"/>
              <w:jc w:val="center"/>
              <w:rPr>
                <w:rFonts w:ascii="宋体" w:hAnsi="宋体"/>
                <w:color w:val="000000"/>
                <w:sz w:val="24"/>
              </w:rPr>
            </w:pPr>
          </w:p>
        </w:tc>
      </w:tr>
      <w:tr w:rsidR="00CD2971" w14:paraId="0E629058" w14:textId="77777777">
        <w:trPr>
          <w:trHeight w:val="930"/>
          <w:jc w:val="center"/>
        </w:trPr>
        <w:tc>
          <w:tcPr>
            <w:tcW w:w="827" w:type="dxa"/>
            <w:vAlign w:val="center"/>
          </w:tcPr>
          <w:p w14:paraId="7D440FE3" w14:textId="77777777" w:rsidR="00CD2971" w:rsidRDefault="00CD2971">
            <w:pPr>
              <w:adjustRightInd w:val="0"/>
              <w:snapToGrid w:val="0"/>
              <w:jc w:val="center"/>
              <w:rPr>
                <w:rFonts w:ascii="宋体" w:hAnsi="宋体"/>
                <w:color w:val="000000"/>
                <w:sz w:val="24"/>
              </w:rPr>
            </w:pPr>
          </w:p>
        </w:tc>
        <w:tc>
          <w:tcPr>
            <w:tcW w:w="1290" w:type="dxa"/>
            <w:vAlign w:val="center"/>
          </w:tcPr>
          <w:p w14:paraId="3722629D" w14:textId="77777777" w:rsidR="00CD2971" w:rsidRDefault="00CD2971">
            <w:pPr>
              <w:adjustRightInd w:val="0"/>
              <w:snapToGrid w:val="0"/>
              <w:jc w:val="center"/>
              <w:rPr>
                <w:rFonts w:ascii="宋体" w:hAnsi="宋体"/>
                <w:color w:val="000000"/>
                <w:sz w:val="24"/>
              </w:rPr>
            </w:pPr>
          </w:p>
        </w:tc>
        <w:tc>
          <w:tcPr>
            <w:tcW w:w="1980" w:type="dxa"/>
            <w:vAlign w:val="center"/>
          </w:tcPr>
          <w:p w14:paraId="3D2DF149" w14:textId="77777777" w:rsidR="00CD2971" w:rsidRDefault="00CD2971">
            <w:pPr>
              <w:adjustRightInd w:val="0"/>
              <w:snapToGrid w:val="0"/>
              <w:jc w:val="center"/>
              <w:rPr>
                <w:rFonts w:ascii="宋体" w:hAnsi="宋体"/>
                <w:color w:val="000000"/>
                <w:sz w:val="24"/>
              </w:rPr>
            </w:pPr>
          </w:p>
        </w:tc>
        <w:tc>
          <w:tcPr>
            <w:tcW w:w="1981" w:type="dxa"/>
            <w:vAlign w:val="center"/>
          </w:tcPr>
          <w:p w14:paraId="268E459A" w14:textId="77777777" w:rsidR="00CD2971" w:rsidRDefault="00CD2971">
            <w:pPr>
              <w:adjustRightInd w:val="0"/>
              <w:snapToGrid w:val="0"/>
              <w:jc w:val="center"/>
              <w:rPr>
                <w:rFonts w:ascii="宋体" w:hAnsi="宋体"/>
                <w:color w:val="000000"/>
                <w:sz w:val="24"/>
              </w:rPr>
            </w:pPr>
          </w:p>
        </w:tc>
        <w:tc>
          <w:tcPr>
            <w:tcW w:w="2427" w:type="dxa"/>
            <w:vAlign w:val="center"/>
          </w:tcPr>
          <w:p w14:paraId="3B10F4BF" w14:textId="77777777" w:rsidR="00CD2971" w:rsidRDefault="00CD2971">
            <w:pPr>
              <w:adjustRightInd w:val="0"/>
              <w:snapToGrid w:val="0"/>
              <w:jc w:val="center"/>
              <w:rPr>
                <w:rFonts w:ascii="宋体" w:hAnsi="宋体"/>
                <w:color w:val="000000"/>
                <w:sz w:val="24"/>
              </w:rPr>
            </w:pPr>
          </w:p>
        </w:tc>
        <w:tc>
          <w:tcPr>
            <w:tcW w:w="782" w:type="dxa"/>
            <w:vAlign w:val="center"/>
          </w:tcPr>
          <w:p w14:paraId="148A0806" w14:textId="77777777" w:rsidR="00CD2971" w:rsidRDefault="00CD2971">
            <w:pPr>
              <w:adjustRightInd w:val="0"/>
              <w:snapToGrid w:val="0"/>
              <w:jc w:val="center"/>
              <w:rPr>
                <w:rFonts w:ascii="宋体" w:hAnsi="宋体"/>
                <w:color w:val="000000"/>
                <w:sz w:val="24"/>
              </w:rPr>
            </w:pPr>
          </w:p>
        </w:tc>
      </w:tr>
      <w:tr w:rsidR="00CD2971" w14:paraId="28A8E47C" w14:textId="77777777">
        <w:trPr>
          <w:trHeight w:val="930"/>
          <w:jc w:val="center"/>
        </w:trPr>
        <w:tc>
          <w:tcPr>
            <w:tcW w:w="827" w:type="dxa"/>
            <w:vAlign w:val="center"/>
          </w:tcPr>
          <w:p w14:paraId="7648425A" w14:textId="77777777" w:rsidR="00CD2971" w:rsidRDefault="00CD2971">
            <w:pPr>
              <w:adjustRightInd w:val="0"/>
              <w:snapToGrid w:val="0"/>
              <w:jc w:val="center"/>
              <w:rPr>
                <w:rFonts w:ascii="宋体" w:hAnsi="宋体"/>
                <w:color w:val="000000"/>
                <w:sz w:val="24"/>
              </w:rPr>
            </w:pPr>
          </w:p>
        </w:tc>
        <w:tc>
          <w:tcPr>
            <w:tcW w:w="1290" w:type="dxa"/>
            <w:vAlign w:val="center"/>
          </w:tcPr>
          <w:p w14:paraId="4D267459" w14:textId="77777777" w:rsidR="00CD2971" w:rsidRDefault="00CD2971">
            <w:pPr>
              <w:adjustRightInd w:val="0"/>
              <w:snapToGrid w:val="0"/>
              <w:jc w:val="center"/>
              <w:rPr>
                <w:rFonts w:ascii="宋体" w:hAnsi="宋体"/>
                <w:color w:val="000000"/>
                <w:sz w:val="24"/>
              </w:rPr>
            </w:pPr>
          </w:p>
        </w:tc>
        <w:tc>
          <w:tcPr>
            <w:tcW w:w="1980" w:type="dxa"/>
            <w:vAlign w:val="center"/>
          </w:tcPr>
          <w:p w14:paraId="574A6BB3" w14:textId="77777777" w:rsidR="00CD2971" w:rsidRDefault="00CD2971">
            <w:pPr>
              <w:adjustRightInd w:val="0"/>
              <w:snapToGrid w:val="0"/>
              <w:jc w:val="center"/>
              <w:rPr>
                <w:rFonts w:ascii="宋体" w:hAnsi="宋体"/>
                <w:color w:val="000000"/>
                <w:sz w:val="24"/>
              </w:rPr>
            </w:pPr>
          </w:p>
        </w:tc>
        <w:tc>
          <w:tcPr>
            <w:tcW w:w="1981" w:type="dxa"/>
            <w:vAlign w:val="center"/>
          </w:tcPr>
          <w:p w14:paraId="5D12850C" w14:textId="77777777" w:rsidR="00CD2971" w:rsidRDefault="00CD2971">
            <w:pPr>
              <w:adjustRightInd w:val="0"/>
              <w:snapToGrid w:val="0"/>
              <w:jc w:val="center"/>
              <w:rPr>
                <w:rFonts w:ascii="宋体" w:hAnsi="宋体"/>
                <w:color w:val="000000"/>
                <w:sz w:val="24"/>
              </w:rPr>
            </w:pPr>
          </w:p>
        </w:tc>
        <w:tc>
          <w:tcPr>
            <w:tcW w:w="2427" w:type="dxa"/>
            <w:vAlign w:val="center"/>
          </w:tcPr>
          <w:p w14:paraId="2A870117" w14:textId="77777777" w:rsidR="00CD2971" w:rsidRDefault="00CD2971">
            <w:pPr>
              <w:adjustRightInd w:val="0"/>
              <w:snapToGrid w:val="0"/>
              <w:jc w:val="center"/>
              <w:rPr>
                <w:rFonts w:ascii="宋体" w:hAnsi="宋体"/>
                <w:color w:val="000000"/>
                <w:sz w:val="24"/>
              </w:rPr>
            </w:pPr>
          </w:p>
        </w:tc>
        <w:tc>
          <w:tcPr>
            <w:tcW w:w="782" w:type="dxa"/>
            <w:vAlign w:val="center"/>
          </w:tcPr>
          <w:p w14:paraId="1841A022" w14:textId="77777777" w:rsidR="00CD2971" w:rsidRDefault="00CD2971">
            <w:pPr>
              <w:adjustRightInd w:val="0"/>
              <w:snapToGrid w:val="0"/>
              <w:jc w:val="center"/>
              <w:rPr>
                <w:rFonts w:ascii="宋体" w:hAnsi="宋体"/>
                <w:color w:val="000000"/>
                <w:sz w:val="24"/>
              </w:rPr>
            </w:pPr>
          </w:p>
        </w:tc>
      </w:tr>
    </w:tbl>
    <w:p w14:paraId="7252425C" w14:textId="77777777" w:rsidR="00CD2971" w:rsidRDefault="00CD2971">
      <w:pPr>
        <w:tabs>
          <w:tab w:val="left" w:pos="1800"/>
          <w:tab w:val="left" w:pos="5580"/>
        </w:tabs>
        <w:jc w:val="left"/>
        <w:rPr>
          <w:rFonts w:ascii="宋体" w:hAnsi="宋体"/>
          <w:color w:val="000000"/>
          <w:sz w:val="24"/>
        </w:rPr>
      </w:pPr>
    </w:p>
    <w:p w14:paraId="58C8B10A" w14:textId="77777777" w:rsidR="00CD2971" w:rsidRDefault="00000000">
      <w:pPr>
        <w:tabs>
          <w:tab w:val="left" w:pos="1800"/>
          <w:tab w:val="left" w:pos="5580"/>
        </w:tabs>
        <w:jc w:val="left"/>
        <w:rPr>
          <w:rFonts w:ascii="宋体" w:hAnsi="宋体"/>
          <w:color w:val="000000"/>
          <w:sz w:val="24"/>
        </w:rPr>
      </w:pPr>
      <w:r>
        <w:rPr>
          <w:rFonts w:ascii="宋体" w:hAnsi="宋体"/>
          <w:color w:val="000000"/>
          <w:sz w:val="24"/>
        </w:rPr>
        <w:t>注：</w:t>
      </w:r>
      <w:proofErr w:type="gramStart"/>
      <w:r>
        <w:rPr>
          <w:rFonts w:ascii="宋体" w:hAnsi="宋体" w:hint="eastAsia"/>
          <w:sz w:val="24"/>
        </w:rPr>
        <w:t>“偏离情况”列应</w:t>
      </w:r>
      <w:r>
        <w:rPr>
          <w:rFonts w:ascii="宋体" w:hAnsi="宋体"/>
          <w:color w:val="000000"/>
          <w:sz w:val="24"/>
        </w:rPr>
        <w:t>据实</w:t>
      </w:r>
      <w:proofErr w:type="gramEnd"/>
      <w:r>
        <w:rPr>
          <w:rFonts w:ascii="宋体" w:hAnsi="宋体" w:hint="eastAsia"/>
          <w:sz w:val="24"/>
        </w:rPr>
        <w:t>填写“正偏离”或“负偏离”。</w:t>
      </w:r>
    </w:p>
    <w:p w14:paraId="263CC2F2" w14:textId="77777777" w:rsidR="00CD2971" w:rsidRDefault="00CD2971">
      <w:pPr>
        <w:widowControl/>
        <w:ind w:firstLine="420"/>
        <w:jc w:val="left"/>
        <w:rPr>
          <w:rFonts w:ascii="宋体" w:hAnsi="宋体"/>
          <w:kern w:val="0"/>
          <w:sz w:val="24"/>
        </w:rPr>
      </w:pPr>
    </w:p>
    <w:p w14:paraId="040F907D" w14:textId="77777777" w:rsidR="00CD2971" w:rsidRDefault="00CD2971">
      <w:pPr>
        <w:widowControl/>
        <w:ind w:firstLine="420"/>
        <w:jc w:val="left"/>
        <w:rPr>
          <w:rFonts w:ascii="宋体" w:hAnsi="宋体"/>
          <w:kern w:val="0"/>
          <w:sz w:val="24"/>
        </w:rPr>
      </w:pPr>
    </w:p>
    <w:p w14:paraId="6426C554" w14:textId="77777777" w:rsidR="00CD2971" w:rsidRDefault="00000000">
      <w:pPr>
        <w:tabs>
          <w:tab w:val="left" w:pos="5580"/>
        </w:tabs>
        <w:spacing w:line="360" w:lineRule="auto"/>
        <w:ind w:left="420"/>
        <w:rPr>
          <w:rFonts w:ascii="宋体" w:hAnsi="宋体"/>
          <w:color w:val="000000"/>
          <w:sz w:val="24"/>
          <w:szCs w:val="20"/>
        </w:rPr>
      </w:pPr>
      <w:r>
        <w:rPr>
          <w:rFonts w:ascii="宋体" w:hAnsi="宋体"/>
          <w:color w:val="000000"/>
          <w:sz w:val="24"/>
          <w:szCs w:val="20"/>
        </w:rPr>
        <w:t>投标人名称（加盖公章） ___________</w:t>
      </w:r>
    </w:p>
    <w:p w14:paraId="3E6D1104" w14:textId="77777777" w:rsidR="00CD2971" w:rsidRDefault="00000000">
      <w:pPr>
        <w:autoSpaceDE w:val="0"/>
        <w:autoSpaceDN w:val="0"/>
        <w:adjustRightInd w:val="0"/>
        <w:snapToGrid w:val="0"/>
        <w:spacing w:line="360" w:lineRule="auto"/>
        <w:ind w:firstLineChars="177" w:firstLine="425"/>
        <w:rPr>
          <w:rFonts w:ascii="宋体" w:hAnsi="宋体"/>
          <w:color w:val="000000"/>
          <w:sz w:val="24"/>
          <w:lang w:val="zh-CN"/>
        </w:rPr>
      </w:pPr>
      <w:r>
        <w:rPr>
          <w:rFonts w:ascii="宋体" w:hAnsi="宋体" w:hint="eastAsia"/>
          <w:color w:val="000000"/>
          <w:sz w:val="24"/>
        </w:rPr>
        <w:t>法定代表人或委托代理</w:t>
      </w:r>
      <w:r>
        <w:rPr>
          <w:rFonts w:ascii="宋体" w:hAnsi="宋体"/>
          <w:color w:val="000000"/>
          <w:sz w:val="24"/>
        </w:rPr>
        <w:t>人（签字</w:t>
      </w:r>
      <w:r>
        <w:rPr>
          <w:rFonts w:ascii="宋体" w:hAnsi="宋体" w:hint="eastAsia"/>
          <w:color w:val="000000"/>
          <w:sz w:val="24"/>
        </w:rPr>
        <w:t>或签章</w:t>
      </w:r>
      <w:r>
        <w:rPr>
          <w:rFonts w:ascii="宋体" w:hAnsi="宋体"/>
          <w:color w:val="000000"/>
          <w:sz w:val="24"/>
        </w:rPr>
        <w:t>）：</w:t>
      </w:r>
      <w:r>
        <w:rPr>
          <w:rFonts w:ascii="宋体" w:hAnsi="宋体"/>
          <w:color w:val="000000"/>
          <w:sz w:val="24"/>
          <w:lang w:val="zh-CN"/>
        </w:rPr>
        <w:t>________________</w:t>
      </w:r>
    </w:p>
    <w:p w14:paraId="4AC1CF88" w14:textId="77777777" w:rsidR="00CD2971" w:rsidRDefault="00000000">
      <w:pPr>
        <w:tabs>
          <w:tab w:val="left" w:pos="5580"/>
        </w:tabs>
        <w:spacing w:line="360" w:lineRule="auto"/>
        <w:ind w:left="420"/>
        <w:rPr>
          <w:rFonts w:ascii="宋体" w:hAnsi="宋体"/>
          <w:color w:val="000000"/>
          <w:sz w:val="24"/>
          <w:szCs w:val="20"/>
        </w:rPr>
        <w:sectPr w:rsidR="00CD2971" w:rsidSect="00C605CB">
          <w:headerReference w:type="even" r:id="rId36"/>
          <w:footerReference w:type="even" r:id="rId37"/>
          <w:headerReference w:type="first" r:id="rId38"/>
          <w:footerReference w:type="first" r:id="rId39"/>
          <w:pgSz w:w="11907" w:h="16840"/>
          <w:pgMar w:top="1418" w:right="1418" w:bottom="1418" w:left="1418" w:header="851" w:footer="851" w:gutter="0"/>
          <w:cols w:space="720"/>
          <w:docGrid w:linePitch="462"/>
        </w:sectPr>
      </w:pPr>
      <w:r>
        <w:rPr>
          <w:rFonts w:ascii="宋体" w:hAnsi="宋体"/>
          <w:color w:val="000000"/>
          <w:sz w:val="24"/>
          <w:szCs w:val="20"/>
        </w:rPr>
        <w:t xml:space="preserve">日期：_____年______月______日    </w:t>
      </w:r>
    </w:p>
    <w:p w14:paraId="08436BB4" w14:textId="77777777" w:rsidR="00CD2971" w:rsidRDefault="00000000">
      <w:pPr>
        <w:pStyle w:val="affffb"/>
        <w:numPr>
          <w:ilvl w:val="0"/>
          <w:numId w:val="40"/>
        </w:numPr>
        <w:spacing w:line="360" w:lineRule="auto"/>
        <w:ind w:firstLineChars="0"/>
        <w:outlineLvl w:val="2"/>
        <w:rPr>
          <w:rFonts w:ascii="宋体" w:hAnsi="宋体"/>
          <w:b/>
          <w:bCs/>
          <w:color w:val="000000"/>
          <w:sz w:val="24"/>
          <w:szCs w:val="20"/>
        </w:rPr>
      </w:pPr>
      <w:r>
        <w:rPr>
          <w:rFonts w:ascii="宋体" w:hAnsi="宋体" w:hint="eastAsia"/>
          <w:b/>
          <w:bCs/>
          <w:color w:val="000000"/>
          <w:sz w:val="24"/>
          <w:szCs w:val="20"/>
        </w:rPr>
        <w:lastRenderedPageBreak/>
        <w:t>技术方案</w:t>
      </w:r>
    </w:p>
    <w:p w14:paraId="1D87886C" w14:textId="77777777" w:rsidR="00CD2971" w:rsidRDefault="00CD2971">
      <w:pPr>
        <w:tabs>
          <w:tab w:val="left" w:pos="5580"/>
        </w:tabs>
        <w:spacing w:line="360" w:lineRule="auto"/>
        <w:rPr>
          <w:rFonts w:ascii="宋体" w:hAnsi="宋体"/>
          <w:sz w:val="24"/>
          <w:szCs w:val="20"/>
        </w:rPr>
      </w:pPr>
    </w:p>
    <w:p w14:paraId="73895B44" w14:textId="77777777" w:rsidR="00CD2971" w:rsidRDefault="00000000">
      <w:pPr>
        <w:tabs>
          <w:tab w:val="left" w:pos="5580"/>
        </w:tabs>
        <w:spacing w:line="360" w:lineRule="auto"/>
        <w:ind w:left="420"/>
        <w:rPr>
          <w:rFonts w:ascii="宋体" w:hAnsi="宋体"/>
          <w:sz w:val="24"/>
          <w:szCs w:val="20"/>
        </w:rPr>
      </w:pPr>
      <w:r>
        <w:rPr>
          <w:rFonts w:ascii="宋体" w:hAnsi="宋体" w:hint="eastAsia"/>
          <w:sz w:val="24"/>
          <w:szCs w:val="20"/>
        </w:rPr>
        <w:t>投标人自行编制，针对采购需求的技术要求提供响应附件文件、组织方案或解决方案等，其中人员配备要求可按下表格式填写并提供相关资料。</w:t>
      </w:r>
    </w:p>
    <w:p w14:paraId="777F3D34" w14:textId="77777777" w:rsidR="00CD2971" w:rsidRDefault="00CD2971">
      <w:pPr>
        <w:tabs>
          <w:tab w:val="left" w:pos="5580"/>
        </w:tabs>
        <w:spacing w:line="360" w:lineRule="auto"/>
        <w:ind w:left="420"/>
        <w:rPr>
          <w:rFonts w:ascii="宋体" w:hAnsi="宋体"/>
          <w:sz w:val="24"/>
          <w:szCs w:val="20"/>
        </w:rPr>
      </w:pPr>
    </w:p>
    <w:p w14:paraId="675BFDAF" w14:textId="77777777" w:rsidR="00CD2971" w:rsidRDefault="00000000">
      <w:pPr>
        <w:tabs>
          <w:tab w:val="left" w:pos="5580"/>
        </w:tabs>
        <w:spacing w:line="360" w:lineRule="auto"/>
        <w:ind w:left="420"/>
        <w:rPr>
          <w:rFonts w:ascii="宋体" w:hAnsi="宋体"/>
          <w:sz w:val="24"/>
        </w:rPr>
      </w:pPr>
      <w:r>
        <w:rPr>
          <w:rFonts w:ascii="宋体" w:hAnsi="宋体" w:hint="eastAsia"/>
          <w:sz w:val="24"/>
          <w:szCs w:val="20"/>
        </w:rPr>
        <w:t>特别提醒：采购需求技术要求中实质性要求（★号条款）有提供相关证明材料要求的，投标人须在投标文件中提供复印件或扫描件，</w:t>
      </w:r>
      <w:r>
        <w:rPr>
          <w:rFonts w:ascii="宋体" w:hAnsi="宋体"/>
          <w:sz w:val="24"/>
        </w:rPr>
        <w:t>否则</w:t>
      </w:r>
      <w:r>
        <w:rPr>
          <w:rFonts w:ascii="宋体" w:hAnsi="宋体"/>
          <w:b/>
          <w:sz w:val="24"/>
        </w:rPr>
        <w:t>投标无效</w:t>
      </w:r>
      <w:r>
        <w:rPr>
          <w:rFonts w:ascii="宋体" w:hAnsi="宋体"/>
          <w:sz w:val="24"/>
        </w:rPr>
        <w:t>。</w:t>
      </w:r>
    </w:p>
    <w:p w14:paraId="4F1FFDE9" w14:textId="77777777" w:rsidR="00CD2971" w:rsidRDefault="00000000">
      <w:pPr>
        <w:widowControl/>
        <w:jc w:val="left"/>
        <w:rPr>
          <w:rFonts w:ascii="宋体" w:hAnsi="宋体"/>
          <w:sz w:val="24"/>
        </w:rPr>
      </w:pPr>
      <w:r>
        <w:rPr>
          <w:rFonts w:ascii="宋体" w:hAnsi="宋体"/>
          <w:sz w:val="24"/>
        </w:rPr>
        <w:br w:type="page"/>
      </w:r>
    </w:p>
    <w:p w14:paraId="195CBD99" w14:textId="77777777" w:rsidR="00CD2971" w:rsidRDefault="00CD2971">
      <w:pPr>
        <w:tabs>
          <w:tab w:val="left" w:pos="5580"/>
        </w:tabs>
        <w:spacing w:line="360" w:lineRule="auto"/>
        <w:ind w:left="420"/>
        <w:rPr>
          <w:rFonts w:ascii="宋体" w:hAnsi="宋体"/>
          <w:sz w:val="24"/>
        </w:rPr>
        <w:sectPr w:rsidR="00CD2971" w:rsidSect="00C605CB">
          <w:pgSz w:w="11907" w:h="16840"/>
          <w:pgMar w:top="1418" w:right="1418" w:bottom="1418" w:left="1418" w:header="851" w:footer="851" w:gutter="0"/>
          <w:cols w:space="720"/>
          <w:docGrid w:linePitch="462"/>
        </w:sectPr>
      </w:pPr>
    </w:p>
    <w:p w14:paraId="15E243EB" w14:textId="77777777" w:rsidR="00CD2971" w:rsidRDefault="00000000">
      <w:pPr>
        <w:spacing w:beforeLines="50" w:before="120" w:afterLines="100" w:after="240"/>
        <w:jc w:val="center"/>
        <w:rPr>
          <w:rFonts w:ascii="宋体" w:hAnsi="宋体"/>
          <w:b/>
          <w:sz w:val="32"/>
          <w:szCs w:val="32"/>
        </w:rPr>
      </w:pPr>
      <w:bookmarkStart w:id="1781" w:name="_Toc65592544"/>
      <w:bookmarkStart w:id="1782" w:name="_Toc29829145"/>
      <w:bookmarkStart w:id="1783" w:name="_Toc123217079"/>
      <w:bookmarkStart w:id="1784" w:name="_Toc103601872"/>
      <w:bookmarkStart w:id="1785" w:name="_Toc10012"/>
      <w:bookmarkStart w:id="1786" w:name="_Toc2227"/>
      <w:r>
        <w:rPr>
          <w:rFonts w:ascii="宋体" w:hAnsi="宋体"/>
          <w:b/>
          <w:sz w:val="32"/>
          <w:szCs w:val="32"/>
        </w:rPr>
        <w:lastRenderedPageBreak/>
        <w:t>拟投入</w:t>
      </w:r>
      <w:r>
        <w:rPr>
          <w:rFonts w:ascii="宋体" w:hAnsi="宋体" w:hint="eastAsia"/>
          <w:b/>
          <w:sz w:val="32"/>
          <w:szCs w:val="32"/>
        </w:rPr>
        <w:t>项目主要</w:t>
      </w:r>
      <w:r>
        <w:rPr>
          <w:rFonts w:ascii="宋体" w:hAnsi="宋体"/>
          <w:b/>
          <w:sz w:val="32"/>
          <w:szCs w:val="32"/>
        </w:rPr>
        <w:t>人员汇总表</w:t>
      </w:r>
      <w:bookmarkEnd w:id="1781"/>
      <w:bookmarkEnd w:id="1782"/>
      <w:bookmarkEnd w:id="1783"/>
      <w:bookmarkEnd w:id="1784"/>
      <w:bookmarkEnd w:id="1785"/>
      <w:bookmarkEnd w:id="1786"/>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626"/>
        <w:gridCol w:w="678"/>
        <w:gridCol w:w="678"/>
        <w:gridCol w:w="724"/>
        <w:gridCol w:w="737"/>
        <w:gridCol w:w="1231"/>
        <w:gridCol w:w="1231"/>
        <w:gridCol w:w="1967"/>
        <w:gridCol w:w="706"/>
      </w:tblGrid>
      <w:tr w:rsidR="00CD2971" w14:paraId="09832882" w14:textId="77777777">
        <w:trPr>
          <w:trHeight w:val="600"/>
          <w:jc w:val="center"/>
        </w:trPr>
        <w:tc>
          <w:tcPr>
            <w:tcW w:w="708" w:type="dxa"/>
            <w:vAlign w:val="center"/>
          </w:tcPr>
          <w:p w14:paraId="24543DBA" w14:textId="77777777" w:rsidR="00CD2971" w:rsidRDefault="00000000">
            <w:pPr>
              <w:contextualSpacing/>
              <w:jc w:val="center"/>
              <w:rPr>
                <w:rFonts w:ascii="宋体" w:hAnsi="宋体"/>
                <w:b/>
                <w:spacing w:val="2"/>
                <w:kern w:val="0"/>
                <w:sz w:val="24"/>
              </w:rPr>
            </w:pPr>
            <w:r>
              <w:rPr>
                <w:rFonts w:ascii="宋体" w:hAnsi="宋体"/>
                <w:b/>
                <w:spacing w:val="2"/>
                <w:kern w:val="0"/>
                <w:sz w:val="24"/>
              </w:rPr>
              <w:t>序号</w:t>
            </w:r>
          </w:p>
        </w:tc>
        <w:tc>
          <w:tcPr>
            <w:tcW w:w="626" w:type="dxa"/>
            <w:vAlign w:val="center"/>
          </w:tcPr>
          <w:p w14:paraId="4ED0DA9E" w14:textId="77777777" w:rsidR="00CD2971" w:rsidRDefault="00000000">
            <w:pPr>
              <w:contextualSpacing/>
              <w:jc w:val="center"/>
              <w:rPr>
                <w:rFonts w:ascii="宋体" w:hAnsi="宋体"/>
                <w:b/>
                <w:sz w:val="24"/>
              </w:rPr>
            </w:pPr>
            <w:r>
              <w:rPr>
                <w:rFonts w:ascii="宋体" w:hAnsi="宋体"/>
                <w:b/>
                <w:spacing w:val="2"/>
                <w:kern w:val="0"/>
                <w:sz w:val="24"/>
              </w:rPr>
              <w:t>姓名</w:t>
            </w:r>
          </w:p>
        </w:tc>
        <w:tc>
          <w:tcPr>
            <w:tcW w:w="678" w:type="dxa"/>
            <w:vAlign w:val="center"/>
          </w:tcPr>
          <w:p w14:paraId="3D5FB544" w14:textId="77777777" w:rsidR="00CD2971" w:rsidRDefault="00000000">
            <w:pPr>
              <w:contextualSpacing/>
              <w:jc w:val="center"/>
              <w:rPr>
                <w:rFonts w:ascii="宋体" w:hAnsi="宋体"/>
                <w:b/>
                <w:spacing w:val="2"/>
                <w:kern w:val="0"/>
                <w:sz w:val="24"/>
              </w:rPr>
            </w:pPr>
            <w:r>
              <w:rPr>
                <w:rFonts w:ascii="宋体" w:hAnsi="宋体" w:hint="eastAsia"/>
                <w:b/>
                <w:spacing w:val="2"/>
                <w:kern w:val="0"/>
                <w:sz w:val="24"/>
              </w:rPr>
              <w:t>性别</w:t>
            </w:r>
          </w:p>
        </w:tc>
        <w:tc>
          <w:tcPr>
            <w:tcW w:w="678" w:type="dxa"/>
            <w:vAlign w:val="center"/>
          </w:tcPr>
          <w:p w14:paraId="1BB9D1B0" w14:textId="77777777" w:rsidR="00CD2971" w:rsidRDefault="00000000">
            <w:pPr>
              <w:contextualSpacing/>
              <w:jc w:val="center"/>
              <w:rPr>
                <w:rFonts w:ascii="宋体" w:hAnsi="宋体"/>
                <w:b/>
                <w:spacing w:val="2"/>
                <w:kern w:val="0"/>
                <w:sz w:val="24"/>
              </w:rPr>
            </w:pPr>
            <w:r>
              <w:rPr>
                <w:rFonts w:ascii="宋体" w:hAnsi="宋体"/>
                <w:b/>
                <w:spacing w:val="2"/>
                <w:kern w:val="0"/>
                <w:sz w:val="24"/>
              </w:rPr>
              <w:t>年龄</w:t>
            </w:r>
          </w:p>
        </w:tc>
        <w:tc>
          <w:tcPr>
            <w:tcW w:w="724" w:type="dxa"/>
            <w:vAlign w:val="center"/>
          </w:tcPr>
          <w:p w14:paraId="42AE1A90" w14:textId="77777777" w:rsidR="00CD2971" w:rsidRDefault="00000000">
            <w:pPr>
              <w:contextualSpacing/>
              <w:jc w:val="center"/>
              <w:rPr>
                <w:rFonts w:ascii="宋体" w:hAnsi="宋体"/>
                <w:b/>
                <w:sz w:val="24"/>
              </w:rPr>
            </w:pPr>
            <w:r>
              <w:rPr>
                <w:rFonts w:ascii="宋体" w:hAnsi="宋体"/>
                <w:b/>
                <w:spacing w:val="2"/>
                <w:kern w:val="0"/>
                <w:sz w:val="24"/>
              </w:rPr>
              <w:t>学历</w:t>
            </w:r>
          </w:p>
        </w:tc>
        <w:tc>
          <w:tcPr>
            <w:tcW w:w="737" w:type="dxa"/>
            <w:vAlign w:val="center"/>
          </w:tcPr>
          <w:p w14:paraId="2C3DE70C" w14:textId="77777777" w:rsidR="00CD2971" w:rsidRDefault="00000000">
            <w:pPr>
              <w:contextualSpacing/>
              <w:jc w:val="center"/>
              <w:rPr>
                <w:rFonts w:ascii="宋体" w:hAnsi="宋体"/>
                <w:b/>
                <w:sz w:val="24"/>
              </w:rPr>
            </w:pPr>
            <w:r>
              <w:rPr>
                <w:rFonts w:ascii="宋体" w:hAnsi="宋体"/>
                <w:b/>
                <w:spacing w:val="2"/>
                <w:kern w:val="0"/>
                <w:sz w:val="24"/>
              </w:rPr>
              <w:t>职称</w:t>
            </w:r>
          </w:p>
        </w:tc>
        <w:tc>
          <w:tcPr>
            <w:tcW w:w="1231" w:type="dxa"/>
            <w:vAlign w:val="center"/>
          </w:tcPr>
          <w:p w14:paraId="5DD57DF1" w14:textId="77777777" w:rsidR="00CD2971" w:rsidRDefault="00000000">
            <w:pPr>
              <w:contextualSpacing/>
              <w:jc w:val="center"/>
              <w:rPr>
                <w:rFonts w:ascii="宋体" w:hAnsi="宋体"/>
                <w:b/>
                <w:sz w:val="24"/>
              </w:rPr>
            </w:pPr>
            <w:r>
              <w:rPr>
                <w:rFonts w:ascii="宋体" w:hAnsi="宋体" w:hint="eastAsia"/>
                <w:b/>
                <w:sz w:val="24"/>
              </w:rPr>
              <w:t>学历专业</w:t>
            </w:r>
          </w:p>
        </w:tc>
        <w:tc>
          <w:tcPr>
            <w:tcW w:w="1231" w:type="dxa"/>
            <w:vAlign w:val="center"/>
          </w:tcPr>
          <w:p w14:paraId="624D646F" w14:textId="77777777" w:rsidR="00CD2971" w:rsidRDefault="00000000">
            <w:pPr>
              <w:contextualSpacing/>
              <w:jc w:val="center"/>
              <w:rPr>
                <w:rFonts w:ascii="宋体" w:hAnsi="宋体"/>
                <w:b/>
                <w:sz w:val="24"/>
              </w:rPr>
            </w:pPr>
            <w:r>
              <w:rPr>
                <w:rFonts w:ascii="宋体" w:hAnsi="宋体" w:hint="eastAsia"/>
                <w:b/>
                <w:sz w:val="24"/>
              </w:rPr>
              <w:t>从事专业</w:t>
            </w:r>
          </w:p>
        </w:tc>
        <w:tc>
          <w:tcPr>
            <w:tcW w:w="1967" w:type="dxa"/>
            <w:vAlign w:val="center"/>
          </w:tcPr>
          <w:p w14:paraId="4E12E704" w14:textId="77777777" w:rsidR="00CD2971" w:rsidRDefault="00000000">
            <w:pPr>
              <w:contextualSpacing/>
              <w:jc w:val="center"/>
              <w:rPr>
                <w:rFonts w:ascii="宋体" w:hAnsi="宋体"/>
                <w:b/>
                <w:sz w:val="24"/>
              </w:rPr>
            </w:pPr>
            <w:r>
              <w:rPr>
                <w:rFonts w:ascii="宋体" w:hAnsi="宋体"/>
                <w:b/>
                <w:sz w:val="24"/>
              </w:rPr>
              <w:t>拟在本项目担任岗位</w:t>
            </w:r>
            <w:r>
              <w:rPr>
                <w:rFonts w:ascii="宋体" w:hAnsi="宋体" w:hint="eastAsia"/>
                <w:b/>
                <w:sz w:val="24"/>
              </w:rPr>
              <w:t>/从事工作</w:t>
            </w:r>
          </w:p>
        </w:tc>
        <w:tc>
          <w:tcPr>
            <w:tcW w:w="706" w:type="dxa"/>
            <w:vAlign w:val="center"/>
          </w:tcPr>
          <w:p w14:paraId="4635657C" w14:textId="77777777" w:rsidR="00CD2971" w:rsidRDefault="00000000">
            <w:pPr>
              <w:contextualSpacing/>
              <w:jc w:val="center"/>
              <w:rPr>
                <w:rFonts w:ascii="宋体" w:hAnsi="宋体"/>
                <w:b/>
                <w:sz w:val="24"/>
              </w:rPr>
            </w:pPr>
            <w:r>
              <w:rPr>
                <w:rFonts w:ascii="宋体" w:hAnsi="宋体" w:hint="eastAsia"/>
                <w:b/>
                <w:sz w:val="24"/>
              </w:rPr>
              <w:t>备注</w:t>
            </w:r>
          </w:p>
        </w:tc>
      </w:tr>
      <w:tr w:rsidR="00CD2971" w14:paraId="3E2C5FA5" w14:textId="77777777">
        <w:trPr>
          <w:trHeight w:val="600"/>
          <w:jc w:val="center"/>
        </w:trPr>
        <w:tc>
          <w:tcPr>
            <w:tcW w:w="708" w:type="dxa"/>
            <w:vAlign w:val="center"/>
          </w:tcPr>
          <w:p w14:paraId="07B5AA45" w14:textId="77777777" w:rsidR="00CD2971" w:rsidRDefault="00CD2971">
            <w:pPr>
              <w:contextualSpacing/>
              <w:jc w:val="center"/>
              <w:rPr>
                <w:rFonts w:ascii="宋体" w:hAnsi="宋体"/>
                <w:spacing w:val="2"/>
                <w:kern w:val="0"/>
                <w:sz w:val="24"/>
              </w:rPr>
            </w:pPr>
          </w:p>
        </w:tc>
        <w:tc>
          <w:tcPr>
            <w:tcW w:w="626" w:type="dxa"/>
            <w:vAlign w:val="center"/>
          </w:tcPr>
          <w:p w14:paraId="5F51BE87" w14:textId="77777777" w:rsidR="00CD2971" w:rsidRDefault="00CD2971">
            <w:pPr>
              <w:contextualSpacing/>
              <w:jc w:val="center"/>
              <w:rPr>
                <w:rFonts w:ascii="宋体" w:hAnsi="宋体"/>
                <w:kern w:val="0"/>
                <w:sz w:val="24"/>
              </w:rPr>
            </w:pPr>
          </w:p>
        </w:tc>
        <w:tc>
          <w:tcPr>
            <w:tcW w:w="678" w:type="dxa"/>
            <w:vAlign w:val="center"/>
          </w:tcPr>
          <w:p w14:paraId="5E073A5A" w14:textId="77777777" w:rsidR="00CD2971" w:rsidRDefault="00CD2971">
            <w:pPr>
              <w:contextualSpacing/>
              <w:jc w:val="center"/>
              <w:rPr>
                <w:rFonts w:ascii="宋体" w:hAnsi="宋体"/>
                <w:kern w:val="0"/>
                <w:sz w:val="24"/>
              </w:rPr>
            </w:pPr>
          </w:p>
        </w:tc>
        <w:tc>
          <w:tcPr>
            <w:tcW w:w="678" w:type="dxa"/>
            <w:vAlign w:val="center"/>
          </w:tcPr>
          <w:p w14:paraId="56566B75" w14:textId="77777777" w:rsidR="00CD2971" w:rsidRDefault="00CD2971">
            <w:pPr>
              <w:contextualSpacing/>
              <w:jc w:val="center"/>
              <w:rPr>
                <w:rFonts w:ascii="宋体" w:hAnsi="宋体"/>
                <w:kern w:val="0"/>
                <w:sz w:val="24"/>
              </w:rPr>
            </w:pPr>
          </w:p>
        </w:tc>
        <w:tc>
          <w:tcPr>
            <w:tcW w:w="724" w:type="dxa"/>
            <w:vAlign w:val="center"/>
          </w:tcPr>
          <w:p w14:paraId="4C653C66" w14:textId="77777777" w:rsidR="00CD2971" w:rsidRDefault="00CD2971">
            <w:pPr>
              <w:contextualSpacing/>
              <w:jc w:val="center"/>
              <w:rPr>
                <w:rFonts w:ascii="宋体" w:hAnsi="宋体"/>
                <w:kern w:val="0"/>
                <w:sz w:val="24"/>
              </w:rPr>
            </w:pPr>
          </w:p>
        </w:tc>
        <w:tc>
          <w:tcPr>
            <w:tcW w:w="737" w:type="dxa"/>
            <w:vAlign w:val="center"/>
          </w:tcPr>
          <w:p w14:paraId="62CAE72D" w14:textId="77777777" w:rsidR="00CD2971" w:rsidRDefault="00CD2971">
            <w:pPr>
              <w:contextualSpacing/>
              <w:jc w:val="center"/>
              <w:rPr>
                <w:rFonts w:ascii="宋体" w:hAnsi="宋体"/>
                <w:kern w:val="0"/>
                <w:sz w:val="24"/>
              </w:rPr>
            </w:pPr>
          </w:p>
        </w:tc>
        <w:tc>
          <w:tcPr>
            <w:tcW w:w="1231" w:type="dxa"/>
            <w:vAlign w:val="center"/>
          </w:tcPr>
          <w:p w14:paraId="1D138630" w14:textId="77777777" w:rsidR="00CD2971" w:rsidRDefault="00CD2971">
            <w:pPr>
              <w:contextualSpacing/>
              <w:jc w:val="center"/>
              <w:rPr>
                <w:rFonts w:ascii="宋体" w:hAnsi="宋体"/>
                <w:kern w:val="0"/>
                <w:sz w:val="24"/>
              </w:rPr>
            </w:pPr>
          </w:p>
        </w:tc>
        <w:tc>
          <w:tcPr>
            <w:tcW w:w="1231" w:type="dxa"/>
            <w:vAlign w:val="center"/>
          </w:tcPr>
          <w:p w14:paraId="110F94F1" w14:textId="77777777" w:rsidR="00CD2971" w:rsidRDefault="00CD2971">
            <w:pPr>
              <w:contextualSpacing/>
              <w:jc w:val="center"/>
              <w:rPr>
                <w:rFonts w:ascii="宋体" w:hAnsi="宋体"/>
                <w:kern w:val="0"/>
                <w:sz w:val="24"/>
              </w:rPr>
            </w:pPr>
          </w:p>
        </w:tc>
        <w:tc>
          <w:tcPr>
            <w:tcW w:w="1967" w:type="dxa"/>
            <w:vAlign w:val="center"/>
          </w:tcPr>
          <w:p w14:paraId="1DD18931" w14:textId="77777777" w:rsidR="00CD2971" w:rsidRDefault="00CD2971">
            <w:pPr>
              <w:contextualSpacing/>
              <w:jc w:val="center"/>
              <w:rPr>
                <w:rFonts w:ascii="宋体" w:hAnsi="宋体"/>
                <w:kern w:val="0"/>
                <w:sz w:val="24"/>
              </w:rPr>
            </w:pPr>
          </w:p>
        </w:tc>
        <w:tc>
          <w:tcPr>
            <w:tcW w:w="706" w:type="dxa"/>
            <w:vAlign w:val="center"/>
          </w:tcPr>
          <w:p w14:paraId="0A88D3A7" w14:textId="77777777" w:rsidR="00CD2971" w:rsidRDefault="00CD2971">
            <w:pPr>
              <w:contextualSpacing/>
              <w:jc w:val="center"/>
              <w:rPr>
                <w:rFonts w:ascii="宋体" w:hAnsi="宋体"/>
                <w:kern w:val="0"/>
                <w:sz w:val="24"/>
              </w:rPr>
            </w:pPr>
          </w:p>
        </w:tc>
      </w:tr>
      <w:tr w:rsidR="00CD2971" w14:paraId="18D9C9FD" w14:textId="77777777">
        <w:trPr>
          <w:trHeight w:val="600"/>
          <w:jc w:val="center"/>
        </w:trPr>
        <w:tc>
          <w:tcPr>
            <w:tcW w:w="708" w:type="dxa"/>
            <w:vAlign w:val="center"/>
          </w:tcPr>
          <w:p w14:paraId="475E1CB3" w14:textId="77777777" w:rsidR="00CD2971" w:rsidRDefault="00CD2971">
            <w:pPr>
              <w:contextualSpacing/>
              <w:jc w:val="center"/>
              <w:rPr>
                <w:rFonts w:ascii="宋体" w:hAnsi="宋体"/>
                <w:spacing w:val="2"/>
                <w:kern w:val="0"/>
                <w:sz w:val="24"/>
              </w:rPr>
            </w:pPr>
          </w:p>
        </w:tc>
        <w:tc>
          <w:tcPr>
            <w:tcW w:w="626" w:type="dxa"/>
            <w:vAlign w:val="center"/>
          </w:tcPr>
          <w:p w14:paraId="007FDE1E" w14:textId="77777777" w:rsidR="00CD2971" w:rsidRDefault="00CD2971">
            <w:pPr>
              <w:contextualSpacing/>
              <w:jc w:val="center"/>
              <w:rPr>
                <w:rFonts w:ascii="宋体" w:hAnsi="宋体"/>
                <w:kern w:val="0"/>
                <w:sz w:val="24"/>
              </w:rPr>
            </w:pPr>
          </w:p>
        </w:tc>
        <w:tc>
          <w:tcPr>
            <w:tcW w:w="678" w:type="dxa"/>
            <w:vAlign w:val="center"/>
          </w:tcPr>
          <w:p w14:paraId="4478C544" w14:textId="77777777" w:rsidR="00CD2971" w:rsidRDefault="00CD2971">
            <w:pPr>
              <w:contextualSpacing/>
              <w:jc w:val="center"/>
              <w:rPr>
                <w:rFonts w:ascii="宋体" w:hAnsi="宋体"/>
                <w:kern w:val="0"/>
                <w:sz w:val="24"/>
              </w:rPr>
            </w:pPr>
          </w:p>
        </w:tc>
        <w:tc>
          <w:tcPr>
            <w:tcW w:w="678" w:type="dxa"/>
            <w:vAlign w:val="center"/>
          </w:tcPr>
          <w:p w14:paraId="6834AD86" w14:textId="77777777" w:rsidR="00CD2971" w:rsidRDefault="00CD2971">
            <w:pPr>
              <w:contextualSpacing/>
              <w:jc w:val="center"/>
              <w:rPr>
                <w:rFonts w:ascii="宋体" w:hAnsi="宋体"/>
                <w:kern w:val="0"/>
                <w:sz w:val="24"/>
              </w:rPr>
            </w:pPr>
          </w:p>
        </w:tc>
        <w:tc>
          <w:tcPr>
            <w:tcW w:w="724" w:type="dxa"/>
            <w:vAlign w:val="center"/>
          </w:tcPr>
          <w:p w14:paraId="47F1E198" w14:textId="77777777" w:rsidR="00CD2971" w:rsidRDefault="00CD2971">
            <w:pPr>
              <w:contextualSpacing/>
              <w:jc w:val="center"/>
              <w:rPr>
                <w:rFonts w:ascii="宋体" w:hAnsi="宋体"/>
                <w:kern w:val="0"/>
                <w:sz w:val="24"/>
              </w:rPr>
            </w:pPr>
          </w:p>
        </w:tc>
        <w:tc>
          <w:tcPr>
            <w:tcW w:w="737" w:type="dxa"/>
            <w:vAlign w:val="center"/>
          </w:tcPr>
          <w:p w14:paraId="25685DFC" w14:textId="77777777" w:rsidR="00CD2971" w:rsidRDefault="00CD2971">
            <w:pPr>
              <w:contextualSpacing/>
              <w:jc w:val="center"/>
              <w:rPr>
                <w:rFonts w:ascii="宋体" w:hAnsi="宋体"/>
                <w:kern w:val="0"/>
                <w:sz w:val="24"/>
              </w:rPr>
            </w:pPr>
          </w:p>
        </w:tc>
        <w:tc>
          <w:tcPr>
            <w:tcW w:w="1231" w:type="dxa"/>
            <w:vAlign w:val="center"/>
          </w:tcPr>
          <w:p w14:paraId="2FEA5740" w14:textId="77777777" w:rsidR="00CD2971" w:rsidRDefault="00CD2971">
            <w:pPr>
              <w:contextualSpacing/>
              <w:jc w:val="center"/>
              <w:rPr>
                <w:rFonts w:ascii="宋体" w:hAnsi="宋体"/>
                <w:kern w:val="0"/>
                <w:sz w:val="24"/>
              </w:rPr>
            </w:pPr>
          </w:p>
        </w:tc>
        <w:tc>
          <w:tcPr>
            <w:tcW w:w="1231" w:type="dxa"/>
            <w:vAlign w:val="center"/>
          </w:tcPr>
          <w:p w14:paraId="4C220FC3" w14:textId="77777777" w:rsidR="00CD2971" w:rsidRDefault="00CD2971">
            <w:pPr>
              <w:contextualSpacing/>
              <w:jc w:val="center"/>
              <w:rPr>
                <w:rFonts w:ascii="宋体" w:hAnsi="宋体"/>
                <w:kern w:val="0"/>
                <w:sz w:val="24"/>
              </w:rPr>
            </w:pPr>
          </w:p>
        </w:tc>
        <w:tc>
          <w:tcPr>
            <w:tcW w:w="1967" w:type="dxa"/>
            <w:vAlign w:val="center"/>
          </w:tcPr>
          <w:p w14:paraId="51C379B1" w14:textId="77777777" w:rsidR="00CD2971" w:rsidRDefault="00CD2971">
            <w:pPr>
              <w:contextualSpacing/>
              <w:jc w:val="center"/>
              <w:rPr>
                <w:rFonts w:ascii="宋体" w:hAnsi="宋体"/>
                <w:kern w:val="0"/>
                <w:sz w:val="24"/>
              </w:rPr>
            </w:pPr>
          </w:p>
        </w:tc>
        <w:tc>
          <w:tcPr>
            <w:tcW w:w="706" w:type="dxa"/>
            <w:vAlign w:val="center"/>
          </w:tcPr>
          <w:p w14:paraId="53204A93" w14:textId="77777777" w:rsidR="00CD2971" w:rsidRDefault="00CD2971">
            <w:pPr>
              <w:contextualSpacing/>
              <w:jc w:val="center"/>
              <w:rPr>
                <w:rFonts w:ascii="宋体" w:hAnsi="宋体"/>
                <w:kern w:val="0"/>
                <w:sz w:val="24"/>
              </w:rPr>
            </w:pPr>
          </w:p>
        </w:tc>
      </w:tr>
      <w:tr w:rsidR="00CD2971" w14:paraId="4DC541F9" w14:textId="77777777">
        <w:trPr>
          <w:trHeight w:val="600"/>
          <w:jc w:val="center"/>
        </w:trPr>
        <w:tc>
          <w:tcPr>
            <w:tcW w:w="708" w:type="dxa"/>
            <w:vAlign w:val="center"/>
          </w:tcPr>
          <w:p w14:paraId="7626A78E" w14:textId="77777777" w:rsidR="00CD2971" w:rsidRDefault="00CD2971">
            <w:pPr>
              <w:contextualSpacing/>
              <w:jc w:val="center"/>
              <w:rPr>
                <w:rFonts w:ascii="宋体" w:hAnsi="宋体"/>
                <w:kern w:val="0"/>
                <w:sz w:val="24"/>
              </w:rPr>
            </w:pPr>
          </w:p>
        </w:tc>
        <w:tc>
          <w:tcPr>
            <w:tcW w:w="626" w:type="dxa"/>
            <w:vAlign w:val="center"/>
          </w:tcPr>
          <w:p w14:paraId="43F6D8B7" w14:textId="77777777" w:rsidR="00CD2971" w:rsidRDefault="00CD2971">
            <w:pPr>
              <w:contextualSpacing/>
              <w:jc w:val="center"/>
              <w:rPr>
                <w:rFonts w:ascii="宋体" w:hAnsi="宋体"/>
                <w:kern w:val="0"/>
                <w:sz w:val="24"/>
              </w:rPr>
            </w:pPr>
          </w:p>
        </w:tc>
        <w:tc>
          <w:tcPr>
            <w:tcW w:w="678" w:type="dxa"/>
            <w:vAlign w:val="center"/>
          </w:tcPr>
          <w:p w14:paraId="6FE4AE22" w14:textId="77777777" w:rsidR="00CD2971" w:rsidRDefault="00CD2971">
            <w:pPr>
              <w:contextualSpacing/>
              <w:jc w:val="center"/>
              <w:rPr>
                <w:rFonts w:ascii="宋体" w:hAnsi="宋体"/>
                <w:kern w:val="0"/>
                <w:sz w:val="24"/>
              </w:rPr>
            </w:pPr>
          </w:p>
        </w:tc>
        <w:tc>
          <w:tcPr>
            <w:tcW w:w="678" w:type="dxa"/>
            <w:vAlign w:val="center"/>
          </w:tcPr>
          <w:p w14:paraId="32F93D65" w14:textId="77777777" w:rsidR="00CD2971" w:rsidRDefault="00CD2971">
            <w:pPr>
              <w:contextualSpacing/>
              <w:jc w:val="center"/>
              <w:rPr>
                <w:rFonts w:ascii="宋体" w:hAnsi="宋体"/>
                <w:kern w:val="0"/>
                <w:sz w:val="24"/>
              </w:rPr>
            </w:pPr>
          </w:p>
        </w:tc>
        <w:tc>
          <w:tcPr>
            <w:tcW w:w="724" w:type="dxa"/>
            <w:vAlign w:val="center"/>
          </w:tcPr>
          <w:p w14:paraId="1EB52D07" w14:textId="77777777" w:rsidR="00CD2971" w:rsidRDefault="00CD2971">
            <w:pPr>
              <w:contextualSpacing/>
              <w:jc w:val="center"/>
              <w:rPr>
                <w:rFonts w:ascii="宋体" w:hAnsi="宋体"/>
                <w:kern w:val="0"/>
                <w:sz w:val="24"/>
              </w:rPr>
            </w:pPr>
          </w:p>
        </w:tc>
        <w:tc>
          <w:tcPr>
            <w:tcW w:w="737" w:type="dxa"/>
            <w:vAlign w:val="center"/>
          </w:tcPr>
          <w:p w14:paraId="278D1726" w14:textId="77777777" w:rsidR="00CD2971" w:rsidRDefault="00CD2971">
            <w:pPr>
              <w:contextualSpacing/>
              <w:jc w:val="center"/>
              <w:rPr>
                <w:rFonts w:ascii="宋体" w:hAnsi="宋体"/>
                <w:kern w:val="0"/>
                <w:sz w:val="24"/>
              </w:rPr>
            </w:pPr>
          </w:p>
        </w:tc>
        <w:tc>
          <w:tcPr>
            <w:tcW w:w="1231" w:type="dxa"/>
            <w:vAlign w:val="center"/>
          </w:tcPr>
          <w:p w14:paraId="6ABDC9B8" w14:textId="77777777" w:rsidR="00CD2971" w:rsidRDefault="00CD2971">
            <w:pPr>
              <w:contextualSpacing/>
              <w:jc w:val="center"/>
              <w:rPr>
                <w:rFonts w:ascii="宋体" w:hAnsi="宋体"/>
                <w:kern w:val="0"/>
                <w:sz w:val="24"/>
              </w:rPr>
            </w:pPr>
          </w:p>
        </w:tc>
        <w:tc>
          <w:tcPr>
            <w:tcW w:w="1231" w:type="dxa"/>
            <w:vAlign w:val="center"/>
          </w:tcPr>
          <w:p w14:paraId="0DF08B89" w14:textId="77777777" w:rsidR="00CD2971" w:rsidRDefault="00CD2971">
            <w:pPr>
              <w:contextualSpacing/>
              <w:jc w:val="center"/>
              <w:rPr>
                <w:rFonts w:ascii="宋体" w:hAnsi="宋体"/>
                <w:kern w:val="0"/>
                <w:sz w:val="24"/>
              </w:rPr>
            </w:pPr>
          </w:p>
        </w:tc>
        <w:tc>
          <w:tcPr>
            <w:tcW w:w="1967" w:type="dxa"/>
            <w:vAlign w:val="center"/>
          </w:tcPr>
          <w:p w14:paraId="6025CBA1" w14:textId="77777777" w:rsidR="00CD2971" w:rsidRDefault="00CD2971">
            <w:pPr>
              <w:contextualSpacing/>
              <w:jc w:val="center"/>
              <w:rPr>
                <w:rFonts w:ascii="宋体" w:hAnsi="宋体"/>
                <w:kern w:val="0"/>
                <w:sz w:val="24"/>
              </w:rPr>
            </w:pPr>
          </w:p>
        </w:tc>
        <w:tc>
          <w:tcPr>
            <w:tcW w:w="706" w:type="dxa"/>
            <w:vAlign w:val="center"/>
          </w:tcPr>
          <w:p w14:paraId="2501B68F" w14:textId="77777777" w:rsidR="00CD2971" w:rsidRDefault="00CD2971">
            <w:pPr>
              <w:contextualSpacing/>
              <w:jc w:val="center"/>
              <w:rPr>
                <w:rFonts w:ascii="宋体" w:hAnsi="宋体"/>
                <w:kern w:val="0"/>
                <w:sz w:val="24"/>
              </w:rPr>
            </w:pPr>
          </w:p>
        </w:tc>
      </w:tr>
      <w:tr w:rsidR="00CD2971" w14:paraId="69F291E4" w14:textId="77777777">
        <w:trPr>
          <w:trHeight w:val="600"/>
          <w:jc w:val="center"/>
        </w:trPr>
        <w:tc>
          <w:tcPr>
            <w:tcW w:w="708" w:type="dxa"/>
            <w:vAlign w:val="center"/>
          </w:tcPr>
          <w:p w14:paraId="2380C5E0" w14:textId="77777777" w:rsidR="00CD2971" w:rsidRDefault="00CD2971">
            <w:pPr>
              <w:contextualSpacing/>
              <w:jc w:val="center"/>
              <w:rPr>
                <w:rFonts w:ascii="宋体" w:hAnsi="宋体"/>
                <w:kern w:val="0"/>
                <w:sz w:val="24"/>
              </w:rPr>
            </w:pPr>
          </w:p>
        </w:tc>
        <w:tc>
          <w:tcPr>
            <w:tcW w:w="626" w:type="dxa"/>
            <w:vAlign w:val="center"/>
          </w:tcPr>
          <w:p w14:paraId="1E33E2BE" w14:textId="77777777" w:rsidR="00CD2971" w:rsidRDefault="00CD2971">
            <w:pPr>
              <w:contextualSpacing/>
              <w:jc w:val="center"/>
              <w:rPr>
                <w:rFonts w:ascii="宋体" w:hAnsi="宋体"/>
                <w:kern w:val="0"/>
                <w:sz w:val="24"/>
              </w:rPr>
            </w:pPr>
          </w:p>
        </w:tc>
        <w:tc>
          <w:tcPr>
            <w:tcW w:w="678" w:type="dxa"/>
            <w:vAlign w:val="center"/>
          </w:tcPr>
          <w:p w14:paraId="478E479F" w14:textId="77777777" w:rsidR="00CD2971" w:rsidRDefault="00CD2971">
            <w:pPr>
              <w:contextualSpacing/>
              <w:jc w:val="center"/>
              <w:rPr>
                <w:rFonts w:ascii="宋体" w:hAnsi="宋体"/>
                <w:kern w:val="0"/>
                <w:sz w:val="24"/>
              </w:rPr>
            </w:pPr>
          </w:p>
        </w:tc>
        <w:tc>
          <w:tcPr>
            <w:tcW w:w="678" w:type="dxa"/>
            <w:vAlign w:val="center"/>
          </w:tcPr>
          <w:p w14:paraId="385E8C3C" w14:textId="77777777" w:rsidR="00CD2971" w:rsidRDefault="00CD2971">
            <w:pPr>
              <w:contextualSpacing/>
              <w:jc w:val="center"/>
              <w:rPr>
                <w:rFonts w:ascii="宋体" w:hAnsi="宋体"/>
                <w:kern w:val="0"/>
                <w:sz w:val="24"/>
              </w:rPr>
            </w:pPr>
          </w:p>
        </w:tc>
        <w:tc>
          <w:tcPr>
            <w:tcW w:w="724" w:type="dxa"/>
            <w:vAlign w:val="center"/>
          </w:tcPr>
          <w:p w14:paraId="1E369BBC" w14:textId="77777777" w:rsidR="00CD2971" w:rsidRDefault="00CD2971">
            <w:pPr>
              <w:contextualSpacing/>
              <w:jc w:val="center"/>
              <w:rPr>
                <w:rFonts w:ascii="宋体" w:hAnsi="宋体"/>
                <w:kern w:val="0"/>
                <w:sz w:val="24"/>
              </w:rPr>
            </w:pPr>
          </w:p>
        </w:tc>
        <w:tc>
          <w:tcPr>
            <w:tcW w:w="737" w:type="dxa"/>
            <w:vAlign w:val="center"/>
          </w:tcPr>
          <w:p w14:paraId="30014F25" w14:textId="77777777" w:rsidR="00CD2971" w:rsidRDefault="00CD2971">
            <w:pPr>
              <w:contextualSpacing/>
              <w:jc w:val="center"/>
              <w:rPr>
                <w:rFonts w:ascii="宋体" w:hAnsi="宋体"/>
                <w:kern w:val="0"/>
                <w:sz w:val="24"/>
              </w:rPr>
            </w:pPr>
          </w:p>
        </w:tc>
        <w:tc>
          <w:tcPr>
            <w:tcW w:w="1231" w:type="dxa"/>
            <w:vAlign w:val="center"/>
          </w:tcPr>
          <w:p w14:paraId="3D45FBBC" w14:textId="77777777" w:rsidR="00CD2971" w:rsidRDefault="00CD2971">
            <w:pPr>
              <w:contextualSpacing/>
              <w:jc w:val="center"/>
              <w:rPr>
                <w:rFonts w:ascii="宋体" w:hAnsi="宋体"/>
                <w:kern w:val="0"/>
                <w:sz w:val="24"/>
              </w:rPr>
            </w:pPr>
          </w:p>
        </w:tc>
        <w:tc>
          <w:tcPr>
            <w:tcW w:w="1231" w:type="dxa"/>
            <w:vAlign w:val="center"/>
          </w:tcPr>
          <w:p w14:paraId="40D7251A" w14:textId="77777777" w:rsidR="00CD2971" w:rsidRDefault="00CD2971">
            <w:pPr>
              <w:contextualSpacing/>
              <w:jc w:val="center"/>
              <w:rPr>
                <w:rFonts w:ascii="宋体" w:hAnsi="宋体"/>
                <w:kern w:val="0"/>
                <w:sz w:val="24"/>
              </w:rPr>
            </w:pPr>
          </w:p>
        </w:tc>
        <w:tc>
          <w:tcPr>
            <w:tcW w:w="1967" w:type="dxa"/>
            <w:vAlign w:val="center"/>
          </w:tcPr>
          <w:p w14:paraId="18B72D11" w14:textId="77777777" w:rsidR="00CD2971" w:rsidRDefault="00CD2971">
            <w:pPr>
              <w:contextualSpacing/>
              <w:jc w:val="center"/>
              <w:rPr>
                <w:rFonts w:ascii="宋体" w:hAnsi="宋体"/>
                <w:kern w:val="0"/>
                <w:sz w:val="24"/>
              </w:rPr>
            </w:pPr>
          </w:p>
        </w:tc>
        <w:tc>
          <w:tcPr>
            <w:tcW w:w="706" w:type="dxa"/>
            <w:vAlign w:val="center"/>
          </w:tcPr>
          <w:p w14:paraId="464897C1" w14:textId="77777777" w:rsidR="00CD2971" w:rsidRDefault="00CD2971">
            <w:pPr>
              <w:contextualSpacing/>
              <w:jc w:val="center"/>
              <w:rPr>
                <w:rFonts w:ascii="宋体" w:hAnsi="宋体"/>
                <w:kern w:val="0"/>
                <w:sz w:val="24"/>
              </w:rPr>
            </w:pPr>
          </w:p>
        </w:tc>
      </w:tr>
      <w:tr w:rsidR="00CD2971" w14:paraId="5CC8AA42" w14:textId="77777777">
        <w:trPr>
          <w:trHeight w:val="600"/>
          <w:jc w:val="center"/>
        </w:trPr>
        <w:tc>
          <w:tcPr>
            <w:tcW w:w="708" w:type="dxa"/>
            <w:vAlign w:val="center"/>
          </w:tcPr>
          <w:p w14:paraId="19D3BC4F" w14:textId="77777777" w:rsidR="00CD2971" w:rsidRDefault="00CD2971">
            <w:pPr>
              <w:contextualSpacing/>
              <w:jc w:val="center"/>
              <w:rPr>
                <w:rFonts w:ascii="宋体" w:hAnsi="宋体"/>
                <w:kern w:val="0"/>
                <w:sz w:val="24"/>
              </w:rPr>
            </w:pPr>
          </w:p>
        </w:tc>
        <w:tc>
          <w:tcPr>
            <w:tcW w:w="626" w:type="dxa"/>
            <w:vAlign w:val="center"/>
          </w:tcPr>
          <w:p w14:paraId="6AEBEC6D" w14:textId="77777777" w:rsidR="00CD2971" w:rsidRDefault="00CD2971">
            <w:pPr>
              <w:contextualSpacing/>
              <w:jc w:val="center"/>
              <w:rPr>
                <w:rFonts w:ascii="宋体" w:hAnsi="宋体"/>
                <w:kern w:val="0"/>
                <w:sz w:val="24"/>
              </w:rPr>
            </w:pPr>
          </w:p>
        </w:tc>
        <w:tc>
          <w:tcPr>
            <w:tcW w:w="678" w:type="dxa"/>
            <w:vAlign w:val="center"/>
          </w:tcPr>
          <w:p w14:paraId="77DA079B" w14:textId="77777777" w:rsidR="00CD2971" w:rsidRDefault="00CD2971">
            <w:pPr>
              <w:contextualSpacing/>
              <w:jc w:val="center"/>
              <w:rPr>
                <w:rFonts w:ascii="宋体" w:hAnsi="宋体"/>
                <w:kern w:val="0"/>
                <w:sz w:val="24"/>
              </w:rPr>
            </w:pPr>
          </w:p>
        </w:tc>
        <w:tc>
          <w:tcPr>
            <w:tcW w:w="678" w:type="dxa"/>
            <w:vAlign w:val="center"/>
          </w:tcPr>
          <w:p w14:paraId="0262C8D0" w14:textId="77777777" w:rsidR="00CD2971" w:rsidRDefault="00CD2971">
            <w:pPr>
              <w:contextualSpacing/>
              <w:jc w:val="center"/>
              <w:rPr>
                <w:rFonts w:ascii="宋体" w:hAnsi="宋体"/>
                <w:kern w:val="0"/>
                <w:sz w:val="24"/>
              </w:rPr>
            </w:pPr>
          </w:p>
        </w:tc>
        <w:tc>
          <w:tcPr>
            <w:tcW w:w="724" w:type="dxa"/>
            <w:vAlign w:val="center"/>
          </w:tcPr>
          <w:p w14:paraId="22BE7EA6" w14:textId="77777777" w:rsidR="00CD2971" w:rsidRDefault="00CD2971">
            <w:pPr>
              <w:contextualSpacing/>
              <w:jc w:val="center"/>
              <w:rPr>
                <w:rFonts w:ascii="宋体" w:hAnsi="宋体"/>
                <w:kern w:val="0"/>
                <w:sz w:val="24"/>
              </w:rPr>
            </w:pPr>
          </w:p>
        </w:tc>
        <w:tc>
          <w:tcPr>
            <w:tcW w:w="737" w:type="dxa"/>
            <w:vAlign w:val="center"/>
          </w:tcPr>
          <w:p w14:paraId="010D6ACC" w14:textId="77777777" w:rsidR="00CD2971" w:rsidRDefault="00CD2971">
            <w:pPr>
              <w:contextualSpacing/>
              <w:jc w:val="center"/>
              <w:rPr>
                <w:rFonts w:ascii="宋体" w:hAnsi="宋体"/>
                <w:kern w:val="0"/>
                <w:sz w:val="24"/>
              </w:rPr>
            </w:pPr>
          </w:p>
        </w:tc>
        <w:tc>
          <w:tcPr>
            <w:tcW w:w="1231" w:type="dxa"/>
            <w:vAlign w:val="center"/>
          </w:tcPr>
          <w:p w14:paraId="7AC6B8F9" w14:textId="77777777" w:rsidR="00CD2971" w:rsidRDefault="00CD2971">
            <w:pPr>
              <w:contextualSpacing/>
              <w:jc w:val="center"/>
              <w:rPr>
                <w:rFonts w:ascii="宋体" w:hAnsi="宋体"/>
                <w:kern w:val="0"/>
                <w:sz w:val="24"/>
              </w:rPr>
            </w:pPr>
          </w:p>
        </w:tc>
        <w:tc>
          <w:tcPr>
            <w:tcW w:w="1231" w:type="dxa"/>
            <w:vAlign w:val="center"/>
          </w:tcPr>
          <w:p w14:paraId="34B31063" w14:textId="77777777" w:rsidR="00CD2971" w:rsidRDefault="00CD2971">
            <w:pPr>
              <w:contextualSpacing/>
              <w:jc w:val="center"/>
              <w:rPr>
                <w:rFonts w:ascii="宋体" w:hAnsi="宋体"/>
                <w:kern w:val="0"/>
                <w:sz w:val="24"/>
              </w:rPr>
            </w:pPr>
          </w:p>
        </w:tc>
        <w:tc>
          <w:tcPr>
            <w:tcW w:w="1967" w:type="dxa"/>
            <w:vAlign w:val="center"/>
          </w:tcPr>
          <w:p w14:paraId="54886295" w14:textId="77777777" w:rsidR="00CD2971" w:rsidRDefault="00CD2971">
            <w:pPr>
              <w:contextualSpacing/>
              <w:jc w:val="center"/>
              <w:rPr>
                <w:rFonts w:ascii="宋体" w:hAnsi="宋体"/>
                <w:kern w:val="0"/>
                <w:sz w:val="24"/>
              </w:rPr>
            </w:pPr>
          </w:p>
        </w:tc>
        <w:tc>
          <w:tcPr>
            <w:tcW w:w="706" w:type="dxa"/>
            <w:vAlign w:val="center"/>
          </w:tcPr>
          <w:p w14:paraId="0F3AC5F3" w14:textId="77777777" w:rsidR="00CD2971" w:rsidRDefault="00CD2971">
            <w:pPr>
              <w:contextualSpacing/>
              <w:jc w:val="center"/>
              <w:rPr>
                <w:rFonts w:ascii="宋体" w:hAnsi="宋体"/>
                <w:kern w:val="0"/>
                <w:sz w:val="24"/>
              </w:rPr>
            </w:pPr>
          </w:p>
        </w:tc>
      </w:tr>
      <w:tr w:rsidR="00CD2971" w14:paraId="6D6D2093" w14:textId="77777777">
        <w:trPr>
          <w:trHeight w:val="600"/>
          <w:jc w:val="center"/>
        </w:trPr>
        <w:tc>
          <w:tcPr>
            <w:tcW w:w="708" w:type="dxa"/>
            <w:vAlign w:val="center"/>
          </w:tcPr>
          <w:p w14:paraId="19387B8C" w14:textId="77777777" w:rsidR="00CD2971" w:rsidRDefault="00CD2971">
            <w:pPr>
              <w:contextualSpacing/>
              <w:jc w:val="center"/>
              <w:rPr>
                <w:rFonts w:ascii="宋体" w:hAnsi="宋体"/>
                <w:kern w:val="0"/>
                <w:sz w:val="24"/>
              </w:rPr>
            </w:pPr>
          </w:p>
        </w:tc>
        <w:tc>
          <w:tcPr>
            <w:tcW w:w="626" w:type="dxa"/>
            <w:vAlign w:val="center"/>
          </w:tcPr>
          <w:p w14:paraId="26E86DF9" w14:textId="77777777" w:rsidR="00CD2971" w:rsidRDefault="00CD2971">
            <w:pPr>
              <w:contextualSpacing/>
              <w:jc w:val="center"/>
              <w:rPr>
                <w:rFonts w:ascii="宋体" w:hAnsi="宋体"/>
                <w:kern w:val="0"/>
                <w:sz w:val="24"/>
              </w:rPr>
            </w:pPr>
          </w:p>
        </w:tc>
        <w:tc>
          <w:tcPr>
            <w:tcW w:w="678" w:type="dxa"/>
            <w:vAlign w:val="center"/>
          </w:tcPr>
          <w:p w14:paraId="3DCFA134" w14:textId="77777777" w:rsidR="00CD2971" w:rsidRDefault="00CD2971">
            <w:pPr>
              <w:contextualSpacing/>
              <w:jc w:val="center"/>
              <w:rPr>
                <w:rFonts w:ascii="宋体" w:hAnsi="宋体"/>
                <w:kern w:val="0"/>
                <w:sz w:val="24"/>
              </w:rPr>
            </w:pPr>
          </w:p>
        </w:tc>
        <w:tc>
          <w:tcPr>
            <w:tcW w:w="678" w:type="dxa"/>
            <w:vAlign w:val="center"/>
          </w:tcPr>
          <w:p w14:paraId="6168271F" w14:textId="77777777" w:rsidR="00CD2971" w:rsidRDefault="00CD2971">
            <w:pPr>
              <w:contextualSpacing/>
              <w:jc w:val="center"/>
              <w:rPr>
                <w:rFonts w:ascii="宋体" w:hAnsi="宋体"/>
                <w:kern w:val="0"/>
                <w:sz w:val="24"/>
              </w:rPr>
            </w:pPr>
          </w:p>
        </w:tc>
        <w:tc>
          <w:tcPr>
            <w:tcW w:w="724" w:type="dxa"/>
            <w:vAlign w:val="center"/>
          </w:tcPr>
          <w:p w14:paraId="73B1CB4B" w14:textId="77777777" w:rsidR="00CD2971" w:rsidRDefault="00CD2971">
            <w:pPr>
              <w:contextualSpacing/>
              <w:jc w:val="center"/>
              <w:rPr>
                <w:rFonts w:ascii="宋体" w:hAnsi="宋体"/>
                <w:kern w:val="0"/>
                <w:sz w:val="24"/>
              </w:rPr>
            </w:pPr>
          </w:p>
        </w:tc>
        <w:tc>
          <w:tcPr>
            <w:tcW w:w="737" w:type="dxa"/>
            <w:vAlign w:val="center"/>
          </w:tcPr>
          <w:p w14:paraId="06D0DFD4" w14:textId="77777777" w:rsidR="00CD2971" w:rsidRDefault="00CD2971">
            <w:pPr>
              <w:contextualSpacing/>
              <w:jc w:val="center"/>
              <w:rPr>
                <w:rFonts w:ascii="宋体" w:hAnsi="宋体"/>
                <w:kern w:val="0"/>
                <w:sz w:val="24"/>
              </w:rPr>
            </w:pPr>
          </w:p>
        </w:tc>
        <w:tc>
          <w:tcPr>
            <w:tcW w:w="1231" w:type="dxa"/>
            <w:vAlign w:val="center"/>
          </w:tcPr>
          <w:p w14:paraId="16278AEE" w14:textId="77777777" w:rsidR="00CD2971" w:rsidRDefault="00CD2971">
            <w:pPr>
              <w:contextualSpacing/>
              <w:jc w:val="center"/>
              <w:rPr>
                <w:rFonts w:ascii="宋体" w:hAnsi="宋体"/>
                <w:kern w:val="0"/>
                <w:sz w:val="24"/>
              </w:rPr>
            </w:pPr>
          </w:p>
        </w:tc>
        <w:tc>
          <w:tcPr>
            <w:tcW w:w="1231" w:type="dxa"/>
            <w:vAlign w:val="center"/>
          </w:tcPr>
          <w:p w14:paraId="060987CF" w14:textId="77777777" w:rsidR="00CD2971" w:rsidRDefault="00CD2971">
            <w:pPr>
              <w:contextualSpacing/>
              <w:jc w:val="center"/>
              <w:rPr>
                <w:rFonts w:ascii="宋体" w:hAnsi="宋体"/>
                <w:kern w:val="0"/>
                <w:sz w:val="24"/>
              </w:rPr>
            </w:pPr>
          </w:p>
        </w:tc>
        <w:tc>
          <w:tcPr>
            <w:tcW w:w="1967" w:type="dxa"/>
            <w:vAlign w:val="center"/>
          </w:tcPr>
          <w:p w14:paraId="36ABBE48" w14:textId="77777777" w:rsidR="00CD2971" w:rsidRDefault="00CD2971">
            <w:pPr>
              <w:contextualSpacing/>
              <w:jc w:val="center"/>
              <w:rPr>
                <w:rFonts w:ascii="宋体" w:hAnsi="宋体"/>
                <w:kern w:val="0"/>
                <w:sz w:val="24"/>
              </w:rPr>
            </w:pPr>
          </w:p>
        </w:tc>
        <w:tc>
          <w:tcPr>
            <w:tcW w:w="706" w:type="dxa"/>
            <w:vAlign w:val="center"/>
          </w:tcPr>
          <w:p w14:paraId="75AF9ED4" w14:textId="77777777" w:rsidR="00CD2971" w:rsidRDefault="00CD2971">
            <w:pPr>
              <w:contextualSpacing/>
              <w:jc w:val="center"/>
              <w:rPr>
                <w:rFonts w:ascii="宋体" w:hAnsi="宋体"/>
                <w:kern w:val="0"/>
                <w:sz w:val="24"/>
              </w:rPr>
            </w:pPr>
          </w:p>
        </w:tc>
      </w:tr>
      <w:tr w:rsidR="00CD2971" w14:paraId="3CE2049E" w14:textId="77777777">
        <w:trPr>
          <w:trHeight w:val="600"/>
          <w:jc w:val="center"/>
        </w:trPr>
        <w:tc>
          <w:tcPr>
            <w:tcW w:w="708" w:type="dxa"/>
            <w:vAlign w:val="center"/>
          </w:tcPr>
          <w:p w14:paraId="0E87A775" w14:textId="77777777" w:rsidR="00CD2971" w:rsidRDefault="00CD2971">
            <w:pPr>
              <w:contextualSpacing/>
              <w:jc w:val="center"/>
              <w:rPr>
                <w:rFonts w:ascii="宋体" w:hAnsi="宋体"/>
                <w:kern w:val="0"/>
                <w:sz w:val="24"/>
              </w:rPr>
            </w:pPr>
          </w:p>
        </w:tc>
        <w:tc>
          <w:tcPr>
            <w:tcW w:w="626" w:type="dxa"/>
            <w:vAlign w:val="center"/>
          </w:tcPr>
          <w:p w14:paraId="052FF751" w14:textId="77777777" w:rsidR="00CD2971" w:rsidRDefault="00CD2971">
            <w:pPr>
              <w:contextualSpacing/>
              <w:jc w:val="center"/>
              <w:rPr>
                <w:rFonts w:ascii="宋体" w:hAnsi="宋体"/>
                <w:kern w:val="0"/>
                <w:sz w:val="24"/>
              </w:rPr>
            </w:pPr>
          </w:p>
        </w:tc>
        <w:tc>
          <w:tcPr>
            <w:tcW w:w="678" w:type="dxa"/>
            <w:vAlign w:val="center"/>
          </w:tcPr>
          <w:p w14:paraId="1C2FA0AA" w14:textId="77777777" w:rsidR="00CD2971" w:rsidRDefault="00CD2971">
            <w:pPr>
              <w:contextualSpacing/>
              <w:jc w:val="center"/>
              <w:rPr>
                <w:rFonts w:ascii="宋体" w:hAnsi="宋体"/>
                <w:kern w:val="0"/>
                <w:sz w:val="24"/>
              </w:rPr>
            </w:pPr>
          </w:p>
        </w:tc>
        <w:tc>
          <w:tcPr>
            <w:tcW w:w="678" w:type="dxa"/>
            <w:vAlign w:val="center"/>
          </w:tcPr>
          <w:p w14:paraId="6A33631C" w14:textId="77777777" w:rsidR="00CD2971" w:rsidRDefault="00CD2971">
            <w:pPr>
              <w:contextualSpacing/>
              <w:jc w:val="center"/>
              <w:rPr>
                <w:rFonts w:ascii="宋体" w:hAnsi="宋体"/>
                <w:kern w:val="0"/>
                <w:sz w:val="24"/>
              </w:rPr>
            </w:pPr>
          </w:p>
        </w:tc>
        <w:tc>
          <w:tcPr>
            <w:tcW w:w="724" w:type="dxa"/>
            <w:vAlign w:val="center"/>
          </w:tcPr>
          <w:p w14:paraId="506E22B4" w14:textId="77777777" w:rsidR="00CD2971" w:rsidRDefault="00CD2971">
            <w:pPr>
              <w:contextualSpacing/>
              <w:jc w:val="center"/>
              <w:rPr>
                <w:rFonts w:ascii="宋体" w:hAnsi="宋体"/>
                <w:kern w:val="0"/>
                <w:sz w:val="24"/>
              </w:rPr>
            </w:pPr>
          </w:p>
        </w:tc>
        <w:tc>
          <w:tcPr>
            <w:tcW w:w="737" w:type="dxa"/>
            <w:vAlign w:val="center"/>
          </w:tcPr>
          <w:p w14:paraId="2C36450F" w14:textId="77777777" w:rsidR="00CD2971" w:rsidRDefault="00CD2971">
            <w:pPr>
              <w:contextualSpacing/>
              <w:jc w:val="center"/>
              <w:rPr>
                <w:rFonts w:ascii="宋体" w:hAnsi="宋体"/>
                <w:kern w:val="0"/>
                <w:sz w:val="24"/>
              </w:rPr>
            </w:pPr>
          </w:p>
        </w:tc>
        <w:tc>
          <w:tcPr>
            <w:tcW w:w="1231" w:type="dxa"/>
            <w:vAlign w:val="center"/>
          </w:tcPr>
          <w:p w14:paraId="390418FB" w14:textId="77777777" w:rsidR="00CD2971" w:rsidRDefault="00CD2971">
            <w:pPr>
              <w:contextualSpacing/>
              <w:jc w:val="center"/>
              <w:rPr>
                <w:rFonts w:ascii="宋体" w:hAnsi="宋体"/>
                <w:kern w:val="0"/>
                <w:sz w:val="24"/>
              </w:rPr>
            </w:pPr>
          </w:p>
        </w:tc>
        <w:tc>
          <w:tcPr>
            <w:tcW w:w="1231" w:type="dxa"/>
            <w:vAlign w:val="center"/>
          </w:tcPr>
          <w:p w14:paraId="6D3F286D" w14:textId="77777777" w:rsidR="00CD2971" w:rsidRDefault="00CD2971">
            <w:pPr>
              <w:contextualSpacing/>
              <w:jc w:val="center"/>
              <w:rPr>
                <w:rFonts w:ascii="宋体" w:hAnsi="宋体"/>
                <w:kern w:val="0"/>
                <w:sz w:val="24"/>
              </w:rPr>
            </w:pPr>
          </w:p>
        </w:tc>
        <w:tc>
          <w:tcPr>
            <w:tcW w:w="1967" w:type="dxa"/>
            <w:vAlign w:val="center"/>
          </w:tcPr>
          <w:p w14:paraId="2AFED63C" w14:textId="77777777" w:rsidR="00CD2971" w:rsidRDefault="00CD2971">
            <w:pPr>
              <w:contextualSpacing/>
              <w:jc w:val="center"/>
              <w:rPr>
                <w:rFonts w:ascii="宋体" w:hAnsi="宋体"/>
                <w:kern w:val="0"/>
                <w:sz w:val="24"/>
              </w:rPr>
            </w:pPr>
          </w:p>
        </w:tc>
        <w:tc>
          <w:tcPr>
            <w:tcW w:w="706" w:type="dxa"/>
            <w:vAlign w:val="center"/>
          </w:tcPr>
          <w:p w14:paraId="0D6D805C" w14:textId="77777777" w:rsidR="00CD2971" w:rsidRDefault="00CD2971">
            <w:pPr>
              <w:contextualSpacing/>
              <w:jc w:val="center"/>
              <w:rPr>
                <w:rFonts w:ascii="宋体" w:hAnsi="宋体"/>
                <w:kern w:val="0"/>
                <w:sz w:val="24"/>
              </w:rPr>
            </w:pPr>
          </w:p>
        </w:tc>
      </w:tr>
      <w:tr w:rsidR="00CD2971" w14:paraId="4E7E9A37" w14:textId="77777777">
        <w:trPr>
          <w:trHeight w:val="600"/>
          <w:jc w:val="center"/>
        </w:trPr>
        <w:tc>
          <w:tcPr>
            <w:tcW w:w="708" w:type="dxa"/>
            <w:vAlign w:val="center"/>
          </w:tcPr>
          <w:p w14:paraId="45D7E7E8" w14:textId="77777777" w:rsidR="00CD2971" w:rsidRDefault="00CD2971">
            <w:pPr>
              <w:contextualSpacing/>
              <w:jc w:val="center"/>
              <w:rPr>
                <w:rFonts w:ascii="宋体" w:hAnsi="宋体"/>
                <w:kern w:val="0"/>
                <w:sz w:val="24"/>
              </w:rPr>
            </w:pPr>
          </w:p>
        </w:tc>
        <w:tc>
          <w:tcPr>
            <w:tcW w:w="626" w:type="dxa"/>
            <w:vAlign w:val="center"/>
          </w:tcPr>
          <w:p w14:paraId="06E88634" w14:textId="77777777" w:rsidR="00CD2971" w:rsidRDefault="00CD2971">
            <w:pPr>
              <w:contextualSpacing/>
              <w:jc w:val="center"/>
              <w:rPr>
                <w:rFonts w:ascii="宋体" w:hAnsi="宋体"/>
                <w:kern w:val="0"/>
                <w:sz w:val="24"/>
              </w:rPr>
            </w:pPr>
          </w:p>
        </w:tc>
        <w:tc>
          <w:tcPr>
            <w:tcW w:w="678" w:type="dxa"/>
            <w:vAlign w:val="center"/>
          </w:tcPr>
          <w:p w14:paraId="217120FB" w14:textId="77777777" w:rsidR="00CD2971" w:rsidRDefault="00CD2971">
            <w:pPr>
              <w:contextualSpacing/>
              <w:jc w:val="center"/>
              <w:rPr>
                <w:rFonts w:ascii="宋体" w:hAnsi="宋体"/>
                <w:kern w:val="0"/>
                <w:sz w:val="24"/>
              </w:rPr>
            </w:pPr>
          </w:p>
        </w:tc>
        <w:tc>
          <w:tcPr>
            <w:tcW w:w="678" w:type="dxa"/>
            <w:vAlign w:val="center"/>
          </w:tcPr>
          <w:p w14:paraId="0C0AF77B" w14:textId="77777777" w:rsidR="00CD2971" w:rsidRDefault="00CD2971">
            <w:pPr>
              <w:contextualSpacing/>
              <w:jc w:val="center"/>
              <w:rPr>
                <w:rFonts w:ascii="宋体" w:hAnsi="宋体"/>
                <w:kern w:val="0"/>
                <w:sz w:val="24"/>
              </w:rPr>
            </w:pPr>
          </w:p>
        </w:tc>
        <w:tc>
          <w:tcPr>
            <w:tcW w:w="724" w:type="dxa"/>
            <w:vAlign w:val="center"/>
          </w:tcPr>
          <w:p w14:paraId="1BC4E94D" w14:textId="77777777" w:rsidR="00CD2971" w:rsidRDefault="00CD2971">
            <w:pPr>
              <w:contextualSpacing/>
              <w:jc w:val="center"/>
              <w:rPr>
                <w:rFonts w:ascii="宋体" w:hAnsi="宋体"/>
                <w:kern w:val="0"/>
                <w:sz w:val="24"/>
              </w:rPr>
            </w:pPr>
          </w:p>
        </w:tc>
        <w:tc>
          <w:tcPr>
            <w:tcW w:w="737" w:type="dxa"/>
            <w:vAlign w:val="center"/>
          </w:tcPr>
          <w:p w14:paraId="6C36EA9D" w14:textId="77777777" w:rsidR="00CD2971" w:rsidRDefault="00CD2971">
            <w:pPr>
              <w:contextualSpacing/>
              <w:jc w:val="center"/>
              <w:rPr>
                <w:rFonts w:ascii="宋体" w:hAnsi="宋体"/>
                <w:kern w:val="0"/>
                <w:sz w:val="24"/>
              </w:rPr>
            </w:pPr>
          </w:p>
        </w:tc>
        <w:tc>
          <w:tcPr>
            <w:tcW w:w="1231" w:type="dxa"/>
            <w:vAlign w:val="center"/>
          </w:tcPr>
          <w:p w14:paraId="11D3795B" w14:textId="77777777" w:rsidR="00CD2971" w:rsidRDefault="00CD2971">
            <w:pPr>
              <w:contextualSpacing/>
              <w:jc w:val="center"/>
              <w:rPr>
                <w:rFonts w:ascii="宋体" w:hAnsi="宋体"/>
                <w:kern w:val="0"/>
                <w:sz w:val="24"/>
              </w:rPr>
            </w:pPr>
          </w:p>
        </w:tc>
        <w:tc>
          <w:tcPr>
            <w:tcW w:w="1231" w:type="dxa"/>
            <w:vAlign w:val="center"/>
          </w:tcPr>
          <w:p w14:paraId="78E35652" w14:textId="77777777" w:rsidR="00CD2971" w:rsidRDefault="00CD2971">
            <w:pPr>
              <w:contextualSpacing/>
              <w:jc w:val="center"/>
              <w:rPr>
                <w:rFonts w:ascii="宋体" w:hAnsi="宋体"/>
                <w:kern w:val="0"/>
                <w:sz w:val="24"/>
              </w:rPr>
            </w:pPr>
          </w:p>
        </w:tc>
        <w:tc>
          <w:tcPr>
            <w:tcW w:w="1967" w:type="dxa"/>
            <w:vAlign w:val="center"/>
          </w:tcPr>
          <w:p w14:paraId="447385D2" w14:textId="77777777" w:rsidR="00CD2971" w:rsidRDefault="00CD2971">
            <w:pPr>
              <w:contextualSpacing/>
              <w:jc w:val="center"/>
              <w:rPr>
                <w:rFonts w:ascii="宋体" w:hAnsi="宋体"/>
                <w:kern w:val="0"/>
                <w:sz w:val="24"/>
              </w:rPr>
            </w:pPr>
          </w:p>
        </w:tc>
        <w:tc>
          <w:tcPr>
            <w:tcW w:w="706" w:type="dxa"/>
            <w:vAlign w:val="center"/>
          </w:tcPr>
          <w:p w14:paraId="1EE190D9" w14:textId="77777777" w:rsidR="00CD2971" w:rsidRDefault="00CD2971">
            <w:pPr>
              <w:contextualSpacing/>
              <w:jc w:val="center"/>
              <w:rPr>
                <w:rFonts w:ascii="宋体" w:hAnsi="宋体"/>
                <w:kern w:val="0"/>
                <w:sz w:val="24"/>
              </w:rPr>
            </w:pPr>
          </w:p>
        </w:tc>
      </w:tr>
      <w:tr w:rsidR="00CD2971" w14:paraId="47261E98" w14:textId="77777777">
        <w:trPr>
          <w:trHeight w:val="600"/>
          <w:jc w:val="center"/>
        </w:trPr>
        <w:tc>
          <w:tcPr>
            <w:tcW w:w="708" w:type="dxa"/>
            <w:vAlign w:val="center"/>
          </w:tcPr>
          <w:p w14:paraId="69EF1176" w14:textId="77777777" w:rsidR="00CD2971" w:rsidRDefault="00CD2971">
            <w:pPr>
              <w:contextualSpacing/>
              <w:jc w:val="center"/>
              <w:rPr>
                <w:rFonts w:ascii="宋体" w:hAnsi="宋体"/>
                <w:kern w:val="0"/>
                <w:sz w:val="24"/>
              </w:rPr>
            </w:pPr>
          </w:p>
        </w:tc>
        <w:tc>
          <w:tcPr>
            <w:tcW w:w="626" w:type="dxa"/>
            <w:vAlign w:val="center"/>
          </w:tcPr>
          <w:p w14:paraId="137DC1C6" w14:textId="77777777" w:rsidR="00CD2971" w:rsidRDefault="00CD2971">
            <w:pPr>
              <w:contextualSpacing/>
              <w:jc w:val="center"/>
              <w:rPr>
                <w:rFonts w:ascii="宋体" w:hAnsi="宋体"/>
                <w:kern w:val="0"/>
                <w:sz w:val="24"/>
              </w:rPr>
            </w:pPr>
          </w:p>
        </w:tc>
        <w:tc>
          <w:tcPr>
            <w:tcW w:w="678" w:type="dxa"/>
            <w:vAlign w:val="center"/>
          </w:tcPr>
          <w:p w14:paraId="5A7F7D9A" w14:textId="77777777" w:rsidR="00CD2971" w:rsidRDefault="00CD2971">
            <w:pPr>
              <w:contextualSpacing/>
              <w:jc w:val="center"/>
              <w:rPr>
                <w:rFonts w:ascii="宋体" w:hAnsi="宋体"/>
                <w:kern w:val="0"/>
                <w:sz w:val="24"/>
              </w:rPr>
            </w:pPr>
          </w:p>
        </w:tc>
        <w:tc>
          <w:tcPr>
            <w:tcW w:w="678" w:type="dxa"/>
            <w:vAlign w:val="center"/>
          </w:tcPr>
          <w:p w14:paraId="68027162" w14:textId="77777777" w:rsidR="00CD2971" w:rsidRDefault="00CD2971">
            <w:pPr>
              <w:contextualSpacing/>
              <w:jc w:val="center"/>
              <w:rPr>
                <w:rFonts w:ascii="宋体" w:hAnsi="宋体"/>
                <w:kern w:val="0"/>
                <w:sz w:val="24"/>
              </w:rPr>
            </w:pPr>
          </w:p>
        </w:tc>
        <w:tc>
          <w:tcPr>
            <w:tcW w:w="724" w:type="dxa"/>
            <w:vAlign w:val="center"/>
          </w:tcPr>
          <w:p w14:paraId="40C4A0C8" w14:textId="77777777" w:rsidR="00CD2971" w:rsidRDefault="00CD2971">
            <w:pPr>
              <w:contextualSpacing/>
              <w:jc w:val="center"/>
              <w:rPr>
                <w:rFonts w:ascii="宋体" w:hAnsi="宋体"/>
                <w:kern w:val="0"/>
                <w:sz w:val="24"/>
              </w:rPr>
            </w:pPr>
          </w:p>
        </w:tc>
        <w:tc>
          <w:tcPr>
            <w:tcW w:w="737" w:type="dxa"/>
            <w:vAlign w:val="center"/>
          </w:tcPr>
          <w:p w14:paraId="5258ECE0" w14:textId="77777777" w:rsidR="00CD2971" w:rsidRDefault="00CD2971">
            <w:pPr>
              <w:contextualSpacing/>
              <w:jc w:val="center"/>
              <w:rPr>
                <w:rFonts w:ascii="宋体" w:hAnsi="宋体"/>
                <w:kern w:val="0"/>
                <w:sz w:val="24"/>
              </w:rPr>
            </w:pPr>
          </w:p>
        </w:tc>
        <w:tc>
          <w:tcPr>
            <w:tcW w:w="1231" w:type="dxa"/>
            <w:vAlign w:val="center"/>
          </w:tcPr>
          <w:p w14:paraId="38842D82" w14:textId="77777777" w:rsidR="00CD2971" w:rsidRDefault="00CD2971">
            <w:pPr>
              <w:contextualSpacing/>
              <w:jc w:val="center"/>
              <w:rPr>
                <w:rFonts w:ascii="宋体" w:hAnsi="宋体"/>
                <w:kern w:val="0"/>
                <w:sz w:val="24"/>
              </w:rPr>
            </w:pPr>
          </w:p>
        </w:tc>
        <w:tc>
          <w:tcPr>
            <w:tcW w:w="1231" w:type="dxa"/>
            <w:vAlign w:val="center"/>
          </w:tcPr>
          <w:p w14:paraId="41D2AFCA" w14:textId="77777777" w:rsidR="00CD2971" w:rsidRDefault="00CD2971">
            <w:pPr>
              <w:contextualSpacing/>
              <w:jc w:val="center"/>
              <w:rPr>
                <w:rFonts w:ascii="宋体" w:hAnsi="宋体"/>
                <w:kern w:val="0"/>
                <w:sz w:val="24"/>
              </w:rPr>
            </w:pPr>
          </w:p>
        </w:tc>
        <w:tc>
          <w:tcPr>
            <w:tcW w:w="1967" w:type="dxa"/>
            <w:vAlign w:val="center"/>
          </w:tcPr>
          <w:p w14:paraId="4AAEB0DF" w14:textId="77777777" w:rsidR="00CD2971" w:rsidRDefault="00CD2971">
            <w:pPr>
              <w:contextualSpacing/>
              <w:jc w:val="center"/>
              <w:rPr>
                <w:rFonts w:ascii="宋体" w:hAnsi="宋体"/>
                <w:kern w:val="0"/>
                <w:sz w:val="24"/>
              </w:rPr>
            </w:pPr>
          </w:p>
        </w:tc>
        <w:tc>
          <w:tcPr>
            <w:tcW w:w="706" w:type="dxa"/>
            <w:vAlign w:val="center"/>
          </w:tcPr>
          <w:p w14:paraId="2AC448B5" w14:textId="77777777" w:rsidR="00CD2971" w:rsidRDefault="00CD2971">
            <w:pPr>
              <w:contextualSpacing/>
              <w:jc w:val="center"/>
              <w:rPr>
                <w:rFonts w:ascii="宋体" w:hAnsi="宋体"/>
                <w:kern w:val="0"/>
                <w:sz w:val="24"/>
              </w:rPr>
            </w:pPr>
          </w:p>
        </w:tc>
      </w:tr>
      <w:tr w:rsidR="00CD2971" w14:paraId="2373C1B5" w14:textId="77777777">
        <w:trPr>
          <w:trHeight w:val="600"/>
          <w:jc w:val="center"/>
        </w:trPr>
        <w:tc>
          <w:tcPr>
            <w:tcW w:w="708" w:type="dxa"/>
            <w:vAlign w:val="center"/>
          </w:tcPr>
          <w:p w14:paraId="1C709B11" w14:textId="77777777" w:rsidR="00CD2971" w:rsidRDefault="00CD2971">
            <w:pPr>
              <w:contextualSpacing/>
              <w:jc w:val="center"/>
              <w:rPr>
                <w:rFonts w:ascii="宋体" w:hAnsi="宋体"/>
                <w:kern w:val="0"/>
                <w:sz w:val="24"/>
              </w:rPr>
            </w:pPr>
          </w:p>
        </w:tc>
        <w:tc>
          <w:tcPr>
            <w:tcW w:w="626" w:type="dxa"/>
            <w:vAlign w:val="center"/>
          </w:tcPr>
          <w:p w14:paraId="26F99998" w14:textId="77777777" w:rsidR="00CD2971" w:rsidRDefault="00CD2971">
            <w:pPr>
              <w:contextualSpacing/>
              <w:jc w:val="center"/>
              <w:rPr>
                <w:rFonts w:ascii="宋体" w:hAnsi="宋体"/>
                <w:kern w:val="0"/>
                <w:sz w:val="24"/>
              </w:rPr>
            </w:pPr>
          </w:p>
        </w:tc>
        <w:tc>
          <w:tcPr>
            <w:tcW w:w="678" w:type="dxa"/>
            <w:vAlign w:val="center"/>
          </w:tcPr>
          <w:p w14:paraId="50861B75" w14:textId="77777777" w:rsidR="00CD2971" w:rsidRDefault="00CD2971">
            <w:pPr>
              <w:contextualSpacing/>
              <w:jc w:val="center"/>
              <w:rPr>
                <w:rFonts w:ascii="宋体" w:hAnsi="宋体"/>
                <w:kern w:val="0"/>
                <w:sz w:val="24"/>
              </w:rPr>
            </w:pPr>
          </w:p>
        </w:tc>
        <w:tc>
          <w:tcPr>
            <w:tcW w:w="678" w:type="dxa"/>
            <w:vAlign w:val="center"/>
          </w:tcPr>
          <w:p w14:paraId="43D83D08" w14:textId="77777777" w:rsidR="00CD2971" w:rsidRDefault="00CD2971">
            <w:pPr>
              <w:contextualSpacing/>
              <w:jc w:val="center"/>
              <w:rPr>
                <w:rFonts w:ascii="宋体" w:hAnsi="宋体"/>
                <w:kern w:val="0"/>
                <w:sz w:val="24"/>
              </w:rPr>
            </w:pPr>
          </w:p>
        </w:tc>
        <w:tc>
          <w:tcPr>
            <w:tcW w:w="724" w:type="dxa"/>
            <w:vAlign w:val="center"/>
          </w:tcPr>
          <w:p w14:paraId="59AA3A77" w14:textId="77777777" w:rsidR="00CD2971" w:rsidRDefault="00CD2971">
            <w:pPr>
              <w:contextualSpacing/>
              <w:jc w:val="center"/>
              <w:rPr>
                <w:rFonts w:ascii="宋体" w:hAnsi="宋体"/>
                <w:kern w:val="0"/>
                <w:sz w:val="24"/>
              </w:rPr>
            </w:pPr>
          </w:p>
        </w:tc>
        <w:tc>
          <w:tcPr>
            <w:tcW w:w="737" w:type="dxa"/>
            <w:vAlign w:val="center"/>
          </w:tcPr>
          <w:p w14:paraId="7291C9E9" w14:textId="77777777" w:rsidR="00CD2971" w:rsidRDefault="00CD2971">
            <w:pPr>
              <w:contextualSpacing/>
              <w:jc w:val="center"/>
              <w:rPr>
                <w:rFonts w:ascii="宋体" w:hAnsi="宋体"/>
                <w:kern w:val="0"/>
                <w:sz w:val="24"/>
              </w:rPr>
            </w:pPr>
          </w:p>
        </w:tc>
        <w:tc>
          <w:tcPr>
            <w:tcW w:w="1231" w:type="dxa"/>
            <w:vAlign w:val="center"/>
          </w:tcPr>
          <w:p w14:paraId="5DFBD1F3" w14:textId="77777777" w:rsidR="00CD2971" w:rsidRDefault="00CD2971">
            <w:pPr>
              <w:contextualSpacing/>
              <w:jc w:val="center"/>
              <w:rPr>
                <w:rFonts w:ascii="宋体" w:hAnsi="宋体"/>
                <w:kern w:val="0"/>
                <w:sz w:val="24"/>
              </w:rPr>
            </w:pPr>
          </w:p>
        </w:tc>
        <w:tc>
          <w:tcPr>
            <w:tcW w:w="1231" w:type="dxa"/>
            <w:vAlign w:val="center"/>
          </w:tcPr>
          <w:p w14:paraId="20B23D1B" w14:textId="77777777" w:rsidR="00CD2971" w:rsidRDefault="00CD2971">
            <w:pPr>
              <w:contextualSpacing/>
              <w:jc w:val="center"/>
              <w:rPr>
                <w:rFonts w:ascii="宋体" w:hAnsi="宋体"/>
                <w:kern w:val="0"/>
                <w:sz w:val="24"/>
              </w:rPr>
            </w:pPr>
          </w:p>
        </w:tc>
        <w:tc>
          <w:tcPr>
            <w:tcW w:w="1967" w:type="dxa"/>
            <w:vAlign w:val="center"/>
          </w:tcPr>
          <w:p w14:paraId="70DF08E0" w14:textId="77777777" w:rsidR="00CD2971" w:rsidRDefault="00CD2971">
            <w:pPr>
              <w:contextualSpacing/>
              <w:jc w:val="center"/>
              <w:rPr>
                <w:rFonts w:ascii="宋体" w:hAnsi="宋体"/>
                <w:kern w:val="0"/>
                <w:sz w:val="24"/>
              </w:rPr>
            </w:pPr>
          </w:p>
        </w:tc>
        <w:tc>
          <w:tcPr>
            <w:tcW w:w="706" w:type="dxa"/>
            <w:vAlign w:val="center"/>
          </w:tcPr>
          <w:p w14:paraId="376471EF" w14:textId="77777777" w:rsidR="00CD2971" w:rsidRDefault="00CD2971">
            <w:pPr>
              <w:contextualSpacing/>
              <w:jc w:val="center"/>
              <w:rPr>
                <w:rFonts w:ascii="宋体" w:hAnsi="宋体"/>
                <w:kern w:val="0"/>
                <w:sz w:val="24"/>
              </w:rPr>
            </w:pPr>
          </w:p>
        </w:tc>
      </w:tr>
      <w:tr w:rsidR="00CD2971" w14:paraId="5C77F9EA" w14:textId="77777777">
        <w:trPr>
          <w:trHeight w:val="600"/>
          <w:jc w:val="center"/>
        </w:trPr>
        <w:tc>
          <w:tcPr>
            <w:tcW w:w="708" w:type="dxa"/>
            <w:vAlign w:val="center"/>
          </w:tcPr>
          <w:p w14:paraId="2ADAF51A" w14:textId="77777777" w:rsidR="00CD2971" w:rsidRDefault="00CD2971">
            <w:pPr>
              <w:contextualSpacing/>
              <w:jc w:val="center"/>
              <w:rPr>
                <w:rFonts w:ascii="宋体" w:hAnsi="宋体"/>
                <w:kern w:val="0"/>
                <w:sz w:val="24"/>
              </w:rPr>
            </w:pPr>
          </w:p>
        </w:tc>
        <w:tc>
          <w:tcPr>
            <w:tcW w:w="626" w:type="dxa"/>
            <w:vAlign w:val="center"/>
          </w:tcPr>
          <w:p w14:paraId="2CF9B0B3" w14:textId="77777777" w:rsidR="00CD2971" w:rsidRDefault="00CD2971">
            <w:pPr>
              <w:contextualSpacing/>
              <w:jc w:val="center"/>
              <w:rPr>
                <w:rFonts w:ascii="宋体" w:hAnsi="宋体"/>
                <w:kern w:val="0"/>
                <w:sz w:val="24"/>
              </w:rPr>
            </w:pPr>
          </w:p>
        </w:tc>
        <w:tc>
          <w:tcPr>
            <w:tcW w:w="678" w:type="dxa"/>
            <w:vAlign w:val="center"/>
          </w:tcPr>
          <w:p w14:paraId="01FC9D18" w14:textId="77777777" w:rsidR="00CD2971" w:rsidRDefault="00CD2971">
            <w:pPr>
              <w:contextualSpacing/>
              <w:jc w:val="center"/>
              <w:rPr>
                <w:rFonts w:ascii="宋体" w:hAnsi="宋体"/>
                <w:kern w:val="0"/>
                <w:sz w:val="24"/>
              </w:rPr>
            </w:pPr>
          </w:p>
        </w:tc>
        <w:tc>
          <w:tcPr>
            <w:tcW w:w="678" w:type="dxa"/>
            <w:vAlign w:val="center"/>
          </w:tcPr>
          <w:p w14:paraId="532361EE" w14:textId="77777777" w:rsidR="00CD2971" w:rsidRDefault="00CD2971">
            <w:pPr>
              <w:contextualSpacing/>
              <w:jc w:val="center"/>
              <w:rPr>
                <w:rFonts w:ascii="宋体" w:hAnsi="宋体"/>
                <w:kern w:val="0"/>
                <w:sz w:val="24"/>
              </w:rPr>
            </w:pPr>
          </w:p>
        </w:tc>
        <w:tc>
          <w:tcPr>
            <w:tcW w:w="724" w:type="dxa"/>
            <w:vAlign w:val="center"/>
          </w:tcPr>
          <w:p w14:paraId="0F70DADB" w14:textId="77777777" w:rsidR="00CD2971" w:rsidRDefault="00CD2971">
            <w:pPr>
              <w:contextualSpacing/>
              <w:jc w:val="center"/>
              <w:rPr>
                <w:rFonts w:ascii="宋体" w:hAnsi="宋体"/>
                <w:kern w:val="0"/>
                <w:sz w:val="24"/>
              </w:rPr>
            </w:pPr>
          </w:p>
        </w:tc>
        <w:tc>
          <w:tcPr>
            <w:tcW w:w="737" w:type="dxa"/>
            <w:vAlign w:val="center"/>
          </w:tcPr>
          <w:p w14:paraId="7788C38B" w14:textId="77777777" w:rsidR="00CD2971" w:rsidRDefault="00CD2971">
            <w:pPr>
              <w:contextualSpacing/>
              <w:jc w:val="center"/>
              <w:rPr>
                <w:rFonts w:ascii="宋体" w:hAnsi="宋体"/>
                <w:kern w:val="0"/>
                <w:sz w:val="24"/>
              </w:rPr>
            </w:pPr>
          </w:p>
        </w:tc>
        <w:tc>
          <w:tcPr>
            <w:tcW w:w="1231" w:type="dxa"/>
            <w:vAlign w:val="center"/>
          </w:tcPr>
          <w:p w14:paraId="54C2B058" w14:textId="77777777" w:rsidR="00CD2971" w:rsidRDefault="00CD2971">
            <w:pPr>
              <w:contextualSpacing/>
              <w:jc w:val="center"/>
              <w:rPr>
                <w:rFonts w:ascii="宋体" w:hAnsi="宋体"/>
                <w:kern w:val="0"/>
                <w:sz w:val="24"/>
              </w:rPr>
            </w:pPr>
          </w:p>
        </w:tc>
        <w:tc>
          <w:tcPr>
            <w:tcW w:w="1231" w:type="dxa"/>
            <w:vAlign w:val="center"/>
          </w:tcPr>
          <w:p w14:paraId="4BF3FBC1" w14:textId="77777777" w:rsidR="00CD2971" w:rsidRDefault="00CD2971">
            <w:pPr>
              <w:contextualSpacing/>
              <w:jc w:val="center"/>
              <w:rPr>
                <w:rFonts w:ascii="宋体" w:hAnsi="宋体"/>
                <w:kern w:val="0"/>
                <w:sz w:val="24"/>
              </w:rPr>
            </w:pPr>
          </w:p>
        </w:tc>
        <w:tc>
          <w:tcPr>
            <w:tcW w:w="1967" w:type="dxa"/>
            <w:vAlign w:val="center"/>
          </w:tcPr>
          <w:p w14:paraId="6A0E0882" w14:textId="77777777" w:rsidR="00CD2971" w:rsidRDefault="00CD2971">
            <w:pPr>
              <w:contextualSpacing/>
              <w:jc w:val="center"/>
              <w:rPr>
                <w:rFonts w:ascii="宋体" w:hAnsi="宋体"/>
                <w:kern w:val="0"/>
                <w:sz w:val="24"/>
              </w:rPr>
            </w:pPr>
          </w:p>
        </w:tc>
        <w:tc>
          <w:tcPr>
            <w:tcW w:w="706" w:type="dxa"/>
            <w:vAlign w:val="center"/>
          </w:tcPr>
          <w:p w14:paraId="3769448F" w14:textId="77777777" w:rsidR="00CD2971" w:rsidRDefault="00CD2971">
            <w:pPr>
              <w:contextualSpacing/>
              <w:jc w:val="center"/>
              <w:rPr>
                <w:rFonts w:ascii="宋体" w:hAnsi="宋体"/>
                <w:kern w:val="0"/>
                <w:sz w:val="24"/>
              </w:rPr>
            </w:pPr>
          </w:p>
        </w:tc>
      </w:tr>
      <w:tr w:rsidR="00CD2971" w14:paraId="4C039B60" w14:textId="77777777">
        <w:trPr>
          <w:trHeight w:val="600"/>
          <w:jc w:val="center"/>
        </w:trPr>
        <w:tc>
          <w:tcPr>
            <w:tcW w:w="708" w:type="dxa"/>
            <w:vAlign w:val="center"/>
          </w:tcPr>
          <w:p w14:paraId="01BB694B" w14:textId="77777777" w:rsidR="00CD2971" w:rsidRDefault="00CD2971">
            <w:pPr>
              <w:contextualSpacing/>
              <w:jc w:val="center"/>
              <w:rPr>
                <w:rFonts w:ascii="宋体" w:hAnsi="宋体"/>
                <w:kern w:val="0"/>
                <w:sz w:val="24"/>
              </w:rPr>
            </w:pPr>
          </w:p>
        </w:tc>
        <w:tc>
          <w:tcPr>
            <w:tcW w:w="626" w:type="dxa"/>
            <w:vAlign w:val="center"/>
          </w:tcPr>
          <w:p w14:paraId="0DC30936" w14:textId="77777777" w:rsidR="00CD2971" w:rsidRDefault="00CD2971">
            <w:pPr>
              <w:contextualSpacing/>
              <w:jc w:val="center"/>
              <w:rPr>
                <w:rFonts w:ascii="宋体" w:hAnsi="宋体"/>
                <w:kern w:val="0"/>
                <w:sz w:val="24"/>
              </w:rPr>
            </w:pPr>
          </w:p>
        </w:tc>
        <w:tc>
          <w:tcPr>
            <w:tcW w:w="678" w:type="dxa"/>
            <w:vAlign w:val="center"/>
          </w:tcPr>
          <w:p w14:paraId="0E45217B" w14:textId="77777777" w:rsidR="00CD2971" w:rsidRDefault="00CD2971">
            <w:pPr>
              <w:contextualSpacing/>
              <w:jc w:val="center"/>
              <w:rPr>
                <w:rFonts w:ascii="宋体" w:hAnsi="宋体"/>
                <w:kern w:val="0"/>
                <w:sz w:val="24"/>
              </w:rPr>
            </w:pPr>
          </w:p>
        </w:tc>
        <w:tc>
          <w:tcPr>
            <w:tcW w:w="678" w:type="dxa"/>
            <w:vAlign w:val="center"/>
          </w:tcPr>
          <w:p w14:paraId="0D223365" w14:textId="77777777" w:rsidR="00CD2971" w:rsidRDefault="00CD2971">
            <w:pPr>
              <w:contextualSpacing/>
              <w:jc w:val="center"/>
              <w:rPr>
                <w:rFonts w:ascii="宋体" w:hAnsi="宋体"/>
                <w:kern w:val="0"/>
                <w:sz w:val="24"/>
              </w:rPr>
            </w:pPr>
          </w:p>
        </w:tc>
        <w:tc>
          <w:tcPr>
            <w:tcW w:w="724" w:type="dxa"/>
            <w:vAlign w:val="center"/>
          </w:tcPr>
          <w:p w14:paraId="741A56A5" w14:textId="77777777" w:rsidR="00CD2971" w:rsidRDefault="00CD2971">
            <w:pPr>
              <w:contextualSpacing/>
              <w:jc w:val="center"/>
              <w:rPr>
                <w:rFonts w:ascii="宋体" w:hAnsi="宋体"/>
                <w:kern w:val="0"/>
                <w:sz w:val="24"/>
              </w:rPr>
            </w:pPr>
          </w:p>
        </w:tc>
        <w:tc>
          <w:tcPr>
            <w:tcW w:w="737" w:type="dxa"/>
            <w:vAlign w:val="center"/>
          </w:tcPr>
          <w:p w14:paraId="317AF78C" w14:textId="77777777" w:rsidR="00CD2971" w:rsidRDefault="00CD2971">
            <w:pPr>
              <w:contextualSpacing/>
              <w:jc w:val="center"/>
              <w:rPr>
                <w:rFonts w:ascii="宋体" w:hAnsi="宋体"/>
                <w:kern w:val="0"/>
                <w:sz w:val="24"/>
              </w:rPr>
            </w:pPr>
          </w:p>
        </w:tc>
        <w:tc>
          <w:tcPr>
            <w:tcW w:w="1231" w:type="dxa"/>
            <w:vAlign w:val="center"/>
          </w:tcPr>
          <w:p w14:paraId="55777639" w14:textId="77777777" w:rsidR="00CD2971" w:rsidRDefault="00CD2971">
            <w:pPr>
              <w:contextualSpacing/>
              <w:jc w:val="center"/>
              <w:rPr>
                <w:rFonts w:ascii="宋体" w:hAnsi="宋体"/>
                <w:kern w:val="0"/>
                <w:sz w:val="24"/>
              </w:rPr>
            </w:pPr>
          </w:p>
        </w:tc>
        <w:tc>
          <w:tcPr>
            <w:tcW w:w="1231" w:type="dxa"/>
            <w:vAlign w:val="center"/>
          </w:tcPr>
          <w:p w14:paraId="62FF43AB" w14:textId="77777777" w:rsidR="00CD2971" w:rsidRDefault="00CD2971">
            <w:pPr>
              <w:contextualSpacing/>
              <w:jc w:val="center"/>
              <w:rPr>
                <w:rFonts w:ascii="宋体" w:hAnsi="宋体"/>
                <w:kern w:val="0"/>
                <w:sz w:val="24"/>
              </w:rPr>
            </w:pPr>
          </w:p>
        </w:tc>
        <w:tc>
          <w:tcPr>
            <w:tcW w:w="1967" w:type="dxa"/>
            <w:vAlign w:val="center"/>
          </w:tcPr>
          <w:p w14:paraId="75D3E497" w14:textId="77777777" w:rsidR="00CD2971" w:rsidRDefault="00CD2971">
            <w:pPr>
              <w:contextualSpacing/>
              <w:jc w:val="center"/>
              <w:rPr>
                <w:rFonts w:ascii="宋体" w:hAnsi="宋体"/>
                <w:kern w:val="0"/>
                <w:sz w:val="24"/>
              </w:rPr>
            </w:pPr>
          </w:p>
        </w:tc>
        <w:tc>
          <w:tcPr>
            <w:tcW w:w="706" w:type="dxa"/>
            <w:vAlign w:val="center"/>
          </w:tcPr>
          <w:p w14:paraId="5CF55D27" w14:textId="77777777" w:rsidR="00CD2971" w:rsidRDefault="00CD2971">
            <w:pPr>
              <w:contextualSpacing/>
              <w:jc w:val="center"/>
              <w:rPr>
                <w:rFonts w:ascii="宋体" w:hAnsi="宋体"/>
                <w:kern w:val="0"/>
                <w:sz w:val="24"/>
              </w:rPr>
            </w:pPr>
          </w:p>
        </w:tc>
      </w:tr>
      <w:tr w:rsidR="00CD2971" w14:paraId="0FB5D9B4" w14:textId="77777777">
        <w:trPr>
          <w:trHeight w:val="600"/>
          <w:jc w:val="center"/>
        </w:trPr>
        <w:tc>
          <w:tcPr>
            <w:tcW w:w="708" w:type="dxa"/>
            <w:vAlign w:val="center"/>
          </w:tcPr>
          <w:p w14:paraId="416C9588" w14:textId="77777777" w:rsidR="00CD2971" w:rsidRDefault="00CD2971">
            <w:pPr>
              <w:contextualSpacing/>
              <w:jc w:val="center"/>
              <w:rPr>
                <w:rFonts w:ascii="宋体" w:hAnsi="宋体"/>
                <w:kern w:val="0"/>
                <w:sz w:val="24"/>
              </w:rPr>
            </w:pPr>
          </w:p>
        </w:tc>
        <w:tc>
          <w:tcPr>
            <w:tcW w:w="626" w:type="dxa"/>
            <w:vAlign w:val="center"/>
          </w:tcPr>
          <w:p w14:paraId="7DB14C35" w14:textId="77777777" w:rsidR="00CD2971" w:rsidRDefault="00CD2971">
            <w:pPr>
              <w:contextualSpacing/>
              <w:jc w:val="center"/>
              <w:rPr>
                <w:rFonts w:ascii="宋体" w:hAnsi="宋体"/>
                <w:kern w:val="0"/>
                <w:sz w:val="24"/>
              </w:rPr>
            </w:pPr>
          </w:p>
        </w:tc>
        <w:tc>
          <w:tcPr>
            <w:tcW w:w="678" w:type="dxa"/>
            <w:vAlign w:val="center"/>
          </w:tcPr>
          <w:p w14:paraId="15C58A3D" w14:textId="77777777" w:rsidR="00CD2971" w:rsidRDefault="00CD2971">
            <w:pPr>
              <w:contextualSpacing/>
              <w:jc w:val="center"/>
              <w:rPr>
                <w:rFonts w:ascii="宋体" w:hAnsi="宋体"/>
                <w:kern w:val="0"/>
                <w:sz w:val="24"/>
              </w:rPr>
            </w:pPr>
          </w:p>
        </w:tc>
        <w:tc>
          <w:tcPr>
            <w:tcW w:w="678" w:type="dxa"/>
            <w:vAlign w:val="center"/>
          </w:tcPr>
          <w:p w14:paraId="5654F8BC" w14:textId="77777777" w:rsidR="00CD2971" w:rsidRDefault="00CD2971">
            <w:pPr>
              <w:contextualSpacing/>
              <w:jc w:val="center"/>
              <w:rPr>
                <w:rFonts w:ascii="宋体" w:hAnsi="宋体"/>
                <w:kern w:val="0"/>
                <w:sz w:val="24"/>
              </w:rPr>
            </w:pPr>
          </w:p>
        </w:tc>
        <w:tc>
          <w:tcPr>
            <w:tcW w:w="724" w:type="dxa"/>
            <w:vAlign w:val="center"/>
          </w:tcPr>
          <w:p w14:paraId="14D73571" w14:textId="77777777" w:rsidR="00CD2971" w:rsidRDefault="00CD2971">
            <w:pPr>
              <w:contextualSpacing/>
              <w:jc w:val="center"/>
              <w:rPr>
                <w:rFonts w:ascii="宋体" w:hAnsi="宋体"/>
                <w:kern w:val="0"/>
                <w:sz w:val="24"/>
              </w:rPr>
            </w:pPr>
          </w:p>
        </w:tc>
        <w:tc>
          <w:tcPr>
            <w:tcW w:w="737" w:type="dxa"/>
            <w:vAlign w:val="center"/>
          </w:tcPr>
          <w:p w14:paraId="1F29EE2B" w14:textId="77777777" w:rsidR="00CD2971" w:rsidRDefault="00CD2971">
            <w:pPr>
              <w:contextualSpacing/>
              <w:jc w:val="center"/>
              <w:rPr>
                <w:rFonts w:ascii="宋体" w:hAnsi="宋体"/>
                <w:kern w:val="0"/>
                <w:sz w:val="24"/>
              </w:rPr>
            </w:pPr>
          </w:p>
        </w:tc>
        <w:tc>
          <w:tcPr>
            <w:tcW w:w="1231" w:type="dxa"/>
            <w:vAlign w:val="center"/>
          </w:tcPr>
          <w:p w14:paraId="26A2B15A" w14:textId="77777777" w:rsidR="00CD2971" w:rsidRDefault="00CD2971">
            <w:pPr>
              <w:contextualSpacing/>
              <w:jc w:val="center"/>
              <w:rPr>
                <w:rFonts w:ascii="宋体" w:hAnsi="宋体"/>
                <w:kern w:val="0"/>
                <w:sz w:val="24"/>
              </w:rPr>
            </w:pPr>
          </w:p>
        </w:tc>
        <w:tc>
          <w:tcPr>
            <w:tcW w:w="1231" w:type="dxa"/>
            <w:vAlign w:val="center"/>
          </w:tcPr>
          <w:p w14:paraId="4A7A9958" w14:textId="77777777" w:rsidR="00CD2971" w:rsidRDefault="00CD2971">
            <w:pPr>
              <w:contextualSpacing/>
              <w:jc w:val="center"/>
              <w:rPr>
                <w:rFonts w:ascii="宋体" w:hAnsi="宋体"/>
                <w:kern w:val="0"/>
                <w:sz w:val="24"/>
              </w:rPr>
            </w:pPr>
          </w:p>
        </w:tc>
        <w:tc>
          <w:tcPr>
            <w:tcW w:w="1967" w:type="dxa"/>
            <w:vAlign w:val="center"/>
          </w:tcPr>
          <w:p w14:paraId="5C59A207" w14:textId="77777777" w:rsidR="00CD2971" w:rsidRDefault="00CD2971">
            <w:pPr>
              <w:contextualSpacing/>
              <w:jc w:val="center"/>
              <w:rPr>
                <w:rFonts w:ascii="宋体" w:hAnsi="宋体"/>
                <w:kern w:val="0"/>
                <w:sz w:val="24"/>
              </w:rPr>
            </w:pPr>
          </w:p>
        </w:tc>
        <w:tc>
          <w:tcPr>
            <w:tcW w:w="706" w:type="dxa"/>
            <w:vAlign w:val="center"/>
          </w:tcPr>
          <w:p w14:paraId="75A9D74F" w14:textId="77777777" w:rsidR="00CD2971" w:rsidRDefault="00CD2971">
            <w:pPr>
              <w:contextualSpacing/>
              <w:jc w:val="center"/>
              <w:rPr>
                <w:rFonts w:ascii="宋体" w:hAnsi="宋体"/>
                <w:kern w:val="0"/>
                <w:sz w:val="24"/>
              </w:rPr>
            </w:pPr>
          </w:p>
        </w:tc>
      </w:tr>
    </w:tbl>
    <w:p w14:paraId="4E6D865D" w14:textId="77777777" w:rsidR="00CD2971" w:rsidRDefault="00CD2971">
      <w:pPr>
        <w:rPr>
          <w:rFonts w:ascii="宋体" w:hAnsi="宋体"/>
        </w:rPr>
      </w:pPr>
    </w:p>
    <w:p w14:paraId="5AC86B8F" w14:textId="77777777" w:rsidR="00CD2971" w:rsidRDefault="00000000">
      <w:pPr>
        <w:autoSpaceDE w:val="0"/>
        <w:autoSpaceDN w:val="0"/>
        <w:spacing w:line="360" w:lineRule="auto"/>
        <w:rPr>
          <w:rFonts w:ascii="宋体" w:hAnsi="宋体"/>
          <w:sz w:val="24"/>
        </w:rPr>
      </w:pPr>
      <w:r>
        <w:rPr>
          <w:rFonts w:ascii="宋体" w:hAnsi="宋体"/>
          <w:sz w:val="24"/>
        </w:rPr>
        <w:t>注：</w:t>
      </w:r>
    </w:p>
    <w:p w14:paraId="55D33B9E"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（1）随本表提供有效职称证书、业绩证明等相关材料复印件或扫描件；</w:t>
      </w:r>
    </w:p>
    <w:p w14:paraId="23A3011B" w14:textId="77777777" w:rsidR="00CD2971" w:rsidRDefault="00000000">
      <w:pPr>
        <w:autoSpaceDE w:val="0"/>
        <w:autoSpaceDN w:val="0"/>
        <w:spacing w:line="360" w:lineRule="auto"/>
        <w:ind w:firstLineChars="200" w:firstLine="48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）除非招标文件对人员有实质性要求，否则有效证明材料仅作为相应评分项依据，不作为投标否决条件。</w:t>
      </w:r>
    </w:p>
    <w:p w14:paraId="3F6E2115" w14:textId="77777777" w:rsidR="00CD2971" w:rsidRDefault="00CD2971">
      <w:pPr>
        <w:spacing w:line="360" w:lineRule="auto"/>
        <w:jc w:val="center"/>
        <w:outlineLvl w:val="0"/>
        <w:rPr>
          <w:rFonts w:ascii="宋体" w:hAnsi="宋体"/>
          <w:b/>
          <w:sz w:val="36"/>
          <w:szCs w:val="36"/>
        </w:rPr>
        <w:sectPr w:rsidR="00CD2971" w:rsidSect="00C605CB">
          <w:pgSz w:w="11906" w:h="16838"/>
          <w:pgMar w:top="1418" w:right="1418" w:bottom="1418" w:left="1418" w:header="851" w:footer="992" w:gutter="0"/>
          <w:cols w:space="720"/>
        </w:sectPr>
      </w:pPr>
    </w:p>
    <w:p w14:paraId="7EF7E5E9" w14:textId="77777777" w:rsidR="00CD2971" w:rsidRDefault="00000000">
      <w:pPr>
        <w:spacing w:line="360" w:lineRule="auto"/>
        <w:jc w:val="center"/>
        <w:outlineLvl w:val="0"/>
        <w:rPr>
          <w:rFonts w:ascii="宋体" w:hAnsi="宋体"/>
          <w:b/>
          <w:sz w:val="36"/>
          <w:szCs w:val="36"/>
        </w:rPr>
      </w:pPr>
      <w:bookmarkStart w:id="1787" w:name="_Toc155547118"/>
      <w:r>
        <w:rPr>
          <w:rFonts w:ascii="宋体" w:hAnsi="宋体" w:hint="eastAsia"/>
          <w:b/>
          <w:sz w:val="36"/>
          <w:szCs w:val="36"/>
        </w:rPr>
        <w:lastRenderedPageBreak/>
        <w:t xml:space="preserve">附 </w:t>
      </w:r>
      <w:r>
        <w:rPr>
          <w:rFonts w:ascii="宋体" w:hAnsi="宋体"/>
          <w:b/>
          <w:sz w:val="36"/>
          <w:szCs w:val="36"/>
        </w:rPr>
        <w:t xml:space="preserve"> </w:t>
      </w:r>
      <w:r>
        <w:rPr>
          <w:rFonts w:ascii="宋体" w:hAnsi="宋体" w:hint="eastAsia"/>
          <w:b/>
          <w:sz w:val="36"/>
          <w:szCs w:val="36"/>
        </w:rPr>
        <w:t>件</w:t>
      </w:r>
      <w:bookmarkEnd w:id="1787"/>
    </w:p>
    <w:p w14:paraId="073C2032" w14:textId="77777777" w:rsidR="00CD2971" w:rsidRDefault="00000000">
      <w:pPr>
        <w:keepNext/>
        <w:keepLines/>
        <w:autoSpaceDE w:val="0"/>
        <w:autoSpaceDN w:val="0"/>
        <w:adjustRightInd w:val="0"/>
        <w:spacing w:before="120" w:line="300" w:lineRule="auto"/>
        <w:jc w:val="left"/>
        <w:outlineLvl w:val="1"/>
        <w:rPr>
          <w:rFonts w:ascii="宋体" w:hAnsi="宋体"/>
          <w:b/>
          <w:sz w:val="24"/>
        </w:rPr>
      </w:pPr>
      <w:bookmarkStart w:id="1788" w:name="_Toc120985154"/>
      <w:r>
        <w:rPr>
          <w:rFonts w:ascii="宋体" w:hAnsi="宋体"/>
          <w:b/>
          <w:sz w:val="24"/>
        </w:rPr>
        <w:t>附件1：政府采购投标担保函</w:t>
      </w:r>
      <w:bookmarkEnd w:id="1788"/>
    </w:p>
    <w:p w14:paraId="28ABDE14" w14:textId="77777777" w:rsidR="00CD2971" w:rsidRDefault="00000000">
      <w:pPr>
        <w:spacing w:beforeLines="50" w:before="120" w:afterLines="100" w:after="240"/>
        <w:jc w:val="center"/>
        <w:rPr>
          <w:rFonts w:ascii="宋体" w:hAnsi="宋体"/>
          <w:b/>
          <w:color w:val="000000"/>
          <w:sz w:val="32"/>
          <w:szCs w:val="32"/>
        </w:rPr>
      </w:pPr>
      <w:r>
        <w:rPr>
          <w:rFonts w:ascii="宋体" w:hAnsi="宋体"/>
          <w:b/>
          <w:color w:val="000000"/>
          <w:sz w:val="32"/>
          <w:szCs w:val="32"/>
        </w:rPr>
        <w:t>政府采购投标担保函（格式）</w:t>
      </w:r>
    </w:p>
    <w:p w14:paraId="64737CC8" w14:textId="77777777" w:rsidR="00CD2971" w:rsidRDefault="00000000">
      <w:pPr>
        <w:spacing w:line="360" w:lineRule="auto"/>
        <w:rPr>
          <w:rFonts w:ascii="宋体" w:hAnsi="宋体"/>
          <w:sz w:val="24"/>
        </w:rPr>
      </w:pPr>
      <w:r>
        <w:rPr>
          <w:rFonts w:ascii="宋体" w:hAnsi="宋体"/>
          <w:sz w:val="24"/>
        </w:rPr>
        <w:t>编号：</w:t>
      </w:r>
    </w:p>
    <w:p w14:paraId="3D86E47D" w14:textId="77777777" w:rsidR="00CD2971" w:rsidRDefault="00CD2971">
      <w:pPr>
        <w:spacing w:line="360" w:lineRule="auto"/>
        <w:rPr>
          <w:rFonts w:ascii="宋体" w:hAnsi="宋体"/>
          <w:sz w:val="24"/>
        </w:rPr>
      </w:pPr>
    </w:p>
    <w:p w14:paraId="7AF87576" w14:textId="77777777" w:rsidR="00CD2971" w:rsidRDefault="00000000">
      <w:pPr>
        <w:spacing w:line="360" w:lineRule="auto"/>
        <w:rPr>
          <w:rFonts w:ascii="宋体" w:hAnsi="宋体"/>
          <w:sz w:val="24"/>
        </w:rPr>
      </w:pPr>
      <w:r>
        <w:rPr>
          <w:rFonts w:ascii="宋体" w:hAnsi="宋体"/>
          <w:sz w:val="24"/>
          <w:u w:val="single"/>
        </w:rPr>
        <w:t xml:space="preserve">                      </w:t>
      </w:r>
      <w:r>
        <w:rPr>
          <w:rFonts w:ascii="宋体" w:hAnsi="宋体"/>
          <w:sz w:val="24"/>
        </w:rPr>
        <w:t>（采购人或采购代理机构）：</w:t>
      </w:r>
    </w:p>
    <w:p w14:paraId="28BF18D8" w14:textId="77777777" w:rsidR="00CD2971" w:rsidRDefault="00000000">
      <w:pPr>
        <w:spacing w:line="360" w:lineRule="auto"/>
        <w:ind w:firstLine="480"/>
        <w:rPr>
          <w:rFonts w:ascii="宋体" w:hAnsi="宋体"/>
          <w:sz w:val="24"/>
        </w:rPr>
      </w:pPr>
      <w:r>
        <w:rPr>
          <w:rFonts w:ascii="宋体" w:hAnsi="宋体"/>
          <w:sz w:val="24"/>
        </w:rPr>
        <w:t>鉴于</w:t>
      </w:r>
      <w:r>
        <w:rPr>
          <w:rFonts w:ascii="宋体" w:hAnsi="宋体"/>
          <w:sz w:val="24"/>
          <w:u w:val="single"/>
        </w:rPr>
        <w:t xml:space="preserve">        </w:t>
      </w:r>
      <w:r>
        <w:rPr>
          <w:rFonts w:ascii="宋体" w:hAnsi="宋体"/>
          <w:sz w:val="24"/>
        </w:rPr>
        <w:t>（以下简称“投标人”）拟参加编号为</w:t>
      </w:r>
      <w:r>
        <w:rPr>
          <w:rFonts w:ascii="宋体" w:hAnsi="宋体"/>
          <w:sz w:val="24"/>
          <w:u w:val="single"/>
        </w:rPr>
        <w:t xml:space="preserve">           </w:t>
      </w:r>
      <w:r>
        <w:rPr>
          <w:rFonts w:ascii="宋体" w:hAnsi="宋体"/>
          <w:sz w:val="24"/>
        </w:rPr>
        <w:t>的</w:t>
      </w:r>
      <w:r>
        <w:rPr>
          <w:rFonts w:ascii="宋体" w:hAnsi="宋体"/>
          <w:sz w:val="24"/>
          <w:u w:val="single"/>
        </w:rPr>
        <w:t xml:space="preserve">        </w:t>
      </w:r>
      <w:r>
        <w:rPr>
          <w:rFonts w:ascii="宋体" w:hAnsi="宋体"/>
          <w:sz w:val="24"/>
        </w:rPr>
        <w:t>项目（以下简称“本项目”）投标，根据本项目招标文件，投标人参加投标时应向你方交纳投标保证金，且可以投标担保函的形式交纳投标保证金。应投标人的申请，我方以保证的方式向你方提供如下投标保证金担保：</w:t>
      </w:r>
    </w:p>
    <w:p w14:paraId="4628DC60" w14:textId="77777777" w:rsidR="00CD2971" w:rsidRDefault="00000000">
      <w:pPr>
        <w:spacing w:line="360" w:lineRule="auto"/>
        <w:ind w:firstLine="482"/>
        <w:rPr>
          <w:rFonts w:ascii="宋体" w:hAnsi="宋体"/>
          <w:b/>
          <w:bCs/>
          <w:sz w:val="24"/>
        </w:rPr>
      </w:pPr>
      <w:r>
        <w:rPr>
          <w:rFonts w:ascii="宋体" w:hAnsi="宋体"/>
          <w:b/>
          <w:bCs/>
          <w:sz w:val="24"/>
        </w:rPr>
        <w:t>一、保证责任的情形及保证金额</w:t>
      </w:r>
    </w:p>
    <w:p w14:paraId="289B3AC6" w14:textId="77777777" w:rsidR="00CD2971" w:rsidRDefault="00000000">
      <w:pPr>
        <w:spacing w:line="360" w:lineRule="auto"/>
        <w:ind w:firstLine="480"/>
        <w:rPr>
          <w:rFonts w:ascii="宋体" w:hAnsi="宋体"/>
          <w:sz w:val="24"/>
        </w:rPr>
      </w:pPr>
      <w:r>
        <w:rPr>
          <w:rFonts w:ascii="宋体" w:hAnsi="宋体"/>
          <w:sz w:val="24"/>
        </w:rPr>
        <w:t>（一）在投标人出现下列情形之一时，我方承担保证责任：</w:t>
      </w:r>
    </w:p>
    <w:p w14:paraId="662A86FC" w14:textId="77777777" w:rsidR="00CD2971" w:rsidRDefault="00000000">
      <w:pPr>
        <w:spacing w:line="360" w:lineRule="auto"/>
        <w:ind w:firstLine="480"/>
        <w:rPr>
          <w:rFonts w:ascii="宋体" w:hAnsi="宋体"/>
          <w:sz w:val="24"/>
        </w:rPr>
      </w:pPr>
      <w:r>
        <w:rPr>
          <w:rFonts w:ascii="宋体" w:hAnsi="宋体"/>
          <w:sz w:val="24"/>
        </w:rPr>
        <w:t>1.中标后投标人无正当理由不与采购人或者采购代理机构签订《政府采购合同》；</w:t>
      </w:r>
    </w:p>
    <w:p w14:paraId="08894F36" w14:textId="77777777" w:rsidR="00CD2971" w:rsidRDefault="00000000">
      <w:pPr>
        <w:spacing w:line="360" w:lineRule="auto"/>
        <w:ind w:firstLine="480"/>
        <w:rPr>
          <w:rFonts w:ascii="宋体" w:hAnsi="宋体"/>
          <w:sz w:val="24"/>
        </w:rPr>
      </w:pPr>
      <w:r>
        <w:rPr>
          <w:rFonts w:ascii="宋体" w:hAnsi="宋体"/>
          <w:sz w:val="24"/>
        </w:rPr>
        <w:t>2.招标文件规定的投标人应当缴纳保证金的其他情形。</w:t>
      </w:r>
    </w:p>
    <w:p w14:paraId="16B0800B" w14:textId="77777777" w:rsidR="00CD2971" w:rsidRDefault="00000000">
      <w:pPr>
        <w:spacing w:line="360" w:lineRule="auto"/>
        <w:ind w:firstLine="480"/>
        <w:rPr>
          <w:rFonts w:ascii="宋体" w:hAnsi="宋体"/>
          <w:sz w:val="24"/>
        </w:rPr>
      </w:pPr>
      <w:r>
        <w:rPr>
          <w:rFonts w:ascii="宋体" w:hAnsi="宋体"/>
          <w:sz w:val="24"/>
        </w:rPr>
        <w:t>（二）我方承担保证责任的最高金额为人民币元（大写）</w:t>
      </w:r>
      <w:r>
        <w:rPr>
          <w:rFonts w:ascii="宋体" w:hAnsi="宋体"/>
          <w:sz w:val="24"/>
          <w:u w:val="single"/>
        </w:rPr>
        <w:t xml:space="preserve">     </w:t>
      </w:r>
      <w:r>
        <w:rPr>
          <w:rFonts w:ascii="宋体" w:hAnsi="宋体"/>
          <w:sz w:val="24"/>
        </w:rPr>
        <w:t>，即本项目的投标保证金金额</w:t>
      </w:r>
      <w:r>
        <w:rPr>
          <w:rFonts w:ascii="宋体" w:hAnsi="宋体"/>
          <w:sz w:val="24"/>
          <w:u w:val="single"/>
        </w:rPr>
        <w:t xml:space="preserve">     </w:t>
      </w:r>
      <w:r>
        <w:rPr>
          <w:rFonts w:ascii="宋体" w:hAnsi="宋体"/>
          <w:sz w:val="24"/>
        </w:rPr>
        <w:t>。</w:t>
      </w:r>
    </w:p>
    <w:p w14:paraId="0C2CED08" w14:textId="77777777" w:rsidR="00CD2971" w:rsidRDefault="00000000">
      <w:pPr>
        <w:spacing w:line="360" w:lineRule="auto"/>
        <w:ind w:firstLine="482"/>
        <w:rPr>
          <w:rFonts w:ascii="宋体" w:hAnsi="宋体"/>
          <w:b/>
          <w:bCs/>
          <w:sz w:val="24"/>
        </w:rPr>
      </w:pPr>
      <w:r>
        <w:rPr>
          <w:rFonts w:ascii="宋体" w:hAnsi="宋体"/>
          <w:b/>
          <w:bCs/>
          <w:sz w:val="24"/>
        </w:rPr>
        <w:t>二、保证的方式及保证期间</w:t>
      </w:r>
    </w:p>
    <w:p w14:paraId="328E06E0" w14:textId="77777777" w:rsidR="00CD2971" w:rsidRDefault="00000000">
      <w:pPr>
        <w:spacing w:line="360" w:lineRule="auto"/>
        <w:ind w:firstLine="480"/>
        <w:rPr>
          <w:rFonts w:ascii="宋体" w:hAnsi="宋体"/>
          <w:sz w:val="24"/>
        </w:rPr>
      </w:pPr>
      <w:r>
        <w:rPr>
          <w:rFonts w:ascii="宋体" w:hAnsi="宋体"/>
          <w:sz w:val="24"/>
        </w:rPr>
        <w:t>我方保证的方式为：连带责任保证。</w:t>
      </w:r>
    </w:p>
    <w:p w14:paraId="0DAA9758" w14:textId="77777777" w:rsidR="00CD2971" w:rsidRDefault="00000000">
      <w:pPr>
        <w:spacing w:line="360" w:lineRule="auto"/>
        <w:ind w:firstLine="480"/>
        <w:rPr>
          <w:rFonts w:ascii="宋体" w:hAnsi="宋体"/>
          <w:sz w:val="24"/>
        </w:rPr>
      </w:pPr>
      <w:r>
        <w:rPr>
          <w:rFonts w:ascii="宋体" w:hAnsi="宋体"/>
          <w:sz w:val="24"/>
        </w:rPr>
        <w:t>我方的保证期间为：自本保函生效之日起</w:t>
      </w:r>
      <w:r>
        <w:rPr>
          <w:rFonts w:ascii="宋体" w:hAnsi="宋体"/>
          <w:sz w:val="24"/>
          <w:u w:val="single"/>
        </w:rPr>
        <w:t xml:space="preserve">   </w:t>
      </w:r>
      <w:proofErr w:type="gramStart"/>
      <w:r>
        <w:rPr>
          <w:rFonts w:ascii="宋体" w:hAnsi="宋体"/>
          <w:sz w:val="24"/>
          <w:u w:val="single"/>
        </w:rPr>
        <w:t>个</w:t>
      </w:r>
      <w:proofErr w:type="gramEnd"/>
      <w:r>
        <w:rPr>
          <w:rFonts w:ascii="宋体" w:hAnsi="宋体"/>
          <w:sz w:val="24"/>
          <w:u w:val="single"/>
        </w:rPr>
        <w:t>月</w:t>
      </w:r>
      <w:r>
        <w:rPr>
          <w:rFonts w:ascii="宋体" w:hAnsi="宋体"/>
          <w:sz w:val="24"/>
        </w:rPr>
        <w:t>为止。</w:t>
      </w:r>
    </w:p>
    <w:p w14:paraId="647CC7E2" w14:textId="77777777" w:rsidR="00CD2971" w:rsidRDefault="00000000">
      <w:pPr>
        <w:numPr>
          <w:ilvl w:val="0"/>
          <w:numId w:val="41"/>
        </w:numPr>
        <w:spacing w:line="360" w:lineRule="auto"/>
        <w:ind w:firstLine="422"/>
        <w:rPr>
          <w:rFonts w:ascii="宋体" w:hAnsi="宋体"/>
          <w:b/>
          <w:bCs/>
          <w:sz w:val="24"/>
        </w:rPr>
      </w:pPr>
      <w:r>
        <w:rPr>
          <w:rFonts w:ascii="宋体" w:hAnsi="宋体"/>
          <w:b/>
          <w:bCs/>
          <w:sz w:val="24"/>
        </w:rPr>
        <w:t>承担保证责任的程序</w:t>
      </w:r>
    </w:p>
    <w:p w14:paraId="220D1CCB" w14:textId="77777777" w:rsidR="00CD2971" w:rsidRDefault="00000000">
      <w:pPr>
        <w:spacing w:line="360" w:lineRule="auto"/>
        <w:ind w:firstLine="480"/>
        <w:rPr>
          <w:rFonts w:ascii="宋体" w:hAnsi="宋体"/>
          <w:sz w:val="24"/>
        </w:rPr>
      </w:pPr>
      <w:r>
        <w:rPr>
          <w:rFonts w:ascii="宋体" w:hAnsi="宋体"/>
          <w:sz w:val="24"/>
        </w:rPr>
        <w:t>1.你方要求我方承担保证责任的，应在本保函保证期间内向我方发出书面索赔通知。索赔通知应写明要求索赔的金额，支付款项应到达的账号，并附有证明投标人发生我方应承</w:t>
      </w:r>
      <w:proofErr w:type="gramStart"/>
      <w:r>
        <w:rPr>
          <w:rFonts w:ascii="宋体" w:hAnsi="宋体"/>
          <w:sz w:val="24"/>
        </w:rPr>
        <w:t>担保证责任</w:t>
      </w:r>
      <w:proofErr w:type="gramEnd"/>
      <w:r>
        <w:rPr>
          <w:rFonts w:ascii="宋体" w:hAnsi="宋体"/>
          <w:sz w:val="24"/>
        </w:rPr>
        <w:t>情形的事实材料。</w:t>
      </w:r>
    </w:p>
    <w:p w14:paraId="6C165C9A" w14:textId="77777777" w:rsidR="00CD2971" w:rsidRDefault="00000000">
      <w:pPr>
        <w:spacing w:line="360" w:lineRule="auto"/>
        <w:ind w:firstLine="480"/>
        <w:rPr>
          <w:rFonts w:ascii="宋体" w:hAnsi="宋体"/>
          <w:sz w:val="24"/>
        </w:rPr>
      </w:pPr>
      <w:r>
        <w:rPr>
          <w:rFonts w:ascii="宋体" w:hAnsi="宋体"/>
          <w:sz w:val="24"/>
        </w:rPr>
        <w:t xml:space="preserve">2.我方在收到索赔通知及相关证明材料后，在 </w:t>
      </w:r>
      <w:r>
        <w:rPr>
          <w:rFonts w:ascii="宋体" w:hAnsi="宋体"/>
          <w:sz w:val="24"/>
          <w:u w:val="single"/>
        </w:rPr>
        <w:t xml:space="preserve">    </w:t>
      </w:r>
      <w:proofErr w:type="gramStart"/>
      <w:r>
        <w:rPr>
          <w:rFonts w:ascii="宋体" w:hAnsi="宋体"/>
          <w:sz w:val="24"/>
        </w:rPr>
        <w:t>个</w:t>
      </w:r>
      <w:proofErr w:type="gramEnd"/>
      <w:r>
        <w:rPr>
          <w:rFonts w:ascii="宋体" w:hAnsi="宋体"/>
          <w:sz w:val="24"/>
        </w:rPr>
        <w:t>工作日内进行备查，符合应承</w:t>
      </w:r>
      <w:proofErr w:type="gramStart"/>
      <w:r>
        <w:rPr>
          <w:rFonts w:ascii="宋体" w:hAnsi="宋体"/>
          <w:sz w:val="24"/>
        </w:rPr>
        <w:t>担保证责任</w:t>
      </w:r>
      <w:proofErr w:type="gramEnd"/>
      <w:r>
        <w:rPr>
          <w:rFonts w:ascii="宋体" w:hAnsi="宋体"/>
          <w:sz w:val="24"/>
        </w:rPr>
        <w:t>情形的，我方应按照你方的要求代投标人向你方支付投标保证金。</w:t>
      </w:r>
    </w:p>
    <w:p w14:paraId="30EB7D60" w14:textId="77777777" w:rsidR="00CD2971" w:rsidRDefault="00000000">
      <w:pPr>
        <w:spacing w:line="360" w:lineRule="auto"/>
        <w:ind w:firstLine="482"/>
        <w:rPr>
          <w:rFonts w:ascii="宋体" w:hAnsi="宋体"/>
          <w:b/>
          <w:bCs/>
          <w:sz w:val="24"/>
        </w:rPr>
      </w:pPr>
      <w:r>
        <w:rPr>
          <w:rFonts w:ascii="宋体" w:hAnsi="宋体"/>
          <w:b/>
          <w:bCs/>
          <w:sz w:val="24"/>
        </w:rPr>
        <w:t>四、保证责任的终止</w:t>
      </w:r>
    </w:p>
    <w:p w14:paraId="5535A869" w14:textId="77777777" w:rsidR="00CD2971" w:rsidRDefault="00000000">
      <w:pPr>
        <w:spacing w:line="360" w:lineRule="auto"/>
        <w:ind w:firstLine="480"/>
        <w:rPr>
          <w:rFonts w:ascii="宋体" w:hAnsi="宋体"/>
          <w:sz w:val="24"/>
        </w:rPr>
      </w:pPr>
      <w:r>
        <w:rPr>
          <w:rFonts w:ascii="宋体" w:hAnsi="宋体"/>
          <w:sz w:val="24"/>
        </w:rPr>
        <w:t>1.保证期间届满你方未向我方书面主张保证责任的，</w:t>
      </w:r>
      <w:proofErr w:type="gramStart"/>
      <w:r>
        <w:rPr>
          <w:rFonts w:ascii="宋体" w:hAnsi="宋体"/>
          <w:sz w:val="24"/>
        </w:rPr>
        <w:t>自保证</w:t>
      </w:r>
      <w:proofErr w:type="gramEnd"/>
      <w:r>
        <w:rPr>
          <w:rFonts w:ascii="宋体" w:hAnsi="宋体"/>
          <w:sz w:val="24"/>
        </w:rPr>
        <w:t>期间届满次日起，我方保证责任自动终止。</w:t>
      </w:r>
    </w:p>
    <w:p w14:paraId="068AAA80" w14:textId="77777777" w:rsidR="00CD2971" w:rsidRDefault="00000000">
      <w:pPr>
        <w:spacing w:line="360" w:lineRule="auto"/>
        <w:ind w:firstLine="480"/>
        <w:rPr>
          <w:rFonts w:ascii="宋体" w:hAnsi="宋体"/>
          <w:sz w:val="24"/>
        </w:rPr>
      </w:pPr>
      <w:r>
        <w:rPr>
          <w:rFonts w:ascii="宋体" w:hAnsi="宋体"/>
          <w:sz w:val="24"/>
        </w:rPr>
        <w:t>2.我方按照本保函向你方履行了保证责任后，自我方向你方支付款项（支付款项从</w:t>
      </w:r>
      <w:r>
        <w:rPr>
          <w:rFonts w:ascii="宋体" w:hAnsi="宋体"/>
          <w:sz w:val="24"/>
        </w:rPr>
        <w:lastRenderedPageBreak/>
        <w:t>我方账户划出）之日起，保证责任终止。</w:t>
      </w:r>
    </w:p>
    <w:p w14:paraId="10BBA8A0" w14:textId="77777777" w:rsidR="00CD2971" w:rsidRDefault="00000000">
      <w:pPr>
        <w:spacing w:line="360" w:lineRule="auto"/>
        <w:ind w:firstLine="480"/>
        <w:rPr>
          <w:rFonts w:ascii="宋体" w:hAnsi="宋体"/>
          <w:sz w:val="24"/>
        </w:rPr>
      </w:pPr>
      <w:r>
        <w:rPr>
          <w:rFonts w:ascii="宋体" w:hAnsi="宋体"/>
          <w:sz w:val="24"/>
        </w:rPr>
        <w:t>3.按照法律法规的规定或出现我方保证责任终止的其他情形的，我方在本保函项下的保证责任亦终止。</w:t>
      </w:r>
    </w:p>
    <w:p w14:paraId="0A40B77A" w14:textId="77777777" w:rsidR="00CD2971" w:rsidRDefault="00000000">
      <w:pPr>
        <w:spacing w:line="360" w:lineRule="auto"/>
        <w:ind w:firstLine="482"/>
        <w:rPr>
          <w:rFonts w:ascii="宋体" w:hAnsi="宋体"/>
          <w:b/>
          <w:bCs/>
          <w:sz w:val="24"/>
        </w:rPr>
      </w:pPr>
      <w:r>
        <w:rPr>
          <w:rFonts w:ascii="宋体" w:hAnsi="宋体"/>
          <w:b/>
          <w:bCs/>
          <w:sz w:val="24"/>
        </w:rPr>
        <w:t>五、免责条款</w:t>
      </w:r>
    </w:p>
    <w:p w14:paraId="6FCB8362" w14:textId="77777777" w:rsidR="00CD2971" w:rsidRDefault="00000000">
      <w:pPr>
        <w:spacing w:line="360" w:lineRule="auto"/>
        <w:ind w:firstLine="480"/>
        <w:rPr>
          <w:rFonts w:ascii="宋体" w:hAnsi="宋体"/>
          <w:sz w:val="24"/>
        </w:rPr>
      </w:pPr>
      <w:r>
        <w:rPr>
          <w:rFonts w:ascii="宋体" w:hAnsi="宋体"/>
          <w:sz w:val="24"/>
        </w:rPr>
        <w:t>1.按照法律规定或你方与投标人的另行约定，全部或者部分免除投标人投标保证金义务时，我方亦免除相应的保证责任。</w:t>
      </w:r>
    </w:p>
    <w:p w14:paraId="6D7C2C0D" w14:textId="77777777" w:rsidR="00CD2971" w:rsidRDefault="00000000">
      <w:pPr>
        <w:spacing w:line="360" w:lineRule="auto"/>
        <w:ind w:firstLine="480"/>
        <w:rPr>
          <w:rFonts w:ascii="宋体" w:hAnsi="宋体"/>
          <w:sz w:val="24"/>
        </w:rPr>
      </w:pPr>
      <w:r>
        <w:rPr>
          <w:rFonts w:ascii="宋体" w:hAnsi="宋体"/>
          <w:sz w:val="24"/>
        </w:rPr>
        <w:t>2.因你方原因致使投标人发生本保函第一条第（一）款约定情形的，我方不承担保证责任。</w:t>
      </w:r>
    </w:p>
    <w:p w14:paraId="4FB2ECD4" w14:textId="77777777" w:rsidR="00CD2971" w:rsidRDefault="00000000">
      <w:pPr>
        <w:spacing w:line="360" w:lineRule="auto"/>
        <w:ind w:firstLine="480"/>
        <w:rPr>
          <w:rFonts w:ascii="宋体" w:hAnsi="宋体"/>
          <w:sz w:val="24"/>
        </w:rPr>
      </w:pPr>
      <w:r>
        <w:rPr>
          <w:rFonts w:ascii="宋体" w:hAnsi="宋体"/>
          <w:sz w:val="24"/>
        </w:rPr>
        <w:t>3.因不可抗力造成投标人发生本保函第一条约定情形的，我方不承担保证责任。</w:t>
      </w:r>
    </w:p>
    <w:p w14:paraId="1E344F78" w14:textId="77777777" w:rsidR="00CD2971" w:rsidRDefault="00000000">
      <w:pPr>
        <w:spacing w:line="360" w:lineRule="auto"/>
        <w:ind w:firstLine="480"/>
        <w:rPr>
          <w:rFonts w:ascii="宋体" w:hAnsi="宋体"/>
          <w:sz w:val="24"/>
        </w:rPr>
      </w:pPr>
      <w:r>
        <w:rPr>
          <w:rFonts w:ascii="宋体" w:hAnsi="宋体"/>
          <w:sz w:val="24"/>
        </w:rPr>
        <w:t>4.你方或其他有权机关对招标文件进行任何澄清或修改，加重我方保证责任的，我方对加重部分不承担保证责任，但该澄清或修改经我方事先书面同意的除外。</w:t>
      </w:r>
    </w:p>
    <w:p w14:paraId="57D968E3" w14:textId="77777777" w:rsidR="00CD2971" w:rsidRDefault="00000000">
      <w:pPr>
        <w:spacing w:line="360" w:lineRule="auto"/>
        <w:ind w:firstLine="482"/>
        <w:rPr>
          <w:rFonts w:ascii="宋体" w:hAnsi="宋体"/>
          <w:b/>
          <w:bCs/>
          <w:sz w:val="24"/>
        </w:rPr>
      </w:pPr>
      <w:r>
        <w:rPr>
          <w:rFonts w:ascii="宋体" w:hAnsi="宋体"/>
          <w:b/>
          <w:bCs/>
          <w:sz w:val="24"/>
        </w:rPr>
        <w:t>六、争议的解决</w:t>
      </w:r>
    </w:p>
    <w:p w14:paraId="4A99B271" w14:textId="77777777" w:rsidR="00CD2971" w:rsidRDefault="00000000">
      <w:pPr>
        <w:spacing w:line="360" w:lineRule="auto"/>
        <w:ind w:firstLine="480"/>
        <w:rPr>
          <w:rFonts w:ascii="宋体" w:hAnsi="宋体"/>
          <w:sz w:val="24"/>
        </w:rPr>
      </w:pPr>
      <w:r>
        <w:rPr>
          <w:rFonts w:ascii="宋体" w:hAnsi="宋体"/>
          <w:sz w:val="24"/>
        </w:rPr>
        <w:t>因本保函发生的纠纷，由你我双方协商解决，协商不成的，通过诉讼程序解决，诉讼管辖地法院为法院。</w:t>
      </w:r>
    </w:p>
    <w:p w14:paraId="055F7B10" w14:textId="77777777" w:rsidR="00CD2971" w:rsidRDefault="00000000">
      <w:pPr>
        <w:numPr>
          <w:ilvl w:val="0"/>
          <w:numId w:val="42"/>
        </w:numPr>
        <w:spacing w:line="360" w:lineRule="auto"/>
        <w:ind w:firstLine="422"/>
        <w:rPr>
          <w:rFonts w:ascii="宋体" w:hAnsi="宋体"/>
          <w:b/>
          <w:bCs/>
          <w:sz w:val="24"/>
        </w:rPr>
      </w:pPr>
      <w:r>
        <w:rPr>
          <w:rFonts w:ascii="宋体" w:hAnsi="宋体"/>
          <w:b/>
          <w:bCs/>
          <w:sz w:val="24"/>
        </w:rPr>
        <w:t>保函的生效</w:t>
      </w:r>
    </w:p>
    <w:p w14:paraId="3B00B867" w14:textId="77777777" w:rsidR="00CD2971" w:rsidRDefault="00000000">
      <w:pPr>
        <w:spacing w:line="360" w:lineRule="auto"/>
        <w:ind w:firstLineChars="200" w:firstLine="480"/>
        <w:rPr>
          <w:rFonts w:ascii="宋体" w:hAnsi="宋体"/>
          <w:sz w:val="24"/>
        </w:rPr>
      </w:pPr>
      <w:r>
        <w:rPr>
          <w:rFonts w:ascii="宋体" w:hAnsi="宋体"/>
          <w:sz w:val="24"/>
        </w:rPr>
        <w:t>本保函自我方加盖公章之日起生效。</w:t>
      </w:r>
    </w:p>
    <w:p w14:paraId="25AF2BF9" w14:textId="77777777" w:rsidR="00CD2971" w:rsidRDefault="00CD2971">
      <w:pPr>
        <w:spacing w:line="360" w:lineRule="auto"/>
        <w:rPr>
          <w:rFonts w:ascii="宋体" w:hAnsi="宋体"/>
          <w:sz w:val="24"/>
        </w:rPr>
      </w:pPr>
    </w:p>
    <w:p w14:paraId="4C36C028" w14:textId="77777777" w:rsidR="00CD2971" w:rsidRDefault="00CD2971">
      <w:pPr>
        <w:spacing w:line="360" w:lineRule="auto"/>
        <w:rPr>
          <w:rFonts w:ascii="宋体" w:hAnsi="宋体"/>
          <w:sz w:val="24"/>
        </w:rPr>
      </w:pPr>
    </w:p>
    <w:p w14:paraId="6B768A0F" w14:textId="77777777" w:rsidR="00CD2971" w:rsidRDefault="00CD2971">
      <w:pPr>
        <w:spacing w:line="360" w:lineRule="auto"/>
        <w:rPr>
          <w:rFonts w:ascii="宋体" w:hAnsi="宋体"/>
          <w:sz w:val="24"/>
        </w:rPr>
      </w:pPr>
    </w:p>
    <w:p w14:paraId="3D9B3EE3" w14:textId="77777777" w:rsidR="00CD2971" w:rsidRDefault="00CD2971">
      <w:pPr>
        <w:spacing w:line="360" w:lineRule="auto"/>
        <w:rPr>
          <w:rFonts w:ascii="宋体" w:hAnsi="宋体"/>
          <w:sz w:val="24"/>
        </w:rPr>
      </w:pPr>
    </w:p>
    <w:p w14:paraId="07C8516D" w14:textId="77777777" w:rsidR="00CD2971" w:rsidRDefault="00CD2971">
      <w:pPr>
        <w:spacing w:line="360" w:lineRule="auto"/>
        <w:rPr>
          <w:rFonts w:ascii="宋体" w:hAnsi="宋体"/>
          <w:sz w:val="24"/>
        </w:rPr>
      </w:pPr>
    </w:p>
    <w:p w14:paraId="2AE87699" w14:textId="77777777" w:rsidR="00CD2971" w:rsidRDefault="00000000">
      <w:pPr>
        <w:spacing w:line="360" w:lineRule="auto"/>
        <w:ind w:firstLine="480"/>
        <w:jc w:val="right"/>
        <w:rPr>
          <w:rFonts w:ascii="宋体" w:hAnsi="宋体"/>
          <w:sz w:val="24"/>
        </w:rPr>
      </w:pPr>
      <w:r>
        <w:rPr>
          <w:rFonts w:ascii="宋体" w:hAnsi="宋体"/>
          <w:sz w:val="24"/>
        </w:rPr>
        <w:t>保证人：（公章）</w:t>
      </w:r>
    </w:p>
    <w:p w14:paraId="331AA7AC" w14:textId="77777777" w:rsidR="00CD2971" w:rsidRDefault="00000000">
      <w:pPr>
        <w:spacing w:line="360" w:lineRule="auto"/>
        <w:ind w:firstLineChars="500" w:firstLine="1200"/>
        <w:jc w:val="right"/>
        <w:rPr>
          <w:rFonts w:ascii="宋体" w:hAnsi="宋体"/>
          <w:sz w:val="24"/>
        </w:rPr>
      </w:pPr>
      <w:r>
        <w:rPr>
          <w:rFonts w:ascii="宋体" w:hAnsi="宋体"/>
          <w:sz w:val="24"/>
        </w:rPr>
        <w:t>年    月    日</w:t>
      </w:r>
    </w:p>
    <w:p w14:paraId="209F2E07" w14:textId="77777777" w:rsidR="00CD2971" w:rsidRDefault="00CD2971">
      <w:pPr>
        <w:widowControl/>
        <w:spacing w:line="360" w:lineRule="auto"/>
        <w:jc w:val="left"/>
        <w:rPr>
          <w:rFonts w:ascii="宋体" w:hAnsi="宋体"/>
          <w:sz w:val="24"/>
        </w:rPr>
        <w:sectPr w:rsidR="00CD2971" w:rsidSect="00C605CB">
          <w:pgSz w:w="11906" w:h="16838"/>
          <w:pgMar w:top="1418" w:right="1418" w:bottom="1418" w:left="1418" w:header="851" w:footer="992" w:gutter="0"/>
          <w:cols w:space="720"/>
        </w:sectPr>
      </w:pPr>
    </w:p>
    <w:p w14:paraId="15B59365" w14:textId="77777777" w:rsidR="00CD2971" w:rsidRDefault="00000000">
      <w:pPr>
        <w:widowControl/>
        <w:jc w:val="left"/>
        <w:rPr>
          <w:rFonts w:ascii="宋体" w:hAnsi="宋体"/>
          <w:b/>
          <w:sz w:val="24"/>
        </w:rPr>
      </w:pPr>
      <w:bookmarkStart w:id="1789" w:name="_Toc63497412"/>
      <w:bookmarkStart w:id="1790" w:name="_Toc63157340"/>
      <w:r>
        <w:rPr>
          <w:rFonts w:ascii="宋体" w:hAnsi="宋体"/>
          <w:b/>
          <w:sz w:val="24"/>
        </w:rPr>
        <w:br w:type="page"/>
      </w:r>
    </w:p>
    <w:p w14:paraId="71E43CCA" w14:textId="77777777" w:rsidR="00CD2971" w:rsidRDefault="00000000">
      <w:pPr>
        <w:keepNext/>
        <w:keepLines/>
        <w:autoSpaceDE w:val="0"/>
        <w:autoSpaceDN w:val="0"/>
        <w:adjustRightInd w:val="0"/>
        <w:spacing w:before="120" w:line="300" w:lineRule="auto"/>
        <w:jc w:val="left"/>
        <w:outlineLvl w:val="1"/>
        <w:rPr>
          <w:rFonts w:ascii="宋体" w:hAnsi="宋体"/>
          <w:b/>
          <w:sz w:val="24"/>
        </w:rPr>
      </w:pPr>
      <w:bookmarkStart w:id="1791" w:name="_Toc120985155"/>
      <w:r>
        <w:rPr>
          <w:rFonts w:ascii="宋体" w:hAnsi="宋体"/>
          <w:b/>
          <w:sz w:val="24"/>
        </w:rPr>
        <w:lastRenderedPageBreak/>
        <w:t>附件2：政府采购履约担保函</w:t>
      </w:r>
      <w:bookmarkEnd w:id="1789"/>
      <w:bookmarkEnd w:id="1790"/>
      <w:bookmarkEnd w:id="1791"/>
    </w:p>
    <w:p w14:paraId="5BFD0CF0" w14:textId="77777777" w:rsidR="00CD2971" w:rsidRDefault="00000000">
      <w:pPr>
        <w:spacing w:beforeLines="50" w:before="120" w:afterLines="100" w:after="240"/>
        <w:jc w:val="center"/>
        <w:rPr>
          <w:rFonts w:ascii="宋体" w:hAnsi="宋体"/>
          <w:b/>
          <w:color w:val="000000"/>
          <w:sz w:val="32"/>
          <w:szCs w:val="32"/>
        </w:rPr>
      </w:pPr>
      <w:r>
        <w:rPr>
          <w:rFonts w:ascii="宋体" w:hAnsi="宋体"/>
          <w:b/>
          <w:color w:val="000000"/>
          <w:sz w:val="32"/>
          <w:szCs w:val="32"/>
        </w:rPr>
        <w:t>政府采购履约担保函（格式）</w:t>
      </w:r>
    </w:p>
    <w:p w14:paraId="15E64143" w14:textId="77777777" w:rsidR="00CD2971" w:rsidRDefault="00000000">
      <w:pPr>
        <w:spacing w:line="360" w:lineRule="auto"/>
        <w:jc w:val="left"/>
        <w:rPr>
          <w:rFonts w:ascii="宋体" w:hAnsi="宋体"/>
          <w:sz w:val="24"/>
        </w:rPr>
      </w:pPr>
      <w:r>
        <w:rPr>
          <w:rFonts w:ascii="宋体" w:hAnsi="宋体"/>
          <w:sz w:val="24"/>
        </w:rPr>
        <w:t>编号：</w:t>
      </w:r>
    </w:p>
    <w:p w14:paraId="3D62544C" w14:textId="77777777" w:rsidR="00CD2971" w:rsidRDefault="00CD2971">
      <w:pPr>
        <w:spacing w:line="360" w:lineRule="auto"/>
        <w:rPr>
          <w:rFonts w:ascii="宋体" w:hAnsi="宋体"/>
          <w:sz w:val="24"/>
        </w:rPr>
      </w:pPr>
    </w:p>
    <w:p w14:paraId="0048C0DA" w14:textId="77777777" w:rsidR="00CD2971" w:rsidRDefault="00000000">
      <w:pPr>
        <w:spacing w:line="360" w:lineRule="auto"/>
        <w:rPr>
          <w:rFonts w:ascii="宋体" w:hAnsi="宋体"/>
          <w:sz w:val="24"/>
        </w:rPr>
      </w:pPr>
      <w:r>
        <w:rPr>
          <w:rFonts w:ascii="宋体" w:hAnsi="宋体"/>
          <w:sz w:val="24"/>
          <w:u w:val="single"/>
        </w:rPr>
        <w:t xml:space="preserve">                      </w:t>
      </w:r>
      <w:r>
        <w:rPr>
          <w:rFonts w:ascii="宋体" w:hAnsi="宋体"/>
          <w:sz w:val="24"/>
        </w:rPr>
        <w:t>（采购人）：</w:t>
      </w:r>
    </w:p>
    <w:p w14:paraId="021B2B7D" w14:textId="77777777" w:rsidR="00CD2971" w:rsidRDefault="00000000">
      <w:pPr>
        <w:spacing w:line="360" w:lineRule="auto"/>
        <w:ind w:firstLine="480"/>
        <w:rPr>
          <w:rFonts w:ascii="宋体" w:hAnsi="宋体"/>
          <w:sz w:val="24"/>
        </w:rPr>
      </w:pPr>
      <w:proofErr w:type="gramStart"/>
      <w:r>
        <w:rPr>
          <w:rFonts w:ascii="宋体" w:hAnsi="宋体"/>
          <w:sz w:val="24"/>
        </w:rPr>
        <w:t>鉴于你</w:t>
      </w:r>
      <w:proofErr w:type="gramEnd"/>
      <w:r>
        <w:rPr>
          <w:rFonts w:ascii="宋体" w:hAnsi="宋体"/>
          <w:sz w:val="24"/>
        </w:rPr>
        <w:t>方与</w:t>
      </w:r>
      <w:r>
        <w:rPr>
          <w:rFonts w:ascii="宋体" w:hAnsi="宋体"/>
          <w:sz w:val="24"/>
          <w:u w:val="single"/>
        </w:rPr>
        <w:t xml:space="preserve">        </w:t>
      </w:r>
      <w:r>
        <w:rPr>
          <w:rFonts w:ascii="宋体" w:hAnsi="宋体"/>
          <w:sz w:val="24"/>
        </w:rPr>
        <w:t>（以下简称投标人）于</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日签订编号为</w:t>
      </w:r>
      <w:r>
        <w:rPr>
          <w:rFonts w:ascii="宋体" w:hAnsi="宋体"/>
          <w:sz w:val="24"/>
          <w:u w:val="single"/>
        </w:rPr>
        <w:t xml:space="preserve">        </w:t>
      </w:r>
      <w:r>
        <w:rPr>
          <w:rFonts w:ascii="宋体" w:hAnsi="宋体"/>
          <w:sz w:val="24"/>
        </w:rPr>
        <w:t>的</w:t>
      </w:r>
      <w:r>
        <w:rPr>
          <w:rFonts w:ascii="宋体" w:hAnsi="宋体"/>
          <w:sz w:val="24"/>
          <w:u w:val="single"/>
        </w:rPr>
        <w:t>《     政府采购合同》</w:t>
      </w:r>
      <w:r>
        <w:rPr>
          <w:rFonts w:ascii="宋体" w:hAnsi="宋体"/>
          <w:sz w:val="24"/>
        </w:rPr>
        <w:t>（以下简称主合同），且根据该合同的约定，投标人应在</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日前向你方交纳履约保证金，且可以履约担保函的形式交纳履约保证金。应投标人的申请，我方以保证的方式向你方提供如下履约保证金担保：</w:t>
      </w:r>
    </w:p>
    <w:p w14:paraId="6760080A" w14:textId="77777777" w:rsidR="00CD2971" w:rsidRDefault="00000000">
      <w:pPr>
        <w:spacing w:line="360" w:lineRule="auto"/>
        <w:ind w:firstLine="482"/>
        <w:rPr>
          <w:rFonts w:ascii="宋体" w:hAnsi="宋体"/>
          <w:b/>
          <w:bCs/>
          <w:sz w:val="24"/>
        </w:rPr>
      </w:pPr>
      <w:r>
        <w:rPr>
          <w:rFonts w:ascii="宋体" w:hAnsi="宋体"/>
          <w:b/>
          <w:bCs/>
          <w:sz w:val="24"/>
        </w:rPr>
        <w:t>一、保证责任的情形及保证金额</w:t>
      </w:r>
    </w:p>
    <w:p w14:paraId="6A216799" w14:textId="77777777" w:rsidR="00CD2971" w:rsidRDefault="00000000">
      <w:pPr>
        <w:spacing w:line="360" w:lineRule="auto"/>
        <w:ind w:firstLine="480"/>
        <w:rPr>
          <w:rFonts w:ascii="宋体" w:hAnsi="宋体"/>
          <w:sz w:val="24"/>
        </w:rPr>
      </w:pPr>
      <w:r>
        <w:rPr>
          <w:rFonts w:ascii="宋体" w:hAnsi="宋体"/>
          <w:sz w:val="24"/>
        </w:rPr>
        <w:t>（一）在投标人出现下列情形之一时，我方承担保证责任：</w:t>
      </w:r>
    </w:p>
    <w:p w14:paraId="1E903BCA" w14:textId="77777777" w:rsidR="00CD2971" w:rsidRDefault="00000000">
      <w:pPr>
        <w:spacing w:line="360" w:lineRule="auto"/>
        <w:ind w:firstLine="480"/>
        <w:rPr>
          <w:rFonts w:ascii="宋体" w:hAnsi="宋体"/>
          <w:sz w:val="24"/>
        </w:rPr>
      </w:pPr>
      <w:r>
        <w:rPr>
          <w:rFonts w:ascii="宋体" w:hAnsi="宋体"/>
          <w:sz w:val="24"/>
        </w:rPr>
        <w:t>1.将中标项目转让给他人，或者在投标文件中未说明，且未经采购人同意，将中标项目分包给他人的；</w:t>
      </w:r>
    </w:p>
    <w:p w14:paraId="1E527ABE" w14:textId="77777777" w:rsidR="00CD2971" w:rsidRDefault="00000000">
      <w:pPr>
        <w:spacing w:line="360" w:lineRule="auto"/>
        <w:ind w:firstLine="480"/>
        <w:rPr>
          <w:rFonts w:ascii="宋体" w:hAnsi="宋体"/>
          <w:sz w:val="24"/>
        </w:rPr>
      </w:pPr>
      <w:r>
        <w:rPr>
          <w:rFonts w:ascii="宋体" w:hAnsi="宋体"/>
          <w:sz w:val="24"/>
        </w:rPr>
        <w:t>2.主合同约定的应当缴纳履约保证金的情形：</w:t>
      </w:r>
    </w:p>
    <w:p w14:paraId="5D3B9401" w14:textId="77777777" w:rsidR="00CD2971" w:rsidRDefault="00000000">
      <w:pPr>
        <w:spacing w:line="360" w:lineRule="auto"/>
        <w:ind w:firstLine="480"/>
        <w:rPr>
          <w:rFonts w:ascii="宋体" w:hAnsi="宋体"/>
          <w:sz w:val="24"/>
        </w:rPr>
      </w:pPr>
      <w:r>
        <w:rPr>
          <w:rFonts w:ascii="宋体" w:hAnsi="宋体"/>
          <w:sz w:val="24"/>
        </w:rPr>
        <w:t>（1）未按主合同约定的质量、数量和期限供应货物/提供服务/完成工程的；</w:t>
      </w:r>
    </w:p>
    <w:p w14:paraId="51A9C10E" w14:textId="77777777" w:rsidR="00CD2971" w:rsidRDefault="00000000">
      <w:pPr>
        <w:spacing w:line="360" w:lineRule="auto"/>
        <w:ind w:firstLine="480"/>
        <w:rPr>
          <w:rFonts w:ascii="宋体" w:hAnsi="宋体"/>
          <w:sz w:val="24"/>
        </w:rPr>
      </w:pPr>
      <w:r>
        <w:rPr>
          <w:rFonts w:ascii="宋体" w:hAnsi="宋体"/>
          <w:sz w:val="24"/>
        </w:rPr>
        <w:t>（2）</w:t>
      </w:r>
      <w:r>
        <w:rPr>
          <w:rFonts w:ascii="宋体" w:hAnsi="宋体"/>
          <w:sz w:val="24"/>
          <w:u w:val="single"/>
        </w:rPr>
        <w:t xml:space="preserve">          。</w:t>
      </w:r>
    </w:p>
    <w:p w14:paraId="786015FE" w14:textId="77777777" w:rsidR="00CD2971" w:rsidRDefault="00000000">
      <w:pPr>
        <w:spacing w:line="360" w:lineRule="auto"/>
        <w:ind w:firstLine="480"/>
        <w:rPr>
          <w:rFonts w:ascii="宋体" w:hAnsi="宋体"/>
          <w:sz w:val="24"/>
        </w:rPr>
      </w:pPr>
      <w:r>
        <w:rPr>
          <w:rFonts w:ascii="宋体" w:hAnsi="宋体"/>
          <w:sz w:val="24"/>
        </w:rPr>
        <w:t>（二）我方的保证范围是主合同约定的合同价款总额的</w:t>
      </w:r>
      <w:r>
        <w:rPr>
          <w:rFonts w:ascii="宋体" w:hAnsi="宋体"/>
          <w:sz w:val="24"/>
          <w:u w:val="single"/>
        </w:rPr>
        <w:t xml:space="preserve">    </w:t>
      </w:r>
      <w:r>
        <w:rPr>
          <w:rFonts w:ascii="宋体" w:hAnsi="宋体"/>
          <w:sz w:val="24"/>
        </w:rPr>
        <w:t xml:space="preserve">%数额为 </w:t>
      </w:r>
      <w:r>
        <w:rPr>
          <w:rFonts w:ascii="宋体" w:hAnsi="宋体"/>
          <w:sz w:val="24"/>
          <w:u w:val="single"/>
        </w:rPr>
        <w:t xml:space="preserve">       </w:t>
      </w:r>
      <w:r>
        <w:rPr>
          <w:rFonts w:ascii="宋体" w:hAnsi="宋体"/>
          <w:sz w:val="24"/>
        </w:rPr>
        <w:t>元（大写</w:t>
      </w:r>
      <w:r>
        <w:rPr>
          <w:rFonts w:ascii="宋体" w:hAnsi="宋体"/>
          <w:sz w:val="24"/>
          <w:u w:val="single"/>
        </w:rPr>
        <w:t xml:space="preserve">          </w:t>
      </w:r>
      <w:r>
        <w:rPr>
          <w:rFonts w:ascii="宋体" w:hAnsi="宋体"/>
          <w:sz w:val="24"/>
        </w:rPr>
        <w:t>），币种为</w:t>
      </w:r>
      <w:r>
        <w:rPr>
          <w:rFonts w:ascii="宋体" w:hAnsi="宋体"/>
          <w:sz w:val="24"/>
          <w:u w:val="single"/>
        </w:rPr>
        <w:t xml:space="preserve">        。</w:t>
      </w:r>
      <w:r>
        <w:rPr>
          <w:rFonts w:ascii="宋体" w:hAnsi="宋体"/>
          <w:sz w:val="24"/>
        </w:rPr>
        <w:t>（即主合同履约保证金金额）</w:t>
      </w:r>
    </w:p>
    <w:p w14:paraId="19389E4C" w14:textId="77777777" w:rsidR="00CD2971" w:rsidRDefault="00000000">
      <w:pPr>
        <w:spacing w:line="360" w:lineRule="auto"/>
        <w:ind w:firstLine="482"/>
        <w:rPr>
          <w:rFonts w:ascii="宋体" w:hAnsi="宋体"/>
          <w:b/>
          <w:bCs/>
          <w:sz w:val="24"/>
        </w:rPr>
      </w:pPr>
      <w:r>
        <w:rPr>
          <w:rFonts w:ascii="宋体" w:hAnsi="宋体"/>
          <w:b/>
          <w:bCs/>
          <w:sz w:val="24"/>
        </w:rPr>
        <w:t>二、保证的方式及保证期间</w:t>
      </w:r>
    </w:p>
    <w:p w14:paraId="2C1D882D" w14:textId="77777777" w:rsidR="00CD2971" w:rsidRDefault="00000000">
      <w:pPr>
        <w:spacing w:line="360" w:lineRule="auto"/>
        <w:ind w:firstLine="480"/>
        <w:rPr>
          <w:rFonts w:ascii="宋体" w:hAnsi="宋体"/>
          <w:sz w:val="24"/>
        </w:rPr>
      </w:pPr>
      <w:r>
        <w:rPr>
          <w:rFonts w:ascii="宋体" w:hAnsi="宋体"/>
          <w:sz w:val="24"/>
        </w:rPr>
        <w:t>我方保证的方式为：连带责任保证。</w:t>
      </w:r>
    </w:p>
    <w:p w14:paraId="03FDF387" w14:textId="77777777" w:rsidR="00CD2971" w:rsidRDefault="00000000">
      <w:pPr>
        <w:spacing w:line="360" w:lineRule="auto"/>
        <w:ind w:firstLine="480"/>
        <w:rPr>
          <w:rFonts w:ascii="宋体" w:hAnsi="宋体"/>
          <w:sz w:val="24"/>
        </w:rPr>
      </w:pPr>
      <w:r>
        <w:rPr>
          <w:rFonts w:ascii="宋体" w:hAnsi="宋体"/>
          <w:sz w:val="24"/>
        </w:rPr>
        <w:t>我方的保证期间为：自本合同生效之日起至投标人按照主合同约定的供货/完工期限届满后</w:t>
      </w:r>
      <w:r>
        <w:rPr>
          <w:rFonts w:ascii="宋体" w:hAnsi="宋体"/>
          <w:sz w:val="24"/>
          <w:u w:val="single"/>
        </w:rPr>
        <w:t>日</w:t>
      </w:r>
      <w:r>
        <w:rPr>
          <w:rFonts w:ascii="宋体" w:hAnsi="宋体"/>
          <w:sz w:val="24"/>
        </w:rPr>
        <w:t>内。</w:t>
      </w:r>
    </w:p>
    <w:p w14:paraId="407438F7" w14:textId="77777777" w:rsidR="00CD2971" w:rsidRDefault="00000000">
      <w:pPr>
        <w:spacing w:line="360" w:lineRule="auto"/>
        <w:ind w:firstLine="480"/>
        <w:rPr>
          <w:rFonts w:ascii="宋体" w:hAnsi="宋体"/>
          <w:sz w:val="24"/>
        </w:rPr>
      </w:pPr>
      <w:r>
        <w:rPr>
          <w:rFonts w:ascii="宋体" w:hAnsi="宋体"/>
          <w:sz w:val="24"/>
        </w:rPr>
        <w:t>如果投标人未按主合同约定向贵方供应货物/提供服务/完成工程的，由我方在保证金额内向你方支付上述款项。</w:t>
      </w:r>
    </w:p>
    <w:p w14:paraId="45BA3B0A" w14:textId="77777777" w:rsidR="00CD2971" w:rsidRDefault="00000000">
      <w:pPr>
        <w:spacing w:line="360" w:lineRule="auto"/>
        <w:rPr>
          <w:rFonts w:ascii="宋体" w:hAnsi="宋体"/>
          <w:b/>
          <w:bCs/>
          <w:sz w:val="24"/>
        </w:rPr>
      </w:pPr>
      <w:r>
        <w:rPr>
          <w:rFonts w:ascii="宋体" w:hAnsi="宋体"/>
          <w:b/>
          <w:bCs/>
          <w:sz w:val="24"/>
        </w:rPr>
        <w:t>三、承担保证责任的程序</w:t>
      </w:r>
    </w:p>
    <w:p w14:paraId="1477CA46" w14:textId="77777777" w:rsidR="00CD2971" w:rsidRDefault="00000000">
      <w:pPr>
        <w:numPr>
          <w:ilvl w:val="0"/>
          <w:numId w:val="43"/>
        </w:numPr>
        <w:spacing w:line="360" w:lineRule="auto"/>
        <w:ind w:firstLine="420"/>
        <w:rPr>
          <w:rFonts w:ascii="宋体" w:hAnsi="宋体"/>
          <w:sz w:val="24"/>
        </w:rPr>
      </w:pPr>
      <w:r>
        <w:rPr>
          <w:rFonts w:ascii="宋体" w:hAnsi="宋体"/>
          <w:sz w:val="24"/>
        </w:rPr>
        <w:t>你方要求我方承担保证责任的，应在本保函保证期间内向我方发出书面索赔通知。索赔通知应写明要求索赔的金额，支付款项应到达的账号，并附有证明投标人违约事实的证明材料。</w:t>
      </w:r>
    </w:p>
    <w:p w14:paraId="52979886" w14:textId="77777777" w:rsidR="00CD2971" w:rsidRDefault="00000000">
      <w:pPr>
        <w:spacing w:line="360" w:lineRule="auto"/>
        <w:ind w:firstLine="480"/>
        <w:rPr>
          <w:rFonts w:ascii="宋体" w:hAnsi="宋体"/>
          <w:sz w:val="24"/>
        </w:rPr>
      </w:pPr>
      <w:r>
        <w:rPr>
          <w:rFonts w:ascii="宋体" w:hAnsi="宋体"/>
          <w:sz w:val="24"/>
        </w:rPr>
        <w:t>如果你方与投标人因货物质量问题产生争议，你方还需同时提供</w:t>
      </w:r>
      <w:r>
        <w:rPr>
          <w:rFonts w:ascii="宋体" w:hAnsi="宋体"/>
          <w:sz w:val="24"/>
          <w:u w:val="single"/>
        </w:rPr>
        <w:t xml:space="preserve">     </w:t>
      </w:r>
      <w:r>
        <w:rPr>
          <w:rFonts w:ascii="宋体" w:hAnsi="宋体"/>
          <w:sz w:val="24"/>
        </w:rPr>
        <w:t>部门出具的</w:t>
      </w:r>
      <w:r>
        <w:rPr>
          <w:rFonts w:ascii="宋体" w:hAnsi="宋体"/>
          <w:sz w:val="24"/>
        </w:rPr>
        <w:lastRenderedPageBreak/>
        <w:t>质量检测报告，或经诉讼（仲裁）程序裁决后的裁决书、调解书，本保证人即按照检测结果或裁决书、调解书决定是否承担保证责任。</w:t>
      </w:r>
    </w:p>
    <w:p w14:paraId="1CC33642" w14:textId="77777777" w:rsidR="00CD2971" w:rsidRDefault="00000000">
      <w:pPr>
        <w:spacing w:line="360" w:lineRule="auto"/>
        <w:ind w:firstLine="480"/>
        <w:rPr>
          <w:rFonts w:ascii="宋体" w:hAnsi="宋体"/>
          <w:sz w:val="24"/>
        </w:rPr>
      </w:pPr>
      <w:r>
        <w:rPr>
          <w:rFonts w:ascii="宋体" w:hAnsi="宋体"/>
          <w:sz w:val="24"/>
        </w:rPr>
        <w:t>2.我方收到你方的书面索赔通知及相应证明材料，在</w:t>
      </w:r>
      <w:r>
        <w:rPr>
          <w:rFonts w:ascii="宋体" w:hAnsi="宋体"/>
          <w:sz w:val="24"/>
          <w:u w:val="single"/>
        </w:rPr>
        <w:t xml:space="preserve">    </w:t>
      </w:r>
      <w:proofErr w:type="gramStart"/>
      <w:r>
        <w:rPr>
          <w:rFonts w:ascii="宋体" w:hAnsi="宋体"/>
          <w:sz w:val="24"/>
        </w:rPr>
        <w:t>个</w:t>
      </w:r>
      <w:proofErr w:type="gramEnd"/>
      <w:r>
        <w:rPr>
          <w:rFonts w:ascii="宋体" w:hAnsi="宋体"/>
          <w:sz w:val="24"/>
        </w:rPr>
        <w:t>工作日内进行核定后按照本保函的承诺承担保证责任。</w:t>
      </w:r>
    </w:p>
    <w:p w14:paraId="080532D5" w14:textId="77777777" w:rsidR="00CD2971" w:rsidRDefault="00000000">
      <w:pPr>
        <w:spacing w:line="360" w:lineRule="auto"/>
        <w:ind w:firstLine="482"/>
        <w:rPr>
          <w:rFonts w:ascii="宋体" w:hAnsi="宋体"/>
          <w:b/>
          <w:bCs/>
          <w:sz w:val="24"/>
        </w:rPr>
      </w:pPr>
      <w:r>
        <w:rPr>
          <w:rFonts w:ascii="宋体" w:hAnsi="宋体"/>
          <w:b/>
          <w:bCs/>
          <w:sz w:val="24"/>
        </w:rPr>
        <w:t>四、保证责任的终止</w:t>
      </w:r>
    </w:p>
    <w:p w14:paraId="4A7BD957" w14:textId="77777777" w:rsidR="00CD2971" w:rsidRDefault="00000000">
      <w:pPr>
        <w:spacing w:line="360" w:lineRule="auto"/>
        <w:ind w:firstLine="480"/>
        <w:rPr>
          <w:rFonts w:ascii="宋体" w:hAnsi="宋体"/>
          <w:sz w:val="24"/>
        </w:rPr>
      </w:pPr>
      <w:r>
        <w:rPr>
          <w:rFonts w:ascii="宋体" w:hAnsi="宋体"/>
          <w:sz w:val="24"/>
        </w:rPr>
        <w:t>1.保证期间届满你方未向我方书面主张保证责任的，</w:t>
      </w:r>
      <w:proofErr w:type="gramStart"/>
      <w:r>
        <w:rPr>
          <w:rFonts w:ascii="宋体" w:hAnsi="宋体"/>
          <w:sz w:val="24"/>
        </w:rPr>
        <w:t>自保证</w:t>
      </w:r>
      <w:proofErr w:type="gramEnd"/>
      <w:r>
        <w:rPr>
          <w:rFonts w:ascii="宋体" w:hAnsi="宋体"/>
          <w:sz w:val="24"/>
        </w:rPr>
        <w:t>期间届满次日起，我方保证责任自动终止。保证期间届满前，主合同约定的货物\工程\服务全部验收合格的，自验收合格日起，我方保证责任自动终止。</w:t>
      </w:r>
    </w:p>
    <w:p w14:paraId="0C4DAEC8" w14:textId="77777777" w:rsidR="00CD2971" w:rsidRDefault="00000000">
      <w:pPr>
        <w:spacing w:line="360" w:lineRule="auto"/>
        <w:ind w:firstLine="480"/>
        <w:rPr>
          <w:rFonts w:ascii="宋体" w:hAnsi="宋体"/>
          <w:sz w:val="24"/>
        </w:rPr>
      </w:pPr>
      <w:r>
        <w:rPr>
          <w:rFonts w:ascii="宋体" w:hAnsi="宋体"/>
          <w:sz w:val="24"/>
        </w:rPr>
        <w:t>2.我方按照本保函向你方履行了保证责任后，自我方向你方支付款项（支付款项从我方账户划出）之日起，保证责任终止。</w:t>
      </w:r>
    </w:p>
    <w:p w14:paraId="1B36EFC6" w14:textId="77777777" w:rsidR="00CD2971" w:rsidRDefault="00000000">
      <w:pPr>
        <w:spacing w:line="360" w:lineRule="auto"/>
        <w:ind w:firstLine="480"/>
        <w:rPr>
          <w:rFonts w:ascii="宋体" w:hAnsi="宋体"/>
          <w:sz w:val="24"/>
        </w:rPr>
      </w:pPr>
      <w:r>
        <w:rPr>
          <w:rFonts w:ascii="宋体" w:hAnsi="宋体"/>
          <w:sz w:val="24"/>
        </w:rPr>
        <w:t>3.按照法律法规的规定或出现应终止我方保证责任的其他情形的，我方在本保函项下的保证责任亦终止。</w:t>
      </w:r>
    </w:p>
    <w:p w14:paraId="25992C7D" w14:textId="77777777" w:rsidR="00CD2971" w:rsidRDefault="00000000">
      <w:pPr>
        <w:spacing w:line="360" w:lineRule="auto"/>
        <w:ind w:firstLine="480"/>
        <w:rPr>
          <w:rFonts w:ascii="宋体" w:hAnsi="宋体"/>
          <w:sz w:val="24"/>
        </w:rPr>
      </w:pPr>
      <w:r>
        <w:rPr>
          <w:rFonts w:ascii="宋体" w:hAnsi="宋体"/>
          <w:sz w:val="24"/>
        </w:rPr>
        <w:t>4.你方与投标人修改主合同，加重我方保证责任的，我方对加重部分不承担保证责任，但该等修改事先经我方书面同意的除外；你方与投标人修改主合同履行期限，我方保证期间仍</w:t>
      </w:r>
      <w:proofErr w:type="gramStart"/>
      <w:r>
        <w:rPr>
          <w:rFonts w:ascii="宋体" w:hAnsi="宋体"/>
          <w:sz w:val="24"/>
        </w:rPr>
        <w:t>依修改</w:t>
      </w:r>
      <w:proofErr w:type="gramEnd"/>
      <w:r>
        <w:rPr>
          <w:rFonts w:ascii="宋体" w:hAnsi="宋体"/>
          <w:sz w:val="24"/>
        </w:rPr>
        <w:t>前的履行期限计算，但该等修改事先经我方书面同意的除外。</w:t>
      </w:r>
    </w:p>
    <w:p w14:paraId="004C7BAD" w14:textId="77777777" w:rsidR="00CD2971" w:rsidRDefault="00000000">
      <w:pPr>
        <w:spacing w:line="360" w:lineRule="auto"/>
        <w:ind w:firstLine="482"/>
        <w:rPr>
          <w:rFonts w:ascii="宋体" w:hAnsi="宋体"/>
          <w:b/>
          <w:bCs/>
          <w:sz w:val="24"/>
        </w:rPr>
      </w:pPr>
      <w:r>
        <w:rPr>
          <w:rFonts w:ascii="宋体" w:hAnsi="宋体"/>
          <w:b/>
          <w:bCs/>
          <w:sz w:val="24"/>
        </w:rPr>
        <w:t>五、免责条款</w:t>
      </w:r>
    </w:p>
    <w:p w14:paraId="11313B2C" w14:textId="77777777" w:rsidR="00CD2971" w:rsidRDefault="00000000">
      <w:pPr>
        <w:spacing w:line="360" w:lineRule="auto"/>
        <w:ind w:firstLine="480"/>
        <w:rPr>
          <w:rFonts w:ascii="宋体" w:hAnsi="宋体"/>
          <w:sz w:val="24"/>
        </w:rPr>
      </w:pPr>
      <w:r>
        <w:rPr>
          <w:rFonts w:ascii="宋体" w:hAnsi="宋体"/>
          <w:sz w:val="24"/>
        </w:rPr>
        <w:t>1.因你方违反主合同约定致使投标人不能履行义务的，我方不承担保证责任。</w:t>
      </w:r>
    </w:p>
    <w:p w14:paraId="28B7B79E" w14:textId="77777777" w:rsidR="00CD2971" w:rsidRDefault="00000000">
      <w:pPr>
        <w:spacing w:line="360" w:lineRule="auto"/>
        <w:ind w:firstLine="480"/>
        <w:rPr>
          <w:rFonts w:ascii="宋体" w:hAnsi="宋体"/>
          <w:sz w:val="24"/>
        </w:rPr>
      </w:pPr>
      <w:r>
        <w:rPr>
          <w:rFonts w:ascii="宋体" w:hAnsi="宋体"/>
          <w:sz w:val="24"/>
        </w:rPr>
        <w:t>2.依照法律法规的规定或你方与投标人的另行约定，全部或者部分免除投标人应缴纳的保证金义务的，我方亦免除相应的保证责任。</w:t>
      </w:r>
    </w:p>
    <w:p w14:paraId="2B0BE5D3" w14:textId="77777777" w:rsidR="00CD2971" w:rsidRDefault="00000000">
      <w:pPr>
        <w:spacing w:line="360" w:lineRule="auto"/>
        <w:ind w:firstLine="480"/>
        <w:rPr>
          <w:rFonts w:ascii="宋体" w:hAnsi="宋体"/>
          <w:sz w:val="24"/>
        </w:rPr>
      </w:pPr>
      <w:r>
        <w:rPr>
          <w:rFonts w:ascii="宋体" w:hAnsi="宋体"/>
          <w:sz w:val="24"/>
        </w:rPr>
        <w:t>3.因不可抗力造成投标人不能履行供货义务的，我方不承担保证责任。</w:t>
      </w:r>
    </w:p>
    <w:p w14:paraId="027C88E7" w14:textId="77777777" w:rsidR="00CD2971" w:rsidRDefault="00000000">
      <w:pPr>
        <w:spacing w:line="360" w:lineRule="auto"/>
        <w:ind w:firstLine="482"/>
        <w:rPr>
          <w:rFonts w:ascii="宋体" w:hAnsi="宋体"/>
          <w:b/>
          <w:bCs/>
          <w:sz w:val="24"/>
        </w:rPr>
      </w:pPr>
      <w:r>
        <w:rPr>
          <w:rFonts w:ascii="宋体" w:hAnsi="宋体"/>
          <w:b/>
          <w:bCs/>
          <w:sz w:val="24"/>
        </w:rPr>
        <w:t>六、争议的解决</w:t>
      </w:r>
    </w:p>
    <w:p w14:paraId="7E9CB0B3" w14:textId="77777777" w:rsidR="00CD2971" w:rsidRDefault="00000000">
      <w:pPr>
        <w:spacing w:line="360" w:lineRule="auto"/>
        <w:ind w:firstLine="480"/>
        <w:rPr>
          <w:rFonts w:ascii="宋体" w:hAnsi="宋体"/>
          <w:sz w:val="24"/>
        </w:rPr>
      </w:pPr>
      <w:r>
        <w:rPr>
          <w:rFonts w:ascii="宋体" w:hAnsi="宋体"/>
          <w:sz w:val="24"/>
        </w:rPr>
        <w:t>因本保函发生的纠纷，由你我双方协商解决，协商不成的，通过诉讼程序解决，诉讼管辖地法院为法院。</w:t>
      </w:r>
    </w:p>
    <w:p w14:paraId="5C33B85E" w14:textId="77777777" w:rsidR="00CD2971" w:rsidRDefault="00000000">
      <w:pPr>
        <w:numPr>
          <w:ilvl w:val="0"/>
          <w:numId w:val="44"/>
        </w:numPr>
        <w:spacing w:line="360" w:lineRule="auto"/>
        <w:ind w:firstLine="420"/>
        <w:rPr>
          <w:rFonts w:ascii="宋体" w:hAnsi="宋体"/>
          <w:b/>
          <w:bCs/>
          <w:sz w:val="24"/>
        </w:rPr>
      </w:pPr>
      <w:r>
        <w:rPr>
          <w:rFonts w:ascii="宋体" w:hAnsi="宋体"/>
          <w:b/>
          <w:bCs/>
          <w:sz w:val="24"/>
        </w:rPr>
        <w:t>保函的生效</w:t>
      </w:r>
    </w:p>
    <w:p w14:paraId="4734C9EF" w14:textId="77777777" w:rsidR="00CD2971" w:rsidRDefault="00000000">
      <w:pPr>
        <w:spacing w:line="360" w:lineRule="auto"/>
        <w:ind w:firstLine="480"/>
        <w:rPr>
          <w:rFonts w:ascii="宋体" w:hAnsi="宋体"/>
          <w:sz w:val="24"/>
        </w:rPr>
      </w:pPr>
      <w:r>
        <w:rPr>
          <w:rFonts w:ascii="宋体" w:hAnsi="宋体"/>
          <w:sz w:val="24"/>
        </w:rPr>
        <w:t>本保函自我方加盖公章之日起生效。</w:t>
      </w:r>
    </w:p>
    <w:p w14:paraId="4F33C338" w14:textId="77777777" w:rsidR="00CD2971" w:rsidRDefault="00CD2971">
      <w:pPr>
        <w:spacing w:line="360" w:lineRule="auto"/>
        <w:ind w:firstLine="480"/>
        <w:rPr>
          <w:rFonts w:ascii="宋体" w:hAnsi="宋体"/>
          <w:sz w:val="24"/>
        </w:rPr>
      </w:pPr>
    </w:p>
    <w:p w14:paraId="0FD51CAE" w14:textId="77777777" w:rsidR="00CD2971" w:rsidRDefault="00000000">
      <w:pPr>
        <w:spacing w:line="360" w:lineRule="auto"/>
        <w:ind w:firstLine="480"/>
        <w:jc w:val="right"/>
        <w:rPr>
          <w:rFonts w:ascii="宋体" w:hAnsi="宋体"/>
          <w:sz w:val="24"/>
        </w:rPr>
      </w:pPr>
      <w:r>
        <w:rPr>
          <w:rFonts w:ascii="宋体" w:hAnsi="宋体"/>
          <w:sz w:val="24"/>
        </w:rPr>
        <w:t>保证人：（公章）</w:t>
      </w:r>
    </w:p>
    <w:p w14:paraId="7DB9F0CF" w14:textId="77777777" w:rsidR="00CD2971" w:rsidRDefault="00000000">
      <w:pPr>
        <w:spacing w:line="360" w:lineRule="auto"/>
        <w:ind w:firstLineChars="600" w:firstLine="1440"/>
        <w:jc w:val="right"/>
        <w:rPr>
          <w:rFonts w:ascii="宋体" w:hAnsi="宋体"/>
          <w:sz w:val="24"/>
        </w:rPr>
      </w:pPr>
      <w:r>
        <w:rPr>
          <w:rFonts w:ascii="宋体" w:hAnsi="宋体"/>
          <w:sz w:val="24"/>
        </w:rPr>
        <w:t>年   月   日</w:t>
      </w:r>
    </w:p>
    <w:p w14:paraId="61583ED7" w14:textId="77777777" w:rsidR="00CD2971" w:rsidRDefault="00CD2971">
      <w:pPr>
        <w:widowControl/>
        <w:spacing w:line="360" w:lineRule="auto"/>
        <w:jc w:val="left"/>
        <w:rPr>
          <w:rFonts w:ascii="宋体" w:hAnsi="宋体"/>
          <w:kern w:val="0"/>
          <w:sz w:val="24"/>
        </w:rPr>
        <w:sectPr w:rsidR="00CD2971" w:rsidSect="00C605CB">
          <w:type w:val="continuous"/>
          <w:pgSz w:w="11906" w:h="16838"/>
          <w:pgMar w:top="1418" w:right="1418" w:bottom="1418" w:left="1418" w:header="851" w:footer="992" w:gutter="0"/>
          <w:cols w:space="720"/>
        </w:sectPr>
      </w:pPr>
    </w:p>
    <w:p w14:paraId="116FB1DF" w14:textId="77777777" w:rsidR="00CD2971" w:rsidRDefault="00000000">
      <w:pPr>
        <w:widowControl/>
        <w:jc w:val="left"/>
        <w:rPr>
          <w:rFonts w:ascii="宋体" w:hAnsi="宋体"/>
          <w:b/>
          <w:sz w:val="24"/>
        </w:rPr>
      </w:pPr>
      <w:bookmarkStart w:id="1792" w:name="_Toc63497413"/>
      <w:r>
        <w:rPr>
          <w:rFonts w:ascii="宋体" w:hAnsi="宋体"/>
          <w:b/>
          <w:sz w:val="24"/>
        </w:rPr>
        <w:br w:type="page"/>
      </w:r>
    </w:p>
    <w:p w14:paraId="050783D8" w14:textId="77777777" w:rsidR="00CD2971" w:rsidRDefault="00000000">
      <w:pPr>
        <w:keepNext/>
        <w:keepLines/>
        <w:autoSpaceDE w:val="0"/>
        <w:autoSpaceDN w:val="0"/>
        <w:adjustRightInd w:val="0"/>
        <w:spacing w:before="120" w:line="300" w:lineRule="auto"/>
        <w:jc w:val="left"/>
        <w:outlineLvl w:val="1"/>
        <w:rPr>
          <w:rFonts w:ascii="宋体" w:hAnsi="宋体"/>
          <w:b/>
          <w:sz w:val="24"/>
        </w:rPr>
      </w:pPr>
      <w:bookmarkStart w:id="1793" w:name="_Toc120985156"/>
      <w:r>
        <w:rPr>
          <w:rFonts w:ascii="宋体" w:hAnsi="宋体"/>
          <w:b/>
          <w:sz w:val="24"/>
        </w:rPr>
        <w:lastRenderedPageBreak/>
        <w:t>附件3：北京市政府采购信用担保试点工作专业担保机构联系方式</w:t>
      </w:r>
      <w:bookmarkEnd w:id="1792"/>
      <w:bookmarkEnd w:id="1793"/>
    </w:p>
    <w:p w14:paraId="0C59A20E" w14:textId="77777777" w:rsidR="00CD2971" w:rsidRDefault="00000000">
      <w:pPr>
        <w:spacing w:beforeLines="50" w:before="120" w:afterLines="100" w:after="240"/>
        <w:jc w:val="center"/>
        <w:rPr>
          <w:rFonts w:ascii="宋体" w:hAnsi="宋体"/>
          <w:b/>
          <w:color w:val="000000"/>
          <w:sz w:val="32"/>
          <w:szCs w:val="32"/>
        </w:rPr>
      </w:pPr>
      <w:r>
        <w:rPr>
          <w:rFonts w:ascii="宋体" w:hAnsi="宋体"/>
          <w:b/>
          <w:color w:val="000000"/>
          <w:sz w:val="32"/>
          <w:szCs w:val="32"/>
        </w:rPr>
        <w:t>北京市政府采购信用担保试点工作</w:t>
      </w:r>
    </w:p>
    <w:p w14:paraId="65AAA97B" w14:textId="77777777" w:rsidR="00CD2971" w:rsidRDefault="00000000">
      <w:pPr>
        <w:spacing w:beforeLines="50" w:before="120" w:afterLines="100" w:after="240"/>
        <w:jc w:val="center"/>
        <w:rPr>
          <w:rFonts w:ascii="宋体" w:hAnsi="宋体"/>
          <w:b/>
          <w:color w:val="000000"/>
          <w:sz w:val="32"/>
          <w:szCs w:val="32"/>
        </w:rPr>
      </w:pPr>
      <w:r>
        <w:rPr>
          <w:rFonts w:ascii="宋体" w:hAnsi="宋体"/>
          <w:b/>
          <w:color w:val="000000"/>
          <w:sz w:val="32"/>
          <w:szCs w:val="32"/>
        </w:rPr>
        <w:t>专业担保机构联系方式</w:t>
      </w:r>
    </w:p>
    <w:p w14:paraId="5F34CEF0" w14:textId="77777777" w:rsidR="00CD2971" w:rsidRDefault="00000000">
      <w:pPr>
        <w:spacing w:line="360" w:lineRule="auto"/>
        <w:ind w:leftChars="200" w:left="420"/>
        <w:rPr>
          <w:rFonts w:ascii="宋体" w:hAnsi="宋体"/>
          <w:b/>
          <w:sz w:val="24"/>
        </w:rPr>
      </w:pPr>
      <w:r>
        <w:rPr>
          <w:rFonts w:ascii="宋体" w:hAnsi="宋体"/>
          <w:b/>
          <w:sz w:val="24"/>
        </w:rPr>
        <w:t>一、中国投资担保有限公司</w:t>
      </w:r>
    </w:p>
    <w:p w14:paraId="07F3C5AD" w14:textId="77777777" w:rsidR="00CD2971" w:rsidRDefault="00000000">
      <w:pPr>
        <w:spacing w:line="360" w:lineRule="auto"/>
        <w:ind w:leftChars="200" w:left="420"/>
        <w:rPr>
          <w:rFonts w:ascii="宋体" w:hAnsi="宋体"/>
          <w:sz w:val="24"/>
        </w:rPr>
      </w:pPr>
      <w:r>
        <w:rPr>
          <w:rFonts w:ascii="宋体" w:hAnsi="宋体"/>
          <w:sz w:val="24"/>
        </w:rPr>
        <w:t>地址：北京市海淀区西三环北路100号</w:t>
      </w:r>
      <w:proofErr w:type="gramStart"/>
      <w:r>
        <w:rPr>
          <w:rFonts w:ascii="宋体" w:hAnsi="宋体"/>
          <w:sz w:val="24"/>
        </w:rPr>
        <w:t>光耀东方</w:t>
      </w:r>
      <w:proofErr w:type="gramEnd"/>
      <w:r>
        <w:rPr>
          <w:rFonts w:ascii="宋体" w:hAnsi="宋体"/>
          <w:sz w:val="24"/>
        </w:rPr>
        <w:t>写字楼19层</w:t>
      </w:r>
    </w:p>
    <w:p w14:paraId="2DF33452" w14:textId="77777777" w:rsidR="00CD2971" w:rsidRDefault="00000000">
      <w:pPr>
        <w:spacing w:line="360" w:lineRule="auto"/>
        <w:ind w:leftChars="200" w:left="420"/>
        <w:rPr>
          <w:rFonts w:ascii="宋体" w:hAnsi="宋体"/>
          <w:sz w:val="24"/>
        </w:rPr>
      </w:pPr>
      <w:r>
        <w:rPr>
          <w:rFonts w:ascii="宋体" w:hAnsi="宋体"/>
          <w:sz w:val="24"/>
        </w:rPr>
        <w:t>联系人：刘尊</w:t>
      </w:r>
    </w:p>
    <w:p w14:paraId="662B09A6" w14:textId="77777777" w:rsidR="00CD2971" w:rsidRDefault="00000000">
      <w:pPr>
        <w:spacing w:line="360" w:lineRule="auto"/>
        <w:ind w:leftChars="200" w:left="420"/>
        <w:rPr>
          <w:rFonts w:ascii="宋体" w:hAnsi="宋体"/>
          <w:sz w:val="24"/>
        </w:rPr>
      </w:pPr>
      <w:r>
        <w:rPr>
          <w:rFonts w:ascii="宋体" w:hAnsi="宋体"/>
          <w:sz w:val="24"/>
        </w:rPr>
        <w:t>联系电话：88822559、88822659</w:t>
      </w:r>
    </w:p>
    <w:p w14:paraId="1C1E19AC" w14:textId="77777777" w:rsidR="00CD2971" w:rsidRDefault="00000000">
      <w:pPr>
        <w:spacing w:line="360" w:lineRule="auto"/>
        <w:ind w:leftChars="200" w:left="420"/>
        <w:rPr>
          <w:rFonts w:ascii="宋体" w:hAnsi="宋体"/>
          <w:sz w:val="24"/>
        </w:rPr>
      </w:pPr>
      <w:r>
        <w:rPr>
          <w:rFonts w:ascii="宋体" w:hAnsi="宋体"/>
          <w:sz w:val="24"/>
        </w:rPr>
        <w:t>移动电话：18701216551</w:t>
      </w:r>
    </w:p>
    <w:p w14:paraId="49CB9255" w14:textId="77777777" w:rsidR="00CD2971" w:rsidRDefault="00000000">
      <w:pPr>
        <w:spacing w:line="360" w:lineRule="auto"/>
        <w:ind w:leftChars="200" w:left="420"/>
        <w:rPr>
          <w:rFonts w:ascii="宋体" w:hAnsi="宋体"/>
          <w:sz w:val="24"/>
        </w:rPr>
      </w:pPr>
      <w:r>
        <w:rPr>
          <w:rFonts w:ascii="宋体" w:hAnsi="宋体"/>
          <w:sz w:val="24"/>
        </w:rPr>
        <w:t>传真：68437040、68472315</w:t>
      </w:r>
    </w:p>
    <w:p w14:paraId="21B99F39" w14:textId="77777777" w:rsidR="00CD2971" w:rsidRDefault="00000000">
      <w:pPr>
        <w:tabs>
          <w:tab w:val="left" w:pos="5220"/>
        </w:tabs>
        <w:spacing w:line="360" w:lineRule="auto"/>
        <w:ind w:leftChars="200" w:left="420"/>
        <w:rPr>
          <w:rFonts w:ascii="宋体" w:hAnsi="宋体"/>
          <w:sz w:val="24"/>
        </w:rPr>
      </w:pPr>
      <w:r>
        <w:rPr>
          <w:rFonts w:ascii="宋体" w:hAnsi="宋体"/>
          <w:sz w:val="24"/>
        </w:rPr>
        <w:t>邮箱：</w:t>
      </w:r>
      <w:hyperlink r:id="rId40" w:history="1">
        <w:r>
          <w:rPr>
            <w:rStyle w:val="affff6"/>
            <w:rFonts w:ascii="宋体" w:hAnsi="宋体"/>
            <w:sz w:val="24"/>
          </w:rPr>
          <w:t>liuzun@guaranty.com.cn</w:t>
        </w:r>
      </w:hyperlink>
      <w:r>
        <w:rPr>
          <w:rFonts w:ascii="宋体" w:hAnsi="宋体"/>
          <w:sz w:val="24"/>
        </w:rPr>
        <w:tab/>
      </w:r>
    </w:p>
    <w:p w14:paraId="691E071A" w14:textId="77777777" w:rsidR="00CD2971" w:rsidRDefault="00CD2971">
      <w:pPr>
        <w:tabs>
          <w:tab w:val="left" w:pos="5220"/>
        </w:tabs>
        <w:spacing w:line="360" w:lineRule="auto"/>
        <w:ind w:leftChars="200" w:left="420"/>
        <w:rPr>
          <w:rFonts w:ascii="宋体" w:hAnsi="宋体"/>
          <w:sz w:val="24"/>
        </w:rPr>
      </w:pPr>
    </w:p>
    <w:p w14:paraId="40034F88" w14:textId="77777777" w:rsidR="00CD2971" w:rsidRDefault="00000000">
      <w:pPr>
        <w:tabs>
          <w:tab w:val="left" w:pos="1035"/>
        </w:tabs>
        <w:spacing w:line="360" w:lineRule="auto"/>
        <w:ind w:leftChars="200" w:left="420"/>
        <w:rPr>
          <w:rFonts w:ascii="宋体" w:hAnsi="宋体"/>
          <w:b/>
          <w:sz w:val="24"/>
        </w:rPr>
      </w:pPr>
      <w:r>
        <w:rPr>
          <w:rFonts w:ascii="宋体" w:hAnsi="宋体"/>
          <w:b/>
          <w:sz w:val="24"/>
        </w:rPr>
        <w:t>二、北京首创融资担保有限公司</w:t>
      </w:r>
      <w:r>
        <w:rPr>
          <w:rFonts w:ascii="宋体" w:hAnsi="宋体"/>
          <w:b/>
          <w:sz w:val="24"/>
        </w:rPr>
        <w:tab/>
      </w:r>
    </w:p>
    <w:p w14:paraId="5A0EDB23" w14:textId="77777777" w:rsidR="00CD2971" w:rsidRDefault="00000000">
      <w:pPr>
        <w:tabs>
          <w:tab w:val="left" w:pos="1035"/>
        </w:tabs>
        <w:spacing w:line="360" w:lineRule="auto"/>
        <w:ind w:leftChars="200" w:left="420"/>
        <w:rPr>
          <w:rFonts w:ascii="宋体" w:hAnsi="宋体"/>
          <w:sz w:val="24"/>
        </w:rPr>
      </w:pPr>
      <w:r>
        <w:rPr>
          <w:rFonts w:ascii="宋体" w:hAnsi="宋体"/>
          <w:sz w:val="24"/>
        </w:rPr>
        <w:t>地址：北京市西城区闹市口大街1号长安兴融中心四号楼</w:t>
      </w:r>
    </w:p>
    <w:p w14:paraId="06F9B98A" w14:textId="77777777" w:rsidR="00CD2971" w:rsidRDefault="00000000">
      <w:pPr>
        <w:tabs>
          <w:tab w:val="left" w:pos="1035"/>
        </w:tabs>
        <w:spacing w:line="360" w:lineRule="auto"/>
        <w:ind w:leftChars="200" w:left="420"/>
        <w:rPr>
          <w:rFonts w:ascii="宋体" w:hAnsi="宋体"/>
          <w:sz w:val="24"/>
        </w:rPr>
      </w:pPr>
      <w:r>
        <w:rPr>
          <w:rFonts w:ascii="宋体" w:hAnsi="宋体"/>
          <w:sz w:val="24"/>
        </w:rPr>
        <w:t>联系人：杨阳、陈浩然</w:t>
      </w:r>
    </w:p>
    <w:p w14:paraId="354FA538" w14:textId="77777777" w:rsidR="00CD2971" w:rsidRDefault="00000000">
      <w:pPr>
        <w:tabs>
          <w:tab w:val="left" w:pos="1035"/>
        </w:tabs>
        <w:spacing w:line="360" w:lineRule="auto"/>
        <w:ind w:leftChars="200" w:left="420"/>
        <w:rPr>
          <w:rFonts w:ascii="宋体" w:hAnsi="宋体"/>
          <w:sz w:val="24"/>
        </w:rPr>
      </w:pPr>
      <w:r>
        <w:rPr>
          <w:rFonts w:ascii="宋体" w:hAnsi="宋体"/>
          <w:sz w:val="24"/>
        </w:rPr>
        <w:t>联系电话：58528750、58528760</w:t>
      </w:r>
    </w:p>
    <w:p w14:paraId="4B823720" w14:textId="77777777" w:rsidR="00CD2971" w:rsidRDefault="00000000">
      <w:pPr>
        <w:tabs>
          <w:tab w:val="left" w:pos="1035"/>
          <w:tab w:val="left" w:pos="5355"/>
        </w:tabs>
        <w:spacing w:line="360" w:lineRule="auto"/>
        <w:ind w:leftChars="200" w:left="420"/>
        <w:rPr>
          <w:rFonts w:ascii="宋体" w:hAnsi="宋体"/>
          <w:sz w:val="24"/>
        </w:rPr>
      </w:pPr>
      <w:r>
        <w:rPr>
          <w:rFonts w:ascii="宋体" w:hAnsi="宋体"/>
          <w:sz w:val="24"/>
        </w:rPr>
        <w:t>移动电话：13488752033、18910210850</w:t>
      </w:r>
      <w:r>
        <w:rPr>
          <w:rFonts w:ascii="宋体" w:hAnsi="宋体"/>
          <w:sz w:val="24"/>
        </w:rPr>
        <w:tab/>
      </w:r>
    </w:p>
    <w:p w14:paraId="5D89A209" w14:textId="77777777" w:rsidR="00CD2971" w:rsidRDefault="00000000">
      <w:pPr>
        <w:tabs>
          <w:tab w:val="left" w:pos="1035"/>
          <w:tab w:val="left" w:pos="5355"/>
        </w:tabs>
        <w:spacing w:line="360" w:lineRule="auto"/>
        <w:ind w:leftChars="200" w:left="420"/>
        <w:rPr>
          <w:rFonts w:ascii="宋体" w:hAnsi="宋体"/>
          <w:sz w:val="24"/>
        </w:rPr>
      </w:pPr>
      <w:r>
        <w:rPr>
          <w:rFonts w:ascii="宋体" w:hAnsi="宋体"/>
          <w:sz w:val="24"/>
        </w:rPr>
        <w:t>传真：58528757</w:t>
      </w:r>
    </w:p>
    <w:p w14:paraId="041A2431" w14:textId="77777777" w:rsidR="00CD2971" w:rsidRDefault="00000000">
      <w:pPr>
        <w:tabs>
          <w:tab w:val="left" w:pos="1035"/>
          <w:tab w:val="left" w:pos="5355"/>
        </w:tabs>
        <w:spacing w:line="360" w:lineRule="auto"/>
        <w:ind w:leftChars="200" w:left="420"/>
        <w:rPr>
          <w:rFonts w:ascii="宋体" w:hAnsi="宋体"/>
          <w:sz w:val="24"/>
        </w:rPr>
      </w:pPr>
      <w:r>
        <w:rPr>
          <w:rFonts w:ascii="宋体" w:hAnsi="宋体"/>
          <w:sz w:val="24"/>
        </w:rPr>
        <w:t>邮箱：</w:t>
      </w:r>
      <w:hyperlink r:id="rId41" w:history="1">
        <w:r>
          <w:rPr>
            <w:rStyle w:val="affff6"/>
            <w:rFonts w:ascii="宋体" w:hAnsi="宋体"/>
            <w:sz w:val="24"/>
          </w:rPr>
          <w:t>yangyang@scdb.com.cn</w:t>
        </w:r>
      </w:hyperlink>
      <w:hyperlink r:id="rId42" w:history="1">
        <w:r>
          <w:rPr>
            <w:rStyle w:val="affff6"/>
            <w:rFonts w:ascii="宋体" w:hAnsi="宋体"/>
            <w:sz w:val="24"/>
          </w:rPr>
          <w:t>chenhaoran@scdb.com.cn</w:t>
        </w:r>
      </w:hyperlink>
    </w:p>
    <w:p w14:paraId="79EB1502" w14:textId="77777777" w:rsidR="00CD2971" w:rsidRDefault="00000000">
      <w:pPr>
        <w:tabs>
          <w:tab w:val="left" w:pos="6150"/>
        </w:tabs>
        <w:spacing w:line="360" w:lineRule="auto"/>
        <w:ind w:leftChars="200" w:left="420"/>
        <w:rPr>
          <w:rFonts w:ascii="宋体" w:hAnsi="宋体"/>
          <w:sz w:val="24"/>
        </w:rPr>
      </w:pPr>
      <w:r>
        <w:rPr>
          <w:rFonts w:ascii="宋体" w:hAnsi="宋体"/>
          <w:sz w:val="24"/>
        </w:rPr>
        <w:tab/>
      </w:r>
    </w:p>
    <w:p w14:paraId="4A91EA2F" w14:textId="77777777" w:rsidR="00CD2971" w:rsidRDefault="00000000">
      <w:pPr>
        <w:tabs>
          <w:tab w:val="left" w:pos="1035"/>
          <w:tab w:val="left" w:pos="5355"/>
        </w:tabs>
        <w:spacing w:line="360" w:lineRule="auto"/>
        <w:ind w:leftChars="200" w:left="420"/>
        <w:rPr>
          <w:rFonts w:ascii="宋体" w:hAnsi="宋体"/>
          <w:b/>
          <w:sz w:val="24"/>
        </w:rPr>
      </w:pPr>
      <w:r>
        <w:rPr>
          <w:rFonts w:ascii="宋体" w:hAnsi="宋体"/>
          <w:b/>
          <w:sz w:val="24"/>
        </w:rPr>
        <w:t>三、北京中关村科技融资担保有限公司</w:t>
      </w:r>
    </w:p>
    <w:p w14:paraId="5AD1DBAC" w14:textId="77777777" w:rsidR="00CD2971" w:rsidRDefault="00000000">
      <w:pPr>
        <w:tabs>
          <w:tab w:val="left" w:pos="1035"/>
          <w:tab w:val="left" w:pos="5355"/>
        </w:tabs>
        <w:spacing w:line="360" w:lineRule="auto"/>
        <w:ind w:leftChars="200" w:left="420"/>
        <w:rPr>
          <w:rFonts w:ascii="宋体" w:hAnsi="宋体"/>
          <w:sz w:val="24"/>
        </w:rPr>
      </w:pPr>
      <w:r>
        <w:rPr>
          <w:rFonts w:ascii="宋体" w:hAnsi="宋体"/>
          <w:sz w:val="24"/>
        </w:rPr>
        <w:t>地址：北京市海淀区中关村南大街乙12号天作国际大厦A座28层</w:t>
      </w:r>
    </w:p>
    <w:p w14:paraId="3FE54414" w14:textId="77777777" w:rsidR="00CD2971" w:rsidRDefault="00000000">
      <w:pPr>
        <w:tabs>
          <w:tab w:val="left" w:pos="1035"/>
          <w:tab w:val="left" w:pos="5355"/>
        </w:tabs>
        <w:spacing w:line="360" w:lineRule="auto"/>
        <w:ind w:leftChars="200" w:left="420"/>
        <w:rPr>
          <w:rFonts w:ascii="宋体" w:hAnsi="宋体"/>
          <w:sz w:val="24"/>
        </w:rPr>
      </w:pPr>
      <w:r>
        <w:rPr>
          <w:rFonts w:ascii="宋体" w:hAnsi="宋体"/>
          <w:sz w:val="24"/>
        </w:rPr>
        <w:t>联系人：高路，孙莹</w:t>
      </w:r>
    </w:p>
    <w:p w14:paraId="59719100" w14:textId="77777777" w:rsidR="00CD2971" w:rsidRDefault="00000000">
      <w:pPr>
        <w:shd w:val="clear" w:color="auto" w:fill="FFFFFF"/>
        <w:spacing w:line="360" w:lineRule="auto"/>
        <w:ind w:leftChars="200" w:left="420"/>
        <w:rPr>
          <w:rFonts w:ascii="宋体" w:hAnsi="宋体"/>
          <w:kern w:val="0"/>
          <w:sz w:val="24"/>
        </w:rPr>
      </w:pPr>
      <w:r>
        <w:rPr>
          <w:rFonts w:ascii="宋体" w:hAnsi="宋体"/>
          <w:sz w:val="24"/>
        </w:rPr>
        <w:t>联系电话：</w:t>
      </w:r>
      <w:r>
        <w:rPr>
          <w:rFonts w:ascii="宋体" w:hAnsi="宋体"/>
          <w:kern w:val="0"/>
          <w:sz w:val="24"/>
        </w:rPr>
        <w:t>59705600-6011、6931</w:t>
      </w:r>
    </w:p>
    <w:p w14:paraId="74D48FC1" w14:textId="77777777" w:rsidR="00CD2971" w:rsidRDefault="00000000">
      <w:pPr>
        <w:tabs>
          <w:tab w:val="left" w:pos="1035"/>
          <w:tab w:val="left" w:pos="5355"/>
        </w:tabs>
        <w:spacing w:line="360" w:lineRule="auto"/>
        <w:ind w:leftChars="200" w:left="420"/>
        <w:rPr>
          <w:rFonts w:ascii="宋体" w:hAnsi="宋体"/>
          <w:sz w:val="24"/>
        </w:rPr>
      </w:pPr>
      <w:r>
        <w:rPr>
          <w:rFonts w:ascii="宋体" w:hAnsi="宋体"/>
          <w:sz w:val="24"/>
        </w:rPr>
        <w:t>移动电话：13910831161、13720094769</w:t>
      </w:r>
    </w:p>
    <w:p w14:paraId="199BC864" w14:textId="77777777" w:rsidR="00CD2971" w:rsidRDefault="00000000">
      <w:pPr>
        <w:tabs>
          <w:tab w:val="left" w:pos="1035"/>
          <w:tab w:val="left" w:pos="5355"/>
        </w:tabs>
        <w:spacing w:line="360" w:lineRule="auto"/>
        <w:ind w:leftChars="200" w:left="420"/>
        <w:rPr>
          <w:rFonts w:ascii="宋体" w:hAnsi="宋体"/>
          <w:sz w:val="24"/>
        </w:rPr>
      </w:pPr>
      <w:r>
        <w:rPr>
          <w:rFonts w:ascii="宋体" w:hAnsi="宋体"/>
          <w:sz w:val="24"/>
        </w:rPr>
        <w:t>传真：59705606</w:t>
      </w:r>
    </w:p>
    <w:p w14:paraId="08635FC0" w14:textId="77777777" w:rsidR="00CD2971" w:rsidRDefault="00000000">
      <w:pPr>
        <w:spacing w:line="360" w:lineRule="auto"/>
        <w:ind w:leftChars="200" w:left="420"/>
        <w:rPr>
          <w:rFonts w:ascii="宋体" w:hAnsi="宋体"/>
          <w:sz w:val="24"/>
        </w:rPr>
      </w:pPr>
      <w:r>
        <w:rPr>
          <w:rFonts w:ascii="宋体" w:hAnsi="宋体"/>
          <w:sz w:val="24"/>
        </w:rPr>
        <w:t>邮箱：tailiwendy@126.com</w:t>
      </w:r>
    </w:p>
    <w:p w14:paraId="675CFDCC" w14:textId="77777777" w:rsidR="00CD2971" w:rsidRDefault="00CD2971">
      <w:pPr>
        <w:pStyle w:val="afffe"/>
        <w:spacing w:line="360" w:lineRule="auto"/>
        <w:ind w:leftChars="200" w:left="420"/>
        <w:jc w:val="left"/>
        <w:rPr>
          <w:rFonts w:ascii="宋体" w:hAnsi="宋体"/>
          <w:sz w:val="24"/>
          <w:szCs w:val="24"/>
        </w:rPr>
        <w:sectPr w:rsidR="00CD2971" w:rsidSect="00C605CB">
          <w:type w:val="continuous"/>
          <w:pgSz w:w="11906" w:h="16838"/>
          <w:pgMar w:top="1418" w:right="1418" w:bottom="1418" w:left="1418" w:header="851" w:footer="992" w:gutter="0"/>
          <w:cols w:space="720"/>
          <w:docGrid w:linePitch="317" w:charSpace="614"/>
        </w:sectPr>
      </w:pPr>
    </w:p>
    <w:p w14:paraId="75816C06" w14:textId="77777777" w:rsidR="00CD2971" w:rsidRDefault="00000000">
      <w:pPr>
        <w:keepNext/>
        <w:keepLines/>
        <w:autoSpaceDE w:val="0"/>
        <w:autoSpaceDN w:val="0"/>
        <w:adjustRightInd w:val="0"/>
        <w:spacing w:before="120" w:line="300" w:lineRule="auto"/>
        <w:jc w:val="left"/>
        <w:outlineLvl w:val="1"/>
        <w:rPr>
          <w:rFonts w:ascii="宋体" w:hAnsi="宋体"/>
          <w:b/>
          <w:sz w:val="24"/>
        </w:rPr>
      </w:pPr>
      <w:bookmarkStart w:id="1794" w:name="_Toc66285950"/>
      <w:bookmarkStart w:id="1795" w:name="_Toc66093973"/>
      <w:bookmarkStart w:id="1796" w:name="_Toc120985159"/>
      <w:bookmarkStart w:id="1797" w:name="_Toc65760045"/>
      <w:r>
        <w:rPr>
          <w:rFonts w:ascii="宋体" w:hAnsi="宋体"/>
          <w:b/>
          <w:sz w:val="24"/>
        </w:rPr>
        <w:lastRenderedPageBreak/>
        <w:t>附件4：中小企业划型标准规定（工信部联企业〔2011〕300号）</w:t>
      </w:r>
      <w:bookmarkEnd w:id="1794"/>
      <w:bookmarkEnd w:id="1795"/>
      <w:bookmarkEnd w:id="1796"/>
      <w:bookmarkEnd w:id="1797"/>
    </w:p>
    <w:p w14:paraId="011A181F" w14:textId="77777777" w:rsidR="00CD2971" w:rsidRDefault="00000000">
      <w:pPr>
        <w:widowControl/>
        <w:spacing w:beforeLines="50" w:before="120" w:afterLines="100" w:after="240"/>
        <w:jc w:val="center"/>
        <w:rPr>
          <w:rFonts w:ascii="宋体" w:hAnsi="宋体"/>
          <w:b/>
          <w:color w:val="000000"/>
          <w:sz w:val="32"/>
          <w:szCs w:val="32"/>
        </w:rPr>
      </w:pPr>
      <w:r>
        <w:rPr>
          <w:rFonts w:ascii="宋体" w:hAnsi="宋体"/>
          <w:b/>
          <w:color w:val="000000"/>
          <w:sz w:val="32"/>
          <w:szCs w:val="32"/>
        </w:rPr>
        <w:t>关于印发中小企业划型标准规定的通知</w:t>
      </w:r>
    </w:p>
    <w:p w14:paraId="611C0D24" w14:textId="77777777" w:rsidR="00CD2971" w:rsidRDefault="00000000">
      <w:pPr>
        <w:widowControl/>
        <w:spacing w:line="360" w:lineRule="auto"/>
        <w:jc w:val="center"/>
        <w:rPr>
          <w:rFonts w:ascii="宋体" w:hAnsi="宋体"/>
          <w:kern w:val="0"/>
          <w:sz w:val="24"/>
        </w:rPr>
      </w:pPr>
      <w:r>
        <w:rPr>
          <w:rFonts w:ascii="宋体" w:hAnsi="宋体"/>
          <w:kern w:val="0"/>
          <w:sz w:val="24"/>
        </w:rPr>
        <w:t>工信部联企业〔2011〕300号</w:t>
      </w:r>
    </w:p>
    <w:p w14:paraId="0C30FA8B" w14:textId="77777777" w:rsidR="00CD2971" w:rsidRDefault="00000000">
      <w:pPr>
        <w:widowControl/>
        <w:shd w:val="clear" w:color="auto" w:fill="FFFFFF"/>
        <w:spacing w:line="360" w:lineRule="auto"/>
        <w:jc w:val="left"/>
        <w:rPr>
          <w:rFonts w:ascii="宋体" w:hAnsi="宋体"/>
          <w:kern w:val="0"/>
          <w:sz w:val="24"/>
        </w:rPr>
      </w:pPr>
      <w:r>
        <w:rPr>
          <w:rFonts w:ascii="宋体" w:hAnsi="宋体"/>
          <w:kern w:val="0"/>
          <w:sz w:val="24"/>
        </w:rPr>
        <w:t>各省、自治区、直辖市人民政府，国务院各部委、各直属机构及有关单位：</w:t>
      </w:r>
    </w:p>
    <w:p w14:paraId="4E086AFB" w14:textId="77777777" w:rsidR="00CD2971" w:rsidRDefault="00000000">
      <w:pPr>
        <w:widowControl/>
        <w:shd w:val="clear" w:color="auto" w:fill="FFFFFF"/>
        <w:spacing w:line="360" w:lineRule="auto"/>
        <w:ind w:firstLine="480"/>
        <w:jc w:val="left"/>
        <w:rPr>
          <w:rFonts w:ascii="宋体" w:hAnsi="宋体"/>
          <w:kern w:val="0"/>
          <w:sz w:val="24"/>
        </w:rPr>
      </w:pPr>
      <w:r>
        <w:rPr>
          <w:rFonts w:ascii="宋体" w:hAnsi="宋体"/>
          <w:kern w:val="0"/>
          <w:sz w:val="24"/>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3FCF9C6" w14:textId="77777777" w:rsidR="00CD2971" w:rsidRDefault="00000000">
      <w:pPr>
        <w:widowControl/>
        <w:shd w:val="clear" w:color="auto" w:fill="FFFFFF"/>
        <w:spacing w:line="360" w:lineRule="auto"/>
        <w:ind w:firstLine="480"/>
        <w:jc w:val="left"/>
        <w:rPr>
          <w:rFonts w:ascii="宋体" w:hAnsi="宋体"/>
          <w:kern w:val="0"/>
          <w:sz w:val="24"/>
        </w:rPr>
      </w:pPr>
      <w:r>
        <w:rPr>
          <w:rFonts w:ascii="宋体" w:hAnsi="宋体"/>
          <w:kern w:val="0"/>
          <w:sz w:val="24"/>
        </w:rPr>
        <w:t xml:space="preserve">　　　　　　　　　　　　　　　　　　　工业和信息化部　国家统计局</w:t>
      </w:r>
    </w:p>
    <w:p w14:paraId="0B06EB90" w14:textId="77777777" w:rsidR="00CD2971" w:rsidRDefault="00000000">
      <w:pPr>
        <w:widowControl/>
        <w:shd w:val="clear" w:color="auto" w:fill="FFFFFF"/>
        <w:spacing w:line="360" w:lineRule="auto"/>
        <w:ind w:firstLine="480"/>
        <w:jc w:val="left"/>
        <w:rPr>
          <w:rFonts w:ascii="宋体" w:hAnsi="宋体"/>
          <w:kern w:val="0"/>
          <w:sz w:val="24"/>
        </w:rPr>
      </w:pPr>
      <w:r>
        <w:rPr>
          <w:rFonts w:ascii="宋体" w:hAnsi="宋体"/>
          <w:kern w:val="0"/>
          <w:sz w:val="24"/>
        </w:rPr>
        <w:t xml:space="preserve">　　　　　　　　　　　　　　　　　　国家发展和改革委员会　财政部</w:t>
      </w:r>
    </w:p>
    <w:p w14:paraId="2387A37E" w14:textId="77777777" w:rsidR="00CD2971" w:rsidRDefault="00000000">
      <w:pPr>
        <w:widowControl/>
        <w:shd w:val="clear" w:color="auto" w:fill="FFFFFF"/>
        <w:spacing w:line="360" w:lineRule="auto"/>
        <w:ind w:firstLine="480"/>
        <w:jc w:val="left"/>
        <w:rPr>
          <w:rFonts w:ascii="宋体" w:hAnsi="宋体"/>
          <w:kern w:val="0"/>
          <w:sz w:val="24"/>
        </w:rPr>
      </w:pPr>
      <w:r>
        <w:rPr>
          <w:rFonts w:ascii="宋体" w:hAnsi="宋体"/>
          <w:kern w:val="0"/>
          <w:sz w:val="24"/>
        </w:rPr>
        <w:t xml:space="preserve">　　　　　　　　　　　　　　　　　　　　二○一一年六月十八日</w:t>
      </w:r>
    </w:p>
    <w:p w14:paraId="2597EABF" w14:textId="77777777" w:rsidR="00CD2971" w:rsidRDefault="00000000">
      <w:pPr>
        <w:widowControl/>
        <w:shd w:val="clear" w:color="auto" w:fill="FFFFFF"/>
        <w:spacing w:line="360" w:lineRule="auto"/>
        <w:jc w:val="left"/>
        <w:rPr>
          <w:rFonts w:ascii="宋体" w:hAnsi="宋体"/>
          <w:kern w:val="0"/>
          <w:sz w:val="24"/>
        </w:rPr>
      </w:pPr>
      <w:r>
        <w:rPr>
          <w:rFonts w:ascii="宋体" w:hAnsi="宋体"/>
          <w:kern w:val="0"/>
          <w:sz w:val="24"/>
        </w:rPr>
        <w:t> </w:t>
      </w:r>
    </w:p>
    <w:p w14:paraId="50157049" w14:textId="77777777" w:rsidR="00CD2971" w:rsidRDefault="00000000">
      <w:pPr>
        <w:widowControl/>
        <w:spacing w:beforeLines="50" w:before="120" w:afterLines="100" w:after="240"/>
        <w:jc w:val="center"/>
        <w:rPr>
          <w:rFonts w:ascii="宋体" w:hAnsi="宋体"/>
          <w:b/>
          <w:color w:val="000000"/>
          <w:sz w:val="32"/>
          <w:szCs w:val="32"/>
        </w:rPr>
      </w:pPr>
      <w:r>
        <w:rPr>
          <w:rFonts w:ascii="宋体" w:hAnsi="宋体"/>
          <w:b/>
          <w:color w:val="000000"/>
          <w:sz w:val="32"/>
          <w:szCs w:val="32"/>
        </w:rPr>
        <w:t>中小企业划型标准规定</w:t>
      </w:r>
    </w:p>
    <w:p w14:paraId="6181849F" w14:textId="77777777" w:rsidR="00CD2971" w:rsidRDefault="00000000">
      <w:pPr>
        <w:tabs>
          <w:tab w:val="left" w:pos="4860"/>
        </w:tabs>
        <w:spacing w:line="360" w:lineRule="auto"/>
        <w:rPr>
          <w:rFonts w:ascii="宋体" w:hAnsi="宋体"/>
          <w:sz w:val="24"/>
        </w:rPr>
      </w:pPr>
      <w:r>
        <w:rPr>
          <w:rFonts w:ascii="宋体" w:hAnsi="宋体"/>
          <w:sz w:val="24"/>
        </w:rPr>
        <w:t xml:space="preserve">　　一、根据《中华人民共和国中小企业促进法》和《国务院关于进一步促进中小企业发展的若干意见》(国发〔2009〕36号)，制定本规定。</w:t>
      </w:r>
    </w:p>
    <w:p w14:paraId="40C9BB60" w14:textId="77777777" w:rsidR="00CD2971" w:rsidRDefault="00000000">
      <w:pPr>
        <w:tabs>
          <w:tab w:val="left" w:pos="4860"/>
        </w:tabs>
        <w:spacing w:line="360" w:lineRule="auto"/>
        <w:ind w:firstLine="480"/>
        <w:rPr>
          <w:rFonts w:ascii="宋体" w:hAnsi="宋体"/>
          <w:sz w:val="24"/>
        </w:rPr>
      </w:pPr>
      <w:r>
        <w:rPr>
          <w:rFonts w:ascii="宋体" w:hAnsi="宋体"/>
          <w:sz w:val="24"/>
        </w:rPr>
        <w:t>二、中小企业划分为中型、小型、微型三种类型，具体标准根据企业从业人员、营业收入、资产总额等指标，结合行业特点制定。</w:t>
      </w:r>
    </w:p>
    <w:p w14:paraId="16263622" w14:textId="77777777" w:rsidR="00CD2971" w:rsidRDefault="00000000">
      <w:pPr>
        <w:tabs>
          <w:tab w:val="left" w:pos="4860"/>
        </w:tabs>
        <w:spacing w:line="360" w:lineRule="auto"/>
        <w:ind w:firstLine="480"/>
        <w:rPr>
          <w:rFonts w:ascii="宋体" w:hAnsi="宋体"/>
          <w:sz w:val="24"/>
        </w:rPr>
      </w:pPr>
      <w:r>
        <w:rPr>
          <w:rFonts w:ascii="宋体" w:hAnsi="宋体"/>
          <w:sz w:val="24"/>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2F76B2D" w14:textId="77777777" w:rsidR="00CD2971" w:rsidRDefault="00000000">
      <w:pPr>
        <w:tabs>
          <w:tab w:val="left" w:pos="4860"/>
        </w:tabs>
        <w:spacing w:line="360" w:lineRule="auto"/>
        <w:ind w:firstLine="480"/>
        <w:rPr>
          <w:rFonts w:ascii="宋体" w:hAnsi="宋体"/>
          <w:sz w:val="24"/>
        </w:rPr>
      </w:pPr>
      <w:r>
        <w:rPr>
          <w:rFonts w:ascii="宋体" w:hAnsi="宋体"/>
          <w:sz w:val="24"/>
        </w:rPr>
        <w:t>四、各行业划型标准为：</w:t>
      </w:r>
    </w:p>
    <w:p w14:paraId="78D7795B" w14:textId="77777777" w:rsidR="00CD2971" w:rsidRDefault="00000000">
      <w:pPr>
        <w:tabs>
          <w:tab w:val="left" w:pos="4860"/>
        </w:tabs>
        <w:spacing w:line="360" w:lineRule="auto"/>
        <w:ind w:firstLine="480"/>
        <w:rPr>
          <w:rFonts w:ascii="宋体" w:hAnsi="宋体"/>
          <w:sz w:val="24"/>
        </w:rPr>
      </w:pPr>
      <w:r>
        <w:rPr>
          <w:rFonts w:ascii="宋体" w:hAnsi="宋体"/>
          <w:sz w:val="24"/>
        </w:rPr>
        <w:t>（一）农、林、牧、渔业。营业收入20000万元以下的为中小微型企业。其中，营业收入500万元及以上的为中型企业，营业收入50万元及以上的为小型企业，营业收入50万元以下的为微型企业。</w:t>
      </w:r>
    </w:p>
    <w:p w14:paraId="7D579A5B" w14:textId="77777777" w:rsidR="00CD2971" w:rsidRDefault="00000000">
      <w:pPr>
        <w:tabs>
          <w:tab w:val="left" w:pos="4860"/>
        </w:tabs>
        <w:spacing w:line="360" w:lineRule="auto"/>
        <w:ind w:firstLine="480"/>
        <w:rPr>
          <w:rFonts w:ascii="宋体" w:hAnsi="宋体"/>
          <w:sz w:val="24"/>
        </w:rPr>
      </w:pPr>
      <w:r>
        <w:rPr>
          <w:rFonts w:ascii="宋体" w:hAnsi="宋体"/>
          <w:sz w:val="24"/>
        </w:rPr>
        <w:t>（二）工业。从业人员1000人以下或营业收入40000万元以下的为中小微型企业。</w:t>
      </w:r>
      <w:r>
        <w:rPr>
          <w:rFonts w:ascii="宋体" w:hAnsi="宋体"/>
          <w:sz w:val="24"/>
        </w:rPr>
        <w:lastRenderedPageBreak/>
        <w:t>其中，从业人员300人及以上，且营业收入2000万元及以上的为中型企业；从业人员20人及以上，且营业收入300万元及以上的为小型企业；从业人员20人以下或营业收入300万元以下的为微型企业。</w:t>
      </w:r>
    </w:p>
    <w:p w14:paraId="24C99078" w14:textId="77777777" w:rsidR="00CD2971" w:rsidRDefault="00000000">
      <w:pPr>
        <w:tabs>
          <w:tab w:val="left" w:pos="4860"/>
        </w:tabs>
        <w:spacing w:line="360" w:lineRule="auto"/>
        <w:ind w:firstLine="480"/>
        <w:rPr>
          <w:rFonts w:ascii="宋体" w:hAnsi="宋体"/>
          <w:sz w:val="24"/>
        </w:rPr>
      </w:pPr>
      <w:r>
        <w:rPr>
          <w:rFonts w:ascii="宋体" w:hAnsi="宋体"/>
          <w:sz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3B8055D" w14:textId="77777777" w:rsidR="00CD2971" w:rsidRDefault="00000000">
      <w:pPr>
        <w:tabs>
          <w:tab w:val="left" w:pos="4860"/>
        </w:tabs>
        <w:spacing w:line="360" w:lineRule="auto"/>
        <w:ind w:firstLine="480"/>
        <w:rPr>
          <w:rFonts w:ascii="宋体" w:hAnsi="宋体"/>
          <w:sz w:val="24"/>
        </w:rPr>
      </w:pPr>
      <w:r>
        <w:rPr>
          <w:rFonts w:ascii="宋体" w:hAnsi="宋体"/>
          <w:sz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25B29C59" w14:textId="77777777" w:rsidR="00CD2971" w:rsidRDefault="00000000">
      <w:pPr>
        <w:tabs>
          <w:tab w:val="left" w:pos="4860"/>
        </w:tabs>
        <w:spacing w:line="360" w:lineRule="auto"/>
        <w:ind w:firstLine="480"/>
        <w:rPr>
          <w:rFonts w:ascii="宋体" w:hAnsi="宋体"/>
          <w:sz w:val="24"/>
        </w:rPr>
      </w:pPr>
      <w:r>
        <w:rPr>
          <w:rFonts w:ascii="宋体" w:hAnsi="宋体"/>
          <w:sz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024DAD2" w14:textId="77777777" w:rsidR="00CD2971" w:rsidRDefault="00000000">
      <w:pPr>
        <w:tabs>
          <w:tab w:val="left" w:pos="4860"/>
        </w:tabs>
        <w:spacing w:line="360" w:lineRule="auto"/>
        <w:ind w:firstLine="480"/>
        <w:rPr>
          <w:rFonts w:ascii="宋体" w:hAnsi="宋体"/>
          <w:sz w:val="24"/>
        </w:rPr>
      </w:pPr>
      <w:r>
        <w:rPr>
          <w:rFonts w:ascii="宋体" w:hAnsi="宋体"/>
          <w:sz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0EB97FC" w14:textId="77777777" w:rsidR="00CD2971" w:rsidRDefault="00000000">
      <w:pPr>
        <w:tabs>
          <w:tab w:val="left" w:pos="4860"/>
        </w:tabs>
        <w:spacing w:line="360" w:lineRule="auto"/>
        <w:ind w:firstLine="480"/>
        <w:rPr>
          <w:rFonts w:ascii="宋体" w:hAnsi="宋体"/>
          <w:sz w:val="24"/>
        </w:rPr>
      </w:pPr>
      <w:r>
        <w:rPr>
          <w:rFonts w:ascii="宋体" w:hAnsi="宋体"/>
          <w:sz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59327563" w14:textId="77777777" w:rsidR="00CD2971" w:rsidRDefault="00000000">
      <w:pPr>
        <w:tabs>
          <w:tab w:val="left" w:pos="4860"/>
        </w:tabs>
        <w:spacing w:line="360" w:lineRule="auto"/>
        <w:ind w:firstLine="480"/>
        <w:rPr>
          <w:rFonts w:ascii="宋体" w:hAnsi="宋体"/>
          <w:sz w:val="24"/>
        </w:rPr>
      </w:pPr>
      <w:r>
        <w:rPr>
          <w:rFonts w:ascii="宋体" w:hAnsi="宋体"/>
          <w:sz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7FCE44CE" w14:textId="77777777" w:rsidR="00CD2971" w:rsidRDefault="00000000">
      <w:pPr>
        <w:tabs>
          <w:tab w:val="left" w:pos="4860"/>
        </w:tabs>
        <w:spacing w:line="360" w:lineRule="auto"/>
        <w:ind w:firstLine="480"/>
        <w:rPr>
          <w:rFonts w:ascii="宋体" w:hAnsi="宋体"/>
          <w:sz w:val="24"/>
        </w:rPr>
      </w:pPr>
      <w:r>
        <w:rPr>
          <w:rFonts w:ascii="宋体" w:hAnsi="宋体"/>
          <w:sz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w:t>
      </w:r>
      <w:r>
        <w:rPr>
          <w:rFonts w:ascii="宋体" w:hAnsi="宋体"/>
          <w:sz w:val="24"/>
        </w:rPr>
        <w:lastRenderedPageBreak/>
        <w:t>入100万元以下的为微型企业。</w:t>
      </w:r>
    </w:p>
    <w:p w14:paraId="27329DFB" w14:textId="77777777" w:rsidR="00CD2971" w:rsidRDefault="00000000">
      <w:pPr>
        <w:tabs>
          <w:tab w:val="left" w:pos="4860"/>
        </w:tabs>
        <w:spacing w:line="360" w:lineRule="auto"/>
        <w:ind w:firstLine="480"/>
        <w:rPr>
          <w:rFonts w:ascii="宋体" w:hAnsi="宋体"/>
          <w:sz w:val="24"/>
        </w:rPr>
      </w:pPr>
      <w:r>
        <w:rPr>
          <w:rFonts w:ascii="宋体" w:hAnsi="宋体"/>
          <w:sz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BE3657F" w14:textId="77777777" w:rsidR="00CD2971" w:rsidRDefault="00000000">
      <w:pPr>
        <w:tabs>
          <w:tab w:val="left" w:pos="4860"/>
        </w:tabs>
        <w:spacing w:line="360" w:lineRule="auto"/>
        <w:ind w:firstLine="480"/>
        <w:rPr>
          <w:rFonts w:ascii="宋体" w:hAnsi="宋体"/>
          <w:sz w:val="24"/>
        </w:rPr>
      </w:pPr>
      <w:r>
        <w:rPr>
          <w:rFonts w:ascii="宋体" w:hAnsi="宋体"/>
          <w:sz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3DB9A5A2" w14:textId="77777777" w:rsidR="00CD2971" w:rsidRDefault="00000000">
      <w:pPr>
        <w:tabs>
          <w:tab w:val="left" w:pos="4860"/>
        </w:tabs>
        <w:spacing w:line="360" w:lineRule="auto"/>
        <w:ind w:firstLine="480"/>
        <w:rPr>
          <w:rFonts w:ascii="宋体" w:hAnsi="宋体"/>
          <w:sz w:val="24"/>
        </w:rPr>
      </w:pPr>
      <w:r>
        <w:rPr>
          <w:rFonts w:ascii="宋体" w:hAnsi="宋体"/>
          <w:sz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614124B" w14:textId="77777777" w:rsidR="00CD2971" w:rsidRDefault="00000000">
      <w:pPr>
        <w:tabs>
          <w:tab w:val="left" w:pos="4860"/>
        </w:tabs>
        <w:spacing w:line="360" w:lineRule="auto"/>
        <w:ind w:firstLine="480"/>
        <w:rPr>
          <w:rFonts w:ascii="宋体" w:hAnsi="宋体"/>
          <w:sz w:val="24"/>
        </w:rPr>
      </w:pPr>
      <w:r>
        <w:rPr>
          <w:rFonts w:ascii="宋体" w:hAnsi="宋体"/>
          <w:sz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B0E83F1" w14:textId="77777777" w:rsidR="00CD2971" w:rsidRDefault="00000000">
      <w:pPr>
        <w:tabs>
          <w:tab w:val="left" w:pos="4860"/>
        </w:tabs>
        <w:spacing w:line="360" w:lineRule="auto"/>
        <w:ind w:firstLine="480"/>
        <w:rPr>
          <w:rFonts w:ascii="宋体" w:hAnsi="宋体"/>
          <w:sz w:val="24"/>
        </w:rPr>
      </w:pPr>
      <w:r>
        <w:rPr>
          <w:rFonts w:ascii="宋体" w:hAnsi="宋体"/>
          <w:sz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6E86CFA" w14:textId="77777777" w:rsidR="00CD2971" w:rsidRDefault="00000000">
      <w:pPr>
        <w:tabs>
          <w:tab w:val="left" w:pos="4860"/>
        </w:tabs>
        <w:spacing w:line="360" w:lineRule="auto"/>
        <w:ind w:firstLine="480"/>
        <w:rPr>
          <w:rFonts w:ascii="宋体" w:hAnsi="宋体"/>
          <w:sz w:val="24"/>
        </w:rPr>
      </w:pPr>
      <w:r>
        <w:rPr>
          <w:rFonts w:ascii="宋体" w:hAnsi="宋体"/>
          <w:sz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DA95DAD" w14:textId="77777777" w:rsidR="00CD2971" w:rsidRDefault="00000000">
      <w:pPr>
        <w:tabs>
          <w:tab w:val="left" w:pos="4860"/>
        </w:tabs>
        <w:spacing w:line="360" w:lineRule="auto"/>
        <w:ind w:firstLine="480"/>
        <w:rPr>
          <w:rFonts w:ascii="宋体" w:hAnsi="宋体"/>
          <w:sz w:val="24"/>
        </w:rPr>
      </w:pPr>
      <w:r>
        <w:rPr>
          <w:rFonts w:ascii="宋体" w:hAnsi="宋体"/>
          <w:sz w:val="24"/>
        </w:rPr>
        <w:t>（十六）其他未列明行业。从业人员300人以下的为中小微型企业。其中，从业人员100人及以上的为中型企业；从业人员10人及以上的为小型企业；从业人员10人以下的为微型企业。</w:t>
      </w:r>
    </w:p>
    <w:p w14:paraId="157BB228" w14:textId="77777777" w:rsidR="00CD2971" w:rsidRDefault="00000000">
      <w:pPr>
        <w:tabs>
          <w:tab w:val="left" w:pos="4860"/>
        </w:tabs>
        <w:spacing w:line="360" w:lineRule="auto"/>
        <w:ind w:firstLine="480"/>
        <w:rPr>
          <w:rFonts w:ascii="宋体" w:hAnsi="宋体"/>
          <w:sz w:val="24"/>
        </w:rPr>
      </w:pPr>
      <w:r>
        <w:rPr>
          <w:rFonts w:ascii="宋体" w:hAnsi="宋体"/>
          <w:sz w:val="24"/>
        </w:rPr>
        <w:t>五、企业类型的划分以统计部门的统计数据为依据。</w:t>
      </w:r>
    </w:p>
    <w:p w14:paraId="456E6932" w14:textId="77777777" w:rsidR="00CD2971" w:rsidRDefault="00000000">
      <w:pPr>
        <w:tabs>
          <w:tab w:val="left" w:pos="4860"/>
        </w:tabs>
        <w:spacing w:line="360" w:lineRule="auto"/>
        <w:ind w:firstLine="480"/>
        <w:rPr>
          <w:rFonts w:ascii="宋体" w:hAnsi="宋体"/>
          <w:sz w:val="24"/>
        </w:rPr>
      </w:pPr>
      <w:r>
        <w:rPr>
          <w:rFonts w:ascii="宋体" w:hAnsi="宋体"/>
          <w:sz w:val="24"/>
        </w:rPr>
        <w:t>六、本规定适用于在中华人民共和国境内依法设立的各类所有制和各种组织形式的</w:t>
      </w:r>
      <w:r>
        <w:rPr>
          <w:rFonts w:ascii="宋体" w:hAnsi="宋体"/>
          <w:sz w:val="24"/>
        </w:rPr>
        <w:lastRenderedPageBreak/>
        <w:t>企业。个体工商户和本规定以外的行业，参照本规定进行划型。</w:t>
      </w:r>
    </w:p>
    <w:p w14:paraId="37C673A3" w14:textId="77777777" w:rsidR="00CD2971" w:rsidRDefault="00000000">
      <w:pPr>
        <w:tabs>
          <w:tab w:val="left" w:pos="4860"/>
        </w:tabs>
        <w:spacing w:line="360" w:lineRule="auto"/>
        <w:ind w:firstLine="480"/>
        <w:rPr>
          <w:rFonts w:ascii="宋体" w:hAnsi="宋体"/>
          <w:sz w:val="24"/>
        </w:rPr>
      </w:pPr>
      <w:r>
        <w:rPr>
          <w:rFonts w:ascii="宋体" w:hAnsi="宋体"/>
          <w:sz w:val="24"/>
        </w:rPr>
        <w:t>七、本规定的中型企业标准上限即为大型企业标准的下限，国家统计部门据此制定大中小微型企业的统计分类。国务院有关部门据此进行相关数据分析，不得制定与本规定不一致的企业划型标准。</w:t>
      </w:r>
    </w:p>
    <w:p w14:paraId="534F1133" w14:textId="77777777" w:rsidR="00CD2971" w:rsidRDefault="00000000">
      <w:pPr>
        <w:tabs>
          <w:tab w:val="left" w:pos="4860"/>
        </w:tabs>
        <w:spacing w:line="360" w:lineRule="auto"/>
        <w:ind w:firstLine="480"/>
        <w:rPr>
          <w:rFonts w:ascii="宋体" w:hAnsi="宋体"/>
          <w:sz w:val="24"/>
        </w:rPr>
      </w:pPr>
      <w:r>
        <w:rPr>
          <w:rFonts w:ascii="宋体" w:hAnsi="宋体"/>
          <w:sz w:val="24"/>
        </w:rPr>
        <w:t>八、本规定由工业和信息化部、国家统计局会同有关部门根据《国民经济行业分类》修订情况和企业发展变化情况适时修订。</w:t>
      </w:r>
    </w:p>
    <w:p w14:paraId="1B53BB54" w14:textId="77777777" w:rsidR="00CD2971" w:rsidRDefault="00000000">
      <w:pPr>
        <w:tabs>
          <w:tab w:val="left" w:pos="4860"/>
        </w:tabs>
        <w:spacing w:line="360" w:lineRule="auto"/>
        <w:ind w:firstLine="480"/>
        <w:rPr>
          <w:rFonts w:ascii="宋体" w:hAnsi="宋体"/>
          <w:sz w:val="24"/>
        </w:rPr>
      </w:pPr>
      <w:r>
        <w:rPr>
          <w:rFonts w:ascii="宋体" w:hAnsi="宋体"/>
          <w:sz w:val="24"/>
        </w:rPr>
        <w:t>九、本规定由工业和信息化部、国家统计局会同有关部门负责解释。</w:t>
      </w:r>
    </w:p>
    <w:p w14:paraId="76464B45" w14:textId="77777777" w:rsidR="00CD2971" w:rsidRDefault="00000000">
      <w:pPr>
        <w:tabs>
          <w:tab w:val="left" w:pos="4860"/>
        </w:tabs>
        <w:spacing w:line="360" w:lineRule="auto"/>
        <w:ind w:firstLine="480"/>
        <w:rPr>
          <w:rFonts w:ascii="宋体" w:hAnsi="宋体"/>
          <w:sz w:val="24"/>
        </w:rPr>
      </w:pPr>
      <w:r>
        <w:rPr>
          <w:rFonts w:ascii="宋体" w:hAnsi="宋体"/>
          <w:sz w:val="24"/>
        </w:rPr>
        <w:t>十、本规定自发布之日起执行，原国家经贸委、原国家计委、财政部和国家统计局2003年颁布的《中小企业标准暂行规定》同时废止。</w:t>
      </w:r>
    </w:p>
    <w:p w14:paraId="01C29A65" w14:textId="77777777" w:rsidR="00CD2971" w:rsidRDefault="00CD2971">
      <w:pPr>
        <w:tabs>
          <w:tab w:val="left" w:pos="5580"/>
        </w:tabs>
        <w:spacing w:line="360" w:lineRule="auto"/>
        <w:rPr>
          <w:rFonts w:ascii="宋体" w:hAnsi="宋体"/>
          <w:color w:val="000000"/>
          <w:sz w:val="24"/>
          <w:szCs w:val="20"/>
        </w:rPr>
      </w:pPr>
    </w:p>
    <w:p w14:paraId="21A9BFC7" w14:textId="77777777" w:rsidR="00CD2971" w:rsidRDefault="00000000">
      <w:pPr>
        <w:tabs>
          <w:tab w:val="left" w:pos="5580"/>
        </w:tabs>
        <w:spacing w:line="360" w:lineRule="auto"/>
        <w:jc w:val="center"/>
        <w:rPr>
          <w:rFonts w:ascii="宋体" w:hAnsi="宋体"/>
          <w:color w:val="000000"/>
          <w:sz w:val="24"/>
          <w:szCs w:val="20"/>
        </w:rPr>
      </w:pPr>
      <w:r>
        <w:rPr>
          <w:rFonts w:ascii="宋体" w:hAnsi="宋体"/>
          <w:noProof/>
        </w:rPr>
        <w:drawing>
          <wp:inline distT="0" distB="0" distL="0" distR="0" wp14:anchorId="43771B9A" wp14:editId="4B6AC8A9">
            <wp:extent cx="4057650" cy="445516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a:xfrm>
                      <a:off x="0" y="0"/>
                      <a:ext cx="4064135" cy="4461991"/>
                    </a:xfrm>
                    <a:prstGeom prst="rect">
                      <a:avLst/>
                    </a:prstGeom>
                    <a:noFill/>
                    <a:ln>
                      <a:noFill/>
                    </a:ln>
                  </pic:spPr>
                </pic:pic>
              </a:graphicData>
            </a:graphic>
          </wp:inline>
        </w:drawing>
      </w:r>
    </w:p>
    <w:p w14:paraId="082EF9C9" w14:textId="77777777" w:rsidR="00CD2971" w:rsidRDefault="00000000">
      <w:pPr>
        <w:widowControl/>
        <w:jc w:val="left"/>
        <w:rPr>
          <w:rFonts w:ascii="宋体" w:hAnsi="宋体"/>
          <w:color w:val="000000"/>
          <w:sz w:val="24"/>
          <w:szCs w:val="20"/>
        </w:rPr>
      </w:pPr>
      <w:r>
        <w:rPr>
          <w:rFonts w:ascii="宋体" w:hAnsi="宋体"/>
          <w:color w:val="000000"/>
          <w:sz w:val="24"/>
          <w:szCs w:val="20"/>
        </w:rPr>
        <w:br w:type="page"/>
      </w:r>
    </w:p>
    <w:p w14:paraId="0D3138E3" w14:textId="77777777" w:rsidR="00CD2971" w:rsidRDefault="00000000">
      <w:pPr>
        <w:outlineLvl w:val="1"/>
        <w:rPr>
          <w:rFonts w:ascii="宋体" w:hAnsi="宋体"/>
          <w:b/>
          <w:sz w:val="24"/>
        </w:rPr>
      </w:pPr>
      <w:bookmarkStart w:id="1798" w:name="_Toc103187697"/>
      <w:r>
        <w:rPr>
          <w:rFonts w:ascii="宋体" w:hAnsi="宋体" w:hint="eastAsia"/>
          <w:b/>
          <w:sz w:val="24"/>
        </w:rPr>
        <w:lastRenderedPageBreak/>
        <w:t>附件</w:t>
      </w:r>
      <w:r>
        <w:rPr>
          <w:rFonts w:ascii="宋体" w:hAnsi="宋体"/>
          <w:b/>
          <w:sz w:val="24"/>
        </w:rPr>
        <w:t>5</w:t>
      </w:r>
      <w:r>
        <w:rPr>
          <w:rFonts w:ascii="宋体" w:hAnsi="宋体" w:hint="eastAsia"/>
          <w:b/>
          <w:sz w:val="24"/>
        </w:rPr>
        <w:t>：招标工程量清单</w:t>
      </w:r>
      <w:bookmarkEnd w:id="1798"/>
    </w:p>
    <w:p w14:paraId="34601E07" w14:textId="77777777" w:rsidR="00CD2971" w:rsidRDefault="00CD2971">
      <w:pPr>
        <w:pStyle w:val="a8"/>
        <w:ind w:firstLine="0"/>
        <w:rPr>
          <w:rFonts w:hAnsi="宋体"/>
        </w:rPr>
      </w:pPr>
    </w:p>
    <w:p w14:paraId="666CC9E8" w14:textId="77777777" w:rsidR="00CD2971" w:rsidRDefault="00CD2971">
      <w:pPr>
        <w:pStyle w:val="a8"/>
        <w:ind w:firstLineChars="200" w:firstLine="482"/>
        <w:rPr>
          <w:rFonts w:hAnsi="宋体"/>
          <w:b/>
          <w:bCs/>
        </w:rPr>
      </w:pPr>
    </w:p>
    <w:p w14:paraId="768AC18A" w14:textId="77777777" w:rsidR="00CD2971" w:rsidRDefault="00000000">
      <w:pPr>
        <w:tabs>
          <w:tab w:val="left" w:pos="5580"/>
        </w:tabs>
        <w:spacing w:line="360" w:lineRule="auto"/>
        <w:ind w:firstLineChars="200" w:firstLine="482"/>
        <w:rPr>
          <w:rFonts w:ascii="宋体" w:hAnsi="宋体"/>
          <w:color w:val="000000"/>
          <w:sz w:val="24"/>
          <w:szCs w:val="20"/>
        </w:rPr>
      </w:pPr>
      <w:r>
        <w:rPr>
          <w:rFonts w:ascii="宋体" w:hAnsi="宋体" w:hint="eastAsia"/>
          <w:b/>
          <w:bCs/>
          <w:sz w:val="24"/>
        </w:rPr>
        <w:t>另册提供。上</w:t>
      </w:r>
      <w:proofErr w:type="gramStart"/>
      <w:r>
        <w:rPr>
          <w:rFonts w:ascii="宋体" w:hAnsi="宋体" w:hint="eastAsia"/>
          <w:b/>
          <w:bCs/>
          <w:sz w:val="24"/>
        </w:rPr>
        <w:t>传系统</w:t>
      </w:r>
      <w:proofErr w:type="gramEnd"/>
      <w:r>
        <w:rPr>
          <w:rFonts w:ascii="宋体" w:hAnsi="宋体" w:hint="eastAsia"/>
          <w:b/>
          <w:bCs/>
          <w:sz w:val="24"/>
        </w:rPr>
        <w:t>招标工程量清单包括PDF版和EXCEL版，EXCEL版为方便投标人使用，但最终招标工程量清单以签字盖章的PDF版为准。投标人使用时应认真检查校对。</w:t>
      </w:r>
    </w:p>
    <w:sectPr w:rsidR="00CD2971">
      <w:pgSz w:w="11907" w:h="16840"/>
      <w:pgMar w:top="1418" w:right="1418" w:bottom="1418" w:left="1418" w:header="851" w:footer="851" w:gutter="0"/>
      <w:cols w:space="720"/>
      <w:docGrid w:linePitch="46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40" w:author="DELL" w:date="2024-03-22T09:40:00Z" w:initials="">
    <w:p w14:paraId="76874AB9" w14:textId="77777777" w:rsidR="00CD2971" w:rsidRDefault="00000000">
      <w:pPr>
        <w:pStyle w:val="ae"/>
      </w:pPr>
      <w:r>
        <w:rPr>
          <w:rFonts w:hint="eastAsia"/>
        </w:rPr>
        <w:t>待修改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74A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74AB9" w16cid:durableId="538105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D70C4" w14:textId="77777777" w:rsidR="00C605CB" w:rsidRDefault="00C605CB">
      <w:r>
        <w:separator/>
      </w:r>
    </w:p>
  </w:endnote>
  <w:endnote w:type="continuationSeparator" w:id="0">
    <w:p w14:paraId="4881E6B3" w14:textId="77777777" w:rsidR="00C605CB" w:rsidRDefault="00C6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Univers">
    <w:altName w:val="SoukouMincho"/>
    <w:charset w:val="00"/>
    <w:family w:val="swiss"/>
    <w:pitch w:val="variable"/>
    <w:sig w:usb0="80000287" w:usb1="00000000" w:usb2="00000000" w:usb3="00000000" w:csb0="0000000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Times New Roman"/>
    <w:charset w:val="00"/>
    <w:family w:val="roman"/>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仿宋体">
    <w:altName w:val="宋体"/>
    <w:charset w:val="86"/>
    <w:family w:val="roman"/>
    <w:pitch w:val="default"/>
    <w:sig w:usb0="00000000" w:usb1="00000000" w:usb2="00000010" w:usb3="00000000" w:csb0="00040000" w:csb1="00000000"/>
  </w:font>
  <w:font w:name="Arial (W1)">
    <w:altName w:val="Arial"/>
    <w:charset w:val="00"/>
    <w:family w:val="swiss"/>
    <w:pitch w:val="default"/>
    <w:sig w:usb0="00000000" w:usb1="00000000" w:usb2="00000008" w:usb3="00000000" w:csb0="000001FF"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Garamond">
    <w:panose1 w:val="02020404030301010803"/>
    <w:charset w:val="00"/>
    <w:family w:val="roman"/>
    <w:pitch w:val="variable"/>
    <w:sig w:usb0="00000287" w:usb1="00000000" w:usb2="00000000" w:usb3="00000000" w:csb0="0000009F" w:csb1="00000000"/>
  </w:font>
  <w:font w:name="..">
    <w:altName w:val="黑体"/>
    <w:charset w:val="00"/>
    <w:family w:val="swiss"/>
    <w:pitch w:val="default"/>
    <w:sig w:usb0="00000000" w:usb1="00000000" w:usb2="00000000" w:usb3="00000000" w:csb0="0000019F" w:csb1="00000000"/>
  </w:font>
  <w:font w:name="幼圆">
    <w:panose1 w:val="02010509060101010101"/>
    <w:charset w:val="86"/>
    <w:family w:val="modern"/>
    <w:pitch w:val="fixed"/>
    <w:sig w:usb0="00000001" w:usb1="080E0000" w:usb2="00000010" w:usb3="00000000" w:csb0="00040000" w:csb1="00000000"/>
  </w:font>
  <w:font w:name="方正楷体简体">
    <w:altName w:val="宋体"/>
    <w:charset w:val="86"/>
    <w:family w:val="script"/>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华文楷体 - aixinjuel">
    <w:altName w:val="宋体"/>
    <w:charset w:val="86"/>
    <w:family w:val="auto"/>
    <w:pitch w:val="default"/>
    <w:sig w:usb0="00000000" w:usb1="00000000" w:usb2="00000016"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TimesNewRomanPSMT">
    <w:altName w:val="Times New Roman"/>
    <w:charset w:val="00"/>
    <w:family w:val="auto"/>
    <w:pitch w:val="default"/>
    <w:sig w:usb0="00000000" w:usb1="00000000" w:usb2="00000000" w:usb3="00000000" w:csb0="00000001" w:csb1="00000000"/>
  </w:font>
  <w:font w:name="CESI黑体-GB2312">
    <w:altName w:val="微软雅黑"/>
    <w:charset w:val="86"/>
    <w:family w:val="auto"/>
    <w:pitch w:val="default"/>
    <w:sig w:usb0="800002BF" w:usb1="184F6CF8" w:usb2="00000012" w:usb3="00000000" w:csb0="0004000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558F" w14:textId="77777777" w:rsidR="00CD2971" w:rsidRDefault="00000000">
    <w:pPr>
      <w:pStyle w:val="afff"/>
      <w:framePr w:wrap="around" w:vAnchor="text" w:hAnchor="margin" w:xAlign="center" w:y="1"/>
      <w:rPr>
        <w:rStyle w:val="affff2"/>
      </w:rPr>
    </w:pPr>
    <w:r>
      <w:fldChar w:fldCharType="begin"/>
    </w:r>
    <w:r>
      <w:rPr>
        <w:rStyle w:val="affff2"/>
      </w:rPr>
      <w:instrText xml:space="preserve">PAGE  </w:instrText>
    </w:r>
    <w:r>
      <w:fldChar w:fldCharType="end"/>
    </w:r>
  </w:p>
  <w:p w14:paraId="00CE4EB5" w14:textId="77777777" w:rsidR="00CD2971" w:rsidRDefault="00CD2971">
    <w:pPr>
      <w:pStyle w:val="afff"/>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41789"/>
    </w:sdtPr>
    <w:sdtContent>
      <w:p w14:paraId="02066F9A" w14:textId="77777777" w:rsidR="00CD2971" w:rsidRDefault="00000000">
        <w:pPr>
          <w:pStyle w:val="afff"/>
          <w:ind w:left="4410"/>
        </w:pPr>
        <w:r>
          <w:fldChar w:fldCharType="begin"/>
        </w:r>
        <w:r>
          <w:instrText>PAGE   \* MERGEFORMAT</w:instrText>
        </w:r>
        <w:r>
          <w:fldChar w:fldCharType="separate"/>
        </w:r>
        <w:r>
          <w:rPr>
            <w:lang w:val="zh-CN"/>
          </w:rPr>
          <w:t>84</w:t>
        </w:r>
        <w: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560100"/>
    </w:sdtPr>
    <w:sdtContent>
      <w:p w14:paraId="69D9DE1D" w14:textId="77777777" w:rsidR="00CD2971" w:rsidRDefault="00000000">
        <w:pPr>
          <w:pStyle w:val="afff"/>
          <w:ind w:left="4410"/>
        </w:pPr>
        <w:r>
          <w:fldChar w:fldCharType="begin"/>
        </w:r>
        <w:r>
          <w:instrText>PAGE   \* MERGEFORMAT</w:instrText>
        </w:r>
        <w:r>
          <w:fldChar w:fldCharType="separate"/>
        </w:r>
        <w:r>
          <w:rPr>
            <w:lang w:val="zh-CN"/>
          </w:rPr>
          <w:t>90</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E4539" w14:textId="77777777" w:rsidR="00CD2971" w:rsidRDefault="00000000">
    <w:pPr>
      <w:pStyle w:val="afff"/>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end"/>
    </w:r>
  </w:p>
  <w:p w14:paraId="59C27A0A" w14:textId="77777777" w:rsidR="00CD2971" w:rsidRDefault="00CD2971">
    <w:pPr>
      <w:pStyle w:val="afff"/>
      <w:ind w:right="360"/>
    </w:pPr>
  </w:p>
  <w:p w14:paraId="14D0C5C6" w14:textId="77777777" w:rsidR="00CD2971" w:rsidRDefault="00CD2971"/>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5F289" w14:textId="77777777" w:rsidR="00CD2971" w:rsidRDefault="00CD2971">
    <w:pPr>
      <w:pStyle w:val="afff"/>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FE78" w14:textId="77777777" w:rsidR="00CD2971" w:rsidRDefault="00000000">
    <w:pPr>
      <w:pStyle w:val="afff"/>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end"/>
    </w:r>
  </w:p>
  <w:p w14:paraId="226017FD" w14:textId="77777777" w:rsidR="00CD2971" w:rsidRDefault="00CD2971">
    <w:pPr>
      <w:pStyle w:val="afff"/>
      <w:ind w:right="360"/>
    </w:pPr>
  </w:p>
  <w:p w14:paraId="5B8508F2" w14:textId="77777777" w:rsidR="00CD2971" w:rsidRDefault="00CD297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3934" w14:textId="77777777" w:rsidR="00CD2971" w:rsidRDefault="00CD2971">
    <w:pPr>
      <w:pStyle w:val="afff"/>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75C7" w14:textId="77777777" w:rsidR="00CD2971" w:rsidRDefault="00000000">
    <w:pPr>
      <w:pStyle w:val="afff"/>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end"/>
    </w:r>
  </w:p>
  <w:p w14:paraId="61B53E4A" w14:textId="77777777" w:rsidR="00CD2971" w:rsidRDefault="00CD2971">
    <w:pPr>
      <w:pStyle w:val="afff"/>
      <w:ind w:right="360"/>
    </w:pPr>
  </w:p>
  <w:p w14:paraId="01238569" w14:textId="77777777" w:rsidR="00CD2971" w:rsidRDefault="00CD2971"/>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9ADA" w14:textId="77777777" w:rsidR="00CD2971" w:rsidRDefault="00CD2971">
    <w:pPr>
      <w:pStyle w:val="af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C82F3" w14:textId="77777777" w:rsidR="00CD2971" w:rsidRDefault="00CD2971">
    <w:pPr>
      <w:pStyle w:val="afff"/>
      <w:framePr w:wrap="around" w:vAnchor="text" w:hAnchor="margin" w:y="1"/>
      <w:ind w:right="360"/>
      <w:rPr>
        <w:rStyle w:val="affff2"/>
      </w:rPr>
    </w:pPr>
  </w:p>
  <w:p w14:paraId="62E87101" w14:textId="77777777" w:rsidR="00CD2971" w:rsidRDefault="00CD2971">
    <w:pPr>
      <w:pStyle w:val="afff"/>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CED8" w14:textId="77777777" w:rsidR="00CD2971" w:rsidRDefault="00CD2971">
    <w:pPr>
      <w:pStyle w:val="afff"/>
      <w:framePr w:wrap="around" w:vAnchor="text" w:hAnchor="margin" w:xAlign="right" w:y="1"/>
      <w:rPr>
        <w:rStyle w:val="affff2"/>
      </w:rPr>
    </w:pPr>
  </w:p>
  <w:p w14:paraId="22012FF4" w14:textId="77777777" w:rsidR="00CD2971" w:rsidRDefault="00CD2971">
    <w:pPr>
      <w:pStyle w:val="afff"/>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hAnsi="宋体"/>
      </w:rPr>
      <w:id w:val="-467508949"/>
    </w:sdtPr>
    <w:sdtContent>
      <w:p w14:paraId="0E5ED952" w14:textId="77777777" w:rsidR="00CD2971" w:rsidRDefault="00000000">
        <w:pPr>
          <w:pStyle w:val="afff"/>
          <w:jc w:val="center"/>
          <w:rPr>
            <w:rFonts w:hAnsi="宋体"/>
          </w:rPr>
        </w:pPr>
        <w:r>
          <w:rPr>
            <w:rFonts w:hAnsi="宋体"/>
          </w:rPr>
          <w:fldChar w:fldCharType="begin"/>
        </w:r>
        <w:r>
          <w:rPr>
            <w:rFonts w:hAnsi="宋体"/>
          </w:rPr>
          <w:instrText>PAGE   \* MERGEFORMAT</w:instrText>
        </w:r>
        <w:r>
          <w:rPr>
            <w:rFonts w:hAnsi="宋体"/>
          </w:rPr>
          <w:fldChar w:fldCharType="separate"/>
        </w:r>
        <w:r>
          <w:rPr>
            <w:rFonts w:hAnsi="宋体"/>
            <w:lang w:val="zh-CN"/>
          </w:rPr>
          <w:t>32</w:t>
        </w:r>
        <w:r>
          <w:rPr>
            <w:rFonts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1CB9D" w14:textId="77777777" w:rsidR="00CD2971" w:rsidRDefault="00000000">
    <w:pPr>
      <w:pStyle w:val="afff"/>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end"/>
    </w:r>
  </w:p>
  <w:p w14:paraId="08FCFFE2" w14:textId="77777777" w:rsidR="00CD2971" w:rsidRDefault="00CD2971">
    <w:pPr>
      <w:pStyle w:val="afff"/>
      <w:ind w:right="360"/>
    </w:pPr>
  </w:p>
  <w:p w14:paraId="6CF13D44" w14:textId="77777777" w:rsidR="00CD2971" w:rsidRDefault="00CD2971"/>
  <w:p w14:paraId="7DC8546F" w14:textId="77777777" w:rsidR="00CD2971" w:rsidRDefault="00CD297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1D12" w14:textId="77777777" w:rsidR="00CD2971" w:rsidRDefault="00CD2971">
    <w:pPr>
      <w:pStyle w:val="afff"/>
    </w:pPr>
  </w:p>
  <w:p w14:paraId="17832198" w14:textId="77777777" w:rsidR="00CD2971" w:rsidRDefault="00CD2971"/>
  <w:p w14:paraId="1CAC86D5" w14:textId="77777777" w:rsidR="00CD2971" w:rsidRDefault="00CD297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hAnsi="宋体"/>
      </w:rPr>
      <w:id w:val="390010794"/>
    </w:sdtPr>
    <w:sdtContent>
      <w:p w14:paraId="4FCCDF66" w14:textId="77777777" w:rsidR="00CD2971" w:rsidRDefault="00000000">
        <w:pPr>
          <w:pStyle w:val="afff"/>
          <w:jc w:val="center"/>
          <w:rPr>
            <w:rFonts w:hAnsi="宋体"/>
          </w:rPr>
        </w:pPr>
        <w:r>
          <w:rPr>
            <w:rFonts w:hAnsi="宋体"/>
          </w:rPr>
          <w:fldChar w:fldCharType="begin"/>
        </w:r>
        <w:r>
          <w:rPr>
            <w:rFonts w:hAnsi="宋体"/>
          </w:rPr>
          <w:instrText>PAGE   \* MERGEFORMAT</w:instrText>
        </w:r>
        <w:r>
          <w:rPr>
            <w:rFonts w:hAnsi="宋体"/>
          </w:rPr>
          <w:fldChar w:fldCharType="separate"/>
        </w:r>
        <w:r>
          <w:rPr>
            <w:rFonts w:hAnsi="宋体"/>
            <w:lang w:val="zh-CN"/>
          </w:rPr>
          <w:t>33</w:t>
        </w:r>
        <w:r>
          <w:rPr>
            <w:rFonts w:hAnsi="宋体"/>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6665584"/>
    </w:sdtPr>
    <w:sdtContent>
      <w:p w14:paraId="339336F6" w14:textId="77777777" w:rsidR="00CD2971" w:rsidRDefault="00000000">
        <w:pPr>
          <w:pStyle w:val="afff"/>
          <w:jc w:val="center"/>
        </w:pPr>
        <w:r>
          <w:rPr>
            <w:rFonts w:hAnsi="宋体"/>
          </w:rPr>
          <w:fldChar w:fldCharType="begin"/>
        </w:r>
        <w:r>
          <w:rPr>
            <w:rFonts w:hAnsi="宋体"/>
          </w:rPr>
          <w:instrText>PAGE   \* MERGEFORMAT</w:instrText>
        </w:r>
        <w:r>
          <w:rPr>
            <w:rFonts w:hAnsi="宋体"/>
          </w:rPr>
          <w:fldChar w:fldCharType="separate"/>
        </w:r>
        <w:r>
          <w:rPr>
            <w:rFonts w:hAnsi="宋体"/>
            <w:lang w:val="zh-CN"/>
          </w:rPr>
          <w:t>51</w:t>
        </w:r>
        <w:r>
          <w:rPr>
            <w:rFonts w:hAnsi="宋体"/>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89648"/>
    </w:sdtPr>
    <w:sdtContent>
      <w:p w14:paraId="221808C1" w14:textId="77777777" w:rsidR="00CD2971" w:rsidRDefault="00000000">
        <w:pPr>
          <w:pStyle w:val="afff"/>
          <w:jc w:val="center"/>
        </w:pPr>
        <w:r>
          <w:rPr>
            <w:rFonts w:hAnsi="宋体"/>
          </w:rPr>
          <w:fldChar w:fldCharType="begin"/>
        </w:r>
        <w:r>
          <w:rPr>
            <w:rFonts w:hAnsi="宋体"/>
          </w:rPr>
          <w:instrText>PAGE   \* MERGEFORMAT</w:instrText>
        </w:r>
        <w:r>
          <w:rPr>
            <w:rFonts w:hAnsi="宋体"/>
          </w:rPr>
          <w:fldChar w:fldCharType="separate"/>
        </w:r>
        <w:r>
          <w:rPr>
            <w:rFonts w:hAnsi="宋体"/>
            <w:lang w:val="zh-CN"/>
          </w:rPr>
          <w:t>83</w:t>
        </w:r>
        <w:r>
          <w:rPr>
            <w:rFonts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90D1E" w14:textId="77777777" w:rsidR="00C605CB" w:rsidRDefault="00C605CB">
      <w:r>
        <w:separator/>
      </w:r>
    </w:p>
  </w:footnote>
  <w:footnote w:type="continuationSeparator" w:id="0">
    <w:p w14:paraId="3115F640" w14:textId="77777777" w:rsidR="00C605CB" w:rsidRDefault="00C60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9D4CE" w14:textId="77777777" w:rsidR="00CD2971" w:rsidRDefault="00CD2971">
    <w:pPr>
      <w:pStyle w:val="afff2"/>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29AD3" w14:textId="77777777" w:rsidR="00CD2971" w:rsidRDefault="00CD2971">
    <w:pPr>
      <w:pStyle w:val="afff2"/>
    </w:pPr>
  </w:p>
  <w:p w14:paraId="31DA3A8A" w14:textId="77777777" w:rsidR="00CD2971" w:rsidRDefault="00CD297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3F79" w14:textId="77777777" w:rsidR="00CD2971" w:rsidRDefault="00CD297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912F" w14:textId="77777777" w:rsidR="00CD2971" w:rsidRDefault="00CD2971">
    <w:pPr>
      <w:pStyle w:val="afff2"/>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DF703" w14:textId="77777777" w:rsidR="00CD2971" w:rsidRDefault="00CD2971">
    <w:pPr>
      <w:pStyle w:val="afff2"/>
      <w:pBdr>
        <w:bottom w:val="none" w:sz="0" w:space="0" w:color="auto"/>
      </w:pBdr>
    </w:pPr>
  </w:p>
  <w:p w14:paraId="3079F1C1" w14:textId="77777777" w:rsidR="00CD2971" w:rsidRDefault="00CD297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7F8B" w14:textId="77777777" w:rsidR="00CD2971" w:rsidRDefault="00CD2971">
    <w:pPr>
      <w:pStyle w:val="afff2"/>
    </w:pPr>
  </w:p>
  <w:p w14:paraId="3CFBEB09" w14:textId="77777777" w:rsidR="00CD2971" w:rsidRDefault="00CD2971"/>
  <w:p w14:paraId="277495B5" w14:textId="77777777" w:rsidR="00CD2971" w:rsidRDefault="00CD29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2D05E" w14:textId="77777777" w:rsidR="00CD2971" w:rsidRDefault="00CD2971">
    <w:pPr>
      <w:pStyle w:val="afff2"/>
    </w:pPr>
  </w:p>
  <w:p w14:paraId="03A08383" w14:textId="77777777" w:rsidR="00CD2971" w:rsidRDefault="00CD2971"/>
  <w:p w14:paraId="3FE1F881" w14:textId="77777777" w:rsidR="00CD2971" w:rsidRDefault="00CD297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2AC3" w14:textId="77777777" w:rsidR="00CD2971" w:rsidRDefault="00CD2971">
    <w:pPr>
      <w:pStyle w:val="afff2"/>
    </w:pPr>
  </w:p>
  <w:p w14:paraId="48BC6EE7" w14:textId="77777777" w:rsidR="00CD2971" w:rsidRDefault="00CD297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498F1" w14:textId="77777777" w:rsidR="00CD2971" w:rsidRDefault="00CD2971">
    <w:pPr>
      <w:pStyle w:val="afff2"/>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A415A" w14:textId="77777777" w:rsidR="00CD2971" w:rsidRDefault="00CD2971">
    <w:pPr>
      <w:pStyle w:val="afff2"/>
    </w:pPr>
  </w:p>
  <w:p w14:paraId="53CA0C2F" w14:textId="77777777" w:rsidR="00CD2971" w:rsidRDefault="00CD297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9AC89" w14:textId="77777777" w:rsidR="00CD2971" w:rsidRDefault="00CD297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5F4885"/>
    <w:multiLevelType w:val="singleLevel"/>
    <w:tmpl w:val="C55F4885"/>
    <w:lvl w:ilvl="0">
      <w:start w:val="8"/>
      <w:numFmt w:val="decimal"/>
      <w:suff w:val="nothing"/>
      <w:lvlText w:val="（%1）"/>
      <w:lvlJc w:val="left"/>
    </w:lvl>
  </w:abstractNum>
  <w:abstractNum w:abstractNumId="1" w15:restartNumberingAfterBreak="0">
    <w:nsid w:val="DADDA733"/>
    <w:multiLevelType w:val="singleLevel"/>
    <w:tmpl w:val="DADDA733"/>
    <w:lvl w:ilvl="0">
      <w:start w:val="1"/>
      <w:numFmt w:val="chineseCounting"/>
      <w:suff w:val="space"/>
      <w:lvlText w:val="第%1条"/>
      <w:lvlJc w:val="left"/>
      <w:rPr>
        <w:rFonts w:hint="eastAsia"/>
        <w:lang w:val="en-US"/>
      </w:rPr>
    </w:lvl>
  </w:abstractNum>
  <w:abstractNum w:abstractNumId="2"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3"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000000B"/>
    <w:multiLevelType w:val="singleLevel"/>
    <w:tmpl w:val="0000000B"/>
    <w:lvl w:ilvl="0">
      <w:start w:val="1"/>
      <w:numFmt w:val="decimal"/>
      <w:pStyle w:val="bullet"/>
      <w:lvlText w:val="%1)"/>
      <w:lvlJc w:val="left"/>
      <w:pPr>
        <w:ind w:left="425" w:hanging="425"/>
      </w:pPr>
      <w:rPr>
        <w:rFonts w:hint="default"/>
      </w:rPr>
    </w:lvl>
  </w:abstractNum>
  <w:abstractNum w:abstractNumId="5"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6" w15:restartNumberingAfterBreak="0">
    <w:nsid w:val="0000000E"/>
    <w:multiLevelType w:val="multilevel"/>
    <w:tmpl w:val="0000000E"/>
    <w:lvl w:ilvl="0">
      <w:start w:val="1"/>
      <w:numFmt w:val="decimal"/>
      <w:pStyle w:val="a"/>
      <w:lvlText w:val="（%1）"/>
      <w:lvlJc w:val="left"/>
      <w:pPr>
        <w:tabs>
          <w:tab w:val="left" w:pos="1122"/>
        </w:tabs>
        <w:ind w:left="1122"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000000F"/>
    <w:multiLevelType w:val="multilevel"/>
    <w:tmpl w:val="0000000F"/>
    <w:lvl w:ilvl="0">
      <w:start w:val="1"/>
      <w:numFmt w:val="chineseCountingThousand"/>
      <w:pStyle w:val="10"/>
      <w:lvlText w:val="%1、"/>
      <w:lvlJc w:val="left"/>
      <w:pPr>
        <w:ind w:left="420" w:hanging="420"/>
      </w:pPr>
      <w:rPr>
        <w:b/>
        <w:bCs/>
      </w:rPr>
    </w:lvl>
    <w:lvl w:ilvl="1">
      <w:start w:val="1"/>
      <w:numFmt w:val="lowerLetter"/>
      <w:pStyle w:val="2"/>
      <w:lvlText w:val="%2)"/>
      <w:lvlJc w:val="left"/>
      <w:pPr>
        <w:ind w:left="840" w:hanging="420"/>
      </w:pPr>
    </w:lvl>
    <w:lvl w:ilvl="2">
      <w:start w:val="1"/>
      <w:numFmt w:val="lowerRoman"/>
      <w:pStyle w:val="30"/>
      <w:lvlText w:val="%3."/>
      <w:lvlJc w:val="right"/>
      <w:pPr>
        <w:ind w:left="1260" w:hanging="420"/>
      </w:pPr>
    </w:lvl>
    <w:lvl w:ilvl="3">
      <w:start w:val="1"/>
      <w:numFmt w:val="decimal"/>
      <w:pStyle w:val="4"/>
      <w:lvlText w:val="%4."/>
      <w:lvlJc w:val="left"/>
      <w:pPr>
        <w:ind w:left="1680" w:hanging="420"/>
      </w:pPr>
    </w:lvl>
    <w:lvl w:ilvl="4">
      <w:start w:val="1"/>
      <w:numFmt w:val="lowerLetter"/>
      <w:pStyle w:val="5"/>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0000012"/>
    <w:multiLevelType w:val="multilevel"/>
    <w:tmpl w:val="00000012"/>
    <w:lvl w:ilvl="0">
      <w:start w:val="1"/>
      <w:numFmt w:val="decimal"/>
      <w:pStyle w:val="11"/>
      <w:lvlText w:val="附件%1"/>
      <w:lvlJc w:val="left"/>
      <w:pPr>
        <w:tabs>
          <w:tab w:val="left" w:pos="1134"/>
        </w:tabs>
        <w:ind w:left="1134" w:hanging="1134"/>
      </w:pPr>
      <w:rPr>
        <w:rFonts w:eastAsia="宋体" w:hint="eastAsia"/>
        <w:b/>
        <w:i w:val="0"/>
        <w:sz w:val="24"/>
        <w:szCs w:val="28"/>
      </w:rPr>
    </w:lvl>
    <w:lvl w:ilvl="1">
      <w:start w:val="1"/>
      <w:numFmt w:val="decimal"/>
      <w:lvlText w:val="%2)"/>
      <w:lvlJc w:val="left"/>
      <w:pPr>
        <w:tabs>
          <w:tab w:val="left" w:pos="502"/>
        </w:tabs>
        <w:ind w:left="502" w:hanging="360"/>
      </w:pPr>
      <w:rPr>
        <w:rFonts w:hint="default"/>
        <w:color w:val="000000"/>
      </w:rPr>
    </w:lvl>
    <w:lvl w:ilvl="2">
      <w:start w:val="1"/>
      <w:numFmt w:val="decimal"/>
      <w:lvlText w:val="%3."/>
      <w:lvlJc w:val="left"/>
      <w:pPr>
        <w:tabs>
          <w:tab w:val="left" w:pos="1260"/>
        </w:tabs>
        <w:ind w:left="1260" w:hanging="420"/>
      </w:pPr>
      <w:rPr>
        <w:rFonts w:hint="eastAsia"/>
        <w:b/>
        <w:i w:val="0"/>
        <w:sz w:val="24"/>
        <w:szCs w:val="28"/>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13"/>
    <w:multiLevelType w:val="singleLevel"/>
    <w:tmpl w:val="00000013"/>
    <w:lvl w:ilvl="0">
      <w:start w:val="1"/>
      <w:numFmt w:val="decimal"/>
      <w:pStyle w:val="12"/>
      <w:lvlText w:val="%1."/>
      <w:lvlJc w:val="left"/>
      <w:pPr>
        <w:tabs>
          <w:tab w:val="left" w:pos="360"/>
        </w:tabs>
        <w:ind w:left="360" w:hanging="360"/>
      </w:pPr>
      <w:rPr>
        <w:rFonts w:hint="default"/>
      </w:rPr>
    </w:lvl>
  </w:abstractNum>
  <w:abstractNum w:abstractNumId="10" w15:restartNumberingAfterBreak="0">
    <w:nsid w:val="00000014"/>
    <w:multiLevelType w:val="multilevel"/>
    <w:tmpl w:val="00000014"/>
    <w:lvl w:ilvl="0">
      <w:start w:val="1"/>
      <w:numFmt w:val="decimal"/>
      <w:lvlText w:val="%1)"/>
      <w:lvlJc w:val="left"/>
      <w:pPr>
        <w:ind w:left="1501" w:hanging="420"/>
      </w:pPr>
      <w:rPr>
        <w:rFonts w:hint="eastAsia"/>
      </w:rPr>
    </w:lvl>
    <w:lvl w:ilvl="1">
      <w:start w:val="1"/>
      <w:numFmt w:val="lowerLetter"/>
      <w:pStyle w:val="22ndlevelh22Header2l2Heading2HiddenHeading2CC1"/>
      <w:lvlText w:val="%2)"/>
      <w:lvlJc w:val="left"/>
      <w:pPr>
        <w:ind w:left="1921" w:hanging="420"/>
      </w:pPr>
    </w:lvl>
    <w:lvl w:ilvl="2">
      <w:start w:val="1"/>
      <w:numFmt w:val="lowerRoman"/>
      <w:pStyle w:val="3Heading3-oldH3Level3HeadHeadingh33rdlevellev"/>
      <w:lvlText w:val="%3."/>
      <w:lvlJc w:val="right"/>
      <w:pPr>
        <w:ind w:left="2341" w:hanging="420"/>
      </w:pPr>
    </w:lvl>
    <w:lvl w:ilvl="3">
      <w:start w:val="1"/>
      <w:numFmt w:val="decimal"/>
      <w:lvlText w:val="%4."/>
      <w:lvlJc w:val="left"/>
      <w:pPr>
        <w:ind w:left="2761" w:hanging="420"/>
      </w:pPr>
    </w:lvl>
    <w:lvl w:ilvl="4">
      <w:start w:val="1"/>
      <w:numFmt w:val="lowerLetter"/>
      <w:lvlText w:val="%5)"/>
      <w:lvlJc w:val="left"/>
      <w:pPr>
        <w:ind w:left="3181" w:hanging="420"/>
      </w:pPr>
    </w:lvl>
    <w:lvl w:ilvl="5">
      <w:start w:val="1"/>
      <w:numFmt w:val="lowerRoman"/>
      <w:lvlText w:val="%6."/>
      <w:lvlJc w:val="right"/>
      <w:pPr>
        <w:ind w:left="3601" w:hanging="420"/>
      </w:pPr>
    </w:lvl>
    <w:lvl w:ilvl="6">
      <w:start w:val="1"/>
      <w:numFmt w:val="decimal"/>
      <w:lvlText w:val="%7."/>
      <w:lvlJc w:val="left"/>
      <w:pPr>
        <w:ind w:left="4021" w:hanging="420"/>
      </w:pPr>
    </w:lvl>
    <w:lvl w:ilvl="7">
      <w:start w:val="1"/>
      <w:numFmt w:val="lowerLetter"/>
      <w:lvlText w:val="%8)"/>
      <w:lvlJc w:val="left"/>
      <w:pPr>
        <w:ind w:left="4441" w:hanging="420"/>
      </w:pPr>
    </w:lvl>
    <w:lvl w:ilvl="8">
      <w:start w:val="1"/>
      <w:numFmt w:val="lowerRoman"/>
      <w:lvlText w:val="%9."/>
      <w:lvlJc w:val="right"/>
      <w:pPr>
        <w:ind w:left="4861" w:hanging="420"/>
      </w:pPr>
    </w:lvl>
  </w:abstractNum>
  <w:abstractNum w:abstractNumId="11" w15:restartNumberingAfterBreak="0">
    <w:nsid w:val="00000015"/>
    <w:multiLevelType w:val="multilevel"/>
    <w:tmpl w:val="00000015"/>
    <w:lvl w:ilvl="0">
      <w:start w:val="1"/>
      <w:numFmt w:val="decimal"/>
      <w:lvlText w:val="%1"/>
      <w:lvlJc w:val="left"/>
      <w:pPr>
        <w:tabs>
          <w:tab w:val="left" w:pos="1077"/>
        </w:tabs>
        <w:ind w:left="1077" w:hanging="1077"/>
      </w:pPr>
      <w:rPr>
        <w:rFonts w:hint="eastAsia"/>
      </w:rPr>
    </w:lvl>
    <w:lvl w:ilvl="1">
      <w:start w:val="1"/>
      <w:numFmt w:val="decimal"/>
      <w:pStyle w:val="13"/>
      <w:lvlText w:val="%1.%2"/>
      <w:lvlJc w:val="left"/>
      <w:pPr>
        <w:tabs>
          <w:tab w:val="left" w:pos="1077"/>
        </w:tabs>
        <w:ind w:left="1077" w:hanging="107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15:restartNumberingAfterBreak="0">
    <w:nsid w:val="0000001B"/>
    <w:multiLevelType w:val="multilevel"/>
    <w:tmpl w:val="0000001B"/>
    <w:lvl w:ilvl="0">
      <w:start w:val="1"/>
      <w:numFmt w:val="decimal"/>
      <w:pStyle w:val="a0"/>
      <w:lvlText w:val="（%1）"/>
      <w:lvlJc w:val="left"/>
      <w:pPr>
        <w:ind w:left="1499" w:hanging="420"/>
      </w:pPr>
      <w:rPr>
        <w:rFonts w:hint="eastAsia"/>
      </w:rPr>
    </w:lvl>
    <w:lvl w:ilvl="1">
      <w:start w:val="1"/>
      <w:numFmt w:val="lowerLetter"/>
      <w:lvlText w:val="%2)"/>
      <w:lvlJc w:val="left"/>
      <w:pPr>
        <w:ind w:left="1919" w:hanging="420"/>
      </w:pPr>
    </w:lvl>
    <w:lvl w:ilvl="2">
      <w:start w:val="1"/>
      <w:numFmt w:val="lowerRoman"/>
      <w:lvlText w:val="%3."/>
      <w:lvlJc w:val="right"/>
      <w:pPr>
        <w:ind w:left="2339" w:hanging="420"/>
      </w:pPr>
    </w:lvl>
    <w:lvl w:ilvl="3">
      <w:start w:val="1"/>
      <w:numFmt w:val="decimal"/>
      <w:lvlText w:val="%4."/>
      <w:lvlJc w:val="left"/>
      <w:pPr>
        <w:ind w:left="2759" w:hanging="420"/>
      </w:pPr>
    </w:lvl>
    <w:lvl w:ilvl="4">
      <w:start w:val="1"/>
      <w:numFmt w:val="lowerLetter"/>
      <w:lvlText w:val="%5)"/>
      <w:lvlJc w:val="left"/>
      <w:pPr>
        <w:ind w:left="3179" w:hanging="420"/>
      </w:pPr>
    </w:lvl>
    <w:lvl w:ilvl="5">
      <w:start w:val="1"/>
      <w:numFmt w:val="lowerRoman"/>
      <w:lvlText w:val="%6."/>
      <w:lvlJc w:val="right"/>
      <w:pPr>
        <w:ind w:left="3599" w:hanging="420"/>
      </w:pPr>
    </w:lvl>
    <w:lvl w:ilvl="6">
      <w:start w:val="1"/>
      <w:numFmt w:val="decimal"/>
      <w:lvlText w:val="%7."/>
      <w:lvlJc w:val="left"/>
      <w:pPr>
        <w:ind w:left="4019" w:hanging="420"/>
      </w:pPr>
    </w:lvl>
    <w:lvl w:ilvl="7">
      <w:start w:val="1"/>
      <w:numFmt w:val="lowerLetter"/>
      <w:lvlText w:val="%8)"/>
      <w:lvlJc w:val="left"/>
      <w:pPr>
        <w:ind w:left="4439" w:hanging="420"/>
      </w:pPr>
    </w:lvl>
    <w:lvl w:ilvl="8">
      <w:start w:val="1"/>
      <w:numFmt w:val="lowerRoman"/>
      <w:lvlText w:val="%9."/>
      <w:lvlJc w:val="right"/>
      <w:pPr>
        <w:ind w:left="4859" w:hanging="420"/>
      </w:pPr>
    </w:lvl>
  </w:abstractNum>
  <w:abstractNum w:abstractNumId="13" w15:restartNumberingAfterBreak="0">
    <w:nsid w:val="0000001C"/>
    <w:multiLevelType w:val="multilevel"/>
    <w:tmpl w:val="0000001C"/>
    <w:lvl w:ilvl="0">
      <w:start w:val="1"/>
      <w:numFmt w:val="decimal"/>
      <w:pStyle w:val="Bullets-1stlevel"/>
      <w:lvlText w:val="（%1）"/>
      <w:lvlJc w:val="left"/>
      <w:pPr>
        <w:ind w:left="1441" w:hanging="420"/>
      </w:pPr>
      <w:rPr>
        <w:rFonts w:hint="eastAsia"/>
        <w:lang w:val="en-US"/>
      </w:rPr>
    </w:lvl>
    <w:lvl w:ilvl="1">
      <w:start w:val="1"/>
      <w:numFmt w:val="decimal"/>
      <w:lvlText w:val="%2."/>
      <w:lvlJc w:val="left"/>
      <w:pPr>
        <w:ind w:left="2568" w:hanging="1127"/>
      </w:pPr>
      <w:rPr>
        <w:rFonts w:hint="default"/>
      </w:rPr>
    </w:lvl>
    <w:lvl w:ilvl="2">
      <w:start w:val="1"/>
      <w:numFmt w:val="decimal"/>
      <w:lvlText w:val="%3)"/>
      <w:lvlJc w:val="left"/>
      <w:pPr>
        <w:ind w:left="2221" w:hanging="360"/>
      </w:pPr>
      <w:rPr>
        <w:rFonts w:hint="default"/>
      </w:rPr>
    </w:lvl>
    <w:lvl w:ilvl="3">
      <w:start w:val="1"/>
      <w:numFmt w:val="decimal"/>
      <w:lvlText w:val="%4."/>
      <w:lvlJc w:val="left"/>
      <w:pPr>
        <w:ind w:left="2701" w:hanging="420"/>
      </w:pPr>
    </w:lvl>
    <w:lvl w:ilvl="4">
      <w:start w:val="1"/>
      <w:numFmt w:val="lowerLetter"/>
      <w:lvlText w:val="%5)"/>
      <w:lvlJc w:val="left"/>
      <w:pPr>
        <w:ind w:left="3121" w:hanging="420"/>
      </w:pPr>
    </w:lvl>
    <w:lvl w:ilvl="5">
      <w:start w:val="1"/>
      <w:numFmt w:val="lowerRoman"/>
      <w:lvlText w:val="%6."/>
      <w:lvlJc w:val="right"/>
      <w:pPr>
        <w:ind w:left="3541" w:hanging="420"/>
      </w:pPr>
    </w:lvl>
    <w:lvl w:ilvl="6">
      <w:start w:val="1"/>
      <w:numFmt w:val="decimal"/>
      <w:lvlText w:val="%7."/>
      <w:lvlJc w:val="left"/>
      <w:pPr>
        <w:ind w:left="3961" w:hanging="420"/>
      </w:pPr>
    </w:lvl>
    <w:lvl w:ilvl="7">
      <w:start w:val="1"/>
      <w:numFmt w:val="lowerLetter"/>
      <w:lvlText w:val="%8)"/>
      <w:lvlJc w:val="left"/>
      <w:pPr>
        <w:ind w:left="4381" w:hanging="420"/>
      </w:pPr>
    </w:lvl>
    <w:lvl w:ilvl="8">
      <w:start w:val="1"/>
      <w:numFmt w:val="lowerRoman"/>
      <w:lvlText w:val="%9."/>
      <w:lvlJc w:val="right"/>
      <w:pPr>
        <w:ind w:left="4801" w:hanging="420"/>
      </w:pPr>
    </w:lvl>
  </w:abstractNum>
  <w:abstractNum w:abstractNumId="14" w15:restartNumberingAfterBreak="0">
    <w:nsid w:val="00000026"/>
    <w:multiLevelType w:val="multilevel"/>
    <w:tmpl w:val="00000026"/>
    <w:lvl w:ilvl="0">
      <w:start w:val="1"/>
      <w:numFmt w:val="decimal"/>
      <w:pStyle w:val="a1"/>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2"/>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3"/>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4"/>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5"/>
      <w:isLgl/>
      <w:suff w:val="nothing"/>
      <w:lvlText w:val="%1.%2.%3.%4.%5.%6　"/>
      <w:lvlJc w:val="left"/>
      <w:pPr>
        <w:ind w:left="-25" w:firstLine="0"/>
      </w:pPr>
      <w:rPr>
        <w:rFonts w:ascii="Times New Roman" w:eastAsia="宋体" w:hAnsi="Times New Roman" w:hint="default"/>
        <w:b/>
        <w:i w:val="0"/>
        <w:sz w:val="28"/>
      </w:rPr>
    </w:lvl>
    <w:lvl w:ilvl="6">
      <w:start w:val="1"/>
      <w:numFmt w:val="lowerLetter"/>
      <w:pStyle w:val="a6"/>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5"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0"/>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6"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3573"/>
        </w:tabs>
        <w:ind w:left="3452" w:hanging="900"/>
      </w:pPr>
      <w:rPr>
        <w:rFonts w:asciiTheme="minorEastAsia" w:eastAsiaTheme="minorEastAsia" w:hAnsiTheme="minorEastAsia"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0000002F"/>
    <w:multiLevelType w:val="multilevel"/>
    <w:tmpl w:val="0000002F"/>
    <w:lvl w:ilvl="0">
      <w:start w:val="1"/>
      <w:numFmt w:val="decimal"/>
      <w:pStyle w:val="21"/>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00F3298E"/>
    <w:multiLevelType w:val="multilevel"/>
    <w:tmpl w:val="00F3298E"/>
    <w:lvl w:ilvl="0">
      <w:start w:val="1"/>
      <w:numFmt w:val="decimal"/>
      <w:lvlText w:val="%1"/>
      <w:lvlJc w:val="left"/>
      <w:pPr>
        <w:ind w:left="370" w:hanging="37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20"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heme="minorEastAsia" w:eastAsiaTheme="minorEastAsia" w:hAnsiTheme="minorEastAsia"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1" w15:restartNumberingAfterBreak="0">
    <w:nsid w:val="1534185D"/>
    <w:multiLevelType w:val="multilevel"/>
    <w:tmpl w:val="1534185D"/>
    <w:lvl w:ilvl="0">
      <w:start w:val="1"/>
      <w:numFmt w:val="decimal"/>
      <w:lvlText w:val="11-%1"/>
      <w:lvlJc w:val="left"/>
      <w:pPr>
        <w:ind w:left="420" w:hanging="420"/>
      </w:pPr>
      <w:rPr>
        <w:rFonts w:eastAsia="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3" w15:restartNumberingAfterBreak="0">
    <w:nsid w:val="1C6C1661"/>
    <w:multiLevelType w:val="multilevel"/>
    <w:tmpl w:val="1C6C1661"/>
    <w:lvl w:ilvl="0">
      <w:start w:val="1"/>
      <w:numFmt w:val="decimal"/>
      <w:lvlText w:val="%1"/>
      <w:lvlJc w:val="left"/>
      <w:pPr>
        <w:ind w:left="370" w:hanging="37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269F5173"/>
    <w:multiLevelType w:val="multilevel"/>
    <w:tmpl w:val="269F5173"/>
    <w:lvl w:ilvl="0">
      <w:start w:val="1"/>
      <w:numFmt w:val="decimal"/>
      <w:lvlText w:val="1.%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5"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6" w15:restartNumberingAfterBreak="0">
    <w:nsid w:val="382B7F87"/>
    <w:multiLevelType w:val="multilevel"/>
    <w:tmpl w:val="382B7F87"/>
    <w:lvl w:ilvl="0">
      <w:start w:val="1"/>
      <w:numFmt w:val="bullet"/>
      <w:pStyle w:val="31"/>
      <w:lvlText w:val=""/>
      <w:lvlJc w:val="left"/>
      <w:pPr>
        <w:ind w:left="1020" w:hanging="420"/>
      </w:pPr>
      <w:rPr>
        <w:rFonts w:ascii="Wingdings" w:hAnsi="Wingdings" w:hint="default"/>
      </w:rPr>
    </w:lvl>
    <w:lvl w:ilvl="1">
      <w:start w:val="1"/>
      <w:numFmt w:val="bullet"/>
      <w:lvlText w:val=""/>
      <w:lvlJc w:val="left"/>
      <w:pPr>
        <w:ind w:left="2098" w:hanging="420"/>
      </w:pPr>
      <w:rPr>
        <w:rFonts w:ascii="Wingdings" w:hAnsi="Wingdings" w:hint="default"/>
      </w:rPr>
    </w:lvl>
    <w:lvl w:ilvl="2">
      <w:start w:val="1"/>
      <w:numFmt w:val="bullet"/>
      <w:lvlText w:val=""/>
      <w:lvlJc w:val="left"/>
      <w:pPr>
        <w:ind w:left="2518" w:hanging="420"/>
      </w:pPr>
      <w:rPr>
        <w:rFonts w:ascii="Wingdings" w:hAnsi="Wingdings" w:hint="default"/>
      </w:rPr>
    </w:lvl>
    <w:lvl w:ilvl="3">
      <w:start w:val="1"/>
      <w:numFmt w:val="bullet"/>
      <w:lvlText w:val=""/>
      <w:lvlJc w:val="left"/>
      <w:pPr>
        <w:ind w:left="2938" w:hanging="420"/>
      </w:pPr>
      <w:rPr>
        <w:rFonts w:ascii="Wingdings" w:hAnsi="Wingdings" w:hint="default"/>
      </w:rPr>
    </w:lvl>
    <w:lvl w:ilvl="4">
      <w:start w:val="1"/>
      <w:numFmt w:val="bullet"/>
      <w:lvlText w:val=""/>
      <w:lvlJc w:val="left"/>
      <w:pPr>
        <w:ind w:left="3358" w:hanging="420"/>
      </w:pPr>
      <w:rPr>
        <w:rFonts w:ascii="Wingdings" w:hAnsi="Wingdings" w:hint="default"/>
      </w:rPr>
    </w:lvl>
    <w:lvl w:ilvl="5">
      <w:start w:val="1"/>
      <w:numFmt w:val="bullet"/>
      <w:lvlText w:val=""/>
      <w:lvlJc w:val="left"/>
      <w:pPr>
        <w:ind w:left="3778" w:hanging="420"/>
      </w:pPr>
      <w:rPr>
        <w:rFonts w:ascii="Wingdings" w:hAnsi="Wingdings" w:hint="default"/>
      </w:rPr>
    </w:lvl>
    <w:lvl w:ilvl="6">
      <w:start w:val="1"/>
      <w:numFmt w:val="bullet"/>
      <w:lvlText w:val=""/>
      <w:lvlJc w:val="left"/>
      <w:pPr>
        <w:ind w:left="4198" w:hanging="420"/>
      </w:pPr>
      <w:rPr>
        <w:rFonts w:ascii="Wingdings" w:hAnsi="Wingdings" w:hint="default"/>
      </w:rPr>
    </w:lvl>
    <w:lvl w:ilvl="7">
      <w:start w:val="1"/>
      <w:numFmt w:val="bullet"/>
      <w:lvlText w:val=""/>
      <w:lvlJc w:val="left"/>
      <w:pPr>
        <w:ind w:left="4618" w:hanging="420"/>
      </w:pPr>
      <w:rPr>
        <w:rFonts w:ascii="Wingdings" w:hAnsi="Wingdings" w:hint="default"/>
      </w:rPr>
    </w:lvl>
    <w:lvl w:ilvl="8">
      <w:start w:val="1"/>
      <w:numFmt w:val="bullet"/>
      <w:lvlText w:val=""/>
      <w:lvlJc w:val="left"/>
      <w:pPr>
        <w:ind w:left="5038" w:hanging="420"/>
      </w:pPr>
      <w:rPr>
        <w:rFonts w:ascii="Wingdings" w:hAnsi="Wingdings" w:hint="default"/>
      </w:rPr>
    </w:lvl>
  </w:abstractNum>
  <w:abstractNum w:abstractNumId="27" w15:restartNumberingAfterBreak="0">
    <w:nsid w:val="3A82476C"/>
    <w:multiLevelType w:val="multilevel"/>
    <w:tmpl w:val="3A82476C"/>
    <w:lvl w:ilvl="0">
      <w:start w:val="1"/>
      <w:numFmt w:val="decimal"/>
      <w:suff w:val="nothing"/>
      <w:lvlText w:val="%1"/>
      <w:lvlJc w:val="center"/>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8"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9" w15:restartNumberingAfterBreak="0">
    <w:nsid w:val="4AB240AA"/>
    <w:multiLevelType w:val="multilevel"/>
    <w:tmpl w:val="4AB240AA"/>
    <w:lvl w:ilvl="0">
      <w:start w:val="1"/>
      <w:numFmt w:val="lowerLetter"/>
      <w:pStyle w:val="32"/>
      <w:lvlText w:val="%1)"/>
      <w:lvlJc w:val="left"/>
      <w:pPr>
        <w:ind w:left="1696" w:hanging="420"/>
      </w:pPr>
    </w:lvl>
    <w:lvl w:ilvl="1">
      <w:start w:val="1"/>
      <w:numFmt w:val="lowerLetter"/>
      <w:lvlText w:val="%2)"/>
      <w:lvlJc w:val="left"/>
      <w:pPr>
        <w:ind w:left="2116" w:hanging="420"/>
      </w:pPr>
    </w:lvl>
    <w:lvl w:ilvl="2">
      <w:start w:val="1"/>
      <w:numFmt w:val="lowerRoman"/>
      <w:lvlText w:val="%3."/>
      <w:lvlJc w:val="right"/>
      <w:pPr>
        <w:ind w:left="2536" w:hanging="420"/>
      </w:pPr>
    </w:lvl>
    <w:lvl w:ilvl="3">
      <w:start w:val="1"/>
      <w:numFmt w:val="decimal"/>
      <w:lvlText w:val="%4."/>
      <w:lvlJc w:val="left"/>
      <w:pPr>
        <w:ind w:left="2956" w:hanging="420"/>
      </w:pPr>
    </w:lvl>
    <w:lvl w:ilvl="4">
      <w:start w:val="1"/>
      <w:numFmt w:val="lowerLetter"/>
      <w:lvlText w:val="%5)"/>
      <w:lvlJc w:val="left"/>
      <w:pPr>
        <w:ind w:left="3376" w:hanging="420"/>
      </w:pPr>
    </w:lvl>
    <w:lvl w:ilvl="5">
      <w:start w:val="1"/>
      <w:numFmt w:val="lowerRoman"/>
      <w:lvlText w:val="%6."/>
      <w:lvlJc w:val="right"/>
      <w:pPr>
        <w:ind w:left="3796" w:hanging="420"/>
      </w:pPr>
    </w:lvl>
    <w:lvl w:ilvl="6">
      <w:start w:val="1"/>
      <w:numFmt w:val="decimal"/>
      <w:lvlText w:val="%7."/>
      <w:lvlJc w:val="left"/>
      <w:pPr>
        <w:ind w:left="4216" w:hanging="420"/>
      </w:pPr>
    </w:lvl>
    <w:lvl w:ilvl="7">
      <w:start w:val="1"/>
      <w:numFmt w:val="lowerLetter"/>
      <w:lvlText w:val="%8)"/>
      <w:lvlJc w:val="left"/>
      <w:pPr>
        <w:ind w:left="4636" w:hanging="420"/>
      </w:pPr>
    </w:lvl>
    <w:lvl w:ilvl="8">
      <w:start w:val="1"/>
      <w:numFmt w:val="lowerRoman"/>
      <w:lvlText w:val="%9."/>
      <w:lvlJc w:val="right"/>
      <w:pPr>
        <w:ind w:left="5056" w:hanging="420"/>
      </w:pPr>
    </w:lvl>
  </w:abstractNum>
  <w:abstractNum w:abstractNumId="30" w15:restartNumberingAfterBreak="0">
    <w:nsid w:val="4C575D85"/>
    <w:multiLevelType w:val="multilevel"/>
    <w:tmpl w:val="4C575D85"/>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heme="minorEastAsia" w:eastAsiaTheme="minorEastAsia" w:hAnsiTheme="minorEastAsia"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1" w15:restartNumberingAfterBreak="0">
    <w:nsid w:val="4F2ED89E"/>
    <w:multiLevelType w:val="singleLevel"/>
    <w:tmpl w:val="4F2ED89E"/>
    <w:lvl w:ilvl="0">
      <w:start w:val="1"/>
      <w:numFmt w:val="decimal"/>
      <w:suff w:val="nothing"/>
      <w:lvlText w:val="（%1）"/>
      <w:lvlJc w:val="left"/>
    </w:lvl>
  </w:abstractNum>
  <w:abstractNum w:abstractNumId="32" w15:restartNumberingAfterBreak="0">
    <w:nsid w:val="54697C5C"/>
    <w:multiLevelType w:val="singleLevel"/>
    <w:tmpl w:val="54697C5C"/>
    <w:lvl w:ilvl="0">
      <w:start w:val="3"/>
      <w:numFmt w:val="chineseCounting"/>
      <w:suff w:val="nothing"/>
      <w:lvlText w:val="%1、"/>
      <w:lvlJc w:val="left"/>
      <w:pPr>
        <w:ind w:left="0" w:firstLine="0"/>
      </w:pPr>
    </w:lvl>
  </w:abstractNum>
  <w:abstractNum w:abstractNumId="33" w15:restartNumberingAfterBreak="0">
    <w:nsid w:val="5469BC1D"/>
    <w:multiLevelType w:val="singleLevel"/>
    <w:tmpl w:val="5469BC1D"/>
    <w:lvl w:ilvl="0">
      <w:start w:val="7"/>
      <w:numFmt w:val="chineseCounting"/>
      <w:suff w:val="nothing"/>
      <w:lvlText w:val="%1、"/>
      <w:lvlJc w:val="left"/>
      <w:pPr>
        <w:ind w:left="0" w:firstLine="0"/>
      </w:pPr>
    </w:lvl>
  </w:abstractNum>
  <w:abstractNum w:abstractNumId="34" w15:restartNumberingAfterBreak="0">
    <w:nsid w:val="5469DD90"/>
    <w:multiLevelType w:val="singleLevel"/>
    <w:tmpl w:val="5469DD90"/>
    <w:lvl w:ilvl="0">
      <w:start w:val="1"/>
      <w:numFmt w:val="decimal"/>
      <w:suff w:val="nothing"/>
      <w:lvlText w:val="%1."/>
      <w:lvlJc w:val="left"/>
      <w:pPr>
        <w:ind w:left="0" w:firstLine="0"/>
      </w:pPr>
    </w:lvl>
  </w:abstractNum>
  <w:abstractNum w:abstractNumId="35" w15:restartNumberingAfterBreak="0">
    <w:nsid w:val="5469E223"/>
    <w:multiLevelType w:val="singleLevel"/>
    <w:tmpl w:val="5469E223"/>
    <w:lvl w:ilvl="0">
      <w:start w:val="7"/>
      <w:numFmt w:val="chineseCounting"/>
      <w:suff w:val="nothing"/>
      <w:lvlText w:val="%1、"/>
      <w:lvlJc w:val="left"/>
      <w:pPr>
        <w:ind w:left="0" w:firstLine="0"/>
      </w:pPr>
    </w:lvl>
  </w:abstractNum>
  <w:abstractNum w:abstractNumId="36" w15:restartNumberingAfterBreak="0">
    <w:nsid w:val="587B2CB2"/>
    <w:multiLevelType w:val="multilevel"/>
    <w:tmpl w:val="587B2CB2"/>
    <w:lvl w:ilvl="0">
      <w:start w:val="1"/>
      <w:numFmt w:val="decimal"/>
      <w:lvlText w:val="1-%1"/>
      <w:lvlJc w:val="left"/>
      <w:pPr>
        <w:ind w:left="840" w:hanging="420"/>
      </w:pPr>
      <w:rPr>
        <w:rFonts w:eastAsia="宋体"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7" w15:restartNumberingAfterBreak="0">
    <w:nsid w:val="596B171F"/>
    <w:multiLevelType w:val="multilevel"/>
    <w:tmpl w:val="596B171F"/>
    <w:lvl w:ilvl="0">
      <w:start w:val="1"/>
      <w:numFmt w:val="bullet"/>
      <w:pStyle w:val="14"/>
      <w:lvlText w:val=""/>
      <w:lvlJc w:val="left"/>
      <w:pPr>
        <w:ind w:left="902" w:hanging="420"/>
      </w:pPr>
      <w:rPr>
        <w:rFonts w:ascii="Wingdings" w:hAnsi="Wingdings" w:hint="default"/>
        <w:b w:val="0"/>
        <w:bCs w:val="0"/>
        <w:i w:val="0"/>
        <w:iCs w:val="0"/>
        <w:caps w:val="0"/>
        <w:smallCaps w:val="0"/>
        <w:strike w:val="0"/>
        <w:dstrike w:val="0"/>
        <w:vanish w:val="0"/>
        <w:color w:val="000000"/>
        <w:spacing w:val="0"/>
        <w:position w:val="0"/>
        <w:u w:val="none"/>
        <w:vertAlign w:val="baseline"/>
      </w:rPr>
    </w:lvl>
    <w:lvl w:ilvl="1">
      <w:start w:val="1"/>
      <w:numFmt w:val="lowerLetter"/>
      <w:lvlText w:val="%2)"/>
      <w:lvlJc w:val="left"/>
      <w:pPr>
        <w:ind w:left="2520" w:hanging="420"/>
      </w:pPr>
    </w:lvl>
    <w:lvl w:ilvl="2">
      <w:start w:val="1"/>
      <w:numFmt w:val="lowerRoman"/>
      <w:lvlText w:val="%3."/>
      <w:lvlJc w:val="right"/>
      <w:pPr>
        <w:ind w:left="2940" w:hanging="420"/>
      </w:pPr>
    </w:lvl>
    <w:lvl w:ilvl="3">
      <w:start w:val="1"/>
      <w:numFmt w:val="decimal"/>
      <w:lvlText w:val="%4."/>
      <w:lvlJc w:val="left"/>
      <w:pPr>
        <w:ind w:left="3360" w:hanging="420"/>
      </w:pPr>
    </w:lvl>
    <w:lvl w:ilvl="4">
      <w:start w:val="1"/>
      <w:numFmt w:val="lowerLetter"/>
      <w:lvlText w:val="%5)"/>
      <w:lvlJc w:val="left"/>
      <w:pPr>
        <w:ind w:left="3780" w:hanging="420"/>
      </w:pPr>
    </w:lvl>
    <w:lvl w:ilvl="5">
      <w:start w:val="1"/>
      <w:numFmt w:val="lowerRoman"/>
      <w:lvlText w:val="%6."/>
      <w:lvlJc w:val="right"/>
      <w:pPr>
        <w:ind w:left="4200" w:hanging="420"/>
      </w:pPr>
    </w:lvl>
    <w:lvl w:ilvl="6">
      <w:start w:val="1"/>
      <w:numFmt w:val="decimal"/>
      <w:lvlText w:val="%7."/>
      <w:lvlJc w:val="left"/>
      <w:pPr>
        <w:ind w:left="4620" w:hanging="420"/>
      </w:pPr>
    </w:lvl>
    <w:lvl w:ilvl="7">
      <w:start w:val="1"/>
      <w:numFmt w:val="lowerLetter"/>
      <w:lvlText w:val="%8)"/>
      <w:lvlJc w:val="left"/>
      <w:pPr>
        <w:ind w:left="5040" w:hanging="420"/>
      </w:pPr>
    </w:lvl>
    <w:lvl w:ilvl="8">
      <w:start w:val="1"/>
      <w:numFmt w:val="lowerRoman"/>
      <w:lvlText w:val="%9."/>
      <w:lvlJc w:val="right"/>
      <w:pPr>
        <w:ind w:left="5460" w:hanging="420"/>
      </w:pPr>
    </w:lvl>
  </w:abstractNum>
  <w:abstractNum w:abstractNumId="38" w15:restartNumberingAfterBreak="0">
    <w:nsid w:val="5B0D5A46"/>
    <w:multiLevelType w:val="multilevel"/>
    <w:tmpl w:val="5B0D5A46"/>
    <w:lvl w:ilvl="0">
      <w:start w:val="1"/>
      <w:numFmt w:val="decimal"/>
      <w:pStyle w:val="15"/>
      <w:lvlText w:val="(%1)"/>
      <w:lvlJc w:val="left"/>
      <w:pPr>
        <w:ind w:left="20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5B1E4A84"/>
    <w:multiLevelType w:val="multilevel"/>
    <w:tmpl w:val="5B1E4A84"/>
    <w:lvl w:ilvl="0">
      <w:start w:val="1"/>
      <w:numFmt w:val="bullet"/>
      <w:pStyle w:val="22"/>
      <w:lvlText w:val=""/>
      <w:lvlJc w:val="left"/>
      <w:pPr>
        <w:ind w:left="1259" w:hanging="420"/>
      </w:pPr>
      <w:rPr>
        <w:rFonts w:ascii="Wingdings" w:hAnsi="Wingdings" w:hint="default"/>
      </w:rPr>
    </w:lvl>
    <w:lvl w:ilvl="1">
      <w:start w:val="1"/>
      <w:numFmt w:val="bullet"/>
      <w:lvlText w:val=""/>
      <w:lvlJc w:val="left"/>
      <w:pPr>
        <w:ind w:left="1679" w:hanging="420"/>
      </w:pPr>
      <w:rPr>
        <w:rFonts w:ascii="Wingdings" w:hAnsi="Wingdings" w:hint="default"/>
      </w:rPr>
    </w:lvl>
    <w:lvl w:ilvl="2">
      <w:start w:val="1"/>
      <w:numFmt w:val="bullet"/>
      <w:lvlText w:val=""/>
      <w:lvlJc w:val="left"/>
      <w:pPr>
        <w:ind w:left="2099" w:hanging="420"/>
      </w:pPr>
      <w:rPr>
        <w:rFonts w:ascii="Wingdings" w:hAnsi="Wingdings" w:hint="default"/>
      </w:rPr>
    </w:lvl>
    <w:lvl w:ilvl="3">
      <w:start w:val="1"/>
      <w:numFmt w:val="bullet"/>
      <w:lvlText w:val=""/>
      <w:lvlJc w:val="left"/>
      <w:pPr>
        <w:ind w:left="2519" w:hanging="420"/>
      </w:pPr>
      <w:rPr>
        <w:rFonts w:ascii="Wingdings" w:hAnsi="Wingdings" w:hint="default"/>
      </w:rPr>
    </w:lvl>
    <w:lvl w:ilvl="4">
      <w:start w:val="1"/>
      <w:numFmt w:val="bullet"/>
      <w:lvlText w:val=""/>
      <w:lvlJc w:val="left"/>
      <w:pPr>
        <w:ind w:left="2939" w:hanging="420"/>
      </w:pPr>
      <w:rPr>
        <w:rFonts w:ascii="Wingdings" w:hAnsi="Wingdings" w:hint="default"/>
      </w:rPr>
    </w:lvl>
    <w:lvl w:ilvl="5">
      <w:start w:val="1"/>
      <w:numFmt w:val="bullet"/>
      <w:lvlText w:val=""/>
      <w:lvlJc w:val="left"/>
      <w:pPr>
        <w:ind w:left="3359" w:hanging="420"/>
      </w:pPr>
      <w:rPr>
        <w:rFonts w:ascii="Wingdings" w:hAnsi="Wingdings" w:hint="default"/>
      </w:rPr>
    </w:lvl>
    <w:lvl w:ilvl="6">
      <w:start w:val="1"/>
      <w:numFmt w:val="bullet"/>
      <w:lvlText w:val=""/>
      <w:lvlJc w:val="left"/>
      <w:pPr>
        <w:ind w:left="3779" w:hanging="420"/>
      </w:pPr>
      <w:rPr>
        <w:rFonts w:ascii="Wingdings" w:hAnsi="Wingdings" w:hint="default"/>
      </w:rPr>
    </w:lvl>
    <w:lvl w:ilvl="7">
      <w:start w:val="1"/>
      <w:numFmt w:val="bullet"/>
      <w:lvlText w:val=""/>
      <w:lvlJc w:val="left"/>
      <w:pPr>
        <w:ind w:left="4199" w:hanging="420"/>
      </w:pPr>
      <w:rPr>
        <w:rFonts w:ascii="Wingdings" w:hAnsi="Wingdings" w:hint="default"/>
      </w:rPr>
    </w:lvl>
    <w:lvl w:ilvl="8">
      <w:start w:val="1"/>
      <w:numFmt w:val="bullet"/>
      <w:lvlText w:val=""/>
      <w:lvlJc w:val="left"/>
      <w:pPr>
        <w:ind w:left="4619" w:hanging="420"/>
      </w:pPr>
      <w:rPr>
        <w:rFonts w:ascii="Wingdings" w:hAnsi="Wingdings" w:hint="default"/>
      </w:rPr>
    </w:lvl>
  </w:abstractNum>
  <w:abstractNum w:abstractNumId="40" w15:restartNumberingAfterBreak="0">
    <w:nsid w:val="707D3DD9"/>
    <w:multiLevelType w:val="multilevel"/>
    <w:tmpl w:val="707D3DD9"/>
    <w:lvl w:ilvl="0">
      <w:start w:val="1"/>
      <w:numFmt w:val="decimal"/>
      <w:lvlText w:val="%1"/>
      <w:lvlJc w:val="left"/>
      <w:pPr>
        <w:ind w:left="370" w:hanging="37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70C57573"/>
    <w:multiLevelType w:val="multilevel"/>
    <w:tmpl w:val="70C57573"/>
    <w:lvl w:ilvl="0">
      <w:start w:val="1"/>
      <w:numFmt w:val="decimal"/>
      <w:lvlText w:val="4-%1"/>
      <w:lvlJc w:val="left"/>
      <w:pPr>
        <w:ind w:left="420" w:hanging="420"/>
      </w:pPr>
      <w:rPr>
        <w:rFonts w:eastAsia="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7DCA0465"/>
    <w:multiLevelType w:val="multilevel"/>
    <w:tmpl w:val="7DCA0465"/>
    <w:lvl w:ilvl="0">
      <w:start w:val="1"/>
      <w:numFmt w:val="decimal"/>
      <w:suff w:val="nothing"/>
      <w:lvlText w:val="%1"/>
      <w:lvlJc w:val="center"/>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3" w15:restartNumberingAfterBreak="0">
    <w:nsid w:val="7FD67715"/>
    <w:multiLevelType w:val="multilevel"/>
    <w:tmpl w:val="7FD67715"/>
    <w:lvl w:ilvl="0">
      <w:start w:val="1"/>
      <w:numFmt w:val="decimal"/>
      <w:lvlText w:val="1.%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024436468">
    <w:abstractNumId w:val="7"/>
  </w:num>
  <w:num w:numId="2" w16cid:durableId="291255913">
    <w:abstractNumId w:val="14"/>
  </w:num>
  <w:num w:numId="3" w16cid:durableId="586111000">
    <w:abstractNumId w:val="17"/>
  </w:num>
  <w:num w:numId="4" w16cid:durableId="903445191">
    <w:abstractNumId w:val="3"/>
  </w:num>
  <w:num w:numId="5" w16cid:durableId="1996182449">
    <w:abstractNumId w:val="15"/>
  </w:num>
  <w:num w:numId="6" w16cid:durableId="1172718450">
    <w:abstractNumId w:val="9"/>
  </w:num>
  <w:num w:numId="7" w16cid:durableId="112138112">
    <w:abstractNumId w:val="5"/>
  </w:num>
  <w:num w:numId="8" w16cid:durableId="979266867">
    <w:abstractNumId w:val="19"/>
  </w:num>
  <w:num w:numId="9" w16cid:durableId="1758281876">
    <w:abstractNumId w:val="6"/>
  </w:num>
  <w:num w:numId="10" w16cid:durableId="651181144">
    <w:abstractNumId w:val="12"/>
  </w:num>
  <w:num w:numId="11" w16cid:durableId="1508784727">
    <w:abstractNumId w:val="10"/>
  </w:num>
  <w:num w:numId="12" w16cid:durableId="1180201278">
    <w:abstractNumId w:val="13"/>
  </w:num>
  <w:num w:numId="13" w16cid:durableId="1324898431">
    <w:abstractNumId w:val="11"/>
  </w:num>
  <w:num w:numId="14" w16cid:durableId="1268997860">
    <w:abstractNumId w:val="4"/>
  </w:num>
  <w:num w:numId="15" w16cid:durableId="187641006">
    <w:abstractNumId w:val="8"/>
  </w:num>
  <w:num w:numId="16" w16cid:durableId="552697477">
    <w:abstractNumId w:val="39"/>
  </w:num>
  <w:num w:numId="17" w16cid:durableId="880677524">
    <w:abstractNumId w:val="26"/>
  </w:num>
  <w:num w:numId="18" w16cid:durableId="1959529263">
    <w:abstractNumId w:val="37"/>
  </w:num>
  <w:num w:numId="19" w16cid:durableId="1607734066">
    <w:abstractNumId w:val="38"/>
  </w:num>
  <w:num w:numId="20" w16cid:durableId="129055957">
    <w:abstractNumId w:val="29"/>
  </w:num>
  <w:num w:numId="21" w16cid:durableId="811409686">
    <w:abstractNumId w:val="16"/>
  </w:num>
  <w:num w:numId="22" w16cid:durableId="1666547216">
    <w:abstractNumId w:val="22"/>
  </w:num>
  <w:num w:numId="23" w16cid:durableId="689910752">
    <w:abstractNumId w:val="2"/>
  </w:num>
  <w:num w:numId="24" w16cid:durableId="741147930">
    <w:abstractNumId w:val="28"/>
  </w:num>
  <w:num w:numId="25" w16cid:durableId="996030364">
    <w:abstractNumId w:val="20"/>
  </w:num>
  <w:num w:numId="26" w16cid:durableId="1928032975">
    <w:abstractNumId w:val="42"/>
  </w:num>
  <w:num w:numId="27" w16cid:durableId="1344865316">
    <w:abstractNumId w:val="30"/>
  </w:num>
  <w:num w:numId="28" w16cid:durableId="2041319402">
    <w:abstractNumId w:val="27"/>
  </w:num>
  <w:num w:numId="29" w16cid:durableId="848567413">
    <w:abstractNumId w:val="0"/>
  </w:num>
  <w:num w:numId="30" w16cid:durableId="67926853">
    <w:abstractNumId w:val="1"/>
    <w:lvlOverride w:ilvl="0">
      <w:startOverride w:val="1"/>
    </w:lvlOverride>
  </w:num>
  <w:num w:numId="31" w16cid:durableId="1193767484">
    <w:abstractNumId w:val="31"/>
    <w:lvlOverride w:ilvl="0">
      <w:startOverride w:val="1"/>
    </w:lvlOverride>
  </w:num>
  <w:num w:numId="32" w16cid:durableId="1646199570">
    <w:abstractNumId w:val="23"/>
  </w:num>
  <w:num w:numId="33" w16cid:durableId="202907179">
    <w:abstractNumId w:val="36"/>
  </w:num>
  <w:num w:numId="34" w16cid:durableId="40986407">
    <w:abstractNumId w:val="25"/>
  </w:num>
  <w:num w:numId="35" w16cid:durableId="1585871114">
    <w:abstractNumId w:val="40"/>
  </w:num>
  <w:num w:numId="36" w16cid:durableId="460732812">
    <w:abstractNumId w:val="41"/>
  </w:num>
  <w:num w:numId="37" w16cid:durableId="1270695786">
    <w:abstractNumId w:val="24"/>
  </w:num>
  <w:num w:numId="38" w16cid:durableId="407965284">
    <w:abstractNumId w:val="43"/>
  </w:num>
  <w:num w:numId="39" w16cid:durableId="1260942012">
    <w:abstractNumId w:val="21"/>
  </w:num>
  <w:num w:numId="40" w16cid:durableId="1276014005">
    <w:abstractNumId w:val="18"/>
  </w:num>
  <w:num w:numId="41" w16cid:durableId="487861322">
    <w:abstractNumId w:val="32"/>
    <w:lvlOverride w:ilvl="0">
      <w:startOverride w:val="3"/>
    </w:lvlOverride>
  </w:num>
  <w:num w:numId="42" w16cid:durableId="992948532">
    <w:abstractNumId w:val="33"/>
    <w:lvlOverride w:ilvl="0">
      <w:startOverride w:val="7"/>
    </w:lvlOverride>
  </w:num>
  <w:num w:numId="43" w16cid:durableId="1882402308">
    <w:abstractNumId w:val="34"/>
    <w:lvlOverride w:ilvl="0">
      <w:startOverride w:val="1"/>
    </w:lvlOverride>
  </w:num>
  <w:num w:numId="44" w16cid:durableId="1157843871">
    <w:abstractNumId w:val="35"/>
    <w:lvlOverride w:ilvl="0">
      <w:startOverride w:val="7"/>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nyu tai">
    <w15:presenceInfo w15:providerId="Windows Live" w15:userId="89ec28ee966102db"/>
  </w15:person>
  <w15:person w15:author="cc">
    <w15:presenceInfo w15:providerId="None" w15:userId="cc"/>
  </w15:person>
  <w15:person w15:author="DELL">
    <w15:presenceInfo w15:providerId="None" w15:userId="DELL"/>
  </w15:person>
  <w15:person w15:author="小彬">
    <w15:presenceInfo w15:providerId="None" w15:userId="小彬"/>
  </w15:person>
  <w15:person w15:author="郭彬">
    <w15:presenceInfo w15:providerId="None" w15:userId="郭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CTIVE" w:val="03年范本稿123.doc"/>
    <w:docVar w:name="commondata" w:val="eyJoZGlkIjoiY2EzMDhjYzU0YWRhNjU4ZjIwZDFlMTAyN2YyYzJhZmIifQ=="/>
    <w:docVar w:name="VTCASE" w:val="4"/>
    <w:docVar w:name="VTCommandPending" w:val="NONE"/>
  </w:docVars>
  <w:rsids>
    <w:rsidRoot w:val="00172A27"/>
    <w:rsid w:val="8B7DE3DA"/>
    <w:rsid w:val="8F6BAE9B"/>
    <w:rsid w:val="A6FEB8E8"/>
    <w:rsid w:val="B85FDB83"/>
    <w:rsid w:val="BE635DA7"/>
    <w:rsid w:val="C1BF7C39"/>
    <w:rsid w:val="C4BD4666"/>
    <w:rsid w:val="DAF67373"/>
    <w:rsid w:val="DC7C6527"/>
    <w:rsid w:val="DEE73C2B"/>
    <w:rsid w:val="DFF761D7"/>
    <w:rsid w:val="EBA7250A"/>
    <w:rsid w:val="EDFF1E69"/>
    <w:rsid w:val="EF7CB3D9"/>
    <w:rsid w:val="F9F3A651"/>
    <w:rsid w:val="FDDF80BE"/>
    <w:rsid w:val="FDFF7C2A"/>
    <w:rsid w:val="FF3FCC4C"/>
    <w:rsid w:val="FFF252F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2"/>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2CC"/>
    <w:rsid w:val="000053B4"/>
    <w:rsid w:val="000053C6"/>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789"/>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42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524"/>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B25"/>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09A"/>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3FE3"/>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63"/>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5D"/>
    <w:rsid w:val="00042AC7"/>
    <w:rsid w:val="00042BAD"/>
    <w:rsid w:val="00042C3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5BA"/>
    <w:rsid w:val="0005161F"/>
    <w:rsid w:val="00051756"/>
    <w:rsid w:val="000517DD"/>
    <w:rsid w:val="0005182E"/>
    <w:rsid w:val="0005191F"/>
    <w:rsid w:val="0005192B"/>
    <w:rsid w:val="00051C52"/>
    <w:rsid w:val="00051FE7"/>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38"/>
    <w:rsid w:val="0006751D"/>
    <w:rsid w:val="00067529"/>
    <w:rsid w:val="00067802"/>
    <w:rsid w:val="000679C4"/>
    <w:rsid w:val="00067D43"/>
    <w:rsid w:val="00067DF1"/>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3BC"/>
    <w:rsid w:val="00087C66"/>
    <w:rsid w:val="00087D11"/>
    <w:rsid w:val="00087DE9"/>
    <w:rsid w:val="000902F4"/>
    <w:rsid w:val="000904B2"/>
    <w:rsid w:val="00090738"/>
    <w:rsid w:val="00090850"/>
    <w:rsid w:val="00090950"/>
    <w:rsid w:val="00090958"/>
    <w:rsid w:val="00090AAA"/>
    <w:rsid w:val="00090B6C"/>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CFD"/>
    <w:rsid w:val="00093DF7"/>
    <w:rsid w:val="00093EE8"/>
    <w:rsid w:val="00093F6E"/>
    <w:rsid w:val="0009426B"/>
    <w:rsid w:val="000944DB"/>
    <w:rsid w:val="000945AA"/>
    <w:rsid w:val="00094A82"/>
    <w:rsid w:val="00094BE8"/>
    <w:rsid w:val="00094C99"/>
    <w:rsid w:val="00094CC8"/>
    <w:rsid w:val="00094CE8"/>
    <w:rsid w:val="00094E36"/>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E1D"/>
    <w:rsid w:val="000A3FFB"/>
    <w:rsid w:val="000A414A"/>
    <w:rsid w:val="000A41F4"/>
    <w:rsid w:val="000A4578"/>
    <w:rsid w:val="000A4A3B"/>
    <w:rsid w:val="000A4D8D"/>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EB8"/>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CBC"/>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65"/>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B792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50E"/>
    <w:rsid w:val="000C2692"/>
    <w:rsid w:val="000C2706"/>
    <w:rsid w:val="000C2707"/>
    <w:rsid w:val="000C2E10"/>
    <w:rsid w:val="000C3279"/>
    <w:rsid w:val="000C3406"/>
    <w:rsid w:val="000C3497"/>
    <w:rsid w:val="000C36BD"/>
    <w:rsid w:val="000C36CF"/>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32B"/>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86"/>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1AD"/>
    <w:rsid w:val="000F34EA"/>
    <w:rsid w:val="000F3518"/>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E7"/>
    <w:rsid w:val="000F512F"/>
    <w:rsid w:val="000F5225"/>
    <w:rsid w:val="000F52C4"/>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786"/>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30"/>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48E"/>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53A"/>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AE"/>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5CC"/>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3F0"/>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673"/>
    <w:rsid w:val="00135760"/>
    <w:rsid w:val="001359D7"/>
    <w:rsid w:val="00135DD4"/>
    <w:rsid w:val="00135E44"/>
    <w:rsid w:val="0013606C"/>
    <w:rsid w:val="001361CD"/>
    <w:rsid w:val="001361D6"/>
    <w:rsid w:val="0013624E"/>
    <w:rsid w:val="001363BC"/>
    <w:rsid w:val="0013654A"/>
    <w:rsid w:val="00136C37"/>
    <w:rsid w:val="001371D4"/>
    <w:rsid w:val="001371DC"/>
    <w:rsid w:val="0013779A"/>
    <w:rsid w:val="001379B7"/>
    <w:rsid w:val="00137A98"/>
    <w:rsid w:val="00137DD9"/>
    <w:rsid w:val="00137F03"/>
    <w:rsid w:val="001400A0"/>
    <w:rsid w:val="001404CC"/>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9C"/>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A92"/>
    <w:rsid w:val="00154E2A"/>
    <w:rsid w:val="00154E60"/>
    <w:rsid w:val="00155202"/>
    <w:rsid w:val="0015538F"/>
    <w:rsid w:val="00155434"/>
    <w:rsid w:val="001564FC"/>
    <w:rsid w:val="00156659"/>
    <w:rsid w:val="00156D28"/>
    <w:rsid w:val="00156D64"/>
    <w:rsid w:val="00156EF9"/>
    <w:rsid w:val="00157375"/>
    <w:rsid w:val="00157500"/>
    <w:rsid w:val="00157721"/>
    <w:rsid w:val="00157952"/>
    <w:rsid w:val="00157A47"/>
    <w:rsid w:val="00160026"/>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293"/>
    <w:rsid w:val="001733BD"/>
    <w:rsid w:val="0017344E"/>
    <w:rsid w:val="0017345B"/>
    <w:rsid w:val="0017345C"/>
    <w:rsid w:val="001734C6"/>
    <w:rsid w:val="001734F4"/>
    <w:rsid w:val="00173D12"/>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3E5"/>
    <w:rsid w:val="001914A6"/>
    <w:rsid w:val="00191517"/>
    <w:rsid w:val="001915DA"/>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76"/>
    <w:rsid w:val="001954DF"/>
    <w:rsid w:val="00195A71"/>
    <w:rsid w:val="00195B1E"/>
    <w:rsid w:val="00195CA8"/>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A97"/>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926"/>
    <w:rsid w:val="001B7D86"/>
    <w:rsid w:val="001B7DF0"/>
    <w:rsid w:val="001B7E75"/>
    <w:rsid w:val="001B7E7E"/>
    <w:rsid w:val="001C00DF"/>
    <w:rsid w:val="001C010E"/>
    <w:rsid w:val="001C0191"/>
    <w:rsid w:val="001C029F"/>
    <w:rsid w:val="001C0850"/>
    <w:rsid w:val="001C0AB3"/>
    <w:rsid w:val="001C0C52"/>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D6E"/>
    <w:rsid w:val="001E6E79"/>
    <w:rsid w:val="001E6F5F"/>
    <w:rsid w:val="001E7530"/>
    <w:rsid w:val="001E7640"/>
    <w:rsid w:val="001E7815"/>
    <w:rsid w:val="001E78E7"/>
    <w:rsid w:val="001E7962"/>
    <w:rsid w:val="001E7ABB"/>
    <w:rsid w:val="001E7ACA"/>
    <w:rsid w:val="001E7B77"/>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15F"/>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29"/>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93F"/>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7C2"/>
    <w:rsid w:val="00221869"/>
    <w:rsid w:val="00221D2A"/>
    <w:rsid w:val="00221E82"/>
    <w:rsid w:val="00221EA7"/>
    <w:rsid w:val="00222202"/>
    <w:rsid w:val="00222706"/>
    <w:rsid w:val="00222A23"/>
    <w:rsid w:val="00222B6A"/>
    <w:rsid w:val="00222B97"/>
    <w:rsid w:val="00222CE5"/>
    <w:rsid w:val="00223224"/>
    <w:rsid w:val="0022334D"/>
    <w:rsid w:val="00223801"/>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03B"/>
    <w:rsid w:val="00230A63"/>
    <w:rsid w:val="00230AEB"/>
    <w:rsid w:val="00230B42"/>
    <w:rsid w:val="00230CB0"/>
    <w:rsid w:val="00230CFB"/>
    <w:rsid w:val="00230EA6"/>
    <w:rsid w:val="0023108B"/>
    <w:rsid w:val="0023109B"/>
    <w:rsid w:val="00231139"/>
    <w:rsid w:val="002313D6"/>
    <w:rsid w:val="0023145D"/>
    <w:rsid w:val="00231658"/>
    <w:rsid w:val="002316B7"/>
    <w:rsid w:val="0023181F"/>
    <w:rsid w:val="00231E6F"/>
    <w:rsid w:val="00231F45"/>
    <w:rsid w:val="00231F9E"/>
    <w:rsid w:val="00232100"/>
    <w:rsid w:val="002322EE"/>
    <w:rsid w:val="0023249D"/>
    <w:rsid w:val="002324FB"/>
    <w:rsid w:val="0023250D"/>
    <w:rsid w:val="002325AB"/>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6DD1"/>
    <w:rsid w:val="00237068"/>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6E"/>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B44"/>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B8D"/>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63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6C8E"/>
    <w:rsid w:val="0026712C"/>
    <w:rsid w:val="00267217"/>
    <w:rsid w:val="00267471"/>
    <w:rsid w:val="002674BB"/>
    <w:rsid w:val="002675BA"/>
    <w:rsid w:val="00267698"/>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3FEB"/>
    <w:rsid w:val="00274416"/>
    <w:rsid w:val="002746C7"/>
    <w:rsid w:val="002747C2"/>
    <w:rsid w:val="00274816"/>
    <w:rsid w:val="002748DF"/>
    <w:rsid w:val="0027490A"/>
    <w:rsid w:val="00274969"/>
    <w:rsid w:val="00274991"/>
    <w:rsid w:val="002749DA"/>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574"/>
    <w:rsid w:val="002837B1"/>
    <w:rsid w:val="00283AA1"/>
    <w:rsid w:val="00283C48"/>
    <w:rsid w:val="00283D5E"/>
    <w:rsid w:val="00283E2E"/>
    <w:rsid w:val="00283ED2"/>
    <w:rsid w:val="00283FC0"/>
    <w:rsid w:val="0028421A"/>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DE2"/>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23F"/>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9A8"/>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98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16"/>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C7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553"/>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0CC"/>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E"/>
    <w:rsid w:val="002E297F"/>
    <w:rsid w:val="002E2B06"/>
    <w:rsid w:val="002E2CE9"/>
    <w:rsid w:val="002E397A"/>
    <w:rsid w:val="002E3C69"/>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0B"/>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3FF"/>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CF7"/>
    <w:rsid w:val="00326FF0"/>
    <w:rsid w:val="00327291"/>
    <w:rsid w:val="003275CB"/>
    <w:rsid w:val="003278B6"/>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BBD"/>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0EF0"/>
    <w:rsid w:val="00341185"/>
    <w:rsid w:val="0034179B"/>
    <w:rsid w:val="00341A17"/>
    <w:rsid w:val="00341A8B"/>
    <w:rsid w:val="00341CFB"/>
    <w:rsid w:val="00341E81"/>
    <w:rsid w:val="003421D1"/>
    <w:rsid w:val="0034225D"/>
    <w:rsid w:val="003426DD"/>
    <w:rsid w:val="00342785"/>
    <w:rsid w:val="003428E8"/>
    <w:rsid w:val="00342A12"/>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88B"/>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AC2"/>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0C"/>
    <w:rsid w:val="00354759"/>
    <w:rsid w:val="00354C8C"/>
    <w:rsid w:val="003550CA"/>
    <w:rsid w:val="00355184"/>
    <w:rsid w:val="003552A4"/>
    <w:rsid w:val="003555A7"/>
    <w:rsid w:val="003557A6"/>
    <w:rsid w:val="003557E3"/>
    <w:rsid w:val="003558D7"/>
    <w:rsid w:val="00355968"/>
    <w:rsid w:val="003561DF"/>
    <w:rsid w:val="00356734"/>
    <w:rsid w:val="00356C97"/>
    <w:rsid w:val="00356EE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B56"/>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3FA"/>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A66"/>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8F3"/>
    <w:rsid w:val="00390A07"/>
    <w:rsid w:val="00390AB5"/>
    <w:rsid w:val="00390BDF"/>
    <w:rsid w:val="00390C2B"/>
    <w:rsid w:val="00390E48"/>
    <w:rsid w:val="00390FD1"/>
    <w:rsid w:val="00391086"/>
    <w:rsid w:val="0039118A"/>
    <w:rsid w:val="0039132D"/>
    <w:rsid w:val="00391638"/>
    <w:rsid w:val="00391779"/>
    <w:rsid w:val="003917E3"/>
    <w:rsid w:val="00391CA6"/>
    <w:rsid w:val="003920CB"/>
    <w:rsid w:val="003920F8"/>
    <w:rsid w:val="0039213A"/>
    <w:rsid w:val="003921D2"/>
    <w:rsid w:val="0039230A"/>
    <w:rsid w:val="00392327"/>
    <w:rsid w:val="00392353"/>
    <w:rsid w:val="0039239D"/>
    <w:rsid w:val="003924B2"/>
    <w:rsid w:val="003926D5"/>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79F"/>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B19"/>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C8B"/>
    <w:rsid w:val="003A7D05"/>
    <w:rsid w:val="003A7D64"/>
    <w:rsid w:val="003B00AE"/>
    <w:rsid w:val="003B0306"/>
    <w:rsid w:val="003B07AC"/>
    <w:rsid w:val="003B08E8"/>
    <w:rsid w:val="003B09EC"/>
    <w:rsid w:val="003B0B19"/>
    <w:rsid w:val="003B0CA6"/>
    <w:rsid w:val="003B0D96"/>
    <w:rsid w:val="003B0D9A"/>
    <w:rsid w:val="003B0E65"/>
    <w:rsid w:val="003B0FBE"/>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0B"/>
    <w:rsid w:val="003B2CF2"/>
    <w:rsid w:val="003B2F25"/>
    <w:rsid w:val="003B3002"/>
    <w:rsid w:val="003B30AB"/>
    <w:rsid w:val="003B3679"/>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7A0"/>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3A3"/>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599"/>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6C82"/>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EE3"/>
    <w:rsid w:val="003E2F5F"/>
    <w:rsid w:val="003E2F7A"/>
    <w:rsid w:val="003E30A6"/>
    <w:rsid w:val="003E3327"/>
    <w:rsid w:val="003E3356"/>
    <w:rsid w:val="003E3366"/>
    <w:rsid w:val="003E36B2"/>
    <w:rsid w:val="003E38CE"/>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5D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884"/>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5F8F"/>
    <w:rsid w:val="00406351"/>
    <w:rsid w:val="0040667F"/>
    <w:rsid w:val="004066DC"/>
    <w:rsid w:val="004067F2"/>
    <w:rsid w:val="004068D6"/>
    <w:rsid w:val="00406C82"/>
    <w:rsid w:val="00406C9D"/>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3CE"/>
    <w:rsid w:val="00412509"/>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5F71"/>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603B"/>
    <w:rsid w:val="0042619A"/>
    <w:rsid w:val="00426255"/>
    <w:rsid w:val="004262D9"/>
    <w:rsid w:val="004263FE"/>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7D"/>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18"/>
    <w:rsid w:val="004369BA"/>
    <w:rsid w:val="00436B53"/>
    <w:rsid w:val="00436BFB"/>
    <w:rsid w:val="00437070"/>
    <w:rsid w:val="00437083"/>
    <w:rsid w:val="004370F8"/>
    <w:rsid w:val="0043768E"/>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3E15"/>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6F80"/>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7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476"/>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54"/>
    <w:rsid w:val="00463F8B"/>
    <w:rsid w:val="00463F8F"/>
    <w:rsid w:val="00463FFE"/>
    <w:rsid w:val="004640D7"/>
    <w:rsid w:val="0046415A"/>
    <w:rsid w:val="004641E8"/>
    <w:rsid w:val="0046420E"/>
    <w:rsid w:val="00464352"/>
    <w:rsid w:val="004646E9"/>
    <w:rsid w:val="0046488C"/>
    <w:rsid w:val="0046489E"/>
    <w:rsid w:val="00464943"/>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33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8F"/>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B1C"/>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87DE1"/>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2F1F"/>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070"/>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238"/>
    <w:rsid w:val="004A35D1"/>
    <w:rsid w:val="004A3719"/>
    <w:rsid w:val="004A3941"/>
    <w:rsid w:val="004A3978"/>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826"/>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3C6"/>
    <w:rsid w:val="004B14FA"/>
    <w:rsid w:val="004B1565"/>
    <w:rsid w:val="004B1D68"/>
    <w:rsid w:val="004B1FD7"/>
    <w:rsid w:val="004B2032"/>
    <w:rsid w:val="004B213C"/>
    <w:rsid w:val="004B2764"/>
    <w:rsid w:val="004B2A50"/>
    <w:rsid w:val="004B2C16"/>
    <w:rsid w:val="004B2C7A"/>
    <w:rsid w:val="004B2EF7"/>
    <w:rsid w:val="004B2FC6"/>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464"/>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D50"/>
    <w:rsid w:val="004D0E23"/>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BD2"/>
    <w:rsid w:val="004E1D7B"/>
    <w:rsid w:val="004E1FF2"/>
    <w:rsid w:val="004E2740"/>
    <w:rsid w:val="004E2772"/>
    <w:rsid w:val="004E2DF0"/>
    <w:rsid w:val="004E2EAE"/>
    <w:rsid w:val="004E31D9"/>
    <w:rsid w:val="004E33EE"/>
    <w:rsid w:val="004E35AA"/>
    <w:rsid w:val="004E3682"/>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91D"/>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4B"/>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07F44"/>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D70"/>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A83"/>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A1B"/>
    <w:rsid w:val="00521C2F"/>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8D9"/>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28F"/>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36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004"/>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B8C"/>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E93"/>
    <w:rsid w:val="00553FC8"/>
    <w:rsid w:val="00553FF7"/>
    <w:rsid w:val="0055421B"/>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C56"/>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14"/>
    <w:rsid w:val="00566D9F"/>
    <w:rsid w:val="00566EFD"/>
    <w:rsid w:val="00566FBD"/>
    <w:rsid w:val="00567211"/>
    <w:rsid w:val="005672DB"/>
    <w:rsid w:val="00567674"/>
    <w:rsid w:val="00567B1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6BF"/>
    <w:rsid w:val="00572941"/>
    <w:rsid w:val="00572B74"/>
    <w:rsid w:val="00572CB1"/>
    <w:rsid w:val="00572DEE"/>
    <w:rsid w:val="0057335A"/>
    <w:rsid w:val="005735DF"/>
    <w:rsid w:val="00573815"/>
    <w:rsid w:val="0057393D"/>
    <w:rsid w:val="00573978"/>
    <w:rsid w:val="00573AC3"/>
    <w:rsid w:val="00573E20"/>
    <w:rsid w:val="00573E28"/>
    <w:rsid w:val="005740C0"/>
    <w:rsid w:val="00574280"/>
    <w:rsid w:val="005742E1"/>
    <w:rsid w:val="00574424"/>
    <w:rsid w:val="005744BF"/>
    <w:rsid w:val="0057456B"/>
    <w:rsid w:val="005745F6"/>
    <w:rsid w:val="005749AE"/>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413"/>
    <w:rsid w:val="00581442"/>
    <w:rsid w:val="00581498"/>
    <w:rsid w:val="0058159F"/>
    <w:rsid w:val="00581656"/>
    <w:rsid w:val="005818E6"/>
    <w:rsid w:val="00581A42"/>
    <w:rsid w:val="00581D8F"/>
    <w:rsid w:val="00581E63"/>
    <w:rsid w:val="00581F59"/>
    <w:rsid w:val="0058203C"/>
    <w:rsid w:val="00582196"/>
    <w:rsid w:val="005825F2"/>
    <w:rsid w:val="005826D5"/>
    <w:rsid w:val="005828E1"/>
    <w:rsid w:val="00582989"/>
    <w:rsid w:val="00582A72"/>
    <w:rsid w:val="00582D1C"/>
    <w:rsid w:val="00582E09"/>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A1"/>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89"/>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51"/>
    <w:rsid w:val="005A156F"/>
    <w:rsid w:val="005A1A4F"/>
    <w:rsid w:val="005A1E45"/>
    <w:rsid w:val="005A1E5A"/>
    <w:rsid w:val="005A206F"/>
    <w:rsid w:val="005A2177"/>
    <w:rsid w:val="005A21BD"/>
    <w:rsid w:val="005A238C"/>
    <w:rsid w:val="005A23D0"/>
    <w:rsid w:val="005A24D1"/>
    <w:rsid w:val="005A28BE"/>
    <w:rsid w:val="005A2F44"/>
    <w:rsid w:val="005A2F45"/>
    <w:rsid w:val="005A2F74"/>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082"/>
    <w:rsid w:val="005A7272"/>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1D2"/>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6E0"/>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AAC"/>
    <w:rsid w:val="005C3BDD"/>
    <w:rsid w:val="005C3E06"/>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752"/>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16D"/>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93D"/>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5F28"/>
    <w:rsid w:val="005E6164"/>
    <w:rsid w:val="005E6402"/>
    <w:rsid w:val="005E6430"/>
    <w:rsid w:val="005E6457"/>
    <w:rsid w:val="005E64C2"/>
    <w:rsid w:val="005E6A99"/>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69A"/>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56E"/>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2CD"/>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6D0"/>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723"/>
    <w:rsid w:val="00634764"/>
    <w:rsid w:val="006347EB"/>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807"/>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312"/>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D88"/>
    <w:rsid w:val="00651E7E"/>
    <w:rsid w:val="00651FD5"/>
    <w:rsid w:val="00652258"/>
    <w:rsid w:val="006523E8"/>
    <w:rsid w:val="006525C5"/>
    <w:rsid w:val="006527C8"/>
    <w:rsid w:val="006528E9"/>
    <w:rsid w:val="00652BB4"/>
    <w:rsid w:val="00652FC4"/>
    <w:rsid w:val="00653144"/>
    <w:rsid w:val="0065319F"/>
    <w:rsid w:val="00653437"/>
    <w:rsid w:val="006534F4"/>
    <w:rsid w:val="00653526"/>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642"/>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6F9"/>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7F7"/>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5A7"/>
    <w:rsid w:val="00696822"/>
    <w:rsid w:val="00696C09"/>
    <w:rsid w:val="00696C0D"/>
    <w:rsid w:val="00696CF7"/>
    <w:rsid w:val="0069714B"/>
    <w:rsid w:val="0069729C"/>
    <w:rsid w:val="00697517"/>
    <w:rsid w:val="0069769A"/>
    <w:rsid w:val="006977F0"/>
    <w:rsid w:val="00697988"/>
    <w:rsid w:val="006979DB"/>
    <w:rsid w:val="00697E29"/>
    <w:rsid w:val="00697F7C"/>
    <w:rsid w:val="006A007C"/>
    <w:rsid w:val="006A01B6"/>
    <w:rsid w:val="006A02A3"/>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4EE"/>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55F"/>
    <w:rsid w:val="006B36B9"/>
    <w:rsid w:val="006B37B0"/>
    <w:rsid w:val="006B3809"/>
    <w:rsid w:val="006B398D"/>
    <w:rsid w:val="006B3B6C"/>
    <w:rsid w:val="006B3D55"/>
    <w:rsid w:val="006B3F75"/>
    <w:rsid w:val="006B40DB"/>
    <w:rsid w:val="006B4499"/>
    <w:rsid w:val="006B48A6"/>
    <w:rsid w:val="006B49A8"/>
    <w:rsid w:val="006B4CAE"/>
    <w:rsid w:val="006B4E36"/>
    <w:rsid w:val="006B51B4"/>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6E7B"/>
    <w:rsid w:val="006B6F79"/>
    <w:rsid w:val="006B728E"/>
    <w:rsid w:val="006B7AAB"/>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0C7"/>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CE"/>
    <w:rsid w:val="006C74E6"/>
    <w:rsid w:val="006C7843"/>
    <w:rsid w:val="006C79CE"/>
    <w:rsid w:val="006C7D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1E2C"/>
    <w:rsid w:val="006D20DB"/>
    <w:rsid w:val="006D21DA"/>
    <w:rsid w:val="006D2631"/>
    <w:rsid w:val="006D29B4"/>
    <w:rsid w:val="006D2B4E"/>
    <w:rsid w:val="006D2EF2"/>
    <w:rsid w:val="006D3042"/>
    <w:rsid w:val="006D30DF"/>
    <w:rsid w:val="006D30F4"/>
    <w:rsid w:val="006D3388"/>
    <w:rsid w:val="006D342A"/>
    <w:rsid w:val="006D34DF"/>
    <w:rsid w:val="006D38A7"/>
    <w:rsid w:val="006D3A97"/>
    <w:rsid w:val="006D3B23"/>
    <w:rsid w:val="006D3BF5"/>
    <w:rsid w:val="006D3CA6"/>
    <w:rsid w:val="006D42C5"/>
    <w:rsid w:val="006D455A"/>
    <w:rsid w:val="006D47F9"/>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677"/>
    <w:rsid w:val="006D7914"/>
    <w:rsid w:val="006D7B05"/>
    <w:rsid w:val="006D7F3C"/>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7F9"/>
    <w:rsid w:val="006E2B6F"/>
    <w:rsid w:val="006E3029"/>
    <w:rsid w:val="006E316F"/>
    <w:rsid w:val="006E3340"/>
    <w:rsid w:val="006E33DD"/>
    <w:rsid w:val="006E361A"/>
    <w:rsid w:val="006E39A4"/>
    <w:rsid w:val="006E3A24"/>
    <w:rsid w:val="006E3D1B"/>
    <w:rsid w:val="006E3D46"/>
    <w:rsid w:val="006E42A7"/>
    <w:rsid w:val="006E4382"/>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E7E58"/>
    <w:rsid w:val="006F003B"/>
    <w:rsid w:val="006F00E8"/>
    <w:rsid w:val="006F0106"/>
    <w:rsid w:val="006F0193"/>
    <w:rsid w:val="006F0427"/>
    <w:rsid w:val="006F0641"/>
    <w:rsid w:val="006F075E"/>
    <w:rsid w:val="006F087C"/>
    <w:rsid w:val="006F0AB6"/>
    <w:rsid w:val="006F0AEA"/>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02E"/>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32"/>
    <w:rsid w:val="00702107"/>
    <w:rsid w:val="007024BE"/>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64A"/>
    <w:rsid w:val="00706654"/>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07F9E"/>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177"/>
    <w:rsid w:val="007163C0"/>
    <w:rsid w:val="007165AC"/>
    <w:rsid w:val="00716709"/>
    <w:rsid w:val="00716724"/>
    <w:rsid w:val="00716936"/>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22A"/>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7DE"/>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5FA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54D"/>
    <w:rsid w:val="007479EB"/>
    <w:rsid w:val="00747F2A"/>
    <w:rsid w:val="00750376"/>
    <w:rsid w:val="00750408"/>
    <w:rsid w:val="00750915"/>
    <w:rsid w:val="00750B42"/>
    <w:rsid w:val="00750DB3"/>
    <w:rsid w:val="00750E44"/>
    <w:rsid w:val="00751054"/>
    <w:rsid w:val="00751311"/>
    <w:rsid w:val="007515BE"/>
    <w:rsid w:val="0075161A"/>
    <w:rsid w:val="00751695"/>
    <w:rsid w:val="007518D3"/>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2C3"/>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25C"/>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D0A"/>
    <w:rsid w:val="00772F8D"/>
    <w:rsid w:val="007730B5"/>
    <w:rsid w:val="007733C7"/>
    <w:rsid w:val="007736AB"/>
    <w:rsid w:val="007738C3"/>
    <w:rsid w:val="00773A62"/>
    <w:rsid w:val="00773C34"/>
    <w:rsid w:val="00773E05"/>
    <w:rsid w:val="00773F38"/>
    <w:rsid w:val="0077427F"/>
    <w:rsid w:val="007742C6"/>
    <w:rsid w:val="0077433D"/>
    <w:rsid w:val="0077449C"/>
    <w:rsid w:val="007744B2"/>
    <w:rsid w:val="0077455A"/>
    <w:rsid w:val="0077459A"/>
    <w:rsid w:val="007745FD"/>
    <w:rsid w:val="007749EF"/>
    <w:rsid w:val="00774FEB"/>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7CF"/>
    <w:rsid w:val="00786805"/>
    <w:rsid w:val="007869C7"/>
    <w:rsid w:val="00786D45"/>
    <w:rsid w:val="00786F79"/>
    <w:rsid w:val="00787357"/>
    <w:rsid w:val="007873C1"/>
    <w:rsid w:val="007873C3"/>
    <w:rsid w:val="007873E3"/>
    <w:rsid w:val="0078751C"/>
    <w:rsid w:val="007877A9"/>
    <w:rsid w:val="00787886"/>
    <w:rsid w:val="007879F0"/>
    <w:rsid w:val="00787BBF"/>
    <w:rsid w:val="00787BD0"/>
    <w:rsid w:val="00787E5B"/>
    <w:rsid w:val="00790089"/>
    <w:rsid w:val="00790124"/>
    <w:rsid w:val="007901A4"/>
    <w:rsid w:val="007901B0"/>
    <w:rsid w:val="0079038E"/>
    <w:rsid w:val="00790664"/>
    <w:rsid w:val="0079084B"/>
    <w:rsid w:val="0079092E"/>
    <w:rsid w:val="0079098E"/>
    <w:rsid w:val="00790A77"/>
    <w:rsid w:val="00790AB6"/>
    <w:rsid w:val="00790AE0"/>
    <w:rsid w:val="00790CC5"/>
    <w:rsid w:val="00790E54"/>
    <w:rsid w:val="00790EDE"/>
    <w:rsid w:val="00790FCA"/>
    <w:rsid w:val="00791637"/>
    <w:rsid w:val="0079170D"/>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3F5C"/>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D1"/>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8BB"/>
    <w:rsid w:val="007A6C2B"/>
    <w:rsid w:val="007A70AB"/>
    <w:rsid w:val="007A70C1"/>
    <w:rsid w:val="007A7128"/>
    <w:rsid w:val="007A736E"/>
    <w:rsid w:val="007A743B"/>
    <w:rsid w:val="007A77E0"/>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60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8"/>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2F1"/>
    <w:rsid w:val="007C235B"/>
    <w:rsid w:val="007C2A17"/>
    <w:rsid w:val="007C2B3F"/>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D6"/>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3E37"/>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5C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46D"/>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7F7F52"/>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C9"/>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867"/>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9F"/>
    <w:rsid w:val="00817EEC"/>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B65"/>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2BA"/>
    <w:rsid w:val="00837357"/>
    <w:rsid w:val="00837811"/>
    <w:rsid w:val="00837AA8"/>
    <w:rsid w:val="00837AC1"/>
    <w:rsid w:val="00837AD4"/>
    <w:rsid w:val="00837C10"/>
    <w:rsid w:val="00837C21"/>
    <w:rsid w:val="00837CFE"/>
    <w:rsid w:val="00837E80"/>
    <w:rsid w:val="00837E91"/>
    <w:rsid w:val="00837E9E"/>
    <w:rsid w:val="0084047A"/>
    <w:rsid w:val="0084089A"/>
    <w:rsid w:val="00840CBE"/>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866"/>
    <w:rsid w:val="00842988"/>
    <w:rsid w:val="00842EB4"/>
    <w:rsid w:val="00843072"/>
    <w:rsid w:val="00843248"/>
    <w:rsid w:val="008433FD"/>
    <w:rsid w:val="008434E0"/>
    <w:rsid w:val="00843564"/>
    <w:rsid w:val="008436DB"/>
    <w:rsid w:val="00843FB9"/>
    <w:rsid w:val="0084415C"/>
    <w:rsid w:val="0084438D"/>
    <w:rsid w:val="00844428"/>
    <w:rsid w:val="0084476C"/>
    <w:rsid w:val="00844A39"/>
    <w:rsid w:val="0084509D"/>
    <w:rsid w:val="0084534E"/>
    <w:rsid w:val="00845604"/>
    <w:rsid w:val="00845C18"/>
    <w:rsid w:val="00845D51"/>
    <w:rsid w:val="00845D5A"/>
    <w:rsid w:val="0084619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3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1E7"/>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84"/>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DC"/>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AFE"/>
    <w:rsid w:val="00894BC7"/>
    <w:rsid w:val="00894DF2"/>
    <w:rsid w:val="00895094"/>
    <w:rsid w:val="00895161"/>
    <w:rsid w:val="008952ED"/>
    <w:rsid w:val="008955B1"/>
    <w:rsid w:val="0089598F"/>
    <w:rsid w:val="00895B87"/>
    <w:rsid w:val="00895D40"/>
    <w:rsid w:val="00896127"/>
    <w:rsid w:val="00896206"/>
    <w:rsid w:val="008968C2"/>
    <w:rsid w:val="00896BFE"/>
    <w:rsid w:val="00896C9E"/>
    <w:rsid w:val="00896D12"/>
    <w:rsid w:val="00896FEF"/>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2"/>
    <w:rsid w:val="008C4953"/>
    <w:rsid w:val="008C4AD1"/>
    <w:rsid w:val="008C4B33"/>
    <w:rsid w:val="008C4C4E"/>
    <w:rsid w:val="008C4E7A"/>
    <w:rsid w:val="008C4FA1"/>
    <w:rsid w:val="008C50A1"/>
    <w:rsid w:val="008C5429"/>
    <w:rsid w:val="008C5754"/>
    <w:rsid w:val="008C5959"/>
    <w:rsid w:val="008C5960"/>
    <w:rsid w:val="008C5A5A"/>
    <w:rsid w:val="008C5AE2"/>
    <w:rsid w:val="008C5B95"/>
    <w:rsid w:val="008C5FC0"/>
    <w:rsid w:val="008C6104"/>
    <w:rsid w:val="008C6220"/>
    <w:rsid w:val="008C6423"/>
    <w:rsid w:val="008C6473"/>
    <w:rsid w:val="008C65A7"/>
    <w:rsid w:val="008C6918"/>
    <w:rsid w:val="008C6947"/>
    <w:rsid w:val="008C6953"/>
    <w:rsid w:val="008C7170"/>
    <w:rsid w:val="008C7190"/>
    <w:rsid w:val="008C71D5"/>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9F9"/>
    <w:rsid w:val="008D5A3E"/>
    <w:rsid w:val="008D5B1F"/>
    <w:rsid w:val="008D5BF0"/>
    <w:rsid w:val="008D5D7C"/>
    <w:rsid w:val="008D5D9C"/>
    <w:rsid w:val="008D5E11"/>
    <w:rsid w:val="008D5F81"/>
    <w:rsid w:val="008D6146"/>
    <w:rsid w:val="008D621A"/>
    <w:rsid w:val="008D6751"/>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CFA"/>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AD2"/>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EDE"/>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36"/>
    <w:rsid w:val="00916843"/>
    <w:rsid w:val="009168CA"/>
    <w:rsid w:val="00916F01"/>
    <w:rsid w:val="009170C8"/>
    <w:rsid w:val="00917156"/>
    <w:rsid w:val="0091717B"/>
    <w:rsid w:val="00917314"/>
    <w:rsid w:val="009173D9"/>
    <w:rsid w:val="009174B1"/>
    <w:rsid w:val="00917578"/>
    <w:rsid w:val="0091779F"/>
    <w:rsid w:val="009179D2"/>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23"/>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E6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528"/>
    <w:rsid w:val="009356B9"/>
    <w:rsid w:val="009356C9"/>
    <w:rsid w:val="00935768"/>
    <w:rsid w:val="00935863"/>
    <w:rsid w:val="00935D6F"/>
    <w:rsid w:val="0093609D"/>
    <w:rsid w:val="00936111"/>
    <w:rsid w:val="00936177"/>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47933"/>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97B"/>
    <w:rsid w:val="00953A28"/>
    <w:rsid w:val="00953C20"/>
    <w:rsid w:val="00953EB0"/>
    <w:rsid w:val="00954128"/>
    <w:rsid w:val="009541DB"/>
    <w:rsid w:val="00954286"/>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A86"/>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A40"/>
    <w:rsid w:val="00981D34"/>
    <w:rsid w:val="00981DCC"/>
    <w:rsid w:val="00981F70"/>
    <w:rsid w:val="009820D0"/>
    <w:rsid w:val="0098229E"/>
    <w:rsid w:val="00982649"/>
    <w:rsid w:val="009828C1"/>
    <w:rsid w:val="00982AB7"/>
    <w:rsid w:val="00982C2F"/>
    <w:rsid w:val="00982E88"/>
    <w:rsid w:val="00983349"/>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B34"/>
    <w:rsid w:val="00985B63"/>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639"/>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2C0"/>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6A87"/>
    <w:rsid w:val="0099735C"/>
    <w:rsid w:val="00997395"/>
    <w:rsid w:val="00997495"/>
    <w:rsid w:val="0099762E"/>
    <w:rsid w:val="0099780B"/>
    <w:rsid w:val="0099785E"/>
    <w:rsid w:val="00997E5D"/>
    <w:rsid w:val="009A021D"/>
    <w:rsid w:val="009A0512"/>
    <w:rsid w:val="009A0D3B"/>
    <w:rsid w:val="009A0EB6"/>
    <w:rsid w:val="009A0F97"/>
    <w:rsid w:val="009A133D"/>
    <w:rsid w:val="009A139E"/>
    <w:rsid w:val="009A151C"/>
    <w:rsid w:val="009A1919"/>
    <w:rsid w:val="009A1ADC"/>
    <w:rsid w:val="009A1BF5"/>
    <w:rsid w:val="009A1E5C"/>
    <w:rsid w:val="009A1F26"/>
    <w:rsid w:val="009A2147"/>
    <w:rsid w:val="009A251B"/>
    <w:rsid w:val="009A25C9"/>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CFF"/>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99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6F"/>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1E77"/>
    <w:rsid w:val="009E25AA"/>
    <w:rsid w:val="009E267A"/>
    <w:rsid w:val="009E2709"/>
    <w:rsid w:val="009E271E"/>
    <w:rsid w:val="009E28FB"/>
    <w:rsid w:val="009E302B"/>
    <w:rsid w:val="009E32C6"/>
    <w:rsid w:val="009E3533"/>
    <w:rsid w:val="009E398D"/>
    <w:rsid w:val="009E39AA"/>
    <w:rsid w:val="009E3A2C"/>
    <w:rsid w:val="009E4810"/>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AA6"/>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248"/>
    <w:rsid w:val="00A1687A"/>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D7F"/>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BC4"/>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952"/>
    <w:rsid w:val="00A34A2A"/>
    <w:rsid w:val="00A34A69"/>
    <w:rsid w:val="00A34B79"/>
    <w:rsid w:val="00A34F3B"/>
    <w:rsid w:val="00A351C7"/>
    <w:rsid w:val="00A353E5"/>
    <w:rsid w:val="00A35417"/>
    <w:rsid w:val="00A35761"/>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2C3"/>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47FF6"/>
    <w:rsid w:val="00A5018B"/>
    <w:rsid w:val="00A50442"/>
    <w:rsid w:val="00A5083B"/>
    <w:rsid w:val="00A50851"/>
    <w:rsid w:val="00A50BEE"/>
    <w:rsid w:val="00A50C46"/>
    <w:rsid w:val="00A50F5C"/>
    <w:rsid w:val="00A50FC2"/>
    <w:rsid w:val="00A514E9"/>
    <w:rsid w:val="00A5162C"/>
    <w:rsid w:val="00A51DA9"/>
    <w:rsid w:val="00A521D5"/>
    <w:rsid w:val="00A523AE"/>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22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5F69"/>
    <w:rsid w:val="00A660E4"/>
    <w:rsid w:val="00A66596"/>
    <w:rsid w:val="00A666C2"/>
    <w:rsid w:val="00A666FC"/>
    <w:rsid w:val="00A66B88"/>
    <w:rsid w:val="00A66CB2"/>
    <w:rsid w:val="00A66DDD"/>
    <w:rsid w:val="00A67120"/>
    <w:rsid w:val="00A6739E"/>
    <w:rsid w:val="00A673AB"/>
    <w:rsid w:val="00A676A8"/>
    <w:rsid w:val="00A67883"/>
    <w:rsid w:val="00A67886"/>
    <w:rsid w:val="00A678A4"/>
    <w:rsid w:val="00A67C35"/>
    <w:rsid w:val="00A70367"/>
    <w:rsid w:val="00A703CE"/>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52A"/>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231"/>
    <w:rsid w:val="00A83679"/>
    <w:rsid w:val="00A83CF5"/>
    <w:rsid w:val="00A83EC4"/>
    <w:rsid w:val="00A84195"/>
    <w:rsid w:val="00A8434F"/>
    <w:rsid w:val="00A844EF"/>
    <w:rsid w:val="00A84596"/>
    <w:rsid w:val="00A84BC7"/>
    <w:rsid w:val="00A84EC1"/>
    <w:rsid w:val="00A84FFD"/>
    <w:rsid w:val="00A8508C"/>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075"/>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F0"/>
    <w:rsid w:val="00A93101"/>
    <w:rsid w:val="00A9338F"/>
    <w:rsid w:val="00A935BD"/>
    <w:rsid w:val="00A93D0E"/>
    <w:rsid w:val="00A93F0B"/>
    <w:rsid w:val="00A93F0E"/>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5E4"/>
    <w:rsid w:val="00AA1692"/>
    <w:rsid w:val="00AA1718"/>
    <w:rsid w:val="00AA17CC"/>
    <w:rsid w:val="00AA1937"/>
    <w:rsid w:val="00AA1A34"/>
    <w:rsid w:val="00AA1A7F"/>
    <w:rsid w:val="00AA1AE8"/>
    <w:rsid w:val="00AA21E0"/>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00"/>
    <w:rsid w:val="00AA44DF"/>
    <w:rsid w:val="00AA47D6"/>
    <w:rsid w:val="00AA480C"/>
    <w:rsid w:val="00AA4D54"/>
    <w:rsid w:val="00AA4E39"/>
    <w:rsid w:val="00AA54CD"/>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19C"/>
    <w:rsid w:val="00AA72DA"/>
    <w:rsid w:val="00AA7944"/>
    <w:rsid w:val="00AA7B1B"/>
    <w:rsid w:val="00AA7BC6"/>
    <w:rsid w:val="00AB01F4"/>
    <w:rsid w:val="00AB02E6"/>
    <w:rsid w:val="00AB05B1"/>
    <w:rsid w:val="00AB0645"/>
    <w:rsid w:val="00AB0869"/>
    <w:rsid w:val="00AB0990"/>
    <w:rsid w:val="00AB0A52"/>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4DD"/>
    <w:rsid w:val="00AC6845"/>
    <w:rsid w:val="00AC6A5A"/>
    <w:rsid w:val="00AC6A9B"/>
    <w:rsid w:val="00AC6CA4"/>
    <w:rsid w:val="00AC6F2E"/>
    <w:rsid w:val="00AC736F"/>
    <w:rsid w:val="00AC756F"/>
    <w:rsid w:val="00AC7A00"/>
    <w:rsid w:val="00AC7D08"/>
    <w:rsid w:val="00AC7DAA"/>
    <w:rsid w:val="00AD0099"/>
    <w:rsid w:val="00AD0135"/>
    <w:rsid w:val="00AD06E3"/>
    <w:rsid w:val="00AD0AF2"/>
    <w:rsid w:val="00AD0D6E"/>
    <w:rsid w:val="00AD1124"/>
    <w:rsid w:val="00AD1174"/>
    <w:rsid w:val="00AD13AE"/>
    <w:rsid w:val="00AD176A"/>
    <w:rsid w:val="00AD1808"/>
    <w:rsid w:val="00AD19BD"/>
    <w:rsid w:val="00AD1AFF"/>
    <w:rsid w:val="00AD209C"/>
    <w:rsid w:val="00AD235D"/>
    <w:rsid w:val="00AD2652"/>
    <w:rsid w:val="00AD2668"/>
    <w:rsid w:val="00AD293E"/>
    <w:rsid w:val="00AD2D43"/>
    <w:rsid w:val="00AD3383"/>
    <w:rsid w:val="00AD34AA"/>
    <w:rsid w:val="00AD351F"/>
    <w:rsid w:val="00AD36DC"/>
    <w:rsid w:val="00AD3783"/>
    <w:rsid w:val="00AD3B62"/>
    <w:rsid w:val="00AD3BD1"/>
    <w:rsid w:val="00AD3D64"/>
    <w:rsid w:val="00AD3DDE"/>
    <w:rsid w:val="00AD3E2E"/>
    <w:rsid w:val="00AD3F83"/>
    <w:rsid w:val="00AD3FF3"/>
    <w:rsid w:val="00AD411D"/>
    <w:rsid w:val="00AD416B"/>
    <w:rsid w:val="00AD4193"/>
    <w:rsid w:val="00AD41EE"/>
    <w:rsid w:val="00AD4420"/>
    <w:rsid w:val="00AD450E"/>
    <w:rsid w:val="00AD478A"/>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161"/>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81E"/>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6E5"/>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42B"/>
    <w:rsid w:val="00AF37FA"/>
    <w:rsid w:val="00AF38BE"/>
    <w:rsid w:val="00AF3928"/>
    <w:rsid w:val="00AF3B06"/>
    <w:rsid w:val="00AF3D18"/>
    <w:rsid w:val="00AF40A0"/>
    <w:rsid w:val="00AF44F8"/>
    <w:rsid w:val="00AF4514"/>
    <w:rsid w:val="00AF46C4"/>
    <w:rsid w:val="00AF46C7"/>
    <w:rsid w:val="00AF4717"/>
    <w:rsid w:val="00AF473F"/>
    <w:rsid w:val="00AF4956"/>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3D"/>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D8C"/>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C7A"/>
    <w:rsid w:val="00B25D02"/>
    <w:rsid w:val="00B25DA4"/>
    <w:rsid w:val="00B2612A"/>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4C4"/>
    <w:rsid w:val="00B34511"/>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5CC"/>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C49"/>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3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CDD"/>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46B"/>
    <w:rsid w:val="00BA15B9"/>
    <w:rsid w:val="00BA1913"/>
    <w:rsid w:val="00BA198C"/>
    <w:rsid w:val="00BA1C33"/>
    <w:rsid w:val="00BA1DA0"/>
    <w:rsid w:val="00BA1DF1"/>
    <w:rsid w:val="00BA1F19"/>
    <w:rsid w:val="00BA1FBE"/>
    <w:rsid w:val="00BA23F6"/>
    <w:rsid w:val="00BA242D"/>
    <w:rsid w:val="00BA246A"/>
    <w:rsid w:val="00BA27FC"/>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46E"/>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1E20"/>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2C"/>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B6"/>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9DF"/>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49"/>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624"/>
    <w:rsid w:val="00BE3AE6"/>
    <w:rsid w:val="00BE3CA2"/>
    <w:rsid w:val="00BE3E18"/>
    <w:rsid w:val="00BE3FAB"/>
    <w:rsid w:val="00BE4A40"/>
    <w:rsid w:val="00BE4EA6"/>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85"/>
    <w:rsid w:val="00BF4FE8"/>
    <w:rsid w:val="00BF5088"/>
    <w:rsid w:val="00BF521E"/>
    <w:rsid w:val="00BF5268"/>
    <w:rsid w:val="00BF5342"/>
    <w:rsid w:val="00BF538E"/>
    <w:rsid w:val="00BF54EE"/>
    <w:rsid w:val="00BF55D6"/>
    <w:rsid w:val="00BF5702"/>
    <w:rsid w:val="00BF579F"/>
    <w:rsid w:val="00BF581D"/>
    <w:rsid w:val="00BF592D"/>
    <w:rsid w:val="00BF5A3F"/>
    <w:rsid w:val="00BF5EF0"/>
    <w:rsid w:val="00BF607A"/>
    <w:rsid w:val="00BF63C4"/>
    <w:rsid w:val="00BF659C"/>
    <w:rsid w:val="00BF67EF"/>
    <w:rsid w:val="00BF68A0"/>
    <w:rsid w:val="00BF68D9"/>
    <w:rsid w:val="00BF6B12"/>
    <w:rsid w:val="00BF6B85"/>
    <w:rsid w:val="00BF6EB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BD8"/>
    <w:rsid w:val="00C01D8D"/>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7"/>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0E7"/>
    <w:rsid w:val="00C0719D"/>
    <w:rsid w:val="00C074E0"/>
    <w:rsid w:val="00C076D3"/>
    <w:rsid w:val="00C0792A"/>
    <w:rsid w:val="00C07B21"/>
    <w:rsid w:val="00C07C03"/>
    <w:rsid w:val="00C07C0E"/>
    <w:rsid w:val="00C07DD9"/>
    <w:rsid w:val="00C07E7B"/>
    <w:rsid w:val="00C07F1C"/>
    <w:rsid w:val="00C10462"/>
    <w:rsid w:val="00C106BA"/>
    <w:rsid w:val="00C10745"/>
    <w:rsid w:val="00C10792"/>
    <w:rsid w:val="00C108D4"/>
    <w:rsid w:val="00C10B90"/>
    <w:rsid w:val="00C10DC1"/>
    <w:rsid w:val="00C112DF"/>
    <w:rsid w:val="00C1166D"/>
    <w:rsid w:val="00C119EF"/>
    <w:rsid w:val="00C11AAC"/>
    <w:rsid w:val="00C11C25"/>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47A"/>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431"/>
    <w:rsid w:val="00C23572"/>
    <w:rsid w:val="00C23620"/>
    <w:rsid w:val="00C236CF"/>
    <w:rsid w:val="00C23A73"/>
    <w:rsid w:val="00C23C0D"/>
    <w:rsid w:val="00C23CB8"/>
    <w:rsid w:val="00C23DDF"/>
    <w:rsid w:val="00C23EE3"/>
    <w:rsid w:val="00C240AF"/>
    <w:rsid w:val="00C245B1"/>
    <w:rsid w:val="00C24672"/>
    <w:rsid w:val="00C246EA"/>
    <w:rsid w:val="00C247C0"/>
    <w:rsid w:val="00C248A8"/>
    <w:rsid w:val="00C24F22"/>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A1F"/>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63"/>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5CB"/>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5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4D"/>
    <w:rsid w:val="00C81487"/>
    <w:rsid w:val="00C81E70"/>
    <w:rsid w:val="00C8207F"/>
    <w:rsid w:val="00C823C4"/>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401"/>
    <w:rsid w:val="00C844DE"/>
    <w:rsid w:val="00C84687"/>
    <w:rsid w:val="00C8473C"/>
    <w:rsid w:val="00C8492E"/>
    <w:rsid w:val="00C849BA"/>
    <w:rsid w:val="00C84AE4"/>
    <w:rsid w:val="00C84D53"/>
    <w:rsid w:val="00C84E78"/>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BEC"/>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A8D"/>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0A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A9A"/>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B64"/>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971"/>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5D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C73"/>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5C5"/>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1E15"/>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B2"/>
    <w:rsid w:val="00D30DCD"/>
    <w:rsid w:val="00D3130C"/>
    <w:rsid w:val="00D3136C"/>
    <w:rsid w:val="00D3153D"/>
    <w:rsid w:val="00D316E5"/>
    <w:rsid w:val="00D31A9A"/>
    <w:rsid w:val="00D31B26"/>
    <w:rsid w:val="00D31BE0"/>
    <w:rsid w:val="00D31C53"/>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0E"/>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00"/>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5FC"/>
    <w:rsid w:val="00D4661C"/>
    <w:rsid w:val="00D466C6"/>
    <w:rsid w:val="00D46875"/>
    <w:rsid w:val="00D4688A"/>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92"/>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02E"/>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D0A"/>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003"/>
    <w:rsid w:val="00D76103"/>
    <w:rsid w:val="00D762C0"/>
    <w:rsid w:val="00D7635C"/>
    <w:rsid w:val="00D76689"/>
    <w:rsid w:val="00D76702"/>
    <w:rsid w:val="00D7687B"/>
    <w:rsid w:val="00D769FC"/>
    <w:rsid w:val="00D76A0A"/>
    <w:rsid w:val="00D76B19"/>
    <w:rsid w:val="00D76B1B"/>
    <w:rsid w:val="00D771AA"/>
    <w:rsid w:val="00D771B2"/>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0D8"/>
    <w:rsid w:val="00D81173"/>
    <w:rsid w:val="00D81231"/>
    <w:rsid w:val="00D8183C"/>
    <w:rsid w:val="00D818A4"/>
    <w:rsid w:val="00D8242C"/>
    <w:rsid w:val="00D827F2"/>
    <w:rsid w:val="00D828A6"/>
    <w:rsid w:val="00D832B9"/>
    <w:rsid w:val="00D83312"/>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1F7"/>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C64"/>
    <w:rsid w:val="00DA1DB2"/>
    <w:rsid w:val="00DA1F46"/>
    <w:rsid w:val="00DA2B9E"/>
    <w:rsid w:val="00DA2D8E"/>
    <w:rsid w:val="00DA2E17"/>
    <w:rsid w:val="00DA2E2C"/>
    <w:rsid w:val="00DA2FA4"/>
    <w:rsid w:val="00DA304D"/>
    <w:rsid w:val="00DA3065"/>
    <w:rsid w:val="00DA3095"/>
    <w:rsid w:val="00DA34D6"/>
    <w:rsid w:val="00DA38D5"/>
    <w:rsid w:val="00DA3FD4"/>
    <w:rsid w:val="00DA4157"/>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5E"/>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AFA"/>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343"/>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A25"/>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9AA"/>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A98"/>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202"/>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67"/>
    <w:rsid w:val="00DF45C8"/>
    <w:rsid w:val="00DF4B52"/>
    <w:rsid w:val="00DF4DC0"/>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717"/>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3D"/>
    <w:rsid w:val="00E045C3"/>
    <w:rsid w:val="00E048FF"/>
    <w:rsid w:val="00E04AB7"/>
    <w:rsid w:val="00E04D19"/>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409"/>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C4"/>
    <w:rsid w:val="00E211FB"/>
    <w:rsid w:val="00E21467"/>
    <w:rsid w:val="00E2162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56"/>
    <w:rsid w:val="00E326A7"/>
    <w:rsid w:val="00E3275F"/>
    <w:rsid w:val="00E3279C"/>
    <w:rsid w:val="00E327F0"/>
    <w:rsid w:val="00E32B0C"/>
    <w:rsid w:val="00E32BBD"/>
    <w:rsid w:val="00E32C82"/>
    <w:rsid w:val="00E32EC7"/>
    <w:rsid w:val="00E33065"/>
    <w:rsid w:val="00E330D5"/>
    <w:rsid w:val="00E33237"/>
    <w:rsid w:val="00E3327E"/>
    <w:rsid w:val="00E333F7"/>
    <w:rsid w:val="00E335F7"/>
    <w:rsid w:val="00E33745"/>
    <w:rsid w:val="00E3409A"/>
    <w:rsid w:val="00E34475"/>
    <w:rsid w:val="00E3448C"/>
    <w:rsid w:val="00E347A5"/>
    <w:rsid w:val="00E34D4A"/>
    <w:rsid w:val="00E34DFA"/>
    <w:rsid w:val="00E34EEF"/>
    <w:rsid w:val="00E34F03"/>
    <w:rsid w:val="00E3516E"/>
    <w:rsid w:val="00E35233"/>
    <w:rsid w:val="00E3531B"/>
    <w:rsid w:val="00E353C2"/>
    <w:rsid w:val="00E3578F"/>
    <w:rsid w:val="00E35B50"/>
    <w:rsid w:val="00E35BB4"/>
    <w:rsid w:val="00E35C74"/>
    <w:rsid w:val="00E35D78"/>
    <w:rsid w:val="00E36081"/>
    <w:rsid w:val="00E36137"/>
    <w:rsid w:val="00E3630E"/>
    <w:rsid w:val="00E363D7"/>
    <w:rsid w:val="00E36682"/>
    <w:rsid w:val="00E36870"/>
    <w:rsid w:val="00E36894"/>
    <w:rsid w:val="00E36B4C"/>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263"/>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0A1"/>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07"/>
    <w:rsid w:val="00E5468D"/>
    <w:rsid w:val="00E546B4"/>
    <w:rsid w:val="00E54756"/>
    <w:rsid w:val="00E54809"/>
    <w:rsid w:val="00E54A9B"/>
    <w:rsid w:val="00E54E0A"/>
    <w:rsid w:val="00E55056"/>
    <w:rsid w:val="00E55079"/>
    <w:rsid w:val="00E5539B"/>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64E"/>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D7"/>
    <w:rsid w:val="00E62BF9"/>
    <w:rsid w:val="00E62D79"/>
    <w:rsid w:val="00E62DC7"/>
    <w:rsid w:val="00E62E85"/>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E1B"/>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10"/>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2FC"/>
    <w:rsid w:val="00E7667C"/>
    <w:rsid w:val="00E769E0"/>
    <w:rsid w:val="00E76A29"/>
    <w:rsid w:val="00E7704C"/>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021"/>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54F"/>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6D1"/>
    <w:rsid w:val="00E917E9"/>
    <w:rsid w:val="00E9181C"/>
    <w:rsid w:val="00E9191F"/>
    <w:rsid w:val="00E91E6C"/>
    <w:rsid w:val="00E92168"/>
    <w:rsid w:val="00E922A6"/>
    <w:rsid w:val="00E92312"/>
    <w:rsid w:val="00E924DA"/>
    <w:rsid w:val="00E92550"/>
    <w:rsid w:val="00E92597"/>
    <w:rsid w:val="00E92875"/>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88C"/>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F07"/>
    <w:rsid w:val="00EA7FC3"/>
    <w:rsid w:val="00EB0190"/>
    <w:rsid w:val="00EB02A1"/>
    <w:rsid w:val="00EB0500"/>
    <w:rsid w:val="00EB07BC"/>
    <w:rsid w:val="00EB0A07"/>
    <w:rsid w:val="00EB0BD6"/>
    <w:rsid w:val="00EB0DFC"/>
    <w:rsid w:val="00EB13BB"/>
    <w:rsid w:val="00EB161C"/>
    <w:rsid w:val="00EB1636"/>
    <w:rsid w:val="00EB1731"/>
    <w:rsid w:val="00EB1BB7"/>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7F1"/>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20"/>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C16"/>
    <w:rsid w:val="00ED2146"/>
    <w:rsid w:val="00ED21DF"/>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D18"/>
    <w:rsid w:val="00ED6E81"/>
    <w:rsid w:val="00ED7019"/>
    <w:rsid w:val="00ED7599"/>
    <w:rsid w:val="00ED7626"/>
    <w:rsid w:val="00ED77D2"/>
    <w:rsid w:val="00ED796F"/>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49C"/>
    <w:rsid w:val="00EE452B"/>
    <w:rsid w:val="00EE4A17"/>
    <w:rsid w:val="00EE4A2C"/>
    <w:rsid w:val="00EE4C46"/>
    <w:rsid w:val="00EE4CA5"/>
    <w:rsid w:val="00EE4E37"/>
    <w:rsid w:val="00EE52B7"/>
    <w:rsid w:val="00EE534C"/>
    <w:rsid w:val="00EE5677"/>
    <w:rsid w:val="00EE5806"/>
    <w:rsid w:val="00EE5A9B"/>
    <w:rsid w:val="00EE5B34"/>
    <w:rsid w:val="00EE5BAF"/>
    <w:rsid w:val="00EE5EAF"/>
    <w:rsid w:val="00EE6104"/>
    <w:rsid w:val="00EE6500"/>
    <w:rsid w:val="00EE6984"/>
    <w:rsid w:val="00EE69A4"/>
    <w:rsid w:val="00EE6C8E"/>
    <w:rsid w:val="00EE6FA2"/>
    <w:rsid w:val="00EE71D1"/>
    <w:rsid w:val="00EE7277"/>
    <w:rsid w:val="00EE7804"/>
    <w:rsid w:val="00EE78C0"/>
    <w:rsid w:val="00EE7A4F"/>
    <w:rsid w:val="00EE7C07"/>
    <w:rsid w:val="00EE7D09"/>
    <w:rsid w:val="00EE7D7C"/>
    <w:rsid w:val="00EE7EE6"/>
    <w:rsid w:val="00EF04DF"/>
    <w:rsid w:val="00EF0539"/>
    <w:rsid w:val="00EF0559"/>
    <w:rsid w:val="00EF05F7"/>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6E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7BF"/>
    <w:rsid w:val="00F15861"/>
    <w:rsid w:val="00F15B02"/>
    <w:rsid w:val="00F15C51"/>
    <w:rsid w:val="00F15C99"/>
    <w:rsid w:val="00F15D8C"/>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730"/>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28C"/>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18"/>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925"/>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6ED8"/>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67F4A"/>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AC7"/>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D0E"/>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AE3"/>
    <w:rsid w:val="00F81C01"/>
    <w:rsid w:val="00F81DE1"/>
    <w:rsid w:val="00F81E1A"/>
    <w:rsid w:val="00F82160"/>
    <w:rsid w:val="00F826F3"/>
    <w:rsid w:val="00F82788"/>
    <w:rsid w:val="00F82807"/>
    <w:rsid w:val="00F82DFD"/>
    <w:rsid w:val="00F82E66"/>
    <w:rsid w:val="00F82EE8"/>
    <w:rsid w:val="00F82F6B"/>
    <w:rsid w:val="00F83620"/>
    <w:rsid w:val="00F83BBA"/>
    <w:rsid w:val="00F8402C"/>
    <w:rsid w:val="00F840F6"/>
    <w:rsid w:val="00F84141"/>
    <w:rsid w:val="00F841AC"/>
    <w:rsid w:val="00F84229"/>
    <w:rsid w:val="00F843A8"/>
    <w:rsid w:val="00F8467A"/>
    <w:rsid w:val="00F848E2"/>
    <w:rsid w:val="00F84A13"/>
    <w:rsid w:val="00F84A8C"/>
    <w:rsid w:val="00F84CF8"/>
    <w:rsid w:val="00F84D63"/>
    <w:rsid w:val="00F84DE9"/>
    <w:rsid w:val="00F8539A"/>
    <w:rsid w:val="00F85514"/>
    <w:rsid w:val="00F85527"/>
    <w:rsid w:val="00F8574D"/>
    <w:rsid w:val="00F85DC9"/>
    <w:rsid w:val="00F85EEA"/>
    <w:rsid w:val="00F85F1E"/>
    <w:rsid w:val="00F85FED"/>
    <w:rsid w:val="00F860AE"/>
    <w:rsid w:val="00F861F4"/>
    <w:rsid w:val="00F862B1"/>
    <w:rsid w:val="00F8636E"/>
    <w:rsid w:val="00F86819"/>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310"/>
    <w:rsid w:val="00F9094D"/>
    <w:rsid w:val="00F90952"/>
    <w:rsid w:val="00F90B92"/>
    <w:rsid w:val="00F91315"/>
    <w:rsid w:val="00F914FA"/>
    <w:rsid w:val="00F9159D"/>
    <w:rsid w:val="00F917D3"/>
    <w:rsid w:val="00F918F5"/>
    <w:rsid w:val="00F91A25"/>
    <w:rsid w:val="00F91F72"/>
    <w:rsid w:val="00F923AD"/>
    <w:rsid w:val="00F9281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B5C"/>
    <w:rsid w:val="00F97C3B"/>
    <w:rsid w:val="00F97F05"/>
    <w:rsid w:val="00FA04E5"/>
    <w:rsid w:val="00FA0CFA"/>
    <w:rsid w:val="00FA10C2"/>
    <w:rsid w:val="00FA127F"/>
    <w:rsid w:val="00FA13FA"/>
    <w:rsid w:val="00FA16E6"/>
    <w:rsid w:val="00FA181C"/>
    <w:rsid w:val="00FA1B4D"/>
    <w:rsid w:val="00FA1BDF"/>
    <w:rsid w:val="00FA1D6E"/>
    <w:rsid w:val="00FA1E10"/>
    <w:rsid w:val="00FA1FB6"/>
    <w:rsid w:val="00FA214F"/>
    <w:rsid w:val="00FA2254"/>
    <w:rsid w:val="00FA2333"/>
    <w:rsid w:val="00FA272F"/>
    <w:rsid w:val="00FA277C"/>
    <w:rsid w:val="00FA3090"/>
    <w:rsid w:val="00FA30B6"/>
    <w:rsid w:val="00FA3264"/>
    <w:rsid w:val="00FA329E"/>
    <w:rsid w:val="00FA3306"/>
    <w:rsid w:val="00FA3389"/>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C46"/>
    <w:rsid w:val="00FA4E8D"/>
    <w:rsid w:val="00FA4FE2"/>
    <w:rsid w:val="00FA53E3"/>
    <w:rsid w:val="00FA580D"/>
    <w:rsid w:val="00FA5D4E"/>
    <w:rsid w:val="00FA6163"/>
    <w:rsid w:val="00FA633B"/>
    <w:rsid w:val="00FA63C7"/>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6D"/>
    <w:rsid w:val="00FC6AE6"/>
    <w:rsid w:val="00FC6D71"/>
    <w:rsid w:val="00FC6ECE"/>
    <w:rsid w:val="00FC70A1"/>
    <w:rsid w:val="00FC7163"/>
    <w:rsid w:val="00FC7844"/>
    <w:rsid w:val="00FC7C08"/>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C8E"/>
    <w:rsid w:val="00FD5D9B"/>
    <w:rsid w:val="00FD61C4"/>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D93"/>
    <w:rsid w:val="00FE3E5C"/>
    <w:rsid w:val="00FE3EA0"/>
    <w:rsid w:val="00FE414C"/>
    <w:rsid w:val="00FE4246"/>
    <w:rsid w:val="00FE43B0"/>
    <w:rsid w:val="00FE4415"/>
    <w:rsid w:val="00FE4653"/>
    <w:rsid w:val="00FE468B"/>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714D"/>
    <w:rsid w:val="00FE7352"/>
    <w:rsid w:val="00FE7C3C"/>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333"/>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5CB"/>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6CE"/>
    <w:rsid w:val="00FF7989"/>
    <w:rsid w:val="00FF7D03"/>
    <w:rsid w:val="00FF7DB0"/>
    <w:rsid w:val="04675A50"/>
    <w:rsid w:val="07185444"/>
    <w:rsid w:val="0B660C1A"/>
    <w:rsid w:val="0E211365"/>
    <w:rsid w:val="10FF6061"/>
    <w:rsid w:val="17836BED"/>
    <w:rsid w:val="17F93E0B"/>
    <w:rsid w:val="180715CC"/>
    <w:rsid w:val="1C455CA5"/>
    <w:rsid w:val="1D2C69D2"/>
    <w:rsid w:val="1E5866DD"/>
    <w:rsid w:val="239E00B4"/>
    <w:rsid w:val="249821DF"/>
    <w:rsid w:val="251E74A4"/>
    <w:rsid w:val="25CB59E7"/>
    <w:rsid w:val="27363334"/>
    <w:rsid w:val="27843CE5"/>
    <w:rsid w:val="28321D4D"/>
    <w:rsid w:val="29CF181E"/>
    <w:rsid w:val="2AC9656F"/>
    <w:rsid w:val="2E9D638E"/>
    <w:rsid w:val="2EE1627B"/>
    <w:rsid w:val="32EB653A"/>
    <w:rsid w:val="36674E8D"/>
    <w:rsid w:val="3BCB6780"/>
    <w:rsid w:val="3E573E64"/>
    <w:rsid w:val="42CD0A98"/>
    <w:rsid w:val="431A0C09"/>
    <w:rsid w:val="45FF7E7D"/>
    <w:rsid w:val="480E2158"/>
    <w:rsid w:val="49E62540"/>
    <w:rsid w:val="4B5F25AA"/>
    <w:rsid w:val="4B65373A"/>
    <w:rsid w:val="4D00163A"/>
    <w:rsid w:val="4F0F5BE3"/>
    <w:rsid w:val="512F0A77"/>
    <w:rsid w:val="52422029"/>
    <w:rsid w:val="53B316E5"/>
    <w:rsid w:val="53C66238"/>
    <w:rsid w:val="54493DF7"/>
    <w:rsid w:val="55040901"/>
    <w:rsid w:val="567BD553"/>
    <w:rsid w:val="56DF05DE"/>
    <w:rsid w:val="56F70118"/>
    <w:rsid w:val="57FC6189"/>
    <w:rsid w:val="590B1FC3"/>
    <w:rsid w:val="5AAE0E58"/>
    <w:rsid w:val="5C9F314E"/>
    <w:rsid w:val="5F073306"/>
    <w:rsid w:val="5F5F73B9"/>
    <w:rsid w:val="5FAF18FA"/>
    <w:rsid w:val="621A6DD3"/>
    <w:rsid w:val="625F52FB"/>
    <w:rsid w:val="65F906EE"/>
    <w:rsid w:val="6838144E"/>
    <w:rsid w:val="68AA7398"/>
    <w:rsid w:val="6B574BF4"/>
    <w:rsid w:val="6C5133FC"/>
    <w:rsid w:val="6F97D24A"/>
    <w:rsid w:val="70C04FE9"/>
    <w:rsid w:val="72D60AF4"/>
    <w:rsid w:val="742C597A"/>
    <w:rsid w:val="7BC506FF"/>
    <w:rsid w:val="7C907F65"/>
    <w:rsid w:val="7CF687F1"/>
    <w:rsid w:val="7DBE7C90"/>
    <w:rsid w:val="7F97D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EFC3956"/>
  <w15:docId w15:val="{3FEC9E3A-849E-4BFB-9493-0B67B0C21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uiPriority="99" w:qFormat="1"/>
    <w:lsdException w:name="index heading" w:semiHidden="1" w:unhideWhenUsed="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qFormat="1"/>
    <w:lsdException w:name="endnote reference" w:qFormat="1"/>
    <w:lsdException w:name="endnote text"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99" w:qFormat="1"/>
    <w:lsdException w:name="Closing" w:qFormat="1"/>
    <w:lsdException w:name="Signature" w:qFormat="1"/>
    <w:lsdException w:name="Default Paragraph Font" w:semiHidden="1" w:uiPriority="1" w:unhideWhenUsed="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uiPriority="99" w:unhideWhenUsed="1"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qFormat="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unhideWhenUsed="1" w:qFormat="1"/>
    <w:lsdException w:name="Intense Quote"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pPr>
      <w:widowControl w:val="0"/>
      <w:jc w:val="both"/>
    </w:pPr>
    <w:rPr>
      <w:kern w:val="2"/>
      <w:sz w:val="21"/>
      <w:szCs w:val="24"/>
    </w:rPr>
  </w:style>
  <w:style w:type="paragraph" w:styleId="16">
    <w:name w:val="heading 1"/>
    <w:basedOn w:val="a7"/>
    <w:next w:val="a7"/>
    <w:link w:val="17"/>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3">
    <w:name w:val="heading 2"/>
    <w:basedOn w:val="a7"/>
    <w:next w:val="a8"/>
    <w:link w:val="24"/>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7"/>
    <w:next w:val="a8"/>
    <w:link w:val="34"/>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0">
    <w:name w:val="heading 4"/>
    <w:basedOn w:val="a7"/>
    <w:next w:val="a7"/>
    <w:link w:val="41"/>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0">
    <w:name w:val="heading 5"/>
    <w:basedOn w:val="a7"/>
    <w:next w:val="a7"/>
    <w:link w:val="51"/>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7"/>
    <w:next w:val="a7"/>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7"/>
    <w:next w:val="a7"/>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7"/>
    <w:next w:val="a7"/>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7"/>
    <w:next w:val="a7"/>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Normal Indent"/>
    <w:basedOn w:val="a7"/>
    <w:link w:val="ac"/>
    <w:qFormat/>
    <w:pPr>
      <w:autoSpaceDE w:val="0"/>
      <w:autoSpaceDN w:val="0"/>
      <w:adjustRightInd w:val="0"/>
      <w:ind w:firstLine="420"/>
      <w:jc w:val="left"/>
    </w:pPr>
    <w:rPr>
      <w:rFonts w:ascii="宋体"/>
      <w:sz w:val="24"/>
    </w:rPr>
  </w:style>
  <w:style w:type="paragraph" w:styleId="35">
    <w:name w:val="List 3"/>
    <w:basedOn w:val="a7"/>
    <w:qFormat/>
    <w:pPr>
      <w:ind w:leftChars="400" w:left="100" w:hangingChars="200" w:hanging="200"/>
    </w:pPr>
    <w:rPr>
      <w:szCs w:val="20"/>
    </w:rPr>
  </w:style>
  <w:style w:type="paragraph" w:styleId="ad">
    <w:name w:val="annotation subject"/>
    <w:basedOn w:val="ae"/>
    <w:next w:val="ae"/>
    <w:link w:val="af"/>
    <w:qFormat/>
    <w:rPr>
      <w:b/>
      <w:bCs/>
    </w:rPr>
  </w:style>
  <w:style w:type="paragraph" w:styleId="ae">
    <w:name w:val="annotation text"/>
    <w:basedOn w:val="a7"/>
    <w:link w:val="18"/>
    <w:qFormat/>
    <w:pPr>
      <w:jc w:val="left"/>
    </w:pPr>
  </w:style>
  <w:style w:type="paragraph" w:styleId="TOC7">
    <w:name w:val="toc 7"/>
    <w:basedOn w:val="a7"/>
    <w:next w:val="a7"/>
    <w:qFormat/>
    <w:pPr>
      <w:ind w:leftChars="1200" w:left="2520"/>
    </w:pPr>
  </w:style>
  <w:style w:type="paragraph" w:styleId="af0">
    <w:name w:val="Body Text First Indent"/>
    <w:basedOn w:val="af1"/>
    <w:link w:val="af2"/>
    <w:uiPriority w:val="99"/>
    <w:unhideWhenUsed/>
    <w:qFormat/>
    <w:pPr>
      <w:spacing w:before="0" w:after="120" w:line="240" w:lineRule="auto"/>
      <w:ind w:firstLineChars="100" w:firstLine="100"/>
    </w:pPr>
    <w:rPr>
      <w:rFonts w:ascii="Arial" w:eastAsia="楷体_GB2312" w:hAnsi="Arial"/>
      <w:kern w:val="0"/>
      <w:szCs w:val="20"/>
    </w:rPr>
  </w:style>
  <w:style w:type="paragraph" w:styleId="af1">
    <w:name w:val="Body Text"/>
    <w:basedOn w:val="a7"/>
    <w:link w:val="af3"/>
    <w:qFormat/>
    <w:pPr>
      <w:tabs>
        <w:tab w:val="left" w:pos="567"/>
      </w:tabs>
      <w:spacing w:before="120" w:line="22" w:lineRule="atLeast"/>
    </w:pPr>
    <w:rPr>
      <w:rFonts w:ascii="宋体" w:hAnsi="宋体"/>
      <w:sz w:val="24"/>
    </w:rPr>
  </w:style>
  <w:style w:type="paragraph" w:styleId="2">
    <w:name w:val="List Number 2"/>
    <w:basedOn w:val="a7"/>
    <w:qFormat/>
    <w:pPr>
      <w:numPr>
        <w:ilvl w:val="1"/>
        <w:numId w:val="1"/>
      </w:numPr>
      <w:tabs>
        <w:tab w:val="left" w:pos="927"/>
      </w:tabs>
      <w:adjustRightInd w:val="0"/>
      <w:snapToGrid w:val="0"/>
      <w:spacing w:line="360" w:lineRule="auto"/>
      <w:ind w:firstLineChars="200" w:firstLine="200"/>
    </w:pPr>
    <w:rPr>
      <w:rFonts w:ascii="Arial" w:hAnsi="Arial"/>
      <w:szCs w:val="20"/>
    </w:rPr>
  </w:style>
  <w:style w:type="paragraph" w:styleId="af4">
    <w:name w:val="macro"/>
    <w:link w:val="af5"/>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af6">
    <w:name w:val="Note Heading"/>
    <w:basedOn w:val="a7"/>
    <w:next w:val="a7"/>
    <w:link w:val="af7"/>
    <w:qFormat/>
    <w:pPr>
      <w:adjustRightInd w:val="0"/>
      <w:snapToGrid w:val="0"/>
      <w:spacing w:line="360" w:lineRule="auto"/>
      <w:ind w:firstLineChars="200" w:firstLine="420"/>
      <w:jc w:val="center"/>
    </w:pPr>
    <w:rPr>
      <w:rFonts w:hAnsi="宋体"/>
      <w:kern w:val="0"/>
      <w:sz w:val="20"/>
      <w:szCs w:val="20"/>
    </w:rPr>
  </w:style>
  <w:style w:type="paragraph" w:styleId="42">
    <w:name w:val="List Bullet 4"/>
    <w:basedOn w:val="a7"/>
    <w:qFormat/>
    <w:pPr>
      <w:tabs>
        <w:tab w:val="left" w:pos="1620"/>
      </w:tabs>
      <w:spacing w:line="360" w:lineRule="auto"/>
      <w:ind w:left="1620" w:hanging="360"/>
      <w:jc w:val="left"/>
    </w:pPr>
    <w:rPr>
      <w:rFonts w:ascii="宋体" w:hAnsi="宋体"/>
      <w:color w:val="7030A0"/>
      <w:sz w:val="24"/>
      <w:szCs w:val="20"/>
    </w:rPr>
  </w:style>
  <w:style w:type="paragraph" w:styleId="af8">
    <w:name w:val="List Number"/>
    <w:basedOn w:val="a7"/>
    <w:qFormat/>
    <w:pPr>
      <w:tabs>
        <w:tab w:val="left" w:pos="360"/>
      </w:tabs>
      <w:spacing w:line="360" w:lineRule="auto"/>
      <w:ind w:left="360" w:hanging="360"/>
      <w:jc w:val="left"/>
    </w:pPr>
    <w:rPr>
      <w:rFonts w:ascii="宋体" w:hAnsi="宋体"/>
      <w:color w:val="7030A0"/>
      <w:sz w:val="24"/>
      <w:szCs w:val="20"/>
    </w:rPr>
  </w:style>
  <w:style w:type="paragraph" w:styleId="af9">
    <w:name w:val="caption"/>
    <w:basedOn w:val="a7"/>
    <w:next w:val="a7"/>
    <w:link w:val="afa"/>
    <w:qFormat/>
    <w:pPr>
      <w:spacing w:line="480" w:lineRule="auto"/>
    </w:pPr>
    <w:rPr>
      <w:rFonts w:ascii="华文中宋" w:eastAsia="华文中宋" w:hAnsi="华文中宋"/>
      <w:sz w:val="36"/>
      <w:szCs w:val="20"/>
    </w:rPr>
  </w:style>
  <w:style w:type="paragraph" w:styleId="afb">
    <w:name w:val="List Bullet"/>
    <w:basedOn w:val="a7"/>
    <w:qFormat/>
    <w:pPr>
      <w:tabs>
        <w:tab w:val="left" w:pos="360"/>
      </w:tabs>
      <w:spacing w:line="360" w:lineRule="auto"/>
      <w:ind w:left="360" w:hanging="360"/>
      <w:jc w:val="left"/>
    </w:pPr>
    <w:rPr>
      <w:rFonts w:ascii="宋体" w:hAnsi="宋体"/>
      <w:color w:val="7030A0"/>
      <w:sz w:val="24"/>
      <w:szCs w:val="20"/>
    </w:rPr>
  </w:style>
  <w:style w:type="paragraph" w:styleId="afc">
    <w:name w:val="envelope address"/>
    <w:basedOn w:val="a7"/>
    <w:qFormat/>
    <w:pPr>
      <w:tabs>
        <w:tab w:val="left" w:pos="425"/>
      </w:tabs>
      <w:snapToGrid w:val="0"/>
      <w:ind w:leftChars="1400" w:left="100"/>
    </w:pPr>
    <w:rPr>
      <w:rFonts w:ascii="Arial" w:hAnsi="Arial"/>
      <w:sz w:val="24"/>
      <w:szCs w:val="20"/>
    </w:rPr>
  </w:style>
  <w:style w:type="paragraph" w:styleId="afd">
    <w:name w:val="Document Map"/>
    <w:basedOn w:val="a7"/>
    <w:link w:val="afe"/>
    <w:qFormat/>
    <w:pPr>
      <w:shd w:val="clear" w:color="auto" w:fill="000080"/>
    </w:pPr>
  </w:style>
  <w:style w:type="paragraph" w:styleId="aff">
    <w:name w:val="toa heading"/>
    <w:basedOn w:val="a7"/>
    <w:next w:val="a7"/>
    <w:qFormat/>
    <w:pPr>
      <w:adjustRightInd w:val="0"/>
      <w:snapToGrid w:val="0"/>
      <w:spacing w:before="120" w:line="360" w:lineRule="auto"/>
      <w:ind w:firstLineChars="200" w:firstLine="420"/>
    </w:pPr>
    <w:rPr>
      <w:rFonts w:ascii="Arial" w:hAnsi="Arial"/>
      <w:sz w:val="24"/>
      <w:szCs w:val="20"/>
    </w:rPr>
  </w:style>
  <w:style w:type="paragraph" w:styleId="aff0">
    <w:name w:val="Salutation"/>
    <w:basedOn w:val="a7"/>
    <w:next w:val="a7"/>
    <w:link w:val="aff1"/>
    <w:qFormat/>
    <w:pPr>
      <w:adjustRightInd w:val="0"/>
      <w:snapToGrid w:val="0"/>
      <w:spacing w:line="312" w:lineRule="atLeast"/>
      <w:ind w:firstLineChars="200" w:firstLine="420"/>
      <w:textAlignment w:val="baseline"/>
    </w:pPr>
    <w:rPr>
      <w:rFonts w:hAnsi="宋体"/>
      <w:kern w:val="0"/>
      <w:sz w:val="24"/>
      <w:szCs w:val="20"/>
    </w:rPr>
  </w:style>
  <w:style w:type="paragraph" w:styleId="36">
    <w:name w:val="Body Text 3"/>
    <w:basedOn w:val="a7"/>
    <w:link w:val="37"/>
    <w:qFormat/>
    <w:pPr>
      <w:spacing w:after="120"/>
    </w:pPr>
    <w:rPr>
      <w:sz w:val="16"/>
      <w:szCs w:val="16"/>
    </w:rPr>
  </w:style>
  <w:style w:type="paragraph" w:styleId="aff2">
    <w:name w:val="Closing"/>
    <w:basedOn w:val="a7"/>
    <w:link w:val="aff3"/>
    <w:qFormat/>
    <w:pPr>
      <w:ind w:leftChars="2100" w:left="100"/>
    </w:pPr>
    <w:rPr>
      <w:kern w:val="0"/>
      <w:sz w:val="20"/>
      <w:szCs w:val="20"/>
    </w:rPr>
  </w:style>
  <w:style w:type="paragraph" w:styleId="38">
    <w:name w:val="List Bullet 3"/>
    <w:basedOn w:val="a7"/>
    <w:qFormat/>
    <w:pPr>
      <w:tabs>
        <w:tab w:val="left" w:pos="775"/>
      </w:tabs>
      <w:spacing w:line="360" w:lineRule="auto"/>
      <w:ind w:left="775" w:hanging="360"/>
    </w:pPr>
    <w:rPr>
      <w:kern w:val="0"/>
    </w:rPr>
  </w:style>
  <w:style w:type="paragraph" w:styleId="aff4">
    <w:name w:val="Body Text Indent"/>
    <w:basedOn w:val="a7"/>
    <w:link w:val="aff5"/>
    <w:qFormat/>
    <w:pPr>
      <w:spacing w:line="360" w:lineRule="auto"/>
      <w:ind w:firstLine="570"/>
    </w:pPr>
    <w:rPr>
      <w:sz w:val="24"/>
    </w:rPr>
  </w:style>
  <w:style w:type="paragraph" w:styleId="30">
    <w:name w:val="List Number 3"/>
    <w:basedOn w:val="a7"/>
    <w:qFormat/>
    <w:pPr>
      <w:numPr>
        <w:ilvl w:val="2"/>
        <w:numId w:val="1"/>
      </w:numPr>
      <w:tabs>
        <w:tab w:val="left" w:pos="1226"/>
      </w:tabs>
      <w:adjustRightInd w:val="0"/>
      <w:snapToGrid w:val="0"/>
      <w:spacing w:line="360" w:lineRule="auto"/>
      <w:ind w:firstLineChars="200" w:firstLine="200"/>
    </w:pPr>
    <w:rPr>
      <w:rFonts w:ascii="Arial" w:hAnsi="Arial"/>
      <w:szCs w:val="20"/>
    </w:rPr>
  </w:style>
  <w:style w:type="paragraph" w:styleId="25">
    <w:name w:val="List 2"/>
    <w:basedOn w:val="a7"/>
    <w:qFormat/>
    <w:pPr>
      <w:ind w:leftChars="200" w:left="100" w:hangingChars="200" w:hanging="200"/>
    </w:pPr>
  </w:style>
  <w:style w:type="paragraph" w:styleId="aff6">
    <w:name w:val="List Continue"/>
    <w:basedOn w:val="a7"/>
    <w:qFormat/>
    <w:pPr>
      <w:spacing w:after="120"/>
      <w:ind w:leftChars="200" w:left="420"/>
    </w:pPr>
    <w:rPr>
      <w:szCs w:val="20"/>
    </w:rPr>
  </w:style>
  <w:style w:type="paragraph" w:styleId="aff7">
    <w:name w:val="Block Text"/>
    <w:basedOn w:val="a7"/>
    <w:qFormat/>
    <w:pPr>
      <w:widowControl/>
      <w:ind w:left="480" w:right="-341" w:firstLine="513"/>
    </w:pPr>
    <w:rPr>
      <w:kern w:val="0"/>
      <w:sz w:val="24"/>
      <w:szCs w:val="20"/>
    </w:rPr>
  </w:style>
  <w:style w:type="paragraph" w:styleId="26">
    <w:name w:val="List Bullet 2"/>
    <w:basedOn w:val="a7"/>
    <w:qFormat/>
    <w:pPr>
      <w:tabs>
        <w:tab w:val="left" w:pos="780"/>
      </w:tabs>
      <w:spacing w:line="360" w:lineRule="auto"/>
      <w:ind w:left="780" w:hanging="360"/>
      <w:jc w:val="left"/>
    </w:pPr>
    <w:rPr>
      <w:rFonts w:ascii="宋体" w:hAnsi="宋体"/>
      <w:color w:val="7030A0"/>
      <w:sz w:val="24"/>
      <w:szCs w:val="20"/>
    </w:rPr>
  </w:style>
  <w:style w:type="paragraph" w:styleId="HTML">
    <w:name w:val="HTML Address"/>
    <w:basedOn w:val="a7"/>
    <w:link w:val="HTML0"/>
    <w:qFormat/>
    <w:rPr>
      <w:i/>
      <w:kern w:val="0"/>
      <w:sz w:val="20"/>
      <w:szCs w:val="20"/>
    </w:rPr>
  </w:style>
  <w:style w:type="paragraph" w:styleId="TOC5">
    <w:name w:val="toc 5"/>
    <w:basedOn w:val="a7"/>
    <w:next w:val="a7"/>
    <w:qFormat/>
    <w:pPr>
      <w:ind w:leftChars="800" w:left="1680"/>
    </w:pPr>
  </w:style>
  <w:style w:type="paragraph" w:styleId="TOC3">
    <w:name w:val="toc 3"/>
    <w:basedOn w:val="a7"/>
    <w:next w:val="a7"/>
    <w:uiPriority w:val="39"/>
    <w:qFormat/>
    <w:pPr>
      <w:ind w:leftChars="400" w:left="840"/>
    </w:pPr>
  </w:style>
  <w:style w:type="paragraph" w:styleId="aff8">
    <w:name w:val="Plain Text"/>
    <w:basedOn w:val="a7"/>
    <w:link w:val="27"/>
    <w:qFormat/>
    <w:rPr>
      <w:rFonts w:ascii="宋体" w:hAnsi="Courier New" w:hint="eastAsia"/>
      <w:szCs w:val="20"/>
    </w:rPr>
  </w:style>
  <w:style w:type="paragraph" w:styleId="52">
    <w:name w:val="List Bullet 5"/>
    <w:basedOn w:val="a7"/>
    <w:qFormat/>
    <w:pPr>
      <w:tabs>
        <w:tab w:val="left" w:pos="2040"/>
      </w:tabs>
      <w:spacing w:line="360" w:lineRule="auto"/>
      <w:ind w:left="2040" w:hanging="360"/>
      <w:jc w:val="left"/>
    </w:pPr>
    <w:rPr>
      <w:rFonts w:ascii="宋体" w:hAnsi="宋体"/>
      <w:color w:val="7030A0"/>
      <w:sz w:val="24"/>
      <w:szCs w:val="20"/>
    </w:rPr>
  </w:style>
  <w:style w:type="paragraph" w:styleId="4">
    <w:name w:val="List Number 4"/>
    <w:basedOn w:val="a7"/>
    <w:qFormat/>
    <w:pPr>
      <w:numPr>
        <w:ilvl w:val="3"/>
        <w:numId w:val="1"/>
      </w:numPr>
      <w:tabs>
        <w:tab w:val="left" w:pos="1352"/>
      </w:tabs>
      <w:adjustRightInd w:val="0"/>
      <w:snapToGrid w:val="0"/>
      <w:spacing w:line="360" w:lineRule="auto"/>
      <w:ind w:firstLineChars="200" w:firstLine="200"/>
    </w:pPr>
    <w:rPr>
      <w:rFonts w:ascii="Arial" w:hAnsi="Arial"/>
      <w:szCs w:val="20"/>
    </w:rPr>
  </w:style>
  <w:style w:type="paragraph" w:styleId="TOC8">
    <w:name w:val="toc 8"/>
    <w:basedOn w:val="a7"/>
    <w:next w:val="a7"/>
    <w:qFormat/>
    <w:pPr>
      <w:ind w:leftChars="1400" w:left="2940"/>
    </w:pPr>
  </w:style>
  <w:style w:type="paragraph" w:styleId="aff9">
    <w:name w:val="Date"/>
    <w:basedOn w:val="a7"/>
    <w:next w:val="a7"/>
    <w:link w:val="affa"/>
    <w:qFormat/>
    <w:pPr>
      <w:ind w:leftChars="2500" w:left="100"/>
    </w:pPr>
    <w:rPr>
      <w:rFonts w:ascii="仿宋_GB2312" w:eastAsia="仿宋_GB2312" w:hAnsi="宋体"/>
      <w:color w:val="000000"/>
      <w:sz w:val="24"/>
    </w:rPr>
  </w:style>
  <w:style w:type="paragraph" w:styleId="28">
    <w:name w:val="Body Text Indent 2"/>
    <w:basedOn w:val="a7"/>
    <w:link w:val="29"/>
    <w:qFormat/>
    <w:pPr>
      <w:ind w:firstLineChars="200" w:firstLine="480"/>
    </w:pPr>
    <w:rPr>
      <w:rFonts w:ascii="仿宋_GB2312" w:eastAsia="仿宋_GB2312"/>
      <w:sz w:val="24"/>
    </w:rPr>
  </w:style>
  <w:style w:type="paragraph" w:styleId="affb">
    <w:name w:val="endnote text"/>
    <w:basedOn w:val="a7"/>
    <w:link w:val="affc"/>
    <w:qFormat/>
    <w:pPr>
      <w:snapToGrid w:val="0"/>
      <w:spacing w:line="500" w:lineRule="exact"/>
      <w:jc w:val="left"/>
    </w:pPr>
  </w:style>
  <w:style w:type="paragraph" w:styleId="53">
    <w:name w:val="List Continue 5"/>
    <w:basedOn w:val="a7"/>
    <w:qFormat/>
    <w:pPr>
      <w:spacing w:after="120"/>
      <w:ind w:leftChars="1000" w:left="2100"/>
    </w:pPr>
    <w:rPr>
      <w:szCs w:val="20"/>
    </w:rPr>
  </w:style>
  <w:style w:type="paragraph" w:styleId="affd">
    <w:name w:val="Balloon Text"/>
    <w:basedOn w:val="a7"/>
    <w:link w:val="affe"/>
    <w:qFormat/>
    <w:rPr>
      <w:sz w:val="18"/>
      <w:szCs w:val="18"/>
    </w:rPr>
  </w:style>
  <w:style w:type="paragraph" w:styleId="afff">
    <w:name w:val="footer"/>
    <w:basedOn w:val="a7"/>
    <w:link w:val="afff0"/>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ff1">
    <w:name w:val="envelope return"/>
    <w:basedOn w:val="a7"/>
    <w:qFormat/>
    <w:pPr>
      <w:snapToGrid w:val="0"/>
    </w:pPr>
    <w:rPr>
      <w:rFonts w:ascii="Arial" w:hAnsi="Arial"/>
      <w:szCs w:val="20"/>
    </w:rPr>
  </w:style>
  <w:style w:type="paragraph" w:styleId="2a">
    <w:name w:val="Body Text First Indent 2"/>
    <w:basedOn w:val="aff4"/>
    <w:link w:val="2b"/>
    <w:qFormat/>
    <w:pPr>
      <w:spacing w:after="120" w:line="480" w:lineRule="exact"/>
      <w:ind w:leftChars="200" w:left="420" w:firstLineChars="200" w:firstLine="420"/>
    </w:pPr>
    <w:rPr>
      <w:szCs w:val="20"/>
    </w:rPr>
  </w:style>
  <w:style w:type="paragraph" w:styleId="afff2">
    <w:name w:val="header"/>
    <w:basedOn w:val="a7"/>
    <w:link w:val="afff3"/>
    <w:qFormat/>
    <w:pPr>
      <w:pBdr>
        <w:bottom w:val="single" w:sz="6" w:space="1" w:color="auto"/>
      </w:pBdr>
      <w:tabs>
        <w:tab w:val="center" w:pos="4153"/>
        <w:tab w:val="right" w:pos="8306"/>
      </w:tabs>
      <w:snapToGrid w:val="0"/>
      <w:jc w:val="center"/>
    </w:pPr>
    <w:rPr>
      <w:sz w:val="18"/>
      <w:szCs w:val="18"/>
    </w:rPr>
  </w:style>
  <w:style w:type="paragraph" w:styleId="afff4">
    <w:name w:val="Signature"/>
    <w:basedOn w:val="a7"/>
    <w:link w:val="afff5"/>
    <w:qFormat/>
    <w:pPr>
      <w:ind w:leftChars="2100" w:left="100"/>
    </w:pPr>
    <w:rPr>
      <w:kern w:val="0"/>
      <w:sz w:val="20"/>
      <w:szCs w:val="20"/>
    </w:rPr>
  </w:style>
  <w:style w:type="paragraph" w:styleId="TOC1">
    <w:name w:val="toc 1"/>
    <w:basedOn w:val="a7"/>
    <w:next w:val="a7"/>
    <w:link w:val="TOC10"/>
    <w:uiPriority w:val="39"/>
    <w:qFormat/>
    <w:pPr>
      <w:tabs>
        <w:tab w:val="left" w:pos="1050"/>
        <w:tab w:val="right" w:leader="dot" w:pos="8937"/>
      </w:tabs>
      <w:spacing w:line="300" w:lineRule="auto"/>
    </w:pPr>
    <w:rPr>
      <w:rFonts w:ascii="宋体" w:hAnsi="宋体"/>
      <w:b/>
      <w:sz w:val="24"/>
    </w:rPr>
  </w:style>
  <w:style w:type="paragraph" w:styleId="43">
    <w:name w:val="List Continue 4"/>
    <w:basedOn w:val="a7"/>
    <w:qFormat/>
    <w:pPr>
      <w:spacing w:after="120"/>
      <w:ind w:leftChars="800" w:left="1680"/>
    </w:pPr>
    <w:rPr>
      <w:szCs w:val="20"/>
    </w:rPr>
  </w:style>
  <w:style w:type="paragraph" w:styleId="TOC4">
    <w:name w:val="toc 4"/>
    <w:basedOn w:val="a7"/>
    <w:next w:val="a7"/>
    <w:qFormat/>
    <w:pPr>
      <w:ind w:leftChars="600" w:left="1260"/>
    </w:pPr>
  </w:style>
  <w:style w:type="paragraph" w:styleId="afff6">
    <w:name w:val="Subtitle"/>
    <w:basedOn w:val="a7"/>
    <w:link w:val="19"/>
    <w:qFormat/>
    <w:pPr>
      <w:spacing w:before="240" w:after="60" w:line="312" w:lineRule="auto"/>
      <w:jc w:val="center"/>
      <w:outlineLvl w:val="1"/>
    </w:pPr>
    <w:rPr>
      <w:rFonts w:ascii="Arial" w:hAnsi="Arial"/>
      <w:b/>
      <w:kern w:val="28"/>
      <w:sz w:val="20"/>
      <w:szCs w:val="20"/>
    </w:rPr>
  </w:style>
  <w:style w:type="paragraph" w:styleId="5">
    <w:name w:val="List Number 5"/>
    <w:basedOn w:val="a7"/>
    <w:qFormat/>
    <w:pPr>
      <w:numPr>
        <w:ilvl w:val="4"/>
        <w:numId w:val="1"/>
      </w:numPr>
      <w:tabs>
        <w:tab w:val="left" w:pos="2160"/>
      </w:tabs>
      <w:adjustRightInd w:val="0"/>
      <w:snapToGrid w:val="0"/>
      <w:spacing w:line="360" w:lineRule="auto"/>
      <w:ind w:firstLineChars="200" w:firstLine="200"/>
    </w:pPr>
    <w:rPr>
      <w:rFonts w:ascii="Arial" w:hAnsi="Arial"/>
      <w:szCs w:val="20"/>
    </w:rPr>
  </w:style>
  <w:style w:type="paragraph" w:styleId="afff7">
    <w:name w:val="List"/>
    <w:basedOn w:val="a7"/>
    <w:qFormat/>
    <w:pPr>
      <w:adjustRightInd w:val="0"/>
      <w:snapToGrid w:val="0"/>
      <w:spacing w:line="360" w:lineRule="auto"/>
      <w:ind w:left="200" w:hangingChars="200" w:hanging="200"/>
    </w:pPr>
    <w:rPr>
      <w:rFonts w:hAnsi="宋体"/>
      <w:szCs w:val="20"/>
    </w:rPr>
  </w:style>
  <w:style w:type="paragraph" w:styleId="afff8">
    <w:name w:val="footnote text"/>
    <w:basedOn w:val="a7"/>
    <w:link w:val="afff9"/>
    <w:qFormat/>
    <w:pPr>
      <w:adjustRightInd w:val="0"/>
      <w:spacing w:line="312" w:lineRule="atLeast"/>
      <w:jc w:val="left"/>
      <w:textAlignment w:val="baseline"/>
    </w:pPr>
    <w:rPr>
      <w:sz w:val="18"/>
    </w:rPr>
  </w:style>
  <w:style w:type="paragraph" w:styleId="TOC6">
    <w:name w:val="toc 6"/>
    <w:basedOn w:val="a7"/>
    <w:next w:val="a7"/>
    <w:qFormat/>
    <w:pPr>
      <w:ind w:leftChars="1000" w:left="2100"/>
    </w:pPr>
  </w:style>
  <w:style w:type="paragraph" w:styleId="54">
    <w:name w:val="List 5"/>
    <w:basedOn w:val="a7"/>
    <w:qFormat/>
    <w:pPr>
      <w:ind w:leftChars="800" w:left="100" w:hangingChars="200" w:hanging="200"/>
    </w:pPr>
    <w:rPr>
      <w:szCs w:val="20"/>
    </w:rPr>
  </w:style>
  <w:style w:type="paragraph" w:styleId="39">
    <w:name w:val="Body Text Indent 3"/>
    <w:basedOn w:val="a7"/>
    <w:link w:val="3a"/>
    <w:qFormat/>
    <w:pPr>
      <w:autoSpaceDE w:val="0"/>
      <w:autoSpaceDN w:val="0"/>
      <w:adjustRightInd w:val="0"/>
      <w:spacing w:before="120" w:line="22" w:lineRule="atLeast"/>
      <w:ind w:left="720" w:firstLine="480"/>
      <w:jc w:val="left"/>
    </w:pPr>
    <w:rPr>
      <w:rFonts w:ascii="宋体"/>
      <w:kern w:val="0"/>
      <w:sz w:val="24"/>
      <w:szCs w:val="20"/>
    </w:rPr>
  </w:style>
  <w:style w:type="paragraph" w:styleId="afffa">
    <w:name w:val="table of figures"/>
    <w:basedOn w:val="a7"/>
    <w:next w:val="a7"/>
    <w:qFormat/>
    <w:pPr>
      <w:spacing w:line="360" w:lineRule="auto"/>
      <w:ind w:leftChars="200" w:left="400" w:hangingChars="200" w:hanging="200"/>
    </w:pPr>
    <w:rPr>
      <w:rFonts w:ascii="Calibri" w:eastAsia="仿宋_GB2312" w:hAnsi="Calibri"/>
      <w:sz w:val="24"/>
      <w:szCs w:val="22"/>
    </w:rPr>
  </w:style>
  <w:style w:type="paragraph" w:styleId="TOC2">
    <w:name w:val="toc 2"/>
    <w:basedOn w:val="a7"/>
    <w:next w:val="a7"/>
    <w:uiPriority w:val="39"/>
    <w:qFormat/>
    <w:pPr>
      <w:tabs>
        <w:tab w:val="right" w:leader="dot" w:pos="8937"/>
      </w:tabs>
      <w:spacing w:line="312" w:lineRule="auto"/>
      <w:ind w:leftChars="200" w:left="420"/>
    </w:pPr>
  </w:style>
  <w:style w:type="paragraph" w:styleId="TOC9">
    <w:name w:val="toc 9"/>
    <w:basedOn w:val="a7"/>
    <w:next w:val="a7"/>
    <w:qFormat/>
    <w:pPr>
      <w:ind w:leftChars="1600" w:left="3360"/>
    </w:pPr>
  </w:style>
  <w:style w:type="paragraph" w:styleId="2c">
    <w:name w:val="Body Text 2"/>
    <w:basedOn w:val="a7"/>
    <w:link w:val="2d"/>
    <w:qFormat/>
    <w:pPr>
      <w:adjustRightInd w:val="0"/>
      <w:snapToGrid w:val="0"/>
      <w:spacing w:line="360" w:lineRule="auto"/>
      <w:ind w:firstLineChars="200" w:firstLine="420"/>
    </w:pPr>
    <w:rPr>
      <w:rFonts w:hAnsi="宋体"/>
      <w:b/>
      <w:color w:val="FF0000"/>
      <w:kern w:val="0"/>
      <w:sz w:val="30"/>
      <w:szCs w:val="20"/>
    </w:rPr>
  </w:style>
  <w:style w:type="paragraph" w:styleId="44">
    <w:name w:val="List 4"/>
    <w:basedOn w:val="a7"/>
    <w:qFormat/>
    <w:pPr>
      <w:ind w:leftChars="600" w:left="100" w:hangingChars="200" w:hanging="200"/>
    </w:pPr>
    <w:rPr>
      <w:szCs w:val="20"/>
    </w:rPr>
  </w:style>
  <w:style w:type="paragraph" w:styleId="2e">
    <w:name w:val="List Continue 2"/>
    <w:basedOn w:val="a7"/>
    <w:qFormat/>
    <w:pPr>
      <w:spacing w:after="120"/>
      <w:ind w:leftChars="400" w:left="840"/>
    </w:pPr>
    <w:rPr>
      <w:szCs w:val="20"/>
    </w:rPr>
  </w:style>
  <w:style w:type="paragraph" w:styleId="afffb">
    <w:name w:val="Message Header"/>
    <w:basedOn w:val="a7"/>
    <w:link w:val="afffc"/>
    <w:qFormat/>
    <w:pPr>
      <w:pBdr>
        <w:top w:val="single" w:sz="6" w:space="1" w:color="auto"/>
        <w:left w:val="single" w:sz="6" w:space="1" w:color="auto"/>
        <w:bottom w:val="single" w:sz="6" w:space="1" w:color="auto"/>
        <w:right w:val="single" w:sz="6" w:space="1" w:color="auto"/>
      </w:pBdr>
      <w:shd w:val="pct20" w:color="auto" w:fill="auto"/>
      <w:tabs>
        <w:tab w:val="left" w:pos="432"/>
      </w:tabs>
      <w:ind w:leftChars="500" w:left="1080" w:hangingChars="500" w:hanging="1080"/>
    </w:pPr>
    <w:rPr>
      <w:rFonts w:ascii="Arial" w:hAnsi="Arial"/>
      <w:kern w:val="0"/>
      <w:sz w:val="24"/>
      <w:szCs w:val="20"/>
    </w:rPr>
  </w:style>
  <w:style w:type="paragraph" w:styleId="HTML1">
    <w:name w:val="HTML Preformatted"/>
    <w:basedOn w:val="a7"/>
    <w:link w:val="HTML2"/>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fd">
    <w:name w:val="Normal (Web)"/>
    <w:basedOn w:val="a7"/>
    <w:uiPriority w:val="99"/>
    <w:unhideWhenUsed/>
    <w:qFormat/>
    <w:pPr>
      <w:widowControl/>
      <w:spacing w:before="100" w:beforeAutospacing="1" w:after="100" w:afterAutospacing="1"/>
      <w:jc w:val="left"/>
    </w:pPr>
    <w:rPr>
      <w:rFonts w:ascii="宋体" w:hAnsi="宋体" w:cs="宋体"/>
      <w:kern w:val="0"/>
      <w:sz w:val="24"/>
    </w:rPr>
  </w:style>
  <w:style w:type="paragraph" w:styleId="3b">
    <w:name w:val="List Continue 3"/>
    <w:basedOn w:val="a7"/>
    <w:qFormat/>
    <w:pPr>
      <w:spacing w:after="120"/>
      <w:ind w:leftChars="600" w:left="1260"/>
    </w:pPr>
    <w:rPr>
      <w:szCs w:val="20"/>
    </w:rPr>
  </w:style>
  <w:style w:type="paragraph" w:styleId="1a">
    <w:name w:val="index 1"/>
    <w:basedOn w:val="a7"/>
    <w:next w:val="a7"/>
    <w:qFormat/>
    <w:rPr>
      <w:szCs w:val="20"/>
    </w:rPr>
  </w:style>
  <w:style w:type="paragraph" w:styleId="afffe">
    <w:name w:val="Title"/>
    <w:basedOn w:val="a7"/>
    <w:link w:val="affff"/>
    <w:uiPriority w:val="99"/>
    <w:qFormat/>
    <w:pPr>
      <w:jc w:val="center"/>
      <w:outlineLvl w:val="0"/>
    </w:pPr>
    <w:rPr>
      <w:b/>
      <w:sz w:val="32"/>
      <w:szCs w:val="20"/>
    </w:rPr>
  </w:style>
  <w:style w:type="character" w:styleId="affff0">
    <w:name w:val="Strong"/>
    <w:qFormat/>
    <w:rPr>
      <w:b/>
      <w:bCs/>
    </w:rPr>
  </w:style>
  <w:style w:type="character" w:styleId="affff1">
    <w:name w:val="endnote reference"/>
    <w:qFormat/>
    <w:rPr>
      <w:vertAlign w:val="superscript"/>
    </w:rPr>
  </w:style>
  <w:style w:type="character" w:styleId="affff2">
    <w:name w:val="page number"/>
    <w:basedOn w:val="a9"/>
    <w:qFormat/>
  </w:style>
  <w:style w:type="character" w:styleId="affff3">
    <w:name w:val="FollowedHyperlink"/>
    <w:qFormat/>
    <w:rPr>
      <w:color w:val="800080"/>
      <w:u w:val="single"/>
    </w:rPr>
  </w:style>
  <w:style w:type="character" w:styleId="affff4">
    <w:name w:val="Emphasis"/>
    <w:qFormat/>
    <w:rPr>
      <w:color w:val="CC0033"/>
    </w:rPr>
  </w:style>
  <w:style w:type="character" w:styleId="affff5">
    <w:name w:val="line number"/>
    <w:qFormat/>
  </w:style>
  <w:style w:type="character" w:styleId="HTML3">
    <w:name w:val="HTML Typewriter"/>
    <w:qFormat/>
    <w:rPr>
      <w:rFonts w:ascii="宋体" w:eastAsia="宋体" w:hAnsi="宋体"/>
      <w:sz w:val="24"/>
    </w:rPr>
  </w:style>
  <w:style w:type="character" w:styleId="affff6">
    <w:name w:val="Hyperlink"/>
    <w:uiPriority w:val="99"/>
    <w:qFormat/>
    <w:rPr>
      <w:color w:val="0000FF"/>
      <w:u w:val="single"/>
    </w:rPr>
  </w:style>
  <w:style w:type="character" w:styleId="affff7">
    <w:name w:val="annotation reference"/>
    <w:qFormat/>
    <w:rPr>
      <w:sz w:val="21"/>
      <w:szCs w:val="21"/>
    </w:rPr>
  </w:style>
  <w:style w:type="character" w:styleId="HTML4">
    <w:name w:val="HTML Cite"/>
    <w:qFormat/>
    <w:rPr>
      <w:i/>
      <w:iCs/>
    </w:rPr>
  </w:style>
  <w:style w:type="character" w:styleId="affff8">
    <w:name w:val="footnote reference"/>
    <w:qFormat/>
    <w:rPr>
      <w:vertAlign w:val="superscript"/>
    </w:rPr>
  </w:style>
  <w:style w:type="table" w:styleId="affff9">
    <w:name w:val="Table Grid"/>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a"/>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customStyle="1" w:styleId="24">
    <w:name w:val="标题 2 字符"/>
    <w:link w:val="23"/>
    <w:qFormat/>
    <w:rPr>
      <w:rFonts w:ascii="Arial" w:eastAsia="黑体" w:hAnsi="Arial"/>
      <w:b/>
      <w:sz w:val="30"/>
      <w:lang w:val="en-US" w:eastAsia="zh-CN" w:bidi="ar-SA"/>
    </w:rPr>
  </w:style>
  <w:style w:type="character" w:customStyle="1" w:styleId="34">
    <w:name w:val="标题 3 字符"/>
    <w:link w:val="3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9"/>
    <w:qFormat/>
  </w:style>
  <w:style w:type="character" w:customStyle="1" w:styleId="locality">
    <w:name w:val="locality"/>
    <w:basedOn w:val="a9"/>
    <w:qFormat/>
  </w:style>
  <w:style w:type="character" w:customStyle="1" w:styleId="ac">
    <w:name w:val="正文缩进 字符"/>
    <w:link w:val="a8"/>
    <w:qFormat/>
    <w:rPr>
      <w:rFonts w:ascii="宋体" w:eastAsia="宋体"/>
      <w:kern w:val="2"/>
      <w:sz w:val="24"/>
      <w:szCs w:val="24"/>
      <w:lang w:val="en-US" w:eastAsia="zh-CN" w:bidi="ar-SA"/>
    </w:rPr>
  </w:style>
  <w:style w:type="character" w:customStyle="1" w:styleId="Char1">
    <w:name w:val="正文文本缩进 Char1"/>
    <w:link w:val="1b"/>
    <w:qFormat/>
    <w:rPr>
      <w:rFonts w:ascii="宋体" w:eastAsia="宋体" w:hAnsi="宋体"/>
      <w:sz w:val="24"/>
      <w:szCs w:val="24"/>
      <w:lang w:bidi="ar-SA"/>
    </w:rPr>
  </w:style>
  <w:style w:type="paragraph" w:customStyle="1" w:styleId="1b">
    <w:name w:val="正文文本缩进1"/>
    <w:basedOn w:val="a7"/>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9"/>
    <w:qFormat/>
  </w:style>
  <w:style w:type="character" w:customStyle="1" w:styleId="aff5">
    <w:name w:val="正文文本缩进 字符"/>
    <w:link w:val="aff4"/>
    <w:uiPriority w:val="99"/>
    <w:qFormat/>
    <w:rPr>
      <w:rFonts w:eastAsia="宋体"/>
      <w:kern w:val="2"/>
      <w:sz w:val="24"/>
      <w:szCs w:val="24"/>
      <w:lang w:val="en-US" w:eastAsia="zh-CN" w:bidi="ar-SA"/>
    </w:rPr>
  </w:style>
  <w:style w:type="character" w:customStyle="1" w:styleId="CharChar">
    <w:name w:val="正文缩进 Char Char"/>
    <w:link w:val="1c"/>
    <w:qFormat/>
    <w:rPr>
      <w:rFonts w:ascii="宋体" w:eastAsia="宋体"/>
      <w:snapToGrid w:val="0"/>
      <w:color w:val="000000"/>
      <w:kern w:val="28"/>
      <w:sz w:val="28"/>
      <w:lang w:bidi="ar-SA"/>
    </w:rPr>
  </w:style>
  <w:style w:type="paragraph" w:customStyle="1" w:styleId="1c">
    <w:name w:val="正文缩进1"/>
    <w:basedOn w:val="a7"/>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ffa">
    <w:name w:val="列表段落 字符"/>
    <w:link w:val="affffb"/>
    <w:uiPriority w:val="34"/>
    <w:qFormat/>
    <w:rPr>
      <w:rFonts w:ascii="Calibri" w:eastAsia="宋体" w:hAnsi="Calibri"/>
      <w:kern w:val="2"/>
      <w:sz w:val="21"/>
      <w:szCs w:val="22"/>
      <w:lang w:val="en-US" w:eastAsia="zh-CN" w:bidi="ar-SA"/>
    </w:rPr>
  </w:style>
  <w:style w:type="paragraph" w:styleId="affffb">
    <w:name w:val="List Paragraph"/>
    <w:basedOn w:val="a7"/>
    <w:link w:val="affffa"/>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ff3">
    <w:name w:val="页眉 字符"/>
    <w:link w:val="afff2"/>
    <w:qFormat/>
    <w:rPr>
      <w:rFonts w:eastAsia="宋体"/>
      <w:kern w:val="2"/>
      <w:sz w:val="18"/>
      <w:szCs w:val="18"/>
      <w:lang w:val="en-US" w:eastAsia="zh-CN" w:bidi="ar-SA"/>
    </w:rPr>
  </w:style>
  <w:style w:type="character" w:customStyle="1" w:styleId="chanpin">
    <w:name w:val="chanpin拷贝"/>
    <w:basedOn w:val="a9"/>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ffc">
    <w:name w:val="二级条标题"/>
    <w:basedOn w:val="a2"/>
    <w:next w:val="a7"/>
    <w:qFormat/>
    <w:pPr>
      <w:numPr>
        <w:numId w:val="0"/>
      </w:numPr>
      <w:ind w:hanging="840"/>
      <w:outlineLvl w:val="2"/>
    </w:pPr>
    <w:rPr>
      <w:rFonts w:ascii="宋体" w:eastAsia="宋体"/>
      <w:b w:val="0"/>
    </w:rPr>
  </w:style>
  <w:style w:type="paragraph" w:customStyle="1" w:styleId="a2">
    <w:name w:val="一级条标题"/>
    <w:basedOn w:val="a1"/>
    <w:next w:val="a7"/>
    <w:qFormat/>
    <w:pPr>
      <w:numPr>
        <w:ilvl w:val="1"/>
      </w:numPr>
      <w:tabs>
        <w:tab w:val="left" w:pos="360"/>
        <w:tab w:val="left" w:pos="840"/>
      </w:tabs>
      <w:ind w:left="0" w:hanging="840"/>
      <w:outlineLvl w:val="1"/>
    </w:pPr>
  </w:style>
  <w:style w:type="paragraph" w:customStyle="1" w:styleId="a1">
    <w:name w:val="章标题"/>
    <w:next w:val="a7"/>
    <w:qFormat/>
    <w:pPr>
      <w:numPr>
        <w:numId w:val="2"/>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7"/>
    <w:qFormat/>
    <w:pPr>
      <w:widowControl/>
      <w:spacing w:before="100" w:beforeAutospacing="1" w:after="100" w:afterAutospacing="1"/>
      <w:jc w:val="left"/>
    </w:pPr>
    <w:rPr>
      <w:rFonts w:eastAsia="Arial Unicode MS"/>
      <w:b/>
      <w:bCs/>
      <w:color w:val="000000"/>
      <w:kern w:val="0"/>
      <w:sz w:val="20"/>
      <w:szCs w:val="20"/>
    </w:rPr>
  </w:style>
  <w:style w:type="paragraph" w:customStyle="1" w:styleId="affffd">
    <w:name w:val="字元 字元"/>
    <w:basedOn w:val="a7"/>
    <w:qFormat/>
    <w:rPr>
      <w:rFonts w:ascii="Tahoma" w:hAnsi="Tahoma"/>
      <w:sz w:val="24"/>
      <w:szCs w:val="20"/>
    </w:rPr>
  </w:style>
  <w:style w:type="paragraph" w:customStyle="1" w:styleId="Char3CharCharChar">
    <w:name w:val="Char3 Char Char Char"/>
    <w:basedOn w:val="a7"/>
    <w:qFormat/>
    <w:rPr>
      <w:rFonts w:ascii="Tahoma" w:hAnsi="Tahoma"/>
      <w:sz w:val="24"/>
      <w:szCs w:val="20"/>
    </w:rPr>
  </w:style>
  <w:style w:type="paragraph" w:customStyle="1" w:styleId="font6">
    <w:name w:val="font6"/>
    <w:basedOn w:val="a7"/>
    <w:qFormat/>
    <w:pPr>
      <w:widowControl/>
      <w:spacing w:before="100" w:beforeAutospacing="1" w:after="100" w:afterAutospacing="1"/>
      <w:jc w:val="left"/>
    </w:pPr>
    <w:rPr>
      <w:rFonts w:ascii="宋体" w:hAnsi="宋体" w:cs="宋体"/>
      <w:kern w:val="0"/>
      <w:sz w:val="20"/>
      <w:szCs w:val="20"/>
    </w:rPr>
  </w:style>
  <w:style w:type="paragraph" w:customStyle="1" w:styleId="21">
    <w:name w:val="项目编号2"/>
    <w:basedOn w:val="1"/>
    <w:qFormat/>
    <w:pPr>
      <w:numPr>
        <w:numId w:val="3"/>
      </w:numPr>
    </w:pPr>
  </w:style>
  <w:style w:type="paragraph" w:customStyle="1" w:styleId="1">
    <w:name w:val="项目编号1"/>
    <w:basedOn w:val="a7"/>
    <w:qFormat/>
    <w:pPr>
      <w:numPr>
        <w:numId w:val="4"/>
      </w:numPr>
      <w:spacing w:before="100" w:beforeAutospacing="1" w:after="100" w:afterAutospacing="1" w:line="360" w:lineRule="auto"/>
    </w:pPr>
    <w:rPr>
      <w:sz w:val="24"/>
    </w:rPr>
  </w:style>
  <w:style w:type="paragraph" w:customStyle="1" w:styleId="affffe">
    <w:name w:val="图中文字"/>
    <w:basedOn w:val="a7"/>
    <w:qFormat/>
    <w:pPr>
      <w:adjustRightInd w:val="0"/>
      <w:snapToGrid w:val="0"/>
      <w:spacing w:line="0" w:lineRule="atLeast"/>
      <w:jc w:val="center"/>
    </w:pPr>
    <w:rPr>
      <w:sz w:val="24"/>
      <w:szCs w:val="20"/>
    </w:rPr>
  </w:style>
  <w:style w:type="paragraph" w:customStyle="1" w:styleId="xl46">
    <w:name w:val="xl46"/>
    <w:basedOn w:val="a7"/>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7"/>
    <w:qFormat/>
    <w:rPr>
      <w:rFonts w:ascii="Tahoma" w:hAnsi="Tahoma"/>
      <w:sz w:val="24"/>
      <w:szCs w:val="20"/>
    </w:rPr>
  </w:style>
  <w:style w:type="paragraph" w:customStyle="1" w:styleId="xl35">
    <w:name w:val="xl35"/>
    <w:basedOn w:val="a7"/>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7"/>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7"/>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7"/>
    <w:qFormat/>
    <w:pPr>
      <w:snapToGrid w:val="0"/>
      <w:spacing w:line="360" w:lineRule="auto"/>
      <w:ind w:firstLineChars="200" w:firstLine="200"/>
    </w:pPr>
    <w:rPr>
      <w:rFonts w:eastAsia="仿宋_GB2312"/>
      <w:sz w:val="24"/>
    </w:rPr>
  </w:style>
  <w:style w:type="paragraph" w:customStyle="1" w:styleId="xl38">
    <w:name w:val="xl3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7"/>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f">
    <w:name w:val="正文 + 宋体"/>
    <w:basedOn w:val="a7"/>
    <w:qFormat/>
    <w:pPr>
      <w:widowControl/>
      <w:ind w:left="360" w:hanging="360"/>
      <w:jc w:val="left"/>
    </w:pPr>
    <w:rPr>
      <w:rFonts w:ascii="宋体" w:hAnsi="宋体" w:cs="宋体"/>
      <w:b/>
      <w:bCs/>
      <w:color w:val="000000"/>
      <w:kern w:val="0"/>
      <w:sz w:val="18"/>
      <w:szCs w:val="18"/>
    </w:rPr>
  </w:style>
  <w:style w:type="paragraph" w:customStyle="1" w:styleId="afffff0">
    <w:name w:val="正文列项_数字"/>
    <w:basedOn w:val="a7"/>
    <w:qFormat/>
    <w:pPr>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7"/>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7"/>
    <w:qFormat/>
    <w:pPr>
      <w:widowControl/>
      <w:spacing w:before="100" w:beforeAutospacing="1" w:after="100" w:afterAutospacing="1"/>
      <w:jc w:val="left"/>
    </w:pPr>
    <w:rPr>
      <w:kern w:val="0"/>
      <w:sz w:val="36"/>
      <w:szCs w:val="36"/>
    </w:rPr>
  </w:style>
  <w:style w:type="paragraph" w:customStyle="1" w:styleId="Char">
    <w:name w:val="Char"/>
    <w:basedOn w:val="a7"/>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7"/>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7"/>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7"/>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fd"/>
    <w:qFormat/>
    <w:rPr>
      <w:rFonts w:ascii="Tahoma" w:hAnsi="Tahoma"/>
      <w:sz w:val="24"/>
    </w:rPr>
  </w:style>
  <w:style w:type="paragraph" w:customStyle="1" w:styleId="xl26">
    <w:name w:val="xl26"/>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7"/>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f1">
    <w:name w:val="样式 宋体 五号 行距: 单倍行距"/>
    <w:basedOn w:val="a7"/>
    <w:qFormat/>
    <w:pPr>
      <w:adjustRightInd w:val="0"/>
      <w:jc w:val="left"/>
      <w:textAlignment w:val="baseline"/>
    </w:pPr>
    <w:rPr>
      <w:rFonts w:ascii="宋体" w:hAnsi="宋体"/>
      <w:kern w:val="0"/>
      <w:szCs w:val="20"/>
    </w:rPr>
  </w:style>
  <w:style w:type="paragraph" w:customStyle="1" w:styleId="Char1CharCharChar1">
    <w:name w:val="Char1 Char Char Char1"/>
    <w:basedOn w:val="a7"/>
    <w:qFormat/>
    <w:rPr>
      <w:rFonts w:ascii="Tahoma" w:hAnsi="Tahoma" w:cs="仿宋_GB2312"/>
      <w:sz w:val="24"/>
      <w:szCs w:val="28"/>
    </w:rPr>
  </w:style>
  <w:style w:type="paragraph" w:customStyle="1" w:styleId="a4">
    <w:name w:val="四级条标题"/>
    <w:basedOn w:val="a3"/>
    <w:next w:val="a7"/>
    <w:qFormat/>
    <w:pPr>
      <w:numPr>
        <w:ilvl w:val="4"/>
      </w:numPr>
      <w:ind w:left="0" w:hanging="840"/>
      <w:outlineLvl w:val="4"/>
    </w:pPr>
  </w:style>
  <w:style w:type="paragraph" w:customStyle="1" w:styleId="a3">
    <w:name w:val="三级条标题"/>
    <w:basedOn w:val="affffc"/>
    <w:next w:val="a7"/>
    <w:qFormat/>
    <w:pPr>
      <w:numPr>
        <w:ilvl w:val="3"/>
        <w:numId w:val="2"/>
      </w:numPr>
      <w:ind w:left="0" w:hanging="840"/>
      <w:outlineLvl w:val="3"/>
    </w:pPr>
  </w:style>
  <w:style w:type="paragraph" w:customStyle="1" w:styleId="afffff2">
    <w:name w:val="??"/>
    <w:qFormat/>
    <w:pPr>
      <w:widowControl w:val="0"/>
      <w:overflowPunct w:val="0"/>
      <w:autoSpaceDE w:val="0"/>
      <w:autoSpaceDN w:val="0"/>
      <w:adjustRightInd w:val="0"/>
      <w:jc w:val="both"/>
    </w:pPr>
    <w:rPr>
      <w:kern w:val="2"/>
      <w:sz w:val="21"/>
      <w:lang w:eastAsia="en-US"/>
    </w:rPr>
  </w:style>
  <w:style w:type="paragraph" w:customStyle="1" w:styleId="20">
    <w:name w:val="样式 标题 2 + 宋体 五号 行距: 单倍行距"/>
    <w:basedOn w:val="23"/>
    <w:qFormat/>
    <w:pPr>
      <w:numPr>
        <w:ilvl w:val="1"/>
        <w:numId w:val="5"/>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7"/>
    <w:qFormat/>
    <w:pPr>
      <w:ind w:firstLineChars="200" w:firstLine="420"/>
    </w:pPr>
    <w:rPr>
      <w:rFonts w:ascii="Calibri" w:hAnsi="Calibri"/>
      <w:szCs w:val="22"/>
    </w:rPr>
  </w:style>
  <w:style w:type="paragraph" w:customStyle="1" w:styleId="1d">
    <w:name w:val="项目符号1"/>
    <w:basedOn w:val="afffff3"/>
    <w:qFormat/>
    <w:pPr>
      <w:ind w:left="-25" w:firstLine="0"/>
    </w:pPr>
  </w:style>
  <w:style w:type="paragraph" w:customStyle="1" w:styleId="afffff3">
    <w:name w:val="正文文本样式"/>
    <w:basedOn w:val="a7"/>
    <w:qFormat/>
    <w:pPr>
      <w:spacing w:line="360" w:lineRule="auto"/>
      <w:ind w:firstLine="482"/>
    </w:pPr>
    <w:rPr>
      <w:rFonts w:cs="宋体"/>
      <w:sz w:val="24"/>
      <w:szCs w:val="20"/>
    </w:rPr>
  </w:style>
  <w:style w:type="paragraph" w:customStyle="1" w:styleId="xl27">
    <w:name w:val="xl27"/>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7"/>
    <w:qFormat/>
    <w:pPr>
      <w:widowControl/>
      <w:spacing w:before="100" w:beforeAutospacing="1" w:after="100" w:afterAutospacing="1"/>
      <w:jc w:val="left"/>
    </w:pPr>
    <w:rPr>
      <w:rFonts w:ascii="宋体" w:hAnsi="宋体" w:cs="宋体"/>
      <w:kern w:val="0"/>
      <w:sz w:val="18"/>
      <w:szCs w:val="18"/>
    </w:rPr>
  </w:style>
  <w:style w:type="paragraph" w:customStyle="1" w:styleId="a5">
    <w:name w:val="五级条标题"/>
    <w:basedOn w:val="a4"/>
    <w:next w:val="a7"/>
    <w:qFormat/>
    <w:pPr>
      <w:numPr>
        <w:ilvl w:val="5"/>
      </w:numPr>
      <w:ind w:left="0" w:hanging="840"/>
      <w:outlineLvl w:val="5"/>
    </w:pPr>
  </w:style>
  <w:style w:type="paragraph" w:customStyle="1" w:styleId="xl49">
    <w:name w:val="xl49"/>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ff4">
    <w:name w:val="文档正文"/>
    <w:basedOn w:val="a7"/>
    <w:link w:val="Char0"/>
    <w:qFormat/>
    <w:pPr>
      <w:snapToGrid w:val="0"/>
      <w:spacing w:before="120" w:after="120" w:line="180" w:lineRule="auto"/>
    </w:pPr>
    <w:rPr>
      <w:rFonts w:ascii="Arial" w:hAnsi="Arial"/>
      <w:szCs w:val="20"/>
    </w:rPr>
  </w:style>
  <w:style w:type="paragraph" w:customStyle="1" w:styleId="xl33">
    <w:name w:val="xl33"/>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7"/>
    <w:qFormat/>
    <w:rPr>
      <w:rFonts w:ascii="Tahoma" w:hAnsi="Tahoma"/>
      <w:sz w:val="24"/>
      <w:szCs w:val="20"/>
    </w:rPr>
  </w:style>
  <w:style w:type="paragraph" w:customStyle="1" w:styleId="xl44">
    <w:name w:val="xl44"/>
    <w:basedOn w:val="a7"/>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2">
    <w:name w:val="1名"/>
    <w:basedOn w:val="a7"/>
    <w:qFormat/>
    <w:pPr>
      <w:numPr>
        <w:numId w:val="6"/>
      </w:numPr>
      <w:spacing w:before="120"/>
    </w:pPr>
    <w:rPr>
      <w:rFonts w:ascii="宋体"/>
      <w:sz w:val="28"/>
      <w:szCs w:val="20"/>
    </w:rPr>
  </w:style>
  <w:style w:type="paragraph" w:customStyle="1" w:styleId="font9">
    <w:name w:val="font9"/>
    <w:basedOn w:val="a7"/>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7"/>
    <w:qFormat/>
    <w:rPr>
      <w:rFonts w:ascii="Tahoma" w:hAnsi="Tahoma"/>
      <w:sz w:val="24"/>
      <w:szCs w:val="20"/>
    </w:rPr>
  </w:style>
  <w:style w:type="paragraph" w:customStyle="1" w:styleId="CharCharCharCharCharCharCharCharCharChar">
    <w:name w:val="Char Char Char Char Char Char Char Char Char Char"/>
    <w:basedOn w:val="a7"/>
    <w:qFormat/>
  </w:style>
  <w:style w:type="paragraph" w:customStyle="1" w:styleId="CharChar1CharCharCharCharCharCharCharChar">
    <w:name w:val="Char Char1 Char Char Char Char Char Char Char Char"/>
    <w:basedOn w:val="a7"/>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7"/>
    <w:qFormat/>
    <w:pPr>
      <w:tabs>
        <w:tab w:val="left" w:pos="360"/>
      </w:tabs>
    </w:pPr>
    <w:rPr>
      <w:sz w:val="24"/>
    </w:rPr>
  </w:style>
  <w:style w:type="paragraph" w:customStyle="1" w:styleId="a6">
    <w:name w:val="正文列项_字母"/>
    <w:basedOn w:val="a7"/>
    <w:qFormat/>
    <w:pPr>
      <w:numPr>
        <w:ilvl w:val="6"/>
        <w:numId w:val="2"/>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7"/>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7"/>
    <w:qFormat/>
    <w:rPr>
      <w:rFonts w:ascii="Arial" w:hAnsi="Arial" w:cs="Arial"/>
      <w:szCs w:val="21"/>
    </w:rPr>
  </w:style>
  <w:style w:type="paragraph" w:customStyle="1" w:styleId="xl48">
    <w:name w:val="xl4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7"/>
    <w:qFormat/>
    <w:rPr>
      <w:rFonts w:ascii="Tahoma" w:hAnsi="Tahoma"/>
      <w:sz w:val="24"/>
      <w:szCs w:val="20"/>
    </w:rPr>
  </w:style>
  <w:style w:type="paragraph" w:customStyle="1" w:styleId="xl50">
    <w:name w:val="xl5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ff5">
    <w:name w:val="缺省文本"/>
    <w:basedOn w:val="a7"/>
    <w:qFormat/>
    <w:pPr>
      <w:autoSpaceDE w:val="0"/>
      <w:autoSpaceDN w:val="0"/>
      <w:adjustRightInd w:val="0"/>
      <w:jc w:val="left"/>
    </w:pPr>
    <w:rPr>
      <w:kern w:val="0"/>
      <w:sz w:val="24"/>
    </w:rPr>
  </w:style>
  <w:style w:type="paragraph" w:customStyle="1" w:styleId="CharCharChar1">
    <w:name w:val="Char Char Char1"/>
    <w:basedOn w:val="a7"/>
    <w:qFormat/>
    <w:rPr>
      <w:rFonts w:ascii="Tahoma" w:hAnsi="Tahoma"/>
      <w:sz w:val="24"/>
      <w:szCs w:val="20"/>
    </w:rPr>
  </w:style>
  <w:style w:type="paragraph" w:customStyle="1" w:styleId="CharCharCharCharCharCharChar1">
    <w:name w:val="Char Char Char Char Char Char Char1"/>
    <w:basedOn w:val="a7"/>
    <w:qFormat/>
    <w:pPr>
      <w:snapToGrid w:val="0"/>
      <w:spacing w:line="360" w:lineRule="auto"/>
      <w:ind w:firstLineChars="200" w:firstLine="200"/>
    </w:pPr>
    <w:rPr>
      <w:rFonts w:eastAsia="仿宋_GB2312"/>
      <w:sz w:val="24"/>
    </w:rPr>
  </w:style>
  <w:style w:type="paragraph" w:customStyle="1" w:styleId="xl51">
    <w:name w:val="xl51"/>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f">
    <w:name w:val="样式2"/>
    <w:basedOn w:val="1a"/>
    <w:qFormat/>
    <w:pPr>
      <w:spacing w:line="360" w:lineRule="auto"/>
      <w:jc w:val="center"/>
    </w:pPr>
    <w:rPr>
      <w:sz w:val="24"/>
    </w:rPr>
  </w:style>
  <w:style w:type="paragraph" w:customStyle="1" w:styleId="xl24">
    <w:name w:val="xl24"/>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7"/>
    <w:qFormat/>
    <w:pPr>
      <w:widowControl/>
      <w:jc w:val="left"/>
    </w:pPr>
    <w:rPr>
      <w:rFonts w:ascii="楷体_GB2312" w:eastAsia="楷体_GB2312" w:cs="Arial"/>
      <w:kern w:val="0"/>
      <w:sz w:val="24"/>
    </w:rPr>
  </w:style>
  <w:style w:type="paragraph" w:customStyle="1" w:styleId="xl34">
    <w:name w:val="xl34"/>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7"/>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e">
    <w:name w:val="列出段落1"/>
    <w:basedOn w:val="a7"/>
    <w:qFormat/>
    <w:pPr>
      <w:ind w:firstLineChars="200" w:firstLine="420"/>
    </w:pPr>
    <w:rPr>
      <w:rFonts w:ascii="Calibri" w:hAnsi="Calibri"/>
      <w:szCs w:val="22"/>
    </w:rPr>
  </w:style>
  <w:style w:type="paragraph" w:customStyle="1" w:styleId="default0">
    <w:name w:val="default"/>
    <w:basedOn w:val="a7"/>
    <w:qFormat/>
    <w:pPr>
      <w:widowControl/>
      <w:spacing w:before="100" w:beforeAutospacing="1" w:after="100" w:afterAutospacing="1"/>
      <w:jc w:val="left"/>
    </w:pPr>
    <w:rPr>
      <w:rFonts w:ascii="宋体" w:hAnsi="宋体" w:cs="宋体"/>
      <w:kern w:val="0"/>
      <w:sz w:val="24"/>
    </w:rPr>
  </w:style>
  <w:style w:type="paragraph" w:customStyle="1" w:styleId="1f">
    <w:name w:val="字元 字元1"/>
    <w:basedOn w:val="a7"/>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ff3"/>
    <w:qFormat/>
    <w:pPr>
      <w:numPr>
        <w:numId w:val="7"/>
      </w:numPr>
    </w:pPr>
  </w:style>
  <w:style w:type="paragraph" w:customStyle="1" w:styleId="Char21">
    <w:name w:val="Char21"/>
    <w:basedOn w:val="a7"/>
    <w:qFormat/>
    <w:rPr>
      <w:rFonts w:ascii="Tahoma" w:hAnsi="Tahoma"/>
      <w:sz w:val="24"/>
      <w:szCs w:val="20"/>
    </w:rPr>
  </w:style>
  <w:style w:type="paragraph" w:customStyle="1" w:styleId="afffff6">
    <w:name w:val="表格文字"/>
    <w:basedOn w:val="aff4"/>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7"/>
    <w:qFormat/>
    <w:rPr>
      <w:rFonts w:ascii="宋体" w:hAnsi="宋体" w:cs="Courier New"/>
      <w:sz w:val="32"/>
      <w:szCs w:val="32"/>
    </w:rPr>
  </w:style>
  <w:style w:type="paragraph" w:customStyle="1" w:styleId="afffff7">
    <w:name w:val="正文文本样式 加粗"/>
    <w:basedOn w:val="afffff3"/>
    <w:qFormat/>
    <w:rPr>
      <w:b/>
    </w:rPr>
  </w:style>
  <w:style w:type="paragraph" w:customStyle="1" w:styleId="Char2CharCharCharCharCharChar">
    <w:name w:val="Char2 Char Char Char Char Char Char"/>
    <w:basedOn w:val="a7"/>
    <w:qFormat/>
    <w:pPr>
      <w:widowControl/>
      <w:spacing w:line="400" w:lineRule="exact"/>
      <w:jc w:val="center"/>
    </w:pPr>
  </w:style>
  <w:style w:type="character" w:customStyle="1" w:styleId="afff0">
    <w:name w:val="页脚 字符"/>
    <w:link w:val="afff"/>
    <w:uiPriority w:val="99"/>
    <w:qFormat/>
    <w:rPr>
      <w:rFonts w:ascii="宋体" w:eastAsia="宋体"/>
      <w:sz w:val="18"/>
      <w:lang w:val="en-US" w:eastAsia="zh-CN" w:bidi="ar-SA"/>
    </w:rPr>
  </w:style>
  <w:style w:type="paragraph" w:customStyle="1" w:styleId="CharChar4">
    <w:name w:val="Char Char4"/>
    <w:basedOn w:val="a7"/>
    <w:qFormat/>
    <w:pPr>
      <w:widowControl/>
      <w:spacing w:line="400" w:lineRule="exact"/>
      <w:jc w:val="center"/>
    </w:pPr>
  </w:style>
  <w:style w:type="paragraph" w:customStyle="1" w:styleId="Char3CharCharChar1">
    <w:name w:val="Char3 Char Char Char1"/>
    <w:basedOn w:val="a7"/>
    <w:qFormat/>
    <w:rPr>
      <w:rFonts w:ascii="Tahoma" w:hAnsi="Tahoma"/>
      <w:sz w:val="24"/>
      <w:szCs w:val="20"/>
    </w:rPr>
  </w:style>
  <w:style w:type="paragraph" w:styleId="afffff8">
    <w:name w:val="No Spacing"/>
    <w:link w:val="afffff9"/>
    <w:qFormat/>
    <w:pPr>
      <w:widowControl w:val="0"/>
      <w:jc w:val="both"/>
    </w:pPr>
    <w:rPr>
      <w:kern w:val="2"/>
      <w:sz w:val="21"/>
      <w:szCs w:val="24"/>
    </w:rPr>
  </w:style>
  <w:style w:type="paragraph" w:customStyle="1" w:styleId="22222222222222">
    <w:name w:val="22222222222222"/>
    <w:basedOn w:val="a7"/>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f0"/>
    <w:qFormat/>
    <w:rPr>
      <w:kern w:val="2"/>
      <w:sz w:val="21"/>
      <w:szCs w:val="24"/>
      <w:lang w:val="zh-CN" w:eastAsia="zh-CN"/>
    </w:rPr>
  </w:style>
  <w:style w:type="paragraph" w:customStyle="1" w:styleId="1f0">
    <w:name w:val="1"/>
    <w:link w:val="1-2Char"/>
    <w:qFormat/>
    <w:rPr>
      <w:kern w:val="2"/>
      <w:sz w:val="21"/>
      <w:szCs w:val="24"/>
      <w:lang w:val="zh-CN"/>
    </w:rPr>
  </w:style>
  <w:style w:type="paragraph" w:customStyle="1" w:styleId="afffffa">
    <w:name w:val="图文"/>
    <w:basedOn w:val="a7"/>
    <w:qFormat/>
    <w:pPr>
      <w:adjustRightInd w:val="0"/>
      <w:snapToGrid w:val="0"/>
      <w:spacing w:after="50" w:line="360" w:lineRule="auto"/>
    </w:pPr>
    <w:rPr>
      <w:sz w:val="24"/>
    </w:rPr>
  </w:style>
  <w:style w:type="paragraph" w:customStyle="1" w:styleId="xl23">
    <w:name w:val="xl23"/>
    <w:basedOn w:val="a7"/>
    <w:qFormat/>
    <w:pPr>
      <w:widowControl/>
      <w:spacing w:before="100" w:beforeAutospacing="1" w:after="100" w:afterAutospacing="1" w:line="360" w:lineRule="auto"/>
      <w:textAlignment w:val="top"/>
    </w:pPr>
    <w:rPr>
      <w:kern w:val="0"/>
      <w:sz w:val="24"/>
      <w:szCs w:val="20"/>
    </w:rPr>
  </w:style>
  <w:style w:type="paragraph" w:customStyle="1" w:styleId="afffffb">
    <w:name w:val="正文表格"/>
    <w:basedOn w:val="a7"/>
    <w:link w:val="Char3"/>
    <w:qFormat/>
    <w:pPr>
      <w:adjustRightInd w:val="0"/>
      <w:snapToGrid w:val="0"/>
      <w:jc w:val="left"/>
    </w:pPr>
    <w:rPr>
      <w:rFonts w:ascii="宋体" w:hAnsi="宋体"/>
      <w:color w:val="000000"/>
      <w:szCs w:val="21"/>
    </w:rPr>
  </w:style>
  <w:style w:type="character" w:customStyle="1" w:styleId="Char3">
    <w:name w:val="正文表格 Char"/>
    <w:link w:val="afffffb"/>
    <w:qFormat/>
    <w:rPr>
      <w:rFonts w:ascii="宋体" w:hAnsi="宋体"/>
      <w:color w:val="000000"/>
      <w:kern w:val="2"/>
      <w:sz w:val="21"/>
      <w:szCs w:val="21"/>
    </w:rPr>
  </w:style>
  <w:style w:type="paragraph" w:customStyle="1" w:styleId="afffffc">
    <w:name w:val="正文重点"/>
    <w:basedOn w:val="a7"/>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fc"/>
    <w:qFormat/>
    <w:rPr>
      <w:b/>
      <w:sz w:val="24"/>
    </w:rPr>
  </w:style>
  <w:style w:type="character" w:customStyle="1" w:styleId="18">
    <w:name w:val="批注文字 字符1"/>
    <w:link w:val="ae"/>
    <w:qFormat/>
    <w:rPr>
      <w:kern w:val="2"/>
      <w:sz w:val="21"/>
      <w:szCs w:val="24"/>
    </w:rPr>
  </w:style>
  <w:style w:type="paragraph" w:customStyle="1" w:styleId="1-">
    <w:name w:val="标题1-附件"/>
    <w:basedOn w:val="16"/>
    <w:qFormat/>
    <w:pPr>
      <w:jc w:val="left"/>
    </w:pPr>
    <w:rPr>
      <w:sz w:val="24"/>
      <w:szCs w:val="24"/>
    </w:rPr>
  </w:style>
  <w:style w:type="paragraph" w:customStyle="1" w:styleId="afffffd">
    <w:name w:val="正文小标题"/>
    <w:basedOn w:val="a7"/>
    <w:next w:val="a8"/>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fd"/>
    <w:qFormat/>
    <w:rPr>
      <w:rFonts w:ascii="宋体" w:hAnsi="宋体"/>
      <w:b/>
      <w:i/>
      <w:color w:val="FF0000"/>
      <w:kern w:val="2"/>
      <w:sz w:val="24"/>
    </w:rPr>
  </w:style>
  <w:style w:type="paragraph" w:customStyle="1" w:styleId="afffffe">
    <w:name w:val="正文大标题"/>
    <w:basedOn w:val="afffffd"/>
    <w:next w:val="a8"/>
    <w:link w:val="Char6"/>
    <w:qFormat/>
    <w:pPr>
      <w:jc w:val="center"/>
    </w:pPr>
    <w:rPr>
      <w:i w:val="0"/>
      <w:color w:val="000000"/>
      <w:sz w:val="28"/>
      <w:szCs w:val="21"/>
    </w:rPr>
  </w:style>
  <w:style w:type="character" w:customStyle="1" w:styleId="Char6">
    <w:name w:val="正文大标题 Char"/>
    <w:link w:val="afffffe"/>
    <w:qFormat/>
    <w:rPr>
      <w:rFonts w:ascii="宋体" w:hAnsi="宋体"/>
      <w:b/>
      <w:color w:val="000000"/>
      <w:kern w:val="2"/>
      <w:sz w:val="28"/>
      <w:szCs w:val="21"/>
    </w:rPr>
  </w:style>
  <w:style w:type="character" w:customStyle="1" w:styleId="affff">
    <w:name w:val="标题 字符"/>
    <w:link w:val="afffe"/>
    <w:uiPriority w:val="10"/>
    <w:qFormat/>
    <w:rPr>
      <w:b/>
      <w:kern w:val="2"/>
      <w:sz w:val="32"/>
    </w:rPr>
  </w:style>
  <w:style w:type="paragraph" w:customStyle="1" w:styleId="affffff">
    <w:name w:val="注释"/>
    <w:basedOn w:val="a7"/>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ff"/>
    <w:qFormat/>
    <w:rPr>
      <w:rFonts w:ascii="宋体" w:hAnsi="宋体"/>
      <w:kern w:val="2"/>
      <w:sz w:val="21"/>
      <w:szCs w:val="21"/>
    </w:rPr>
  </w:style>
  <w:style w:type="paragraph" w:customStyle="1" w:styleId="-1">
    <w:name w:val="正文须知-1级"/>
    <w:basedOn w:val="a7"/>
    <w:next w:val="a7"/>
    <w:qFormat/>
    <w:pPr>
      <w:numPr>
        <w:numId w:val="8"/>
      </w:numPr>
      <w:adjustRightInd w:val="0"/>
      <w:snapToGrid w:val="0"/>
      <w:spacing w:line="300" w:lineRule="auto"/>
    </w:pPr>
    <w:rPr>
      <w:rFonts w:ascii="宋体" w:hAnsi="Calibri"/>
      <w:sz w:val="24"/>
      <w:szCs w:val="21"/>
    </w:rPr>
  </w:style>
  <w:style w:type="paragraph" w:customStyle="1" w:styleId="-2">
    <w:name w:val="正文须知-2级"/>
    <w:basedOn w:val="a7"/>
    <w:qFormat/>
    <w:pPr>
      <w:numPr>
        <w:ilvl w:val="1"/>
        <w:numId w:val="8"/>
      </w:numPr>
      <w:adjustRightInd w:val="0"/>
      <w:snapToGrid w:val="0"/>
      <w:spacing w:line="300" w:lineRule="auto"/>
    </w:pPr>
    <w:rPr>
      <w:rFonts w:ascii="宋体" w:hAnsi="Calibri"/>
      <w:sz w:val="24"/>
      <w:szCs w:val="21"/>
    </w:rPr>
  </w:style>
  <w:style w:type="paragraph" w:customStyle="1" w:styleId="-3">
    <w:name w:val="正文须知-3级"/>
    <w:basedOn w:val="a7"/>
    <w:qFormat/>
    <w:pPr>
      <w:numPr>
        <w:ilvl w:val="2"/>
        <w:numId w:val="8"/>
      </w:numPr>
      <w:adjustRightInd w:val="0"/>
      <w:snapToGrid w:val="0"/>
      <w:spacing w:line="300" w:lineRule="auto"/>
      <w:ind w:hangingChars="355" w:hanging="355"/>
    </w:pPr>
    <w:rPr>
      <w:rFonts w:ascii="宋体" w:hAnsi="Calibri"/>
      <w:sz w:val="24"/>
      <w:szCs w:val="21"/>
    </w:rPr>
  </w:style>
  <w:style w:type="character" w:customStyle="1" w:styleId="affffff0">
    <w:name w:val="批注文字 字符"/>
    <w:uiPriority w:val="99"/>
    <w:qFormat/>
    <w:rPr>
      <w:rFonts w:ascii="Times New Roman" w:eastAsia="宋体" w:hAnsi="Times New Roman" w:cs="Times New Roman"/>
      <w:sz w:val="24"/>
      <w:lang w:val="en-US" w:eastAsia="zh-CN" w:bidi="ar-SA"/>
    </w:rPr>
  </w:style>
  <w:style w:type="character" w:customStyle="1" w:styleId="affffff1">
    <w:name w:val="纯文本 字符"/>
    <w:uiPriority w:val="99"/>
    <w:qFormat/>
    <w:rPr>
      <w:rFonts w:ascii="宋体" w:eastAsia="宋体" w:hAnsi="Courier New" w:cs="Times New Roman"/>
      <w:kern w:val="2"/>
      <w:sz w:val="21"/>
      <w:szCs w:val="21"/>
      <w:lang w:val="en-US" w:eastAsia="zh-CN" w:bidi="ar-SA"/>
    </w:rPr>
  </w:style>
  <w:style w:type="paragraph" w:customStyle="1" w:styleId="1f1">
    <w:name w:val="表格1"/>
    <w:basedOn w:val="a7"/>
    <w:qFormat/>
    <w:pPr>
      <w:ind w:firstLineChars="200" w:firstLine="480"/>
      <w:jc w:val="center"/>
    </w:pPr>
    <w:rPr>
      <w:sz w:val="24"/>
      <w:szCs w:val="20"/>
    </w:rPr>
  </w:style>
  <w:style w:type="character" w:customStyle="1" w:styleId="1f2">
    <w:name w:val="纯文本 字符1"/>
    <w:qFormat/>
    <w:rPr>
      <w:rFonts w:ascii="宋体" w:hAnsi="Courier New"/>
    </w:rPr>
  </w:style>
  <w:style w:type="character" w:customStyle="1" w:styleId="bjh-p">
    <w:name w:val="bjh-p"/>
    <w:qFormat/>
  </w:style>
  <w:style w:type="paragraph" w:customStyle="1" w:styleId="affffff2">
    <w:name w:val="无标题条"/>
    <w:next w:val="a7"/>
    <w:qFormat/>
    <w:pPr>
      <w:jc w:val="both"/>
    </w:pPr>
    <w:rPr>
      <w:sz w:val="21"/>
    </w:rPr>
  </w:style>
  <w:style w:type="character" w:customStyle="1" w:styleId="Char8">
    <w:name w:val="正文格式 Char"/>
    <w:link w:val="affffff3"/>
    <w:qFormat/>
    <w:locked/>
    <w:rPr>
      <w:rFonts w:ascii="宋体" w:hAnsi="宋体"/>
      <w:sz w:val="24"/>
      <w:szCs w:val="24"/>
      <w:lang w:val="en-GB"/>
    </w:rPr>
  </w:style>
  <w:style w:type="paragraph" w:customStyle="1" w:styleId="affffff3">
    <w:name w:val="正文格式"/>
    <w:basedOn w:val="a7"/>
    <w:link w:val="Char8"/>
    <w:qFormat/>
    <w:pPr>
      <w:spacing w:beforeLines="50" w:line="360" w:lineRule="auto"/>
      <w:ind w:firstLineChars="200" w:firstLine="480"/>
    </w:pPr>
    <w:rPr>
      <w:rFonts w:ascii="宋体" w:hAnsi="宋体"/>
      <w:kern w:val="0"/>
      <w:sz w:val="24"/>
      <w:lang w:val="en-GB"/>
    </w:rPr>
  </w:style>
  <w:style w:type="character" w:customStyle="1" w:styleId="27">
    <w:name w:val="纯文本 字符2"/>
    <w:basedOn w:val="a9"/>
    <w:link w:val="aff8"/>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0">
    <w:name w:val="字元 字元2"/>
    <w:basedOn w:val="a7"/>
    <w:qFormat/>
    <w:rPr>
      <w:rFonts w:ascii="Tahoma" w:hAnsi="Tahoma"/>
      <w:sz w:val="24"/>
      <w:szCs w:val="20"/>
    </w:rPr>
  </w:style>
  <w:style w:type="paragraph" w:customStyle="1" w:styleId="Char3CharCharChar2">
    <w:name w:val="Char3 Char Char Char2"/>
    <w:basedOn w:val="a7"/>
    <w:qFormat/>
    <w:rPr>
      <w:rFonts w:ascii="Tahoma" w:hAnsi="Tahoma"/>
      <w:sz w:val="24"/>
      <w:szCs w:val="20"/>
    </w:rPr>
  </w:style>
  <w:style w:type="paragraph" w:customStyle="1" w:styleId="2f1">
    <w:name w:val="正文文本缩进2"/>
    <w:basedOn w:val="a7"/>
    <w:qFormat/>
    <w:pPr>
      <w:spacing w:line="480" w:lineRule="exact"/>
      <w:ind w:firstLineChars="200" w:firstLine="480"/>
    </w:pPr>
    <w:rPr>
      <w:rFonts w:ascii="宋体" w:hAnsi="宋体"/>
      <w:kern w:val="0"/>
      <w:sz w:val="24"/>
      <w:lang w:val="zh-CN"/>
    </w:rPr>
  </w:style>
  <w:style w:type="paragraph" w:customStyle="1" w:styleId="Char30">
    <w:name w:val="Char3"/>
    <w:basedOn w:val="a7"/>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7"/>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7"/>
    <w:qFormat/>
    <w:pPr>
      <w:widowControl/>
      <w:spacing w:after="160" w:line="240" w:lineRule="exact"/>
      <w:jc w:val="left"/>
    </w:pPr>
    <w:rPr>
      <w:rFonts w:ascii="Verdana" w:eastAsia="仿宋_GB2312" w:hAnsi="Verdana"/>
      <w:kern w:val="0"/>
      <w:sz w:val="24"/>
      <w:szCs w:val="20"/>
      <w:lang w:eastAsia="en-US"/>
    </w:rPr>
  </w:style>
  <w:style w:type="paragraph" w:customStyle="1" w:styleId="2f2">
    <w:name w:val="列出段落2"/>
    <w:basedOn w:val="a7"/>
    <w:qFormat/>
    <w:pPr>
      <w:ind w:firstLineChars="200" w:firstLine="420"/>
    </w:pPr>
    <w:rPr>
      <w:rFonts w:ascii="Calibri" w:hAnsi="Calibri"/>
      <w:szCs w:val="22"/>
    </w:rPr>
  </w:style>
  <w:style w:type="paragraph" w:customStyle="1" w:styleId="CharCharChar1Char2">
    <w:name w:val="Char Char Char1 Char2"/>
    <w:basedOn w:val="a7"/>
    <w:qFormat/>
    <w:rPr>
      <w:rFonts w:ascii="Tahoma" w:hAnsi="Tahoma"/>
      <w:sz w:val="24"/>
      <w:szCs w:val="20"/>
    </w:rPr>
  </w:style>
  <w:style w:type="paragraph" w:customStyle="1" w:styleId="CharCharChar2">
    <w:name w:val="Char Char Char2"/>
    <w:basedOn w:val="a7"/>
    <w:qFormat/>
    <w:rPr>
      <w:rFonts w:ascii="Tahoma" w:hAnsi="Tahoma"/>
      <w:sz w:val="24"/>
      <w:szCs w:val="20"/>
    </w:rPr>
  </w:style>
  <w:style w:type="paragraph" w:customStyle="1" w:styleId="CharCharCharCharCharCharChar2">
    <w:name w:val="Char Char Char Char Char Char Char2"/>
    <w:basedOn w:val="a7"/>
    <w:qFormat/>
    <w:pPr>
      <w:snapToGrid w:val="0"/>
      <w:spacing w:line="360" w:lineRule="auto"/>
      <w:ind w:firstLineChars="200" w:firstLine="200"/>
    </w:pPr>
    <w:rPr>
      <w:rFonts w:eastAsia="仿宋_GB2312"/>
      <w:sz w:val="24"/>
    </w:rPr>
  </w:style>
  <w:style w:type="paragraph" w:customStyle="1" w:styleId="2f3">
    <w:name w:val="正文缩进2"/>
    <w:basedOn w:val="a7"/>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3">
    <w:name w:val="修订1"/>
    <w:qFormat/>
    <w:rPr>
      <w:kern w:val="2"/>
      <w:sz w:val="21"/>
      <w:szCs w:val="24"/>
    </w:rPr>
  </w:style>
  <w:style w:type="paragraph" w:customStyle="1" w:styleId="Char22">
    <w:name w:val="Char22"/>
    <w:basedOn w:val="a7"/>
    <w:qFormat/>
    <w:rPr>
      <w:rFonts w:ascii="Tahoma" w:hAnsi="Tahoma"/>
      <w:sz w:val="24"/>
      <w:szCs w:val="20"/>
    </w:rPr>
  </w:style>
  <w:style w:type="paragraph" w:customStyle="1" w:styleId="CharCharCharCharCharCharCharCharCharChar2">
    <w:name w:val="Char Char Char Char Char Char Char Char Char Char2"/>
    <w:basedOn w:val="a7"/>
    <w:qFormat/>
    <w:rPr>
      <w:rFonts w:ascii="宋体" w:hAnsi="宋体" w:cs="Courier New"/>
      <w:sz w:val="32"/>
      <w:szCs w:val="32"/>
    </w:rPr>
  </w:style>
  <w:style w:type="paragraph" w:customStyle="1" w:styleId="Char2CharCharCharCharCharChar1">
    <w:name w:val="Char2 Char Char Char Char Char Char1"/>
    <w:basedOn w:val="a7"/>
    <w:qFormat/>
    <w:pPr>
      <w:widowControl/>
      <w:spacing w:line="400" w:lineRule="exact"/>
      <w:jc w:val="center"/>
    </w:pPr>
  </w:style>
  <w:style w:type="character" w:customStyle="1" w:styleId="Chard">
    <w:name w:val="页脚 Char"/>
    <w:uiPriority w:val="99"/>
    <w:qFormat/>
    <w:rPr>
      <w:rFonts w:ascii="宋体" w:eastAsia="宋体"/>
      <w:sz w:val="18"/>
      <w:lang w:val="en-US" w:eastAsia="zh-CN" w:bidi="ar-SA"/>
    </w:rPr>
  </w:style>
  <w:style w:type="paragraph" w:customStyle="1" w:styleId="CharChar41">
    <w:name w:val="Char Char41"/>
    <w:basedOn w:val="a7"/>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7">
    <w:name w:val="标题 1 字符"/>
    <w:basedOn w:val="a9"/>
    <w:link w:val="16"/>
    <w:qFormat/>
    <w:rPr>
      <w:rFonts w:ascii="宋体"/>
      <w:b/>
      <w:kern w:val="44"/>
      <w:sz w:val="32"/>
    </w:rPr>
  </w:style>
  <w:style w:type="character" w:customStyle="1" w:styleId="41">
    <w:name w:val="标题 4 字符"/>
    <w:basedOn w:val="a9"/>
    <w:link w:val="40"/>
    <w:qFormat/>
    <w:rPr>
      <w:rFonts w:ascii="Arial" w:eastAsia="黑体" w:hAnsi="Arial"/>
      <w:b/>
      <w:sz w:val="28"/>
    </w:rPr>
  </w:style>
  <w:style w:type="character" w:customStyle="1" w:styleId="51">
    <w:name w:val="标题 5 字符"/>
    <w:basedOn w:val="a9"/>
    <w:link w:val="50"/>
    <w:qFormat/>
    <w:rPr>
      <w:b/>
      <w:sz w:val="28"/>
    </w:rPr>
  </w:style>
  <w:style w:type="character" w:customStyle="1" w:styleId="60">
    <w:name w:val="标题 6 字符"/>
    <w:basedOn w:val="a9"/>
    <w:link w:val="6"/>
    <w:qFormat/>
    <w:rPr>
      <w:rFonts w:ascii="Arial" w:eastAsia="黑体" w:hAnsi="Arial"/>
      <w:b/>
      <w:sz w:val="24"/>
    </w:rPr>
  </w:style>
  <w:style w:type="character" w:customStyle="1" w:styleId="70">
    <w:name w:val="标题 7 字符"/>
    <w:basedOn w:val="a9"/>
    <w:link w:val="7"/>
    <w:qFormat/>
    <w:rPr>
      <w:b/>
      <w:sz w:val="24"/>
    </w:rPr>
  </w:style>
  <w:style w:type="character" w:customStyle="1" w:styleId="80">
    <w:name w:val="标题 8 字符"/>
    <w:basedOn w:val="a9"/>
    <w:link w:val="8"/>
    <w:qFormat/>
    <w:rPr>
      <w:rFonts w:ascii="Arial" w:eastAsia="黑体" w:hAnsi="Arial"/>
      <w:sz w:val="24"/>
    </w:rPr>
  </w:style>
  <w:style w:type="character" w:customStyle="1" w:styleId="90">
    <w:name w:val="标题 9 字符"/>
    <w:basedOn w:val="a9"/>
    <w:link w:val="9"/>
    <w:qFormat/>
    <w:rPr>
      <w:rFonts w:ascii="Arial" w:eastAsia="黑体" w:hAnsi="Arial"/>
      <w:sz w:val="21"/>
    </w:rPr>
  </w:style>
  <w:style w:type="character" w:customStyle="1" w:styleId="afe">
    <w:name w:val="文档结构图 字符"/>
    <w:basedOn w:val="a9"/>
    <w:link w:val="afd"/>
    <w:qFormat/>
    <w:rPr>
      <w:kern w:val="2"/>
      <w:sz w:val="21"/>
      <w:szCs w:val="24"/>
      <w:shd w:val="clear" w:color="auto" w:fill="000080"/>
    </w:rPr>
  </w:style>
  <w:style w:type="character" w:customStyle="1" w:styleId="37">
    <w:name w:val="正文文本 3 字符"/>
    <w:basedOn w:val="a9"/>
    <w:link w:val="36"/>
    <w:qFormat/>
    <w:rPr>
      <w:kern w:val="2"/>
      <w:sz w:val="16"/>
      <w:szCs w:val="16"/>
    </w:rPr>
  </w:style>
  <w:style w:type="character" w:customStyle="1" w:styleId="af3">
    <w:name w:val="正文文本 字符"/>
    <w:basedOn w:val="a9"/>
    <w:link w:val="af1"/>
    <w:qFormat/>
    <w:rPr>
      <w:rFonts w:ascii="宋体" w:hAnsi="宋体"/>
      <w:kern w:val="2"/>
      <w:sz w:val="24"/>
      <w:szCs w:val="24"/>
    </w:rPr>
  </w:style>
  <w:style w:type="character" w:customStyle="1" w:styleId="affa">
    <w:name w:val="日期 字符"/>
    <w:basedOn w:val="a9"/>
    <w:link w:val="aff9"/>
    <w:qFormat/>
    <w:rPr>
      <w:rFonts w:ascii="仿宋_GB2312" w:eastAsia="仿宋_GB2312" w:hAnsi="宋体"/>
      <w:color w:val="000000"/>
      <w:kern w:val="2"/>
      <w:sz w:val="24"/>
      <w:szCs w:val="24"/>
    </w:rPr>
  </w:style>
  <w:style w:type="character" w:customStyle="1" w:styleId="29">
    <w:name w:val="正文文本缩进 2 字符"/>
    <w:basedOn w:val="a9"/>
    <w:link w:val="28"/>
    <w:qFormat/>
    <w:rPr>
      <w:rFonts w:ascii="仿宋_GB2312" w:eastAsia="仿宋_GB2312"/>
      <w:kern w:val="2"/>
      <w:sz w:val="24"/>
      <w:szCs w:val="24"/>
    </w:rPr>
  </w:style>
  <w:style w:type="character" w:customStyle="1" w:styleId="affe">
    <w:name w:val="批注框文本 字符"/>
    <w:basedOn w:val="a9"/>
    <w:link w:val="affd"/>
    <w:qFormat/>
    <w:rPr>
      <w:kern w:val="2"/>
      <w:sz w:val="18"/>
      <w:szCs w:val="18"/>
    </w:rPr>
  </w:style>
  <w:style w:type="character" w:customStyle="1" w:styleId="3a">
    <w:name w:val="正文文本缩进 3 字符"/>
    <w:basedOn w:val="a9"/>
    <w:link w:val="39"/>
    <w:qFormat/>
    <w:rPr>
      <w:rFonts w:ascii="宋体"/>
      <w:sz w:val="24"/>
    </w:rPr>
  </w:style>
  <w:style w:type="character" w:customStyle="1" w:styleId="HTML2">
    <w:name w:val="HTML 预设格式 字符"/>
    <w:basedOn w:val="a9"/>
    <w:link w:val="HTML1"/>
    <w:uiPriority w:val="99"/>
    <w:qFormat/>
    <w:rPr>
      <w:rFonts w:ascii="宋体" w:hAnsi="宋体" w:cs="宋体"/>
      <w:sz w:val="24"/>
      <w:szCs w:val="24"/>
    </w:rPr>
  </w:style>
  <w:style w:type="character" w:customStyle="1" w:styleId="af">
    <w:name w:val="批注主题 字符"/>
    <w:basedOn w:val="affffff0"/>
    <w:link w:val="ad"/>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ff5"/>
    <w:link w:val="2a"/>
    <w:qFormat/>
    <w:rPr>
      <w:rFonts w:eastAsia="宋体"/>
      <w:kern w:val="2"/>
      <w:sz w:val="24"/>
      <w:szCs w:val="24"/>
      <w:lang w:val="en-US" w:eastAsia="zh-CN" w:bidi="ar-SA"/>
    </w:rPr>
  </w:style>
  <w:style w:type="paragraph" w:customStyle="1" w:styleId="affffff4">
    <w:name w:val="图例"/>
    <w:basedOn w:val="a7"/>
    <w:qFormat/>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7"/>
    <w:uiPriority w:val="1"/>
    <w:qFormat/>
    <w:pPr>
      <w:autoSpaceDE w:val="0"/>
      <w:autoSpaceDN w:val="0"/>
      <w:jc w:val="left"/>
    </w:pPr>
    <w:rPr>
      <w:rFonts w:ascii="宋体" w:hAnsi="宋体" w:cs="宋体"/>
      <w:kern w:val="0"/>
      <w:sz w:val="22"/>
      <w:szCs w:val="22"/>
      <w:lang w:eastAsia="en-US"/>
    </w:rPr>
  </w:style>
  <w:style w:type="paragraph" w:customStyle="1" w:styleId="affffff5">
    <w:name w:val="*正文"/>
    <w:basedOn w:val="a7"/>
    <w:qFormat/>
    <w:pPr>
      <w:ind w:firstLine="480"/>
    </w:pPr>
  </w:style>
  <w:style w:type="character" w:customStyle="1" w:styleId="1f4">
    <w:name w:val="未处理的提及1"/>
    <w:basedOn w:val="a9"/>
    <w:uiPriority w:val="99"/>
    <w:semiHidden/>
    <w:unhideWhenUsed/>
    <w:qFormat/>
    <w:rPr>
      <w:color w:val="605E5C"/>
      <w:shd w:val="clear" w:color="auto" w:fill="E1DFDD"/>
    </w:rPr>
  </w:style>
  <w:style w:type="paragraph" w:customStyle="1" w:styleId="a">
    <w:name w:val="一级列表"/>
    <w:basedOn w:val="a7"/>
    <w:qFormat/>
    <w:pPr>
      <w:numPr>
        <w:numId w:val="9"/>
      </w:numPr>
      <w:tabs>
        <w:tab w:val="left" w:pos="480"/>
      </w:tabs>
      <w:adjustRightInd w:val="0"/>
      <w:snapToGrid w:val="0"/>
      <w:spacing w:beforeLines="50" w:line="360" w:lineRule="auto"/>
      <w:ind w:firstLineChars="200" w:firstLine="200"/>
    </w:pPr>
    <w:rPr>
      <w:rFonts w:ascii="Arial" w:hAnsi="Arial"/>
      <w:kern w:val="0"/>
      <w:sz w:val="24"/>
      <w:szCs w:val="20"/>
    </w:rPr>
  </w:style>
  <w:style w:type="character" w:customStyle="1" w:styleId="1f5">
    <w:name w:val="标题 字符1"/>
    <w:qFormat/>
    <w:rPr>
      <w:rFonts w:ascii="Arial" w:hAnsi="Arial" w:cs="Times New Roman"/>
      <w:b/>
      <w:bCs/>
      <w:kern w:val="2"/>
      <w:sz w:val="32"/>
      <w:szCs w:val="32"/>
    </w:rPr>
  </w:style>
  <w:style w:type="paragraph" w:customStyle="1" w:styleId="2f4">
    <w:name w:val="修订2"/>
    <w:hidden/>
    <w:uiPriority w:val="99"/>
    <w:unhideWhenUsed/>
    <w:qFormat/>
    <w:rPr>
      <w:kern w:val="2"/>
      <w:sz w:val="21"/>
      <w:szCs w:val="24"/>
    </w:rPr>
  </w:style>
  <w:style w:type="character" w:customStyle="1" w:styleId="af5">
    <w:name w:val="宏文本 字符"/>
    <w:basedOn w:val="a9"/>
    <w:link w:val="af4"/>
    <w:qFormat/>
    <w:rPr>
      <w:rFonts w:ascii="Courier New" w:hAnsi="Courier New" w:cs="Courier New"/>
      <w:kern w:val="2"/>
      <w:sz w:val="24"/>
      <w:szCs w:val="24"/>
    </w:rPr>
  </w:style>
  <w:style w:type="character" w:customStyle="1" w:styleId="af7">
    <w:name w:val="注释标题 字符"/>
    <w:basedOn w:val="a9"/>
    <w:link w:val="af6"/>
    <w:qFormat/>
    <w:rPr>
      <w:rFonts w:hAnsi="宋体"/>
    </w:rPr>
  </w:style>
  <w:style w:type="character" w:customStyle="1" w:styleId="aff1">
    <w:name w:val="称呼 字符"/>
    <w:basedOn w:val="a9"/>
    <w:link w:val="aff0"/>
    <w:qFormat/>
    <w:rPr>
      <w:rFonts w:hAnsi="宋体"/>
      <w:sz w:val="24"/>
    </w:rPr>
  </w:style>
  <w:style w:type="character" w:customStyle="1" w:styleId="aff3">
    <w:name w:val="结束语 字符"/>
    <w:basedOn w:val="a9"/>
    <w:link w:val="aff2"/>
    <w:qFormat/>
  </w:style>
  <w:style w:type="character" w:customStyle="1" w:styleId="HTML0">
    <w:name w:val="HTML 地址 字符"/>
    <w:basedOn w:val="a9"/>
    <w:link w:val="HTML"/>
    <w:qFormat/>
    <w:rPr>
      <w:i/>
    </w:rPr>
  </w:style>
  <w:style w:type="character" w:customStyle="1" w:styleId="affc">
    <w:name w:val="尾注文本 字符"/>
    <w:basedOn w:val="a9"/>
    <w:link w:val="affb"/>
    <w:qFormat/>
    <w:rPr>
      <w:kern w:val="2"/>
      <w:sz w:val="21"/>
      <w:szCs w:val="24"/>
    </w:rPr>
  </w:style>
  <w:style w:type="character" w:customStyle="1" w:styleId="afff5">
    <w:name w:val="签名 字符"/>
    <w:basedOn w:val="a9"/>
    <w:link w:val="afff4"/>
    <w:qFormat/>
  </w:style>
  <w:style w:type="character" w:customStyle="1" w:styleId="affffff6">
    <w:name w:val="副标题 字符"/>
    <w:basedOn w:val="a9"/>
    <w:qFormat/>
    <w:rPr>
      <w:rFonts w:asciiTheme="minorHAnsi" w:eastAsiaTheme="minorEastAsia" w:hAnsiTheme="minorHAnsi" w:cstheme="minorBidi"/>
      <w:b/>
      <w:bCs/>
      <w:kern w:val="28"/>
      <w:sz w:val="32"/>
      <w:szCs w:val="32"/>
    </w:rPr>
  </w:style>
  <w:style w:type="character" w:customStyle="1" w:styleId="afff9">
    <w:name w:val="脚注文本 字符"/>
    <w:basedOn w:val="a9"/>
    <w:link w:val="afff8"/>
    <w:qFormat/>
    <w:rPr>
      <w:kern w:val="2"/>
      <w:sz w:val="18"/>
      <w:szCs w:val="24"/>
    </w:rPr>
  </w:style>
  <w:style w:type="character" w:customStyle="1" w:styleId="2d">
    <w:name w:val="正文文本 2 字符"/>
    <w:basedOn w:val="a9"/>
    <w:link w:val="2c"/>
    <w:qFormat/>
    <w:rPr>
      <w:rFonts w:hAnsi="宋体"/>
      <w:b/>
      <w:color w:val="FF0000"/>
      <w:sz w:val="30"/>
    </w:rPr>
  </w:style>
  <w:style w:type="character" w:customStyle="1" w:styleId="afffc">
    <w:name w:val="信息标题 字符"/>
    <w:basedOn w:val="a9"/>
    <w:link w:val="afffb"/>
    <w:qFormat/>
    <w:rPr>
      <w:rFonts w:ascii="Arial" w:hAnsi="Arial"/>
      <w:sz w:val="24"/>
      <w:shd w:val="pct20" w:color="auto" w:fill="auto"/>
    </w:rPr>
  </w:style>
  <w:style w:type="character" w:customStyle="1" w:styleId="af2">
    <w:name w:val="正文文本首行缩进 字符"/>
    <w:basedOn w:val="af3"/>
    <w:link w:val="af0"/>
    <w:uiPriority w:val="99"/>
    <w:qFormat/>
    <w:rPr>
      <w:rFonts w:ascii="Arial" w:eastAsia="楷体_GB2312" w:hAnsi="Arial"/>
      <w:kern w:val="2"/>
      <w:sz w:val="24"/>
      <w:szCs w:val="24"/>
    </w:rPr>
  </w:style>
  <w:style w:type="table" w:customStyle="1" w:styleId="1f6">
    <w:name w:val="网格型1"/>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f0">
    <w:name w:val="批注主题 Char"/>
    <w:basedOn w:val="18"/>
    <w:link w:val="1f7"/>
    <w:qFormat/>
    <w:rPr>
      <w:b/>
      <w:bCs/>
      <w:kern w:val="2"/>
      <w:sz w:val="21"/>
      <w:szCs w:val="24"/>
    </w:rPr>
  </w:style>
  <w:style w:type="paragraph" w:customStyle="1" w:styleId="1f7">
    <w:name w:val="批注主题1"/>
    <w:basedOn w:val="ae"/>
    <w:next w:val="ae"/>
    <w:link w:val="Charf0"/>
    <w:qFormat/>
    <w:rPr>
      <w:b/>
      <w:bCs/>
      <w:kern w:val="0"/>
      <w:sz w:val="20"/>
    </w:rPr>
  </w:style>
  <w:style w:type="character" w:customStyle="1" w:styleId="Charf1">
    <w:name w:val="正文首行缩进 Char"/>
    <w:basedOn w:val="af3"/>
    <w:link w:val="1f8"/>
    <w:qFormat/>
    <w:rPr>
      <w:rFonts w:ascii="宋体" w:hAnsi="宋体"/>
      <w:kern w:val="2"/>
      <w:sz w:val="24"/>
      <w:szCs w:val="24"/>
    </w:rPr>
  </w:style>
  <w:style w:type="paragraph" w:customStyle="1" w:styleId="1f8">
    <w:name w:val="正文首行缩进1"/>
    <w:basedOn w:val="a7"/>
    <w:link w:val="Charf1"/>
    <w:qFormat/>
    <w:pPr>
      <w:tabs>
        <w:tab w:val="left" w:pos="360"/>
      </w:tabs>
      <w:spacing w:line="220" w:lineRule="exact"/>
      <w:ind w:left="360" w:firstLineChars="200" w:hanging="360"/>
      <w:jc w:val="left"/>
    </w:pPr>
    <w:rPr>
      <w:kern w:val="0"/>
      <w:sz w:val="20"/>
    </w:rPr>
  </w:style>
  <w:style w:type="character" w:customStyle="1" w:styleId="Charf2">
    <w:name w:val="宏文本 Char"/>
    <w:basedOn w:val="a9"/>
    <w:link w:val="1f9"/>
    <w:qFormat/>
    <w:rPr>
      <w:rFonts w:ascii="Courier New" w:hAnsi="Courier New" w:cs="Courier New"/>
      <w:sz w:val="24"/>
      <w:szCs w:val="24"/>
    </w:rPr>
  </w:style>
  <w:style w:type="paragraph" w:customStyle="1" w:styleId="1f9">
    <w:name w:val="宏文本1"/>
    <w:link w:val="Charf2"/>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rPr>
  </w:style>
  <w:style w:type="character" w:customStyle="1" w:styleId="Charf3">
    <w:name w:val="文档结构图 Char"/>
    <w:basedOn w:val="a9"/>
    <w:link w:val="1fa"/>
    <w:qFormat/>
    <w:rPr>
      <w:rFonts w:ascii="Microsoft YaHei UI" w:eastAsia="Microsoft YaHei UI"/>
      <w:sz w:val="18"/>
      <w:szCs w:val="18"/>
    </w:rPr>
  </w:style>
  <w:style w:type="paragraph" w:customStyle="1" w:styleId="1fa">
    <w:name w:val="文档结构图1"/>
    <w:basedOn w:val="a7"/>
    <w:link w:val="Charf3"/>
    <w:qFormat/>
    <w:rPr>
      <w:rFonts w:ascii="Microsoft YaHei UI" w:eastAsia="Microsoft YaHei UI"/>
      <w:kern w:val="0"/>
      <w:sz w:val="18"/>
      <w:szCs w:val="18"/>
    </w:rPr>
  </w:style>
  <w:style w:type="character" w:customStyle="1" w:styleId="Charf4">
    <w:name w:val="称呼 Char"/>
    <w:basedOn w:val="a9"/>
    <w:link w:val="1fb"/>
    <w:qFormat/>
    <w:rPr>
      <w:szCs w:val="24"/>
    </w:rPr>
  </w:style>
  <w:style w:type="paragraph" w:customStyle="1" w:styleId="1fb">
    <w:name w:val="称呼1"/>
    <w:basedOn w:val="a7"/>
    <w:next w:val="a7"/>
    <w:link w:val="Charf4"/>
    <w:qFormat/>
    <w:rPr>
      <w:kern w:val="0"/>
      <w:sz w:val="20"/>
    </w:rPr>
  </w:style>
  <w:style w:type="character" w:customStyle="1" w:styleId="3Char0">
    <w:name w:val="正文文本 3 Char"/>
    <w:basedOn w:val="a9"/>
    <w:link w:val="310"/>
    <w:qFormat/>
    <w:rPr>
      <w:sz w:val="16"/>
      <w:szCs w:val="16"/>
    </w:rPr>
  </w:style>
  <w:style w:type="paragraph" w:customStyle="1" w:styleId="310">
    <w:name w:val="正文文本 31"/>
    <w:basedOn w:val="a7"/>
    <w:link w:val="3Char0"/>
    <w:qFormat/>
    <w:pPr>
      <w:spacing w:after="120"/>
    </w:pPr>
    <w:rPr>
      <w:kern w:val="0"/>
      <w:sz w:val="16"/>
      <w:szCs w:val="16"/>
    </w:rPr>
  </w:style>
  <w:style w:type="character" w:customStyle="1" w:styleId="Charf5">
    <w:name w:val="纯文本 Char"/>
    <w:basedOn w:val="a9"/>
    <w:link w:val="1fc"/>
    <w:qFormat/>
    <w:rPr>
      <w:rFonts w:ascii="宋体" w:hAnsi="Courier New" w:cs="Courier New"/>
      <w:szCs w:val="21"/>
    </w:rPr>
  </w:style>
  <w:style w:type="paragraph" w:customStyle="1" w:styleId="1fc">
    <w:name w:val="纯文本1"/>
    <w:basedOn w:val="a7"/>
    <w:link w:val="Charf5"/>
    <w:qFormat/>
    <w:rPr>
      <w:rFonts w:ascii="宋体" w:hAnsi="Courier New" w:cs="Courier New"/>
      <w:kern w:val="0"/>
      <w:sz w:val="20"/>
      <w:szCs w:val="21"/>
    </w:rPr>
  </w:style>
  <w:style w:type="character" w:customStyle="1" w:styleId="Charf6">
    <w:name w:val="日期 Char"/>
    <w:basedOn w:val="a9"/>
    <w:link w:val="1fd"/>
    <w:qFormat/>
    <w:rPr>
      <w:szCs w:val="24"/>
    </w:rPr>
  </w:style>
  <w:style w:type="paragraph" w:customStyle="1" w:styleId="1fd">
    <w:name w:val="日期1"/>
    <w:basedOn w:val="a7"/>
    <w:next w:val="a7"/>
    <w:link w:val="Charf6"/>
    <w:qFormat/>
    <w:pPr>
      <w:autoSpaceDE w:val="0"/>
      <w:autoSpaceDN w:val="0"/>
      <w:adjustRightInd w:val="0"/>
      <w:textAlignment w:val="baseline"/>
    </w:pPr>
    <w:rPr>
      <w:kern w:val="0"/>
      <w:sz w:val="20"/>
    </w:rPr>
  </w:style>
  <w:style w:type="character" w:customStyle="1" w:styleId="2Char0">
    <w:name w:val="正文文本缩进 2 Char"/>
    <w:basedOn w:val="a9"/>
    <w:link w:val="210"/>
    <w:qFormat/>
    <w:rPr>
      <w:szCs w:val="24"/>
    </w:rPr>
  </w:style>
  <w:style w:type="paragraph" w:customStyle="1" w:styleId="210">
    <w:name w:val="正文文本缩进 21"/>
    <w:basedOn w:val="a7"/>
    <w:link w:val="2Char0"/>
    <w:qFormat/>
    <w:pPr>
      <w:spacing w:after="120" w:line="480" w:lineRule="auto"/>
      <w:ind w:leftChars="200" w:left="420"/>
    </w:pPr>
    <w:rPr>
      <w:kern w:val="0"/>
      <w:sz w:val="20"/>
    </w:rPr>
  </w:style>
  <w:style w:type="character" w:customStyle="1" w:styleId="2Char1">
    <w:name w:val="正文首行缩进 2 Char"/>
    <w:basedOn w:val="Chara"/>
    <w:link w:val="211"/>
    <w:qFormat/>
    <w:rPr>
      <w:rFonts w:eastAsia="宋体"/>
      <w:kern w:val="2"/>
      <w:sz w:val="24"/>
      <w:szCs w:val="24"/>
      <w:lang w:val="en-US" w:eastAsia="zh-CN" w:bidi="ar-SA"/>
    </w:rPr>
  </w:style>
  <w:style w:type="paragraph" w:customStyle="1" w:styleId="211">
    <w:name w:val="正文首行缩进 21"/>
    <w:basedOn w:val="1b"/>
    <w:link w:val="2Char1"/>
    <w:qFormat/>
    <w:pPr>
      <w:spacing w:after="120" w:line="240" w:lineRule="auto"/>
      <w:ind w:leftChars="200" w:left="420" w:firstLine="200"/>
      <w:jc w:val="left"/>
    </w:pPr>
    <w:rPr>
      <w:rFonts w:ascii="Times New Roman" w:hAnsi="Times New Roman"/>
      <w:sz w:val="20"/>
    </w:rPr>
  </w:style>
  <w:style w:type="character" w:customStyle="1" w:styleId="19">
    <w:name w:val="副标题 字符1"/>
    <w:basedOn w:val="a9"/>
    <w:link w:val="afff6"/>
    <w:qFormat/>
    <w:rPr>
      <w:rFonts w:ascii="Arial" w:hAnsi="Arial"/>
      <w:b/>
      <w:kern w:val="28"/>
    </w:rPr>
  </w:style>
  <w:style w:type="character" w:customStyle="1" w:styleId="3Char1">
    <w:name w:val="正文文本缩进 3 Char"/>
    <w:basedOn w:val="a9"/>
    <w:link w:val="311"/>
    <w:qFormat/>
    <w:rPr>
      <w:sz w:val="16"/>
      <w:szCs w:val="16"/>
    </w:rPr>
  </w:style>
  <w:style w:type="paragraph" w:customStyle="1" w:styleId="311">
    <w:name w:val="正文文本缩进 31"/>
    <w:basedOn w:val="a7"/>
    <w:link w:val="3Char1"/>
    <w:qFormat/>
    <w:pPr>
      <w:ind w:leftChars="600" w:left="1260"/>
    </w:pPr>
    <w:rPr>
      <w:kern w:val="0"/>
      <w:sz w:val="16"/>
      <w:szCs w:val="16"/>
    </w:rPr>
  </w:style>
  <w:style w:type="character" w:customStyle="1" w:styleId="2Char2">
    <w:name w:val="正文文本 2 Char"/>
    <w:basedOn w:val="a9"/>
    <w:link w:val="212"/>
    <w:qFormat/>
    <w:rPr>
      <w:szCs w:val="24"/>
    </w:rPr>
  </w:style>
  <w:style w:type="paragraph" w:customStyle="1" w:styleId="212">
    <w:name w:val="正文文本 21"/>
    <w:basedOn w:val="a7"/>
    <w:link w:val="2Char2"/>
    <w:qFormat/>
    <w:pPr>
      <w:spacing w:after="120" w:line="480" w:lineRule="auto"/>
    </w:pPr>
    <w:rPr>
      <w:kern w:val="0"/>
      <w:sz w:val="20"/>
    </w:rPr>
  </w:style>
  <w:style w:type="character" w:customStyle="1" w:styleId="Charf7">
    <w:name w:val="信息标题 Char"/>
    <w:basedOn w:val="a9"/>
    <w:link w:val="1fe"/>
    <w:qFormat/>
    <w:rPr>
      <w:rFonts w:ascii="Calibri Light" w:hAnsi="Calibri Light"/>
      <w:sz w:val="24"/>
      <w:szCs w:val="24"/>
      <w:shd w:val="pct20" w:color="auto" w:fill="auto"/>
    </w:rPr>
  </w:style>
  <w:style w:type="paragraph" w:customStyle="1" w:styleId="1fe">
    <w:name w:val="信息标题1"/>
    <w:basedOn w:val="a7"/>
    <w:link w:val="Charf7"/>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jc w:val="left"/>
    </w:pPr>
    <w:rPr>
      <w:rFonts w:ascii="Calibri Light" w:hAnsi="Calibri Light"/>
      <w:kern w:val="0"/>
      <w:sz w:val="24"/>
      <w:shd w:val="pct20" w:color="auto" w:fill="auto"/>
    </w:rPr>
  </w:style>
  <w:style w:type="character" w:customStyle="1" w:styleId="HTMLChar">
    <w:name w:val="HTML 预设格式 Char"/>
    <w:basedOn w:val="a9"/>
    <w:link w:val="HTML10"/>
    <w:qFormat/>
    <w:rPr>
      <w:rFonts w:ascii="Courier New" w:hAnsi="Courier New" w:cs="Courier New"/>
    </w:rPr>
  </w:style>
  <w:style w:type="paragraph" w:customStyle="1" w:styleId="HTML10">
    <w:name w:val="HTML 预设格式1"/>
    <w:basedOn w:val="a7"/>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Chars="200" w:firstLine="200"/>
      <w:jc w:val="left"/>
    </w:pPr>
    <w:rPr>
      <w:rFonts w:ascii="Courier New" w:hAnsi="Courier New" w:cs="Courier New"/>
      <w:kern w:val="0"/>
      <w:sz w:val="20"/>
      <w:szCs w:val="20"/>
    </w:rPr>
  </w:style>
  <w:style w:type="character" w:customStyle="1" w:styleId="afa">
    <w:name w:val="题注 字符"/>
    <w:link w:val="af9"/>
    <w:qFormat/>
    <w:rPr>
      <w:rFonts w:ascii="华文中宋" w:eastAsia="华文中宋" w:hAnsi="华文中宋"/>
      <w:kern w:val="2"/>
      <w:sz w:val="36"/>
    </w:rPr>
  </w:style>
  <w:style w:type="character" w:customStyle="1" w:styleId="1ff">
    <w:name w:val="正文文本缩进 字符1"/>
    <w:qFormat/>
    <w:rPr>
      <w:rFonts w:ascii="Times New Roman" w:eastAsia="宋体" w:hAnsi="Times New Roman" w:cs="Times New Roman"/>
      <w:szCs w:val="24"/>
    </w:rPr>
  </w:style>
  <w:style w:type="character" w:customStyle="1" w:styleId="TOC10">
    <w:name w:val="TOC 1 字符"/>
    <w:link w:val="TOC1"/>
    <w:uiPriority w:val="39"/>
    <w:qFormat/>
    <w:rPr>
      <w:rFonts w:ascii="宋体" w:hAnsi="宋体"/>
      <w:b/>
      <w:kern w:val="2"/>
      <w:sz w:val="24"/>
      <w:szCs w:val="24"/>
    </w:rPr>
  </w:style>
  <w:style w:type="paragraph" w:customStyle="1" w:styleId="CharChar0">
    <w:name w:val="批注框文本 Char Char"/>
    <w:basedOn w:val="a7"/>
    <w:link w:val="CharCharCharChar"/>
    <w:qFormat/>
    <w:rPr>
      <w:sz w:val="18"/>
      <w:szCs w:val="18"/>
    </w:rPr>
  </w:style>
  <w:style w:type="character" w:customStyle="1" w:styleId="CharCharCharChar">
    <w:name w:val="批注框文本 Char Char Char Char"/>
    <w:link w:val="CharChar0"/>
    <w:qFormat/>
    <w:rPr>
      <w:kern w:val="2"/>
      <w:sz w:val="18"/>
      <w:szCs w:val="18"/>
    </w:rPr>
  </w:style>
  <w:style w:type="paragraph" w:customStyle="1" w:styleId="213">
    <w:name w:val="列表编号 21"/>
    <w:basedOn w:val="a7"/>
    <w:qFormat/>
    <w:pPr>
      <w:tabs>
        <w:tab w:val="left" w:pos="780"/>
      </w:tabs>
      <w:spacing w:line="360" w:lineRule="auto"/>
      <w:ind w:left="780" w:hanging="360"/>
      <w:jc w:val="left"/>
    </w:pPr>
    <w:rPr>
      <w:rFonts w:ascii="宋体" w:hAnsi="宋体"/>
      <w:color w:val="7030A0"/>
      <w:sz w:val="24"/>
      <w:szCs w:val="20"/>
    </w:rPr>
  </w:style>
  <w:style w:type="paragraph" w:customStyle="1" w:styleId="1ff0">
    <w:name w:val="引文目录1"/>
    <w:basedOn w:val="a7"/>
    <w:next w:val="a7"/>
    <w:qFormat/>
    <w:pPr>
      <w:spacing w:line="480" w:lineRule="exact"/>
      <w:ind w:leftChars="200" w:left="420" w:firstLineChars="200" w:firstLine="200"/>
      <w:jc w:val="left"/>
    </w:pPr>
    <w:rPr>
      <w:color w:val="7030A0"/>
      <w:sz w:val="24"/>
    </w:rPr>
  </w:style>
  <w:style w:type="paragraph" w:customStyle="1" w:styleId="81">
    <w:name w:val="索引 81"/>
    <w:basedOn w:val="a7"/>
    <w:next w:val="a7"/>
    <w:qFormat/>
    <w:pPr>
      <w:spacing w:line="480" w:lineRule="exact"/>
      <w:ind w:leftChars="1400" w:left="1400" w:firstLineChars="200" w:firstLine="200"/>
      <w:jc w:val="left"/>
    </w:pPr>
    <w:rPr>
      <w:color w:val="7030A0"/>
      <w:sz w:val="24"/>
    </w:rPr>
  </w:style>
  <w:style w:type="paragraph" w:customStyle="1" w:styleId="510">
    <w:name w:val="索引 51"/>
    <w:basedOn w:val="a7"/>
    <w:next w:val="a7"/>
    <w:qFormat/>
    <w:pPr>
      <w:spacing w:line="480" w:lineRule="exact"/>
      <w:ind w:leftChars="800" w:left="800" w:firstLineChars="200" w:firstLine="200"/>
      <w:jc w:val="left"/>
    </w:pPr>
    <w:rPr>
      <w:color w:val="7030A0"/>
      <w:sz w:val="24"/>
    </w:rPr>
  </w:style>
  <w:style w:type="paragraph" w:customStyle="1" w:styleId="1ff1">
    <w:name w:val="引文目录标题1"/>
    <w:basedOn w:val="a7"/>
    <w:next w:val="a7"/>
    <w:qFormat/>
    <w:pPr>
      <w:spacing w:before="120"/>
    </w:pPr>
    <w:rPr>
      <w:rFonts w:ascii="Arial" w:hAnsi="Arial" w:cs="Arial"/>
      <w:sz w:val="24"/>
    </w:rPr>
  </w:style>
  <w:style w:type="paragraph" w:customStyle="1" w:styleId="61">
    <w:name w:val="索引 61"/>
    <w:basedOn w:val="a7"/>
    <w:next w:val="a7"/>
    <w:qFormat/>
    <w:pPr>
      <w:spacing w:line="480" w:lineRule="exact"/>
      <w:ind w:leftChars="1000" w:left="1000" w:firstLineChars="200" w:firstLine="200"/>
      <w:jc w:val="left"/>
    </w:pPr>
    <w:rPr>
      <w:color w:val="7030A0"/>
      <w:sz w:val="24"/>
    </w:rPr>
  </w:style>
  <w:style w:type="paragraph" w:customStyle="1" w:styleId="312">
    <w:name w:val="列表编号 31"/>
    <w:basedOn w:val="a7"/>
    <w:qFormat/>
    <w:pPr>
      <w:tabs>
        <w:tab w:val="left" w:pos="1200"/>
      </w:tabs>
      <w:spacing w:line="360" w:lineRule="auto"/>
      <w:ind w:left="1200" w:hanging="360"/>
      <w:jc w:val="left"/>
    </w:pPr>
    <w:rPr>
      <w:rFonts w:ascii="宋体" w:hAnsi="宋体"/>
      <w:color w:val="7030A0"/>
      <w:sz w:val="24"/>
      <w:szCs w:val="20"/>
    </w:rPr>
  </w:style>
  <w:style w:type="paragraph" w:customStyle="1" w:styleId="214">
    <w:name w:val="列表 21"/>
    <w:basedOn w:val="a7"/>
    <w:qFormat/>
    <w:pPr>
      <w:widowControl/>
      <w:ind w:left="840" w:hanging="420"/>
      <w:jc w:val="left"/>
    </w:pPr>
    <w:rPr>
      <w:rFonts w:ascii="宋体"/>
      <w:kern w:val="0"/>
      <w:sz w:val="22"/>
      <w:szCs w:val="20"/>
    </w:rPr>
  </w:style>
  <w:style w:type="paragraph" w:customStyle="1" w:styleId="1ff2">
    <w:name w:val="列表接续1"/>
    <w:basedOn w:val="a7"/>
    <w:qFormat/>
    <w:pPr>
      <w:widowControl/>
      <w:spacing w:after="120"/>
      <w:ind w:left="420"/>
      <w:jc w:val="left"/>
    </w:pPr>
    <w:rPr>
      <w:rFonts w:ascii="宋体"/>
      <w:kern w:val="0"/>
      <w:sz w:val="22"/>
      <w:szCs w:val="20"/>
    </w:rPr>
  </w:style>
  <w:style w:type="paragraph" w:customStyle="1" w:styleId="1ff3">
    <w:name w:val="文本块1"/>
    <w:basedOn w:val="a7"/>
    <w:qFormat/>
    <w:pPr>
      <w:tabs>
        <w:tab w:val="left" w:pos="8364"/>
      </w:tabs>
      <w:ind w:left="840" w:right="-57" w:hanging="300"/>
    </w:pPr>
    <w:rPr>
      <w:rFonts w:ascii="宋体"/>
      <w:szCs w:val="20"/>
    </w:rPr>
  </w:style>
  <w:style w:type="paragraph" w:customStyle="1" w:styleId="410">
    <w:name w:val="索引 41"/>
    <w:basedOn w:val="a7"/>
    <w:next w:val="a7"/>
    <w:qFormat/>
    <w:pPr>
      <w:spacing w:line="480" w:lineRule="exact"/>
      <w:ind w:leftChars="600" w:left="600" w:firstLineChars="200" w:firstLine="200"/>
      <w:jc w:val="left"/>
    </w:pPr>
    <w:rPr>
      <w:color w:val="7030A0"/>
      <w:sz w:val="24"/>
    </w:rPr>
  </w:style>
  <w:style w:type="paragraph" w:customStyle="1" w:styleId="411">
    <w:name w:val="列表编号 41"/>
    <w:basedOn w:val="a7"/>
    <w:qFormat/>
    <w:pPr>
      <w:tabs>
        <w:tab w:val="left" w:pos="1620"/>
      </w:tabs>
      <w:spacing w:line="360" w:lineRule="auto"/>
      <w:ind w:left="1620" w:hanging="360"/>
    </w:pPr>
    <w:rPr>
      <w:rFonts w:ascii="宋体" w:hAnsi="宋体"/>
      <w:sz w:val="24"/>
      <w:szCs w:val="20"/>
    </w:rPr>
  </w:style>
  <w:style w:type="paragraph" w:customStyle="1" w:styleId="313">
    <w:name w:val="索引 31"/>
    <w:basedOn w:val="a7"/>
    <w:next w:val="a7"/>
    <w:qFormat/>
    <w:pPr>
      <w:spacing w:line="480" w:lineRule="exact"/>
      <w:ind w:leftChars="400" w:left="400" w:firstLineChars="200" w:firstLine="200"/>
      <w:jc w:val="left"/>
    </w:pPr>
    <w:rPr>
      <w:color w:val="7030A0"/>
      <w:sz w:val="24"/>
    </w:rPr>
  </w:style>
  <w:style w:type="paragraph" w:customStyle="1" w:styleId="1ff4">
    <w:name w:val="索引标题1"/>
    <w:basedOn w:val="a7"/>
    <w:next w:val="110"/>
    <w:qFormat/>
  </w:style>
  <w:style w:type="paragraph" w:customStyle="1" w:styleId="110">
    <w:name w:val="索引 11"/>
    <w:basedOn w:val="a7"/>
    <w:next w:val="a7"/>
    <w:qFormat/>
    <w:pPr>
      <w:spacing w:line="360" w:lineRule="auto"/>
      <w:ind w:leftChars="547" w:left="1149"/>
    </w:pPr>
    <w:rPr>
      <w:szCs w:val="20"/>
    </w:rPr>
  </w:style>
  <w:style w:type="paragraph" w:customStyle="1" w:styleId="511">
    <w:name w:val="列表编号 51"/>
    <w:basedOn w:val="a7"/>
    <w:qFormat/>
    <w:pPr>
      <w:tabs>
        <w:tab w:val="left" w:pos="2040"/>
      </w:tabs>
      <w:spacing w:line="360" w:lineRule="auto"/>
      <w:ind w:left="2040" w:hanging="360"/>
      <w:jc w:val="left"/>
    </w:pPr>
    <w:rPr>
      <w:rFonts w:ascii="宋体" w:hAnsi="宋体"/>
      <w:color w:val="7030A0"/>
      <w:sz w:val="24"/>
      <w:szCs w:val="20"/>
    </w:rPr>
  </w:style>
  <w:style w:type="paragraph" w:customStyle="1" w:styleId="1ff5">
    <w:name w:val="列表1"/>
    <w:basedOn w:val="a7"/>
    <w:qFormat/>
    <w:pPr>
      <w:ind w:left="200" w:hangingChars="200" w:hanging="200"/>
    </w:pPr>
    <w:rPr>
      <w:szCs w:val="20"/>
    </w:rPr>
  </w:style>
  <w:style w:type="paragraph" w:customStyle="1" w:styleId="71">
    <w:name w:val="索引 71"/>
    <w:basedOn w:val="a7"/>
    <w:next w:val="a7"/>
    <w:qFormat/>
    <w:pPr>
      <w:spacing w:line="480" w:lineRule="exact"/>
      <w:ind w:leftChars="1200" w:left="1200" w:firstLineChars="200" w:firstLine="200"/>
      <w:jc w:val="left"/>
    </w:pPr>
    <w:rPr>
      <w:color w:val="7030A0"/>
      <w:sz w:val="24"/>
    </w:rPr>
  </w:style>
  <w:style w:type="paragraph" w:customStyle="1" w:styleId="91">
    <w:name w:val="索引 91"/>
    <w:basedOn w:val="a7"/>
    <w:next w:val="a7"/>
    <w:qFormat/>
    <w:pPr>
      <w:spacing w:line="480" w:lineRule="exact"/>
      <w:ind w:leftChars="1600" w:left="1600" w:firstLineChars="200" w:firstLine="200"/>
      <w:jc w:val="left"/>
    </w:pPr>
    <w:rPr>
      <w:color w:val="7030A0"/>
      <w:sz w:val="24"/>
    </w:rPr>
  </w:style>
  <w:style w:type="paragraph" w:customStyle="1" w:styleId="1ff6">
    <w:name w:val="图表目录1"/>
    <w:basedOn w:val="a7"/>
    <w:next w:val="a7"/>
    <w:qFormat/>
    <w:pPr>
      <w:spacing w:line="480" w:lineRule="exact"/>
      <w:ind w:leftChars="200" w:left="200" w:hangingChars="200" w:hanging="200"/>
      <w:jc w:val="left"/>
    </w:pPr>
    <w:rPr>
      <w:color w:val="7030A0"/>
      <w:sz w:val="24"/>
    </w:rPr>
  </w:style>
  <w:style w:type="paragraph" w:customStyle="1" w:styleId="1ff7">
    <w:name w:val="普通(网站)1"/>
    <w:basedOn w:val="a7"/>
    <w:qFormat/>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215">
    <w:name w:val="索引 21"/>
    <w:basedOn w:val="a7"/>
    <w:next w:val="a7"/>
    <w:qFormat/>
    <w:pPr>
      <w:spacing w:line="480" w:lineRule="exact"/>
      <w:ind w:leftChars="200" w:left="200" w:firstLineChars="200" w:firstLine="200"/>
      <w:jc w:val="left"/>
    </w:pPr>
    <w:rPr>
      <w:color w:val="7030A0"/>
      <w:sz w:val="24"/>
    </w:rPr>
  </w:style>
  <w:style w:type="paragraph" w:customStyle="1" w:styleId="45">
    <w:name w:val="标题4"/>
    <w:basedOn w:val="a7"/>
    <w:next w:val="a7"/>
    <w:qFormat/>
    <w:pPr>
      <w:keepNext/>
      <w:spacing w:line="360" w:lineRule="auto"/>
      <w:ind w:firstLineChars="200" w:firstLine="200"/>
      <w:jc w:val="left"/>
      <w:outlineLvl w:val="3"/>
    </w:pPr>
    <w:rPr>
      <w:b/>
      <w:kern w:val="0"/>
      <w:sz w:val="30"/>
    </w:rPr>
  </w:style>
  <w:style w:type="paragraph" w:customStyle="1" w:styleId="affffff7">
    <w:name w:val="四级标题格式"/>
    <w:basedOn w:val="40"/>
    <w:link w:val="CharChar2"/>
    <w:qFormat/>
    <w:pPr>
      <w:adjustRightInd/>
      <w:spacing w:before="0" w:afterLines="100" w:line="240" w:lineRule="auto"/>
      <w:jc w:val="left"/>
      <w:textAlignment w:val="auto"/>
    </w:pPr>
    <w:rPr>
      <w:rFonts w:ascii="Times New Roman" w:hAnsi="Times New Roman"/>
      <w:bCs/>
      <w:kern w:val="2"/>
      <w:szCs w:val="28"/>
    </w:rPr>
  </w:style>
  <w:style w:type="character" w:customStyle="1" w:styleId="CharChar2">
    <w:name w:val="四级标题格式 Char Char"/>
    <w:link w:val="affffff7"/>
    <w:qFormat/>
    <w:rPr>
      <w:rFonts w:eastAsia="黑体"/>
      <w:b/>
      <w:bCs/>
      <w:kern w:val="2"/>
      <w:sz w:val="28"/>
      <w:szCs w:val="28"/>
    </w:rPr>
  </w:style>
  <w:style w:type="paragraph" w:customStyle="1" w:styleId="3c">
    <w:name w:val="标题3"/>
    <w:basedOn w:val="33"/>
    <w:link w:val="3CharChar0"/>
    <w:qFormat/>
    <w:pPr>
      <w:tabs>
        <w:tab w:val="left" w:pos="360"/>
        <w:tab w:val="left" w:pos="840"/>
        <w:tab w:val="left" w:pos="2160"/>
      </w:tabs>
      <w:autoSpaceDE/>
      <w:autoSpaceDN/>
      <w:spacing w:before="0" w:after="0" w:line="360" w:lineRule="auto"/>
      <w:jc w:val="both"/>
      <w:textAlignment w:val="baseline"/>
    </w:pPr>
    <w:rPr>
      <w:rFonts w:hAnsi="宋体"/>
      <w:bCs/>
      <w:color w:val="92D050"/>
      <w:kern w:val="44"/>
      <w:szCs w:val="21"/>
      <w:u w:val="none"/>
    </w:rPr>
  </w:style>
  <w:style w:type="character" w:customStyle="1" w:styleId="3CharChar0">
    <w:name w:val="标题3 Char Char"/>
    <w:link w:val="3c"/>
    <w:qFormat/>
    <w:rPr>
      <w:rFonts w:ascii="宋体" w:hAnsi="宋体"/>
      <w:b/>
      <w:bCs/>
      <w:color w:val="92D050"/>
      <w:kern w:val="44"/>
      <w:sz w:val="24"/>
      <w:szCs w:val="21"/>
    </w:rPr>
  </w:style>
  <w:style w:type="paragraph" w:customStyle="1" w:styleId="240">
    <w:name w:val="样式 宋体 行距: 固定值 24 磅"/>
    <w:basedOn w:val="a7"/>
    <w:link w:val="24CharChar"/>
    <w:qFormat/>
    <w:pPr>
      <w:spacing w:line="480" w:lineRule="exact"/>
      <w:ind w:firstLineChars="200" w:firstLine="585"/>
      <w:jc w:val="left"/>
    </w:pPr>
    <w:rPr>
      <w:rFonts w:ascii="宋体" w:cs="宋体"/>
      <w:color w:val="7030A0"/>
      <w:sz w:val="28"/>
    </w:rPr>
  </w:style>
  <w:style w:type="character" w:customStyle="1" w:styleId="24CharChar">
    <w:name w:val="样式 宋体 行距: 固定值 24 磅 Char Char"/>
    <w:link w:val="240"/>
    <w:qFormat/>
    <w:rPr>
      <w:rFonts w:ascii="宋体" w:cs="宋体"/>
      <w:color w:val="7030A0"/>
      <w:kern w:val="2"/>
      <w:sz w:val="28"/>
      <w:szCs w:val="24"/>
    </w:rPr>
  </w:style>
  <w:style w:type="paragraph" w:customStyle="1" w:styleId="2f5">
    <w:name w:val="样式 首行缩进:  2 字符"/>
    <w:basedOn w:val="a7"/>
    <w:link w:val="2Char10"/>
    <w:qFormat/>
    <w:pPr>
      <w:spacing w:line="480" w:lineRule="exact"/>
      <w:ind w:firstLineChars="200" w:firstLine="480"/>
      <w:jc w:val="left"/>
    </w:pPr>
    <w:rPr>
      <w:color w:val="7030A0"/>
      <w:sz w:val="24"/>
    </w:rPr>
  </w:style>
  <w:style w:type="character" w:customStyle="1" w:styleId="2Char10">
    <w:name w:val="样式 首行缩进:  2 字符 Char1"/>
    <w:link w:val="2f5"/>
    <w:qFormat/>
    <w:rPr>
      <w:color w:val="7030A0"/>
      <w:kern w:val="2"/>
      <w:sz w:val="24"/>
      <w:szCs w:val="24"/>
    </w:rPr>
  </w:style>
  <w:style w:type="paragraph" w:customStyle="1" w:styleId="wjnew">
    <w:name w:val="正文－wjnew"/>
    <w:basedOn w:val="a7"/>
    <w:link w:val="wjnewCharChar"/>
    <w:qFormat/>
    <w:pPr>
      <w:adjustRightInd w:val="0"/>
      <w:snapToGrid w:val="0"/>
      <w:spacing w:line="360" w:lineRule="auto"/>
      <w:ind w:firstLine="420"/>
    </w:pPr>
    <w:rPr>
      <w:rFonts w:ascii="宋体" w:cs="宋体"/>
      <w:szCs w:val="21"/>
    </w:rPr>
  </w:style>
  <w:style w:type="character" w:customStyle="1" w:styleId="wjnewCharChar">
    <w:name w:val="正文－wjnew Char Char"/>
    <w:link w:val="wjnew"/>
    <w:qFormat/>
    <w:rPr>
      <w:rFonts w:ascii="宋体" w:cs="宋体"/>
      <w:kern w:val="2"/>
      <w:sz w:val="21"/>
      <w:szCs w:val="21"/>
    </w:rPr>
  </w:style>
  <w:style w:type="paragraph" w:customStyle="1" w:styleId="1ff8">
    <w:name w:val="(1)"/>
    <w:basedOn w:val="a7"/>
    <w:next w:val="a7"/>
    <w:link w:val="1CharChar"/>
    <w:qFormat/>
    <w:pPr>
      <w:tabs>
        <w:tab w:val="left" w:pos="813"/>
      </w:tabs>
      <w:spacing w:line="360" w:lineRule="auto"/>
      <w:ind w:left="813" w:hanging="567"/>
    </w:pPr>
    <w:rPr>
      <w:rFonts w:ascii="宋体" w:hAnsi="宋体"/>
      <w:sz w:val="24"/>
    </w:rPr>
  </w:style>
  <w:style w:type="character" w:customStyle="1" w:styleId="1CharChar">
    <w:name w:val="(1) Char Char"/>
    <w:link w:val="1ff8"/>
    <w:qFormat/>
    <w:rPr>
      <w:rFonts w:ascii="宋体" w:hAnsi="宋体"/>
      <w:kern w:val="2"/>
      <w:sz w:val="24"/>
      <w:szCs w:val="24"/>
    </w:rPr>
  </w:style>
  <w:style w:type="paragraph" w:customStyle="1" w:styleId="BJ15">
    <w:name w:val="正文 BJ15"/>
    <w:basedOn w:val="a7"/>
    <w:link w:val="BJ15CharChar"/>
    <w:qFormat/>
    <w:pPr>
      <w:adjustRightInd w:val="0"/>
      <w:snapToGrid w:val="0"/>
      <w:spacing w:line="360" w:lineRule="auto"/>
      <w:ind w:firstLineChars="200" w:firstLine="200"/>
      <w:jc w:val="left"/>
    </w:pPr>
    <w:rPr>
      <w:sz w:val="24"/>
    </w:rPr>
  </w:style>
  <w:style w:type="character" w:customStyle="1" w:styleId="BJ15CharChar">
    <w:name w:val="正文 BJ15 Char Char"/>
    <w:link w:val="BJ15"/>
    <w:qFormat/>
    <w:rPr>
      <w:kern w:val="2"/>
      <w:sz w:val="24"/>
      <w:szCs w:val="24"/>
    </w:rPr>
  </w:style>
  <w:style w:type="paragraph" w:customStyle="1" w:styleId="zlb">
    <w:name w:val="正文－zlb"/>
    <w:basedOn w:val="a7"/>
    <w:link w:val="zlbCharChar"/>
    <w:qFormat/>
    <w:pPr>
      <w:adjustRightInd w:val="0"/>
      <w:snapToGrid w:val="0"/>
      <w:spacing w:line="360" w:lineRule="auto"/>
      <w:ind w:firstLine="420"/>
    </w:pPr>
    <w:rPr>
      <w:rFonts w:ascii="宋体" w:cs="宋体"/>
      <w:sz w:val="24"/>
    </w:rPr>
  </w:style>
  <w:style w:type="character" w:customStyle="1" w:styleId="zlbCharChar">
    <w:name w:val="正文－zlb Char Char"/>
    <w:link w:val="zlb"/>
    <w:qFormat/>
    <w:rPr>
      <w:rFonts w:ascii="宋体" w:cs="宋体"/>
      <w:kern w:val="2"/>
      <w:sz w:val="24"/>
      <w:szCs w:val="24"/>
    </w:rPr>
  </w:style>
  <w:style w:type="paragraph" w:customStyle="1" w:styleId="BJ8">
    <w:name w:val="图表标题 BJ8"/>
    <w:basedOn w:val="a7"/>
    <w:link w:val="BJ8CharChar"/>
    <w:qFormat/>
    <w:pPr>
      <w:adjustRightInd w:val="0"/>
      <w:snapToGrid w:val="0"/>
      <w:ind w:firstLineChars="200" w:firstLine="200"/>
      <w:jc w:val="center"/>
    </w:pPr>
    <w:rPr>
      <w:rFonts w:eastAsia="黑体"/>
      <w:sz w:val="24"/>
    </w:rPr>
  </w:style>
  <w:style w:type="character" w:customStyle="1" w:styleId="BJ8CharChar">
    <w:name w:val="图表标题 BJ8 Char Char"/>
    <w:link w:val="BJ8"/>
    <w:qFormat/>
    <w:rPr>
      <w:rFonts w:eastAsia="黑体"/>
      <w:kern w:val="2"/>
      <w:sz w:val="24"/>
      <w:szCs w:val="24"/>
    </w:rPr>
  </w:style>
  <w:style w:type="paragraph" w:customStyle="1" w:styleId="2f6">
    <w:name w:val="列表框2"/>
    <w:basedOn w:val="a7"/>
    <w:link w:val="2CharChar0"/>
    <w:qFormat/>
    <w:pPr>
      <w:tabs>
        <w:tab w:val="left" w:pos="360"/>
        <w:tab w:val="left" w:pos="1628"/>
        <w:tab w:val="left" w:pos="2086"/>
      </w:tabs>
      <w:adjustRightInd w:val="0"/>
      <w:snapToGrid w:val="0"/>
      <w:ind w:left="1748" w:rightChars="100" w:right="210" w:firstLineChars="200" w:hanging="434"/>
      <w:jc w:val="left"/>
    </w:pPr>
    <w:rPr>
      <w:color w:val="7030A0"/>
      <w:spacing w:val="10"/>
      <w:sz w:val="24"/>
    </w:rPr>
  </w:style>
  <w:style w:type="character" w:customStyle="1" w:styleId="2CharChar0">
    <w:name w:val="列表框2 Char Char"/>
    <w:link w:val="2f6"/>
    <w:qFormat/>
    <w:rPr>
      <w:color w:val="7030A0"/>
      <w:spacing w:val="10"/>
      <w:kern w:val="2"/>
      <w:sz w:val="24"/>
      <w:szCs w:val="24"/>
    </w:rPr>
  </w:style>
  <w:style w:type="paragraph" w:customStyle="1" w:styleId="affffff8">
    <w:name w:val="五级标题格式"/>
    <w:basedOn w:val="50"/>
    <w:link w:val="CharChar3"/>
    <w:qFormat/>
    <w:pPr>
      <w:adjustRightInd/>
      <w:spacing w:before="0" w:afterLines="50" w:line="240" w:lineRule="auto"/>
      <w:jc w:val="left"/>
      <w:textAlignment w:val="auto"/>
    </w:pPr>
    <w:rPr>
      <w:bCs/>
      <w:kern w:val="2"/>
      <w:sz w:val="24"/>
      <w:szCs w:val="28"/>
    </w:rPr>
  </w:style>
  <w:style w:type="character" w:customStyle="1" w:styleId="CharChar3">
    <w:name w:val="五级标题格式 Char Char"/>
    <w:link w:val="affffff8"/>
    <w:qFormat/>
    <w:rPr>
      <w:b/>
      <w:bCs/>
      <w:kern w:val="2"/>
      <w:sz w:val="24"/>
      <w:szCs w:val="28"/>
    </w:rPr>
  </w:style>
  <w:style w:type="paragraph" w:customStyle="1" w:styleId="affffff9">
    <w:name w:val="正文段落格式"/>
    <w:basedOn w:val="2f5"/>
    <w:link w:val="CharCharChar0"/>
    <w:qFormat/>
    <w:pPr>
      <w:spacing w:afterLines="50" w:line="336" w:lineRule="auto"/>
    </w:pPr>
  </w:style>
  <w:style w:type="character" w:customStyle="1" w:styleId="CharCharChar0">
    <w:name w:val="正文段落格式 Char Char Char"/>
    <w:link w:val="affffff9"/>
    <w:qFormat/>
    <w:rPr>
      <w:color w:val="7030A0"/>
      <w:kern w:val="2"/>
      <w:sz w:val="24"/>
      <w:szCs w:val="24"/>
    </w:rPr>
  </w:style>
  <w:style w:type="paragraph" w:customStyle="1" w:styleId="BJ80">
    <w:name w:val="表格文字 BJ8"/>
    <w:basedOn w:val="a7"/>
    <w:link w:val="BJ8CharChar0"/>
    <w:qFormat/>
    <w:pPr>
      <w:adjustRightInd w:val="0"/>
      <w:snapToGrid w:val="0"/>
      <w:spacing w:line="400" w:lineRule="exact"/>
      <w:ind w:firstLineChars="200" w:firstLine="200"/>
      <w:jc w:val="center"/>
    </w:pPr>
    <w:rPr>
      <w:szCs w:val="21"/>
    </w:rPr>
  </w:style>
  <w:style w:type="character" w:customStyle="1" w:styleId="BJ8CharChar0">
    <w:name w:val="表格文字 BJ8 Char Char"/>
    <w:link w:val="BJ80"/>
    <w:qFormat/>
    <w:rPr>
      <w:kern w:val="2"/>
      <w:sz w:val="21"/>
      <w:szCs w:val="21"/>
    </w:rPr>
  </w:style>
  <w:style w:type="paragraph" w:customStyle="1" w:styleId="311111h3Heading3-oldheading3H3H31H3">
    <w:name w:val="样式 标题 31.1条标题1.1.1二级节名h3Heading 3 - oldheading 3H3H31H3..."/>
    <w:basedOn w:val="33"/>
    <w:link w:val="311111h3Heading3-oldheading3H3H31H3CharCharChar"/>
    <w:qFormat/>
    <w:pPr>
      <w:autoSpaceDE/>
      <w:autoSpaceDN/>
      <w:adjustRightInd/>
      <w:spacing w:before="240" w:line="480" w:lineRule="exact"/>
    </w:pPr>
    <w:rPr>
      <w:rFonts w:eastAsia="黑体" w:hAnsi="宋体"/>
      <w:bCs/>
      <w:kern w:val="2"/>
      <w:szCs w:val="21"/>
      <w:u w:val="none"/>
    </w:rPr>
  </w:style>
  <w:style w:type="character" w:customStyle="1" w:styleId="311111h3Heading3-oldheading3H3H31H3CharCharChar">
    <w:name w:val="样式 标题 31.1条标题1.1.1二级节名h3Heading 3 - oldheading 3H3H31H3... Char Char Char"/>
    <w:link w:val="311111h3Heading3-oldheading3H3H31H3"/>
    <w:qFormat/>
    <w:rPr>
      <w:rFonts w:ascii="宋体" w:eastAsia="黑体" w:hAnsi="宋体"/>
      <w:b/>
      <w:bCs/>
      <w:kern w:val="2"/>
      <w:sz w:val="24"/>
      <w:szCs w:val="21"/>
    </w:rPr>
  </w:style>
  <w:style w:type="paragraph" w:customStyle="1" w:styleId="2f7">
    <w:name w:val="标题2"/>
    <w:basedOn w:val="16"/>
    <w:link w:val="2CharChar1"/>
    <w:qFormat/>
    <w:pPr>
      <w:tabs>
        <w:tab w:val="left" w:pos="1440"/>
      </w:tabs>
      <w:autoSpaceDE/>
      <w:autoSpaceDN/>
      <w:adjustRightInd/>
      <w:spacing w:before="0" w:after="0" w:line="312" w:lineRule="auto"/>
    </w:pPr>
    <w:rPr>
      <w:bCs/>
      <w:color w:val="92D050"/>
      <w:sz w:val="30"/>
      <w:szCs w:val="44"/>
    </w:rPr>
  </w:style>
  <w:style w:type="character" w:customStyle="1" w:styleId="2CharChar1">
    <w:name w:val="标题2 Char Char"/>
    <w:link w:val="2f7"/>
    <w:qFormat/>
    <w:rPr>
      <w:rFonts w:ascii="宋体"/>
      <w:b/>
      <w:bCs/>
      <w:color w:val="92D050"/>
      <w:kern w:val="44"/>
      <w:sz w:val="30"/>
      <w:szCs w:val="44"/>
    </w:rPr>
  </w:style>
  <w:style w:type="paragraph" w:customStyle="1" w:styleId="QD3">
    <w:name w:val="正文 QD3"/>
    <w:basedOn w:val="a7"/>
    <w:link w:val="QD3CharChar"/>
    <w:qFormat/>
    <w:pPr>
      <w:adjustRightInd w:val="0"/>
      <w:snapToGrid w:val="0"/>
      <w:spacing w:line="360" w:lineRule="auto"/>
      <w:ind w:firstLineChars="200" w:firstLine="200"/>
      <w:jc w:val="left"/>
    </w:pPr>
    <w:rPr>
      <w:sz w:val="24"/>
    </w:rPr>
  </w:style>
  <w:style w:type="character" w:customStyle="1" w:styleId="QD3CharChar">
    <w:name w:val="正文 QD3 Char Char"/>
    <w:link w:val="QD3"/>
    <w:qFormat/>
    <w:rPr>
      <w:kern w:val="2"/>
      <w:sz w:val="24"/>
      <w:szCs w:val="24"/>
    </w:rPr>
  </w:style>
  <w:style w:type="paragraph" w:customStyle="1" w:styleId="BJ81">
    <w:name w:val="正文 BJ8"/>
    <w:basedOn w:val="a7"/>
    <w:link w:val="BJ8CharChar1"/>
    <w:qFormat/>
    <w:pPr>
      <w:adjustRightInd w:val="0"/>
      <w:snapToGrid w:val="0"/>
      <w:spacing w:line="360" w:lineRule="auto"/>
      <w:ind w:firstLineChars="200" w:firstLine="200"/>
      <w:jc w:val="left"/>
    </w:pPr>
    <w:rPr>
      <w:color w:val="7030A0"/>
      <w:sz w:val="24"/>
    </w:rPr>
  </w:style>
  <w:style w:type="character" w:customStyle="1" w:styleId="BJ8CharChar1">
    <w:name w:val="正文 BJ8 Char Char"/>
    <w:link w:val="BJ81"/>
    <w:qFormat/>
    <w:rPr>
      <w:color w:val="7030A0"/>
      <w:kern w:val="2"/>
      <w:sz w:val="24"/>
      <w:szCs w:val="24"/>
    </w:rPr>
  </w:style>
  <w:style w:type="paragraph" w:customStyle="1" w:styleId="1ff9">
    <w:name w:val="正文1"/>
    <w:basedOn w:val="a7"/>
    <w:link w:val="1CharChar0"/>
    <w:qFormat/>
    <w:pPr>
      <w:tabs>
        <w:tab w:val="left" w:pos="720"/>
        <w:tab w:val="right" w:pos="1191"/>
      </w:tabs>
      <w:spacing w:line="360" w:lineRule="auto"/>
      <w:ind w:left="720" w:hanging="360"/>
    </w:pPr>
    <w:rPr>
      <w:rFonts w:ascii="宋体" w:hAnsi="宋体"/>
      <w:kern w:val="10"/>
    </w:rPr>
  </w:style>
  <w:style w:type="character" w:customStyle="1" w:styleId="1CharChar0">
    <w:name w:val="正文1 Char Char"/>
    <w:link w:val="1ff9"/>
    <w:qFormat/>
    <w:rPr>
      <w:rFonts w:ascii="宋体" w:hAnsi="宋体"/>
      <w:kern w:val="10"/>
      <w:sz w:val="21"/>
      <w:szCs w:val="24"/>
    </w:rPr>
  </w:style>
  <w:style w:type="paragraph" w:customStyle="1" w:styleId="affffffa">
    <w:name w:val="样式"/>
    <w:link w:val="CharChar5"/>
    <w:qFormat/>
    <w:pPr>
      <w:widowControl w:val="0"/>
      <w:autoSpaceDE w:val="0"/>
      <w:autoSpaceDN w:val="0"/>
      <w:adjustRightInd w:val="0"/>
    </w:pPr>
    <w:rPr>
      <w:rFonts w:ascii="宋体" w:hAnsi="宋体" w:cs="宋体"/>
      <w:sz w:val="24"/>
      <w:szCs w:val="24"/>
    </w:rPr>
  </w:style>
  <w:style w:type="character" w:customStyle="1" w:styleId="CharChar5">
    <w:name w:val="样式 Char Char"/>
    <w:link w:val="affffffa"/>
    <w:qFormat/>
    <w:rPr>
      <w:rFonts w:ascii="宋体" w:hAnsi="宋体" w:cs="宋体"/>
      <w:sz w:val="24"/>
      <w:szCs w:val="24"/>
    </w:rPr>
  </w:style>
  <w:style w:type="paragraph" w:customStyle="1" w:styleId="affffffb">
    <w:name w:val="无编号正文"/>
    <w:basedOn w:val="af1"/>
    <w:next w:val="a7"/>
    <w:link w:val="CharChar6"/>
    <w:qFormat/>
    <w:pPr>
      <w:tabs>
        <w:tab w:val="clear" w:pos="567"/>
      </w:tabs>
      <w:spacing w:before="0" w:line="360" w:lineRule="auto"/>
      <w:ind w:leftChars="200" w:left="200" w:firstLineChars="200" w:firstLine="200"/>
    </w:pPr>
  </w:style>
  <w:style w:type="character" w:customStyle="1" w:styleId="CharChar6">
    <w:name w:val="无编号正文 Char Char"/>
    <w:link w:val="affffffb"/>
    <w:qFormat/>
    <w:rPr>
      <w:rFonts w:ascii="宋体" w:hAnsi="宋体"/>
      <w:kern w:val="2"/>
      <w:sz w:val="24"/>
      <w:szCs w:val="24"/>
    </w:rPr>
  </w:style>
  <w:style w:type="paragraph" w:customStyle="1" w:styleId="affffffc">
    <w:name w:val="表图名称"/>
    <w:link w:val="CharChar7"/>
    <w:qFormat/>
    <w:pPr>
      <w:widowControl w:val="0"/>
      <w:tabs>
        <w:tab w:val="left" w:pos="6120"/>
        <w:tab w:val="left" w:pos="13784"/>
      </w:tabs>
      <w:adjustRightInd w:val="0"/>
      <w:snapToGrid w:val="0"/>
      <w:spacing w:line="360" w:lineRule="auto"/>
      <w:jc w:val="center"/>
    </w:pPr>
    <w:rPr>
      <w:rFonts w:ascii="黑体" w:eastAsia="黑体" w:hAnsi="宋体"/>
      <w:kern w:val="2"/>
      <w:sz w:val="24"/>
      <w:szCs w:val="24"/>
    </w:rPr>
  </w:style>
  <w:style w:type="character" w:customStyle="1" w:styleId="CharChar7">
    <w:name w:val="表图名称 Char Char"/>
    <w:link w:val="affffffc"/>
    <w:qFormat/>
    <w:rPr>
      <w:rFonts w:ascii="黑体" w:eastAsia="黑体" w:hAnsi="宋体"/>
      <w:kern w:val="2"/>
      <w:sz w:val="24"/>
      <w:szCs w:val="24"/>
    </w:rPr>
  </w:style>
  <w:style w:type="paragraph" w:customStyle="1" w:styleId="affffffd">
    <w:name w:val="表格文字图表文字"/>
    <w:basedOn w:val="a7"/>
    <w:link w:val="CharCharChar3"/>
    <w:qFormat/>
    <w:pPr>
      <w:snapToGrid w:val="0"/>
      <w:ind w:firstLineChars="200" w:firstLine="200"/>
      <w:jc w:val="center"/>
    </w:pPr>
    <w:rPr>
      <w:color w:val="7030A0"/>
    </w:rPr>
  </w:style>
  <w:style w:type="character" w:customStyle="1" w:styleId="CharCharChar3">
    <w:name w:val="表格文字图表文字 Char Char Char"/>
    <w:link w:val="affffffd"/>
    <w:qFormat/>
    <w:rPr>
      <w:color w:val="7030A0"/>
      <w:kern w:val="2"/>
      <w:sz w:val="21"/>
      <w:szCs w:val="24"/>
    </w:rPr>
  </w:style>
  <w:style w:type="paragraph" w:customStyle="1" w:styleId="affffffe">
    <w:name w:val="通用"/>
    <w:basedOn w:val="a7"/>
    <w:qFormat/>
    <w:pPr>
      <w:spacing w:line="360" w:lineRule="auto"/>
      <w:ind w:leftChars="400" w:left="840"/>
    </w:pPr>
    <w:rPr>
      <w:rFonts w:ascii="宋体" w:hAnsi="宋体"/>
      <w:szCs w:val="20"/>
    </w:rPr>
  </w:style>
  <w:style w:type="paragraph" w:customStyle="1" w:styleId="120">
    <w:name w:val="样式 目录 1 + 首行缩进:  2 字符"/>
    <w:basedOn w:val="a7"/>
    <w:qFormat/>
    <w:pPr>
      <w:adjustRightInd w:val="0"/>
      <w:snapToGrid w:val="0"/>
      <w:spacing w:line="360" w:lineRule="auto"/>
      <w:ind w:firstLineChars="200" w:firstLine="200"/>
      <w:jc w:val="center"/>
    </w:pPr>
    <w:rPr>
      <w:rFonts w:cs="宋体"/>
      <w:b/>
      <w:bCs/>
      <w:caps/>
      <w:color w:val="7030A0"/>
      <w:sz w:val="30"/>
      <w:szCs w:val="28"/>
    </w:rPr>
  </w:style>
  <w:style w:type="paragraph" w:customStyle="1" w:styleId="xl69">
    <w:name w:val="xl69"/>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0"/>
      <w:szCs w:val="20"/>
    </w:rPr>
  </w:style>
  <w:style w:type="paragraph" w:customStyle="1" w:styleId="FooterFirst">
    <w:name w:val="Footer First"/>
    <w:basedOn w:val="afff"/>
    <w:qFormat/>
    <w:pPr>
      <w:keepLines/>
      <w:widowControl/>
      <w:tabs>
        <w:tab w:val="clear" w:pos="4153"/>
        <w:tab w:val="clear" w:pos="8306"/>
        <w:tab w:val="left" w:pos="1080"/>
        <w:tab w:val="left" w:pos="1627"/>
        <w:tab w:val="left" w:pos="2160"/>
        <w:tab w:val="left" w:pos="2880"/>
        <w:tab w:val="center" w:pos="4320"/>
      </w:tabs>
      <w:autoSpaceDE/>
      <w:autoSpaceDN/>
      <w:adjustRightInd/>
      <w:snapToGrid/>
      <w:spacing w:line="300" w:lineRule="exact"/>
      <w:jc w:val="center"/>
    </w:pPr>
    <w:rPr>
      <w:rFonts w:ascii="Univers" w:hAnsi="Univers"/>
      <w:sz w:val="22"/>
    </w:rPr>
  </w:style>
  <w:style w:type="paragraph" w:customStyle="1" w:styleId="zhengwen">
    <w:name w:val="zhengwen"/>
    <w:basedOn w:val="a7"/>
    <w:qFormat/>
    <w:pPr>
      <w:tabs>
        <w:tab w:val="left" w:pos="1077"/>
      </w:tabs>
      <w:adjustRightInd w:val="0"/>
      <w:snapToGrid w:val="0"/>
      <w:spacing w:line="520" w:lineRule="exact"/>
      <w:ind w:left="1077" w:firstLineChars="200" w:firstLine="200"/>
      <w:jc w:val="left"/>
    </w:pPr>
    <w:rPr>
      <w:bCs/>
      <w:color w:val="7030A0"/>
      <w:sz w:val="28"/>
    </w:rPr>
  </w:style>
  <w:style w:type="paragraph" w:customStyle="1" w:styleId="150">
    <w:name w:val="样式 宋体 行距: 1.5 倍行距"/>
    <w:basedOn w:val="a7"/>
    <w:qFormat/>
    <w:pPr>
      <w:ind w:firstLineChars="200" w:firstLine="200"/>
      <w:jc w:val="left"/>
    </w:pPr>
    <w:rPr>
      <w:rFonts w:ascii="宋体" w:hAnsi="宋体"/>
      <w:color w:val="7030A0"/>
      <w:szCs w:val="20"/>
    </w:rPr>
  </w:style>
  <w:style w:type="paragraph" w:customStyle="1" w:styleId="205">
    <w:name w:val="样式 左侧:  2 字符 段前: 0.5 行"/>
    <w:basedOn w:val="a7"/>
    <w:qFormat/>
    <w:pPr>
      <w:spacing w:beforeLines="50"/>
      <w:ind w:firstLineChars="200" w:firstLine="200"/>
    </w:pPr>
    <w:rPr>
      <w:rFonts w:ascii="宋体" w:cs="宋体"/>
      <w:sz w:val="24"/>
      <w:szCs w:val="20"/>
    </w:rPr>
  </w:style>
  <w:style w:type="paragraph" w:customStyle="1" w:styleId="afffffff">
    <w:name w:val="八级正文格式"/>
    <w:basedOn w:val="affffff9"/>
    <w:qFormat/>
    <w:pPr>
      <w:spacing w:after="120"/>
      <w:ind w:firstLineChars="0" w:firstLine="0"/>
    </w:pPr>
  </w:style>
  <w:style w:type="paragraph" w:customStyle="1" w:styleId="xl65">
    <w:name w:val="xl65"/>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宋体" w:cs="宋体"/>
      <w:kern w:val="0"/>
      <w:szCs w:val="21"/>
    </w:rPr>
  </w:style>
  <w:style w:type="paragraph" w:customStyle="1" w:styleId="CharCharCharCharChar056">
    <w:name w:val="样式 样式 列表框 Char Char Char Char Char + 段后: 0.5 行 + 左侧:  6 字符 首行缩进..."/>
    <w:basedOn w:val="CharCharCharCharChar05"/>
    <w:qFormat/>
    <w:pPr>
      <w:tabs>
        <w:tab w:val="left" w:pos="2297"/>
      </w:tabs>
      <w:ind w:leftChars="0" w:left="2297" w:firstLineChars="0" w:hanging="420"/>
    </w:pPr>
  </w:style>
  <w:style w:type="paragraph" w:customStyle="1" w:styleId="CharCharCharCharChar05">
    <w:name w:val="样式 列表框 Char Char Char Char Char + 段后: 0.5 行"/>
    <w:basedOn w:val="CharCharCharCharCharCharCharCharCharCharCharCharCharChar"/>
    <w:qFormat/>
    <w:pPr>
      <w:tabs>
        <w:tab w:val="left" w:pos="420"/>
      </w:tabs>
      <w:spacing w:after="156"/>
    </w:pPr>
    <w:rPr>
      <w:szCs w:val="20"/>
    </w:rPr>
  </w:style>
  <w:style w:type="paragraph" w:customStyle="1" w:styleId="CharCharCharCharCharCharCharCharCharCharCharCharCharChar">
    <w:name w:val="正常文本 Char Char Char Char Char Char Char Char Char Char Char Char Char Char"/>
    <w:basedOn w:val="a7"/>
    <w:qFormat/>
    <w:pPr>
      <w:spacing w:afterLines="50" w:line="320" w:lineRule="exact"/>
      <w:ind w:leftChars="600" w:left="600" w:firstLineChars="208" w:firstLine="208"/>
      <w:jc w:val="left"/>
    </w:pPr>
    <w:rPr>
      <w:rFonts w:ascii="宋体" w:eastAsia="楷体_GB2312" w:hAnsi="宋体"/>
      <w:color w:val="7030A0"/>
      <w:szCs w:val="18"/>
    </w:rPr>
  </w:style>
  <w:style w:type="paragraph" w:customStyle="1" w:styleId="55">
    <w:name w:val="条文 5"/>
    <w:next w:val="a7"/>
    <w:qFormat/>
    <w:pPr>
      <w:spacing w:line="310" w:lineRule="exact"/>
    </w:pPr>
    <w:rPr>
      <w:rFonts w:eastAsia="黑体"/>
      <w:sz w:val="21"/>
    </w:rPr>
  </w:style>
  <w:style w:type="paragraph" w:customStyle="1" w:styleId="xl75">
    <w:name w:val="xl75"/>
    <w:basedOn w:val="a7"/>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111">
    <w:name w:val="正文111"/>
    <w:basedOn w:val="a7"/>
    <w:qFormat/>
    <w:pPr>
      <w:tabs>
        <w:tab w:val="left" w:pos="840"/>
      </w:tabs>
      <w:snapToGrid w:val="0"/>
      <w:spacing w:line="500" w:lineRule="exact"/>
      <w:ind w:left="840" w:hanging="420"/>
    </w:pPr>
    <w:rPr>
      <w:rFonts w:ascii="宋体" w:hAnsi="宋体"/>
      <w:sz w:val="24"/>
      <w:szCs w:val="20"/>
    </w:rPr>
  </w:style>
  <w:style w:type="paragraph" w:customStyle="1" w:styleId="2110">
    <w:name w:val="正文文本缩进 211"/>
    <w:basedOn w:val="a7"/>
    <w:qFormat/>
    <w:pPr>
      <w:autoSpaceDE w:val="0"/>
      <w:autoSpaceDN w:val="0"/>
      <w:adjustRightInd w:val="0"/>
      <w:spacing w:line="360" w:lineRule="auto"/>
      <w:ind w:firstLineChars="200" w:firstLine="360"/>
      <w:jc w:val="left"/>
      <w:textAlignment w:val="baseline"/>
    </w:pPr>
    <w:rPr>
      <w:rFonts w:ascii="宋体"/>
      <w:color w:val="7030A0"/>
      <w:sz w:val="24"/>
      <w:szCs w:val="20"/>
    </w:rPr>
  </w:style>
  <w:style w:type="paragraph" w:customStyle="1" w:styleId="1ffa">
    <w:name w:val="批注框文本1"/>
    <w:basedOn w:val="a7"/>
    <w:qFormat/>
    <w:rPr>
      <w:sz w:val="16"/>
      <w:szCs w:val="16"/>
    </w:rPr>
  </w:style>
  <w:style w:type="paragraph" w:customStyle="1" w:styleId="afffffff0">
    <w:name w:val="*"/>
    <w:basedOn w:val="a7"/>
    <w:qFormat/>
    <w:pPr>
      <w:spacing w:line="360" w:lineRule="auto"/>
    </w:pPr>
    <w:rPr>
      <w:rFonts w:ascii="宋体" w:hAnsi="宋体"/>
      <w:kern w:val="0"/>
      <w:sz w:val="24"/>
    </w:rPr>
  </w:style>
  <w:style w:type="paragraph" w:customStyle="1" w:styleId="xl72">
    <w:name w:val="xl72"/>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4"/>
    </w:rPr>
  </w:style>
  <w:style w:type="paragraph" w:customStyle="1" w:styleId="afffffff1">
    <w:name w:val="表格标题"/>
    <w:basedOn w:val="50"/>
    <w:qFormat/>
    <w:pPr>
      <w:adjustRightInd/>
      <w:spacing w:before="0" w:after="0" w:line="240" w:lineRule="auto"/>
      <w:jc w:val="center"/>
      <w:textAlignment w:val="auto"/>
      <w:outlineLvl w:val="8"/>
    </w:pPr>
    <w:rPr>
      <w:b w:val="0"/>
      <w:bCs/>
      <w:kern w:val="2"/>
      <w:sz w:val="21"/>
      <w:szCs w:val="28"/>
      <w:lang w:val="zh-CN"/>
    </w:rPr>
  </w:style>
  <w:style w:type="paragraph" w:customStyle="1" w:styleId="afffffff2">
    <w:name w:val="七级标题格式"/>
    <w:basedOn w:val="a7"/>
    <w:qFormat/>
    <w:pPr>
      <w:spacing w:afterLines="50" w:line="336" w:lineRule="auto"/>
      <w:ind w:firstLineChars="200" w:firstLine="200"/>
      <w:jc w:val="left"/>
      <w:outlineLvl w:val="6"/>
    </w:pPr>
    <w:rPr>
      <w:color w:val="7030A0"/>
      <w:sz w:val="24"/>
    </w:rPr>
  </w:style>
  <w:style w:type="paragraph" w:customStyle="1" w:styleId="PartTitle">
    <w:name w:val="Part Title"/>
    <w:basedOn w:val="a7"/>
    <w:next w:val="a7"/>
    <w:qFormat/>
    <w:pPr>
      <w:keepNext/>
      <w:keepLines/>
      <w:widowControl/>
      <w:tabs>
        <w:tab w:val="left" w:pos="720"/>
        <w:tab w:val="left" w:pos="1080"/>
        <w:tab w:val="left" w:pos="1627"/>
      </w:tabs>
      <w:spacing w:before="600" w:after="120" w:line="300" w:lineRule="exact"/>
      <w:jc w:val="center"/>
    </w:pPr>
    <w:rPr>
      <w:rFonts w:ascii="Arial" w:hAnsi="Arial"/>
      <w:b/>
      <w:kern w:val="28"/>
      <w:sz w:val="36"/>
      <w:szCs w:val="20"/>
    </w:rPr>
  </w:style>
  <w:style w:type="paragraph" w:customStyle="1" w:styleId="afffffff3">
    <w:name w:val="二级标题格式"/>
    <w:basedOn w:val="23"/>
    <w:qFormat/>
    <w:pPr>
      <w:autoSpaceDE/>
      <w:autoSpaceDN/>
      <w:adjustRightInd/>
      <w:spacing w:before="0" w:afterLines="100" w:after="260" w:line="240" w:lineRule="auto"/>
      <w:jc w:val="left"/>
    </w:pPr>
    <w:rPr>
      <w:rFonts w:ascii="Times New Roman" w:hAnsi="Times New Roman"/>
      <w:b w:val="0"/>
      <w:bCs/>
      <w:color w:val="C00000"/>
      <w:kern w:val="2"/>
      <w:sz w:val="28"/>
      <w:szCs w:val="28"/>
    </w:rPr>
  </w:style>
  <w:style w:type="paragraph" w:customStyle="1" w:styleId="11111">
    <w:name w:val="样式 标题 1标题 1 1编号标题1标题1 + 宋体 加粗"/>
    <w:basedOn w:val="16"/>
    <w:qFormat/>
    <w:pPr>
      <w:tabs>
        <w:tab w:val="left" w:pos="2340"/>
      </w:tabs>
      <w:autoSpaceDE/>
      <w:autoSpaceDN/>
      <w:adjustRightInd/>
      <w:spacing w:afterLines="50" w:after="330" w:line="360" w:lineRule="exact"/>
      <w:ind w:left="1304" w:hanging="1304"/>
      <w:jc w:val="left"/>
    </w:pPr>
    <w:rPr>
      <w:rFonts w:hAnsi="宋体" w:cs="Arial"/>
      <w:bCs/>
      <w:sz w:val="28"/>
      <w:szCs w:val="28"/>
    </w:rPr>
  </w:style>
  <w:style w:type="paragraph" w:customStyle="1" w:styleId="CharCharCharCharChar">
    <w:name w:val="列表框 Char Char Char Char Char"/>
    <w:basedOn w:val="CharCharCharCharCharCharCharCharCharCharCharCharCharChar"/>
    <w:next w:val="CharCharCharCharCharCharCharCharCharCharCharCharCharChar"/>
    <w:qFormat/>
    <w:pPr>
      <w:tabs>
        <w:tab w:val="left" w:pos="450"/>
        <w:tab w:val="left" w:pos="874"/>
      </w:tabs>
      <w:adjustRightInd w:val="0"/>
      <w:snapToGrid w:val="0"/>
      <w:ind w:leftChars="0" w:left="874" w:rightChars="-5" w:right="-5" w:firstLineChars="0" w:hanging="420"/>
    </w:pPr>
    <w:rPr>
      <w:rFonts w:ascii="Times New Roman" w:hAnsi="Times New Roman"/>
      <w:szCs w:val="21"/>
    </w:rPr>
  </w:style>
  <w:style w:type="paragraph" w:customStyle="1" w:styleId="Subhead1">
    <w:name w:val="Subhead 1"/>
    <w:basedOn w:val="a7"/>
    <w:qFormat/>
    <w:pPr>
      <w:keepNext/>
      <w:pageBreakBefore/>
      <w:widowControl/>
      <w:tabs>
        <w:tab w:val="left" w:pos="1134"/>
        <w:tab w:val="left" w:pos="2552"/>
      </w:tabs>
      <w:autoSpaceDE w:val="0"/>
      <w:autoSpaceDN w:val="0"/>
      <w:adjustRightInd w:val="0"/>
      <w:spacing w:before="510" w:after="400" w:line="420" w:lineRule="atLeast"/>
      <w:ind w:left="1134" w:hanging="1134"/>
      <w:jc w:val="left"/>
    </w:pPr>
    <w:rPr>
      <w:rFonts w:ascii="Arial" w:eastAsia="黑体" w:hAnsi="Arial"/>
      <w:b/>
      <w:kern w:val="0"/>
      <w:sz w:val="32"/>
      <w:szCs w:val="20"/>
    </w:rPr>
  </w:style>
  <w:style w:type="paragraph" w:customStyle="1" w:styleId="2f8">
    <w:name w:val="正文文本2"/>
    <w:qFormat/>
    <w:pPr>
      <w:widowControl w:val="0"/>
      <w:autoSpaceDE w:val="0"/>
      <w:autoSpaceDN w:val="0"/>
      <w:adjustRightInd w:val="0"/>
      <w:spacing w:before="170" w:line="300" w:lineRule="atLeast"/>
      <w:ind w:left="1134"/>
      <w:jc w:val="both"/>
    </w:pPr>
    <w:rPr>
      <w:color w:val="000000"/>
      <w:sz w:val="24"/>
    </w:rPr>
  </w:style>
  <w:style w:type="paragraph" w:customStyle="1" w:styleId="Sprechblasentext">
    <w:name w:val="Sprechblasentext"/>
    <w:basedOn w:val="a7"/>
    <w:qFormat/>
    <w:pPr>
      <w:spacing w:line="300" w:lineRule="atLeast"/>
      <w:ind w:firstLine="709"/>
    </w:pPr>
    <w:rPr>
      <w:rFonts w:ascii="Tahoma" w:hAnsi="Tahoma" w:cs="Tahoma"/>
      <w:sz w:val="16"/>
      <w:szCs w:val="16"/>
    </w:rPr>
  </w:style>
  <w:style w:type="paragraph" w:customStyle="1" w:styleId="p0">
    <w:name w:val="p0"/>
    <w:basedOn w:val="a7"/>
    <w:qFormat/>
    <w:pPr>
      <w:widowControl/>
    </w:pPr>
    <w:rPr>
      <w:kern w:val="0"/>
      <w:szCs w:val="21"/>
    </w:rPr>
  </w:style>
  <w:style w:type="paragraph" w:customStyle="1" w:styleId="3105105">
    <w:name w:val="样式 样式 标题 3 + 段前: 1 行 段后: 0.5 行 + 段前: 1 行 段后: 0.5 行"/>
    <w:basedOn w:val="a7"/>
    <w:qFormat/>
    <w:pPr>
      <w:keepNext/>
      <w:keepLines/>
      <w:spacing w:beforeLines="100" w:afterLines="50"/>
      <w:ind w:firstLineChars="200" w:firstLine="200"/>
      <w:jc w:val="left"/>
      <w:outlineLvl w:val="2"/>
    </w:pPr>
    <w:rPr>
      <w:rFonts w:eastAsia="黑体" w:cs="宋体"/>
      <w:bCs/>
      <w:color w:val="7030A0"/>
      <w:sz w:val="22"/>
      <w:szCs w:val="22"/>
    </w:rPr>
  </w:style>
  <w:style w:type="paragraph" w:customStyle="1" w:styleId="afffffff4">
    <w:name w:val="表格正文"/>
    <w:basedOn w:val="a7"/>
    <w:next w:val="a7"/>
    <w:qFormat/>
    <w:pPr>
      <w:adjustRightInd w:val="0"/>
      <w:snapToGrid w:val="0"/>
      <w:jc w:val="center"/>
    </w:pPr>
    <w:rPr>
      <w:color w:val="548DD4"/>
    </w:rPr>
  </w:style>
  <w:style w:type="paragraph" w:customStyle="1" w:styleId="1ffb">
    <w:name w:val="样式1"/>
    <w:basedOn w:val="afff2"/>
    <w:next w:val="a7"/>
    <w:link w:val="1Char0"/>
    <w:qFormat/>
    <w:pPr>
      <w:jc w:val="left"/>
    </w:pPr>
  </w:style>
  <w:style w:type="character" w:customStyle="1" w:styleId="1Char0">
    <w:name w:val="样式1 Char"/>
    <w:link w:val="1ffb"/>
    <w:qFormat/>
    <w:rPr>
      <w:kern w:val="2"/>
      <w:sz w:val="18"/>
      <w:szCs w:val="18"/>
    </w:rPr>
  </w:style>
  <w:style w:type="paragraph" w:customStyle="1" w:styleId="Style19">
    <w:name w:val="_Style 19"/>
    <w:next w:val="a7"/>
    <w:qFormat/>
    <w:pPr>
      <w:widowControl w:val="0"/>
      <w:jc w:val="both"/>
    </w:pPr>
    <w:rPr>
      <w:kern w:val="2"/>
      <w:sz w:val="21"/>
      <w:szCs w:val="24"/>
    </w:rPr>
  </w:style>
  <w:style w:type="paragraph" w:customStyle="1" w:styleId="Bodytext1">
    <w:name w:val="Body text 1"/>
    <w:basedOn w:val="a7"/>
    <w:qFormat/>
    <w:pPr>
      <w:tabs>
        <w:tab w:val="left" w:pos="1134"/>
      </w:tabs>
      <w:autoSpaceDE w:val="0"/>
      <w:autoSpaceDN w:val="0"/>
      <w:adjustRightInd w:val="0"/>
      <w:spacing w:before="170" w:line="300" w:lineRule="atLeast"/>
      <w:ind w:left="1134" w:hanging="1134"/>
    </w:pPr>
    <w:rPr>
      <w:color w:val="000000"/>
      <w:kern w:val="0"/>
      <w:sz w:val="24"/>
      <w:szCs w:val="20"/>
    </w:rPr>
  </w:style>
  <w:style w:type="paragraph" w:customStyle="1" w:styleId="afffffff5">
    <w:name w:val="一级标题"/>
    <w:link w:val="3CharCharCharChar"/>
    <w:qFormat/>
    <w:pPr>
      <w:spacing w:before="480" w:after="120"/>
    </w:pPr>
    <w:rPr>
      <w:rFonts w:eastAsia="黑体"/>
      <w:b/>
      <w:kern w:val="2"/>
      <w:sz w:val="28"/>
    </w:rPr>
  </w:style>
  <w:style w:type="character" w:customStyle="1" w:styleId="3CharCharCharChar">
    <w:name w:val="标题 3 Char Char Char Char"/>
    <w:link w:val="afffffff5"/>
    <w:qFormat/>
    <w:rPr>
      <w:rFonts w:eastAsia="黑体"/>
      <w:b/>
      <w:kern w:val="2"/>
      <w:sz w:val="28"/>
    </w:rPr>
  </w:style>
  <w:style w:type="paragraph" w:customStyle="1" w:styleId="xl74">
    <w:name w:val="xl74"/>
    <w:basedOn w:val="a7"/>
    <w:qFormat/>
    <w:pPr>
      <w:widowControl/>
      <w:pBdr>
        <w:top w:val="single" w:sz="4" w:space="0" w:color="auto"/>
        <w:left w:val="single" w:sz="4" w:space="0" w:color="auto"/>
        <w:bottom w:val="single" w:sz="4" w:space="0" w:color="auto"/>
      </w:pBdr>
      <w:spacing w:before="100" w:beforeAutospacing="1" w:after="100" w:afterAutospacing="1"/>
      <w:jc w:val="center"/>
    </w:pPr>
    <w:rPr>
      <w:rFonts w:ascii="黑体" w:eastAsia="黑体" w:hAnsi="宋体" w:cs="宋体"/>
      <w:kern w:val="0"/>
      <w:szCs w:val="21"/>
    </w:rPr>
  </w:style>
  <w:style w:type="paragraph" w:customStyle="1" w:styleId="ParaCharCharCharCharCharCharChar">
    <w:name w:val="默认段落字体 Para Char Char Char Char Char Char Char"/>
    <w:basedOn w:val="a7"/>
    <w:qFormat/>
    <w:pPr>
      <w:tabs>
        <w:tab w:val="left" w:pos="4665"/>
        <w:tab w:val="left" w:pos="8970"/>
      </w:tabs>
      <w:ind w:firstLine="400"/>
    </w:pPr>
    <w:rPr>
      <w:szCs w:val="20"/>
    </w:rPr>
  </w:style>
  <w:style w:type="paragraph" w:customStyle="1" w:styleId="mjd">
    <w:name w:val="mjd"/>
    <w:basedOn w:val="a7"/>
    <w:qFormat/>
    <w:pPr>
      <w:tabs>
        <w:tab w:val="left" w:pos="1080"/>
        <w:tab w:val="left" w:pos="6960"/>
      </w:tabs>
      <w:autoSpaceDE w:val="0"/>
      <w:autoSpaceDN w:val="0"/>
      <w:adjustRightInd w:val="0"/>
      <w:spacing w:line="312" w:lineRule="atLeast"/>
      <w:ind w:left="1080" w:hanging="1080"/>
      <w:jc w:val="left"/>
    </w:pPr>
    <w:rPr>
      <w:rFonts w:ascii="宋体" w:hAnsi="Tms Rmn" w:hint="eastAsia"/>
      <w:kern w:val="0"/>
      <w:szCs w:val="20"/>
    </w:rPr>
  </w:style>
  <w:style w:type="paragraph" w:customStyle="1" w:styleId="afffffff6">
    <w:name w:val="招标文件》"/>
    <w:basedOn w:val="afffffff7"/>
    <w:qFormat/>
    <w:pPr>
      <w:tabs>
        <w:tab w:val="left" w:pos="560"/>
      </w:tabs>
      <w:ind w:left="200" w:firstLineChars="0" w:firstLine="0"/>
    </w:pPr>
  </w:style>
  <w:style w:type="paragraph" w:customStyle="1" w:styleId="afffffff7">
    <w:name w:val="招标文件正文"/>
    <w:qFormat/>
    <w:pPr>
      <w:spacing w:before="120" w:after="120" w:line="300" w:lineRule="auto"/>
      <w:ind w:firstLineChars="200" w:firstLine="200"/>
    </w:pPr>
    <w:rPr>
      <w:rFonts w:ascii="宋体"/>
      <w:spacing w:val="10"/>
      <w:w w:val="95"/>
      <w:sz w:val="21"/>
    </w:rPr>
  </w:style>
  <w:style w:type="paragraph" w:customStyle="1" w:styleId="NumberedList">
    <w:name w:val="Numbered List"/>
    <w:basedOn w:val="afff2"/>
    <w:qFormat/>
    <w:pPr>
      <w:widowControl/>
      <w:pBdr>
        <w:bottom w:val="none" w:sz="0" w:space="0" w:color="auto"/>
      </w:pBdr>
      <w:tabs>
        <w:tab w:val="clear" w:pos="4153"/>
        <w:tab w:val="clear" w:pos="8306"/>
        <w:tab w:val="left" w:pos="360"/>
      </w:tabs>
      <w:snapToGrid/>
      <w:ind w:left="360" w:hanging="360"/>
      <w:jc w:val="left"/>
    </w:pPr>
    <w:rPr>
      <w:rFonts w:ascii="Univers" w:hAnsi="Univers"/>
      <w:kern w:val="0"/>
      <w:sz w:val="22"/>
      <w:szCs w:val="20"/>
    </w:rPr>
  </w:style>
  <w:style w:type="paragraph" w:customStyle="1" w:styleId="3d">
    <w:name w:val="正文3"/>
    <w:qFormat/>
    <w:pPr>
      <w:spacing w:line="400" w:lineRule="exact"/>
      <w:ind w:firstLineChars="200" w:firstLine="200"/>
      <w:jc w:val="both"/>
    </w:pPr>
    <w:rPr>
      <w:kern w:val="2"/>
      <w:sz w:val="24"/>
    </w:rPr>
  </w:style>
  <w:style w:type="paragraph" w:customStyle="1" w:styleId="Char1CharChar1CharCharCharCharCharChar">
    <w:name w:val="Char1 Char Char1 Char Char Char Char Char Char"/>
    <w:basedOn w:val="a7"/>
    <w:qFormat/>
  </w:style>
  <w:style w:type="paragraph" w:customStyle="1" w:styleId="1ffc">
    <w:name w:val="正文文本1"/>
    <w:qFormat/>
    <w:pPr>
      <w:widowControl w:val="0"/>
      <w:autoSpaceDE w:val="0"/>
      <w:autoSpaceDN w:val="0"/>
      <w:adjustRightInd w:val="0"/>
      <w:spacing w:before="170" w:line="300" w:lineRule="atLeast"/>
      <w:ind w:left="1134"/>
      <w:jc w:val="both"/>
    </w:pPr>
    <w:rPr>
      <w:color w:val="000000"/>
      <w:sz w:val="24"/>
    </w:rPr>
  </w:style>
  <w:style w:type="paragraph" w:customStyle="1" w:styleId="5-018">
    <w:name w:val="样式 标题 5 + 右侧:  -0.18 字符"/>
    <w:basedOn w:val="a7"/>
    <w:qFormat/>
    <w:pPr>
      <w:tabs>
        <w:tab w:val="left" w:pos="1008"/>
      </w:tabs>
      <w:ind w:left="1134" w:hanging="1134"/>
    </w:pPr>
  </w:style>
  <w:style w:type="paragraph" w:customStyle="1" w:styleId="afffffff8">
    <w:name w:val="註解方塊文字"/>
    <w:basedOn w:val="a7"/>
    <w:qFormat/>
    <w:pPr>
      <w:widowControl/>
      <w:jc w:val="left"/>
    </w:pPr>
    <w:rPr>
      <w:rFonts w:ascii="Arial" w:eastAsia="PMingLiU" w:hAnsi="Arial"/>
      <w:kern w:val="0"/>
      <w:sz w:val="18"/>
      <w:szCs w:val="18"/>
    </w:rPr>
  </w:style>
  <w:style w:type="paragraph" w:customStyle="1" w:styleId="afffffff9">
    <w:name w:val="标题四"/>
    <w:basedOn w:val="1110"/>
    <w:qFormat/>
    <w:pPr>
      <w:tabs>
        <w:tab w:val="left" w:pos="0"/>
      </w:tabs>
      <w:spacing w:line="360" w:lineRule="auto"/>
      <w:ind w:left="0"/>
    </w:pPr>
    <w:rPr>
      <w:rFonts w:ascii="Tahoma" w:hAnsi="Tahoma"/>
      <w:sz w:val="24"/>
      <w:szCs w:val="24"/>
    </w:rPr>
  </w:style>
  <w:style w:type="paragraph" w:customStyle="1" w:styleId="1110">
    <w:name w:val="招标文件1.1.1"/>
    <w:qFormat/>
    <w:pPr>
      <w:spacing w:before="120" w:after="120" w:line="480" w:lineRule="exact"/>
      <w:ind w:left="200"/>
      <w:outlineLvl w:val="3"/>
    </w:pPr>
    <w:rPr>
      <w:rFonts w:ascii="宋体"/>
      <w:b/>
      <w:spacing w:val="10"/>
      <w:w w:val="95"/>
      <w:sz w:val="21"/>
    </w:rPr>
  </w:style>
  <w:style w:type="paragraph" w:customStyle="1" w:styleId="CharCharCharCharChar0">
    <w:name w:val="Char Char Char Char Char"/>
    <w:basedOn w:val="a7"/>
    <w:qFormat/>
    <w:pPr>
      <w:ind w:firstLineChars="200" w:firstLine="200"/>
      <w:jc w:val="left"/>
    </w:pPr>
    <w:rPr>
      <w:rFonts w:ascii="Tahoma" w:hAnsi="Tahoma"/>
      <w:color w:val="7030A0"/>
      <w:sz w:val="24"/>
      <w:szCs w:val="20"/>
    </w:rPr>
  </w:style>
  <w:style w:type="paragraph" w:customStyle="1" w:styleId="xl70">
    <w:name w:val="xl7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0"/>
      <w:szCs w:val="20"/>
    </w:rPr>
  </w:style>
  <w:style w:type="paragraph" w:customStyle="1" w:styleId="46">
    <w:name w:val="样式 标题 4 + 段前: 自动"/>
    <w:basedOn w:val="40"/>
    <w:qFormat/>
    <w:pPr>
      <w:tabs>
        <w:tab w:val="left" w:pos="1062"/>
      </w:tabs>
      <w:adjustRightInd/>
      <w:spacing w:beforeLines="50" w:after="0" w:line="400" w:lineRule="exact"/>
      <w:ind w:left="1062" w:hanging="864"/>
      <w:textAlignment w:val="auto"/>
    </w:pPr>
    <w:rPr>
      <w:rFonts w:ascii="宋体" w:eastAsia="宋体" w:cs="宋体"/>
      <w:bCs/>
      <w:kern w:val="2"/>
      <w:sz w:val="24"/>
      <w:szCs w:val="24"/>
    </w:rPr>
  </w:style>
  <w:style w:type="paragraph" w:customStyle="1" w:styleId="-zlb">
    <w:name w:val="顺序编号-zlb"/>
    <w:basedOn w:val="47"/>
    <w:qFormat/>
    <w:pPr>
      <w:ind w:firstLine="425"/>
      <w:outlineLvl w:val="8"/>
    </w:pPr>
  </w:style>
  <w:style w:type="paragraph" w:customStyle="1" w:styleId="47">
    <w:name w:val="级别4"/>
    <w:basedOn w:val="2f9"/>
    <w:qFormat/>
    <w:pPr>
      <w:outlineLvl w:val="3"/>
    </w:pPr>
    <w:rPr>
      <w:b w:val="0"/>
      <w:kern w:val="0"/>
    </w:rPr>
  </w:style>
  <w:style w:type="paragraph" w:customStyle="1" w:styleId="2f9">
    <w:name w:val="级别2"/>
    <w:basedOn w:val="16"/>
    <w:qFormat/>
    <w:pPr>
      <w:tabs>
        <w:tab w:val="left" w:pos="0"/>
      </w:tabs>
      <w:autoSpaceDE/>
      <w:autoSpaceDN/>
      <w:snapToGrid w:val="0"/>
      <w:spacing w:before="0" w:after="0" w:line="360" w:lineRule="auto"/>
      <w:jc w:val="both"/>
      <w:outlineLvl w:val="1"/>
    </w:pPr>
    <w:rPr>
      <w:rFonts w:hAnsi="宋体"/>
      <w:sz w:val="24"/>
      <w:szCs w:val="24"/>
    </w:rPr>
  </w:style>
  <w:style w:type="paragraph" w:customStyle="1" w:styleId="afffffffa">
    <w:name w:val="专用"/>
    <w:basedOn w:val="a7"/>
    <w:qFormat/>
    <w:pPr>
      <w:spacing w:afterLines="100"/>
      <w:ind w:left="838" w:hangingChars="262" w:hanging="838"/>
    </w:pPr>
    <w:rPr>
      <w:rFonts w:ascii="宋体"/>
      <w:b/>
      <w:color w:val="000000"/>
      <w:sz w:val="32"/>
      <w:szCs w:val="20"/>
    </w:rPr>
  </w:style>
  <w:style w:type="paragraph" w:customStyle="1" w:styleId="afffffffb">
    <w:name w:val="二级标题"/>
    <w:qFormat/>
    <w:pPr>
      <w:spacing w:before="240" w:after="120"/>
    </w:pPr>
    <w:rPr>
      <w:rFonts w:eastAsia="黑体"/>
      <w:b/>
      <w:kern w:val="2"/>
      <w:sz w:val="26"/>
    </w:rPr>
  </w:style>
  <w:style w:type="paragraph" w:customStyle="1" w:styleId="xl56">
    <w:name w:val="xl56"/>
    <w:basedOn w:val="a7"/>
    <w:qFormat/>
    <w:pPr>
      <w:widowControl/>
      <w:pBdr>
        <w:top w:val="single" w:sz="4" w:space="0" w:color="auto"/>
      </w:pBdr>
      <w:spacing w:before="100" w:after="100"/>
      <w:ind w:firstLineChars="200" w:firstLine="200"/>
      <w:jc w:val="center"/>
      <w:textAlignment w:val="center"/>
    </w:pPr>
    <w:rPr>
      <w:rFonts w:ascii="Arial Unicode MS" w:eastAsia="Arial Unicode MS" w:hAnsi="Arial Unicode MS"/>
      <w:color w:val="7030A0"/>
      <w:kern w:val="0"/>
      <w:szCs w:val="20"/>
    </w:rPr>
  </w:style>
  <w:style w:type="paragraph" w:customStyle="1" w:styleId="llp2">
    <w:name w:val="llp2"/>
    <w:basedOn w:val="a7"/>
    <w:qFormat/>
    <w:pPr>
      <w:spacing w:beforeLines="100" w:afterLines="100" w:line="240" w:lineRule="atLeast"/>
      <w:ind w:firstLineChars="200" w:firstLine="200"/>
      <w:jc w:val="left"/>
      <w:outlineLvl w:val="1"/>
    </w:pPr>
    <w:rPr>
      <w:rFonts w:eastAsia="黑体"/>
      <w:color w:val="7030A0"/>
      <w:sz w:val="32"/>
      <w:szCs w:val="32"/>
    </w:rPr>
  </w:style>
  <w:style w:type="paragraph" w:customStyle="1" w:styleId="Subtitle1">
    <w:name w:val="Sub title 1"/>
    <w:basedOn w:val="1ffc"/>
    <w:qFormat/>
    <w:pPr>
      <w:tabs>
        <w:tab w:val="left" w:pos="1304"/>
      </w:tabs>
      <w:ind w:left="1304" w:hanging="170"/>
    </w:pPr>
    <w:rPr>
      <w:color w:val="auto"/>
    </w:rPr>
  </w:style>
  <w:style w:type="paragraph" w:customStyle="1" w:styleId="220">
    <w:name w:val="样式 样式 首行缩进:  2 字符 + 首行缩进:  2 字符"/>
    <w:basedOn w:val="a7"/>
    <w:link w:val="22Char"/>
    <w:qFormat/>
    <w:pPr>
      <w:spacing w:line="360" w:lineRule="auto"/>
      <w:ind w:firstLineChars="200" w:firstLine="200"/>
      <w:jc w:val="left"/>
    </w:pPr>
    <w:rPr>
      <w:rFonts w:cs="宋体"/>
      <w:color w:val="7030A0"/>
      <w:szCs w:val="20"/>
    </w:rPr>
  </w:style>
  <w:style w:type="character" w:customStyle="1" w:styleId="22Char">
    <w:name w:val="样式 样式 首行缩进:  2 字符 + 首行缩进:  2 字符 Char"/>
    <w:link w:val="220"/>
    <w:qFormat/>
    <w:rPr>
      <w:rFonts w:cs="宋体"/>
      <w:color w:val="7030A0"/>
      <w:kern w:val="2"/>
      <w:sz w:val="21"/>
    </w:rPr>
  </w:style>
  <w:style w:type="paragraph" w:customStyle="1" w:styleId="2fa">
    <w:name w:val="正缩2字符"/>
    <w:basedOn w:val="a7"/>
    <w:qFormat/>
    <w:pPr>
      <w:spacing w:line="480" w:lineRule="exact"/>
      <w:ind w:firstLineChars="200" w:firstLine="200"/>
    </w:pPr>
    <w:rPr>
      <w:sz w:val="24"/>
    </w:rPr>
  </w:style>
  <w:style w:type="paragraph" w:customStyle="1" w:styleId="1111">
    <w:name w:val="招标文件1.1.1.1"/>
    <w:basedOn w:val="a7"/>
    <w:qFormat/>
    <w:pPr>
      <w:spacing w:before="120" w:after="120" w:line="480" w:lineRule="exact"/>
      <w:ind w:left="200" w:firstLineChars="200" w:firstLine="200"/>
      <w:jc w:val="left"/>
      <w:outlineLvl w:val="4"/>
    </w:pPr>
    <w:rPr>
      <w:rFonts w:ascii="宋体"/>
      <w:b/>
      <w:color w:val="7030A0"/>
      <w:spacing w:val="10"/>
      <w:w w:val="95"/>
    </w:rPr>
  </w:style>
  <w:style w:type="paragraph" w:customStyle="1" w:styleId="18511151115">
    <w:name w:val="样式 样式 宋体 小四 左侧:  1.85 厘米 段前: 11.15 磅 段后: 11.15 磅 + 图案: 清除 (白色)"/>
    <w:basedOn w:val="a7"/>
    <w:qFormat/>
    <w:pPr>
      <w:snapToGrid w:val="0"/>
      <w:ind w:left="1049" w:firstLineChars="200" w:firstLine="200"/>
      <w:jc w:val="left"/>
    </w:pPr>
    <w:rPr>
      <w:color w:val="7030A0"/>
      <w:sz w:val="24"/>
      <w:shd w:val="clear" w:color="auto" w:fill="FFFFFF"/>
    </w:rPr>
  </w:style>
  <w:style w:type="paragraph" w:customStyle="1" w:styleId="1ffd">
    <w:name w:val="标书正文1"/>
    <w:basedOn w:val="a7"/>
    <w:qFormat/>
    <w:pPr>
      <w:tabs>
        <w:tab w:val="left" w:pos="1438"/>
      </w:tabs>
      <w:spacing w:before="100" w:after="100" w:line="360" w:lineRule="auto"/>
      <w:ind w:left="1438" w:hanging="720"/>
    </w:pPr>
    <w:rPr>
      <w:rFonts w:ascii="宋体" w:hAnsi="宋体"/>
    </w:rPr>
  </w:style>
  <w:style w:type="paragraph" w:customStyle="1" w:styleId="xl71">
    <w:name w:val="xl71"/>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3e">
    <w:name w:val="级别3"/>
    <w:basedOn w:val="2f9"/>
    <w:qFormat/>
    <w:pPr>
      <w:ind w:firstLine="425"/>
      <w:outlineLvl w:val="2"/>
    </w:pPr>
    <w:rPr>
      <w:b w:val="0"/>
    </w:rPr>
  </w:style>
  <w:style w:type="paragraph" w:customStyle="1" w:styleId="1ffe">
    <w:name w:val="招标文件1）"/>
    <w:qFormat/>
    <w:pPr>
      <w:spacing w:before="120" w:after="120" w:line="300" w:lineRule="auto"/>
      <w:outlineLvl w:val="5"/>
    </w:pPr>
    <w:rPr>
      <w:rFonts w:ascii="宋体"/>
      <w:spacing w:val="10"/>
      <w:w w:val="95"/>
      <w:sz w:val="21"/>
    </w:rPr>
  </w:style>
  <w:style w:type="paragraph" w:customStyle="1" w:styleId="333bulletb23bullet1b1213bullet2b2223bul2">
    <w:name w:val="样式 标题 3列表编号33 bulletb23 bullet1b1213 bullet2b2223 bul...2"/>
    <w:basedOn w:val="a7"/>
    <w:qFormat/>
    <w:pPr>
      <w:ind w:left="1320" w:firstLineChars="200" w:hanging="420"/>
      <w:jc w:val="left"/>
    </w:pPr>
    <w:rPr>
      <w:color w:val="7030A0"/>
    </w:rPr>
  </w:style>
  <w:style w:type="paragraph" w:customStyle="1" w:styleId="BJ82">
    <w:name w:val="附图 BJ8"/>
    <w:basedOn w:val="a7"/>
    <w:qFormat/>
    <w:pPr>
      <w:adjustRightInd w:val="0"/>
      <w:snapToGrid w:val="0"/>
      <w:ind w:firstLineChars="200" w:firstLine="200"/>
      <w:jc w:val="center"/>
    </w:pPr>
    <w:rPr>
      <w:rFonts w:hAnsi="Arial"/>
      <w:color w:val="7030A0"/>
      <w:kern w:val="0"/>
    </w:rPr>
  </w:style>
  <w:style w:type="paragraph" w:customStyle="1" w:styleId="xl54">
    <w:name w:val="xl54"/>
    <w:basedOn w:val="a7"/>
    <w:qFormat/>
    <w:pPr>
      <w:widowControl/>
      <w:pBdr>
        <w:left w:val="single" w:sz="4" w:space="0" w:color="auto"/>
        <w:bottom w:val="single" w:sz="4" w:space="0" w:color="auto"/>
        <w:right w:val="single" w:sz="4" w:space="0" w:color="auto"/>
      </w:pBdr>
      <w:spacing w:before="100" w:after="100"/>
      <w:ind w:firstLineChars="200" w:firstLine="200"/>
      <w:jc w:val="center"/>
      <w:textAlignment w:val="center"/>
    </w:pPr>
    <w:rPr>
      <w:rFonts w:ascii="Arial Unicode MS" w:eastAsia="Arial Unicode MS" w:hAnsi="Arial Unicode MS"/>
      <w:color w:val="7030A0"/>
      <w:kern w:val="0"/>
      <w:szCs w:val="20"/>
    </w:rPr>
  </w:style>
  <w:style w:type="paragraph" w:customStyle="1" w:styleId="1fff">
    <w:name w:val="招标文件1"/>
    <w:basedOn w:val="a7"/>
    <w:qFormat/>
    <w:pPr>
      <w:tabs>
        <w:tab w:val="left" w:pos="420"/>
      </w:tabs>
      <w:spacing w:before="120" w:after="120" w:line="480" w:lineRule="exact"/>
      <w:ind w:left="200" w:firstLineChars="200" w:firstLine="200"/>
      <w:jc w:val="left"/>
      <w:outlineLvl w:val="1"/>
    </w:pPr>
    <w:rPr>
      <w:rFonts w:ascii="宋体"/>
      <w:b/>
      <w:color w:val="7030A0"/>
      <w:spacing w:val="10"/>
      <w:w w:val="95"/>
      <w:kern w:val="0"/>
      <w:sz w:val="28"/>
    </w:rPr>
  </w:style>
  <w:style w:type="paragraph" w:customStyle="1" w:styleId="ReportLevel1">
    <w:name w:val="Report Level 1"/>
    <w:basedOn w:val="a7"/>
    <w:next w:val="ReportText"/>
    <w:qFormat/>
    <w:pPr>
      <w:keepNext/>
      <w:widowControl/>
      <w:tabs>
        <w:tab w:val="left" w:pos="1080"/>
      </w:tabs>
      <w:spacing w:before="240" w:after="240" w:line="360" w:lineRule="auto"/>
      <w:ind w:left="1080" w:firstLineChars="200" w:hanging="1080"/>
      <w:jc w:val="left"/>
      <w:outlineLvl w:val="0"/>
    </w:pPr>
    <w:rPr>
      <w:rFonts w:ascii="Arial" w:hAnsi="Arial"/>
      <w:b/>
      <w:caps/>
      <w:color w:val="7030A0"/>
      <w:kern w:val="0"/>
      <w:sz w:val="24"/>
      <w:szCs w:val="21"/>
    </w:rPr>
  </w:style>
  <w:style w:type="paragraph" w:customStyle="1" w:styleId="ReportText">
    <w:name w:val="Report Text"/>
    <w:basedOn w:val="a7"/>
    <w:qFormat/>
    <w:pPr>
      <w:widowControl/>
      <w:spacing w:after="138"/>
      <w:ind w:left="1080" w:firstLineChars="200" w:firstLine="200"/>
      <w:jc w:val="left"/>
    </w:pPr>
    <w:rPr>
      <w:color w:val="7030A0"/>
      <w:kern w:val="0"/>
      <w:sz w:val="22"/>
      <w:szCs w:val="20"/>
      <w:lang w:eastAsia="en-US"/>
    </w:rPr>
  </w:style>
  <w:style w:type="paragraph" w:customStyle="1" w:styleId="xl59">
    <w:name w:val="xl59"/>
    <w:basedOn w:val="a7"/>
    <w:qFormat/>
    <w:pPr>
      <w:widowControl/>
      <w:pBdr>
        <w:bottom w:val="single" w:sz="4" w:space="0" w:color="auto"/>
      </w:pBdr>
      <w:spacing w:before="100" w:after="100"/>
      <w:ind w:firstLineChars="200" w:firstLine="200"/>
      <w:jc w:val="center"/>
      <w:textAlignment w:val="center"/>
    </w:pPr>
    <w:rPr>
      <w:rFonts w:ascii="Arial Unicode MS" w:eastAsia="Arial Unicode MS" w:hAnsi="Arial Unicode MS"/>
      <w:color w:val="7030A0"/>
      <w:kern w:val="0"/>
      <w:szCs w:val="20"/>
    </w:rPr>
  </w:style>
  <w:style w:type="paragraph" w:customStyle="1" w:styleId="xl73">
    <w:name w:val="xl73"/>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4"/>
    </w:rPr>
  </w:style>
  <w:style w:type="paragraph" w:customStyle="1" w:styleId="xl58">
    <w:name w:val="xl58"/>
    <w:basedOn w:val="a7"/>
    <w:qFormat/>
    <w:pPr>
      <w:widowControl/>
      <w:pBdr>
        <w:left w:val="single" w:sz="4" w:space="0" w:color="auto"/>
        <w:bottom w:val="single" w:sz="4" w:space="0" w:color="auto"/>
      </w:pBdr>
      <w:spacing w:before="100" w:after="100"/>
      <w:ind w:firstLineChars="200" w:firstLine="200"/>
      <w:jc w:val="center"/>
      <w:textAlignment w:val="center"/>
    </w:pPr>
    <w:rPr>
      <w:rFonts w:ascii="Arial Unicode MS" w:eastAsia="Arial Unicode MS" w:hAnsi="Arial Unicode MS"/>
      <w:color w:val="7030A0"/>
      <w:kern w:val="0"/>
      <w:szCs w:val="20"/>
    </w:rPr>
  </w:style>
  <w:style w:type="paragraph" w:customStyle="1" w:styleId="56">
    <w:name w:val="级别5"/>
    <w:basedOn w:val="47"/>
    <w:qFormat/>
    <w:pPr>
      <w:outlineLvl w:val="4"/>
    </w:pPr>
  </w:style>
  <w:style w:type="paragraph" w:customStyle="1" w:styleId="1fff0">
    <w:name w:val="级别1"/>
    <w:basedOn w:val="16"/>
    <w:qFormat/>
    <w:pPr>
      <w:tabs>
        <w:tab w:val="left" w:pos="-1620"/>
      </w:tabs>
      <w:autoSpaceDE/>
      <w:autoSpaceDN/>
      <w:snapToGrid w:val="0"/>
      <w:spacing w:before="0" w:after="0" w:line="360" w:lineRule="auto"/>
      <w:ind w:left="2098" w:hanging="2098"/>
      <w:jc w:val="both"/>
    </w:pPr>
    <w:rPr>
      <w:rFonts w:hAnsi="宋体"/>
      <w:sz w:val="28"/>
      <w:szCs w:val="28"/>
    </w:rPr>
  </w:style>
  <w:style w:type="paragraph" w:customStyle="1" w:styleId="112">
    <w:name w:val="纯文本11"/>
    <w:basedOn w:val="a7"/>
    <w:qFormat/>
    <w:pPr>
      <w:adjustRightInd w:val="0"/>
      <w:spacing w:line="312" w:lineRule="atLeast"/>
      <w:ind w:firstLineChars="200" w:firstLine="567"/>
      <w:jc w:val="left"/>
      <w:textAlignment w:val="baseline"/>
    </w:pPr>
    <w:rPr>
      <w:rFonts w:ascii="宋体" w:hAnsi="Courier New"/>
      <w:color w:val="7030A0"/>
      <w:kern w:val="0"/>
      <w:sz w:val="28"/>
    </w:rPr>
  </w:style>
  <w:style w:type="paragraph" w:customStyle="1" w:styleId="afffffffc">
    <w:name w:val="应答文本"/>
    <w:basedOn w:val="a7"/>
    <w:qFormat/>
    <w:pPr>
      <w:adjustRightInd w:val="0"/>
      <w:spacing w:afterLines="50" w:line="320" w:lineRule="exact"/>
      <w:ind w:leftChars="200" w:left="480" w:firstLineChars="200" w:firstLine="460"/>
      <w:jc w:val="left"/>
    </w:pPr>
    <w:rPr>
      <w:rFonts w:ascii="Arial" w:eastAsia="楷体_GB2312" w:hAnsi="Arial" w:cs="宋体"/>
      <w:color w:val="7030A0"/>
      <w:spacing w:val="10"/>
      <w:kern w:val="0"/>
      <w:szCs w:val="20"/>
    </w:rPr>
  </w:style>
  <w:style w:type="paragraph" w:customStyle="1" w:styleId="afffffffd">
    <w:name w:val="标准"/>
    <w:basedOn w:val="a7"/>
    <w:qFormat/>
    <w:pPr>
      <w:adjustRightInd w:val="0"/>
      <w:spacing w:line="312" w:lineRule="atLeast"/>
      <w:jc w:val="center"/>
      <w:textAlignment w:val="baseline"/>
    </w:pPr>
    <w:rPr>
      <w:kern w:val="24"/>
      <w:sz w:val="24"/>
    </w:rPr>
  </w:style>
  <w:style w:type="paragraph" w:customStyle="1" w:styleId="113">
    <w:name w:val="1.1"/>
    <w:basedOn w:val="23"/>
    <w:link w:val="11Char"/>
    <w:uiPriority w:val="99"/>
    <w:qFormat/>
    <w:pPr>
      <w:tabs>
        <w:tab w:val="left" w:pos="180"/>
      </w:tabs>
      <w:spacing w:before="0" w:line="360" w:lineRule="auto"/>
      <w:jc w:val="left"/>
      <w:outlineLvl w:val="2"/>
    </w:pPr>
    <w:rPr>
      <w:rFonts w:ascii="宋体" w:hAnsi="宋体"/>
      <w:sz w:val="21"/>
    </w:rPr>
  </w:style>
  <w:style w:type="character" w:customStyle="1" w:styleId="11Char">
    <w:name w:val="1.1 Char"/>
    <w:link w:val="113"/>
    <w:uiPriority w:val="99"/>
    <w:qFormat/>
    <w:locked/>
    <w:rPr>
      <w:rFonts w:ascii="宋体" w:eastAsia="黑体" w:hAnsi="宋体"/>
      <w:b/>
      <w:sz w:val="21"/>
    </w:rPr>
  </w:style>
  <w:style w:type="paragraph" w:customStyle="1" w:styleId="CharCharCharChar0">
    <w:name w:val="Char Char Char Char"/>
    <w:basedOn w:val="1fa"/>
    <w:qFormat/>
    <w:pPr>
      <w:shd w:val="clear" w:color="auto" w:fill="000080"/>
      <w:adjustRightInd w:val="0"/>
      <w:spacing w:line="436" w:lineRule="exact"/>
      <w:ind w:left="357"/>
      <w:jc w:val="left"/>
      <w:outlineLvl w:val="3"/>
    </w:pPr>
    <w:rPr>
      <w:rFonts w:ascii="Tahoma" w:hAnsi="Tahoma"/>
      <w:b/>
      <w:sz w:val="24"/>
      <w:szCs w:val="24"/>
    </w:rPr>
  </w:style>
  <w:style w:type="paragraph" w:customStyle="1" w:styleId="280">
    <w:name w:val="样式 标题2 + 字距调整8 磅"/>
    <w:qFormat/>
    <w:rPr>
      <w:kern w:val="16"/>
    </w:rPr>
  </w:style>
  <w:style w:type="paragraph" w:customStyle="1" w:styleId="CharCharCharCharCharChar1CharCharCharChar">
    <w:name w:val="Char Char Char Char Char Char1 Char Char Char Char"/>
    <w:basedOn w:val="a7"/>
    <w:qFormat/>
    <w:rPr>
      <w:rFonts w:ascii="仿宋_GB2312" w:eastAsia="仿宋_GB2312"/>
      <w:b/>
      <w:sz w:val="32"/>
      <w:szCs w:val="32"/>
    </w:rPr>
  </w:style>
  <w:style w:type="paragraph" w:customStyle="1" w:styleId="xl68">
    <w:name w:val="xl6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fff1">
    <w:name w:val="图1"/>
    <w:basedOn w:val="a7"/>
    <w:next w:val="a7"/>
    <w:qFormat/>
    <w:pPr>
      <w:tabs>
        <w:tab w:val="left" w:pos="1440"/>
      </w:tabs>
      <w:spacing w:beforeLines="50" w:afterLines="100" w:line="360" w:lineRule="auto"/>
      <w:ind w:left="1105" w:hanging="748"/>
      <w:jc w:val="center"/>
    </w:pPr>
    <w:rPr>
      <w:kern w:val="0"/>
    </w:rPr>
  </w:style>
  <w:style w:type="paragraph" w:customStyle="1" w:styleId="62">
    <w:name w:val="级别6"/>
    <w:basedOn w:val="56"/>
    <w:qFormat/>
    <w:pPr>
      <w:tabs>
        <w:tab w:val="left" w:pos="405"/>
      </w:tabs>
      <w:ind w:left="409" w:hanging="23"/>
      <w:outlineLvl w:val="5"/>
    </w:pPr>
  </w:style>
  <w:style w:type="paragraph" w:customStyle="1" w:styleId="tll">
    <w:name w:val="tll"/>
    <w:basedOn w:val="a7"/>
    <w:qFormat/>
    <w:pPr>
      <w:autoSpaceDE w:val="0"/>
      <w:autoSpaceDN w:val="0"/>
      <w:adjustRightInd w:val="0"/>
      <w:spacing w:line="300" w:lineRule="atLeast"/>
      <w:ind w:firstLine="709"/>
      <w:jc w:val="left"/>
      <w:textAlignment w:val="baseline"/>
    </w:pPr>
    <w:rPr>
      <w:rFonts w:ascii="仿宋_GB2312" w:eastAsia="仿宋_GB2312" w:hAnsi="Arial"/>
      <w:kern w:val="0"/>
      <w:szCs w:val="20"/>
    </w:rPr>
  </w:style>
  <w:style w:type="paragraph" w:customStyle="1" w:styleId="211head22headlinehheadlineSR2ERMH2Head2">
    <w:name w:val="样式 标题 2标题 1.1head:2#2 headlinehheadlineS&amp;R2ERMH2Head 2 +..."/>
    <w:basedOn w:val="23"/>
    <w:qFormat/>
    <w:pPr>
      <w:tabs>
        <w:tab w:val="left" w:pos="907"/>
      </w:tabs>
      <w:spacing w:after="120" w:line="360" w:lineRule="auto"/>
      <w:ind w:left="907" w:hanging="907"/>
      <w:textAlignment w:val="baseline"/>
    </w:pPr>
    <w:rPr>
      <w:rFonts w:eastAsia="宋体"/>
      <w:bCs/>
      <w:sz w:val="24"/>
    </w:rPr>
  </w:style>
  <w:style w:type="paragraph" w:customStyle="1" w:styleId="48">
    <w:name w:val="样式4"/>
    <w:basedOn w:val="a7"/>
    <w:next w:val="23"/>
    <w:qFormat/>
    <w:pPr>
      <w:tabs>
        <w:tab w:val="left" w:pos="360"/>
      </w:tabs>
      <w:spacing w:line="360" w:lineRule="auto"/>
      <w:ind w:left="360" w:hanging="360"/>
    </w:pPr>
    <w:rPr>
      <w:rFonts w:ascii="宋体" w:hAnsi="宋体"/>
      <w:b/>
      <w:sz w:val="28"/>
      <w:szCs w:val="20"/>
    </w:rPr>
  </w:style>
  <w:style w:type="paragraph" w:customStyle="1" w:styleId="afffffffe">
    <w:name w:val="一"/>
    <w:basedOn w:val="16"/>
    <w:qFormat/>
    <w:pPr>
      <w:tabs>
        <w:tab w:val="left" w:pos="1440"/>
      </w:tabs>
      <w:spacing w:before="0" w:after="0" w:line="360" w:lineRule="auto"/>
      <w:ind w:left="432" w:hanging="432"/>
      <w:jc w:val="left"/>
    </w:pPr>
    <w:rPr>
      <w:rFonts w:hAnsi="宋体"/>
      <w:bCs/>
      <w:kern w:val="0"/>
      <w:sz w:val="28"/>
    </w:rPr>
  </w:style>
  <w:style w:type="paragraph" w:customStyle="1" w:styleId="0205">
    <w:name w:val="样式 样式 正文段落 + 段前: 0.2 行 + 段前: 0.5 行"/>
    <w:basedOn w:val="a7"/>
    <w:qFormat/>
    <w:pPr>
      <w:autoSpaceDE w:val="0"/>
      <w:autoSpaceDN w:val="0"/>
      <w:adjustRightInd w:val="0"/>
      <w:snapToGrid w:val="0"/>
      <w:spacing w:beforeLines="20" w:line="540" w:lineRule="exact"/>
      <w:ind w:firstLine="567"/>
      <w:textAlignment w:val="baseline"/>
    </w:pPr>
    <w:rPr>
      <w:rFonts w:ascii="宋体" w:hAnsi="Tms Rmn" w:cs="宋体"/>
      <w:kern w:val="0"/>
      <w:sz w:val="26"/>
      <w:szCs w:val="20"/>
    </w:rPr>
  </w:style>
  <w:style w:type="paragraph" w:customStyle="1" w:styleId="font0">
    <w:name w:val="font0"/>
    <w:basedOn w:val="a7"/>
    <w:qFormat/>
    <w:pPr>
      <w:widowControl/>
      <w:spacing w:before="100" w:beforeAutospacing="1" w:after="100" w:afterAutospacing="1"/>
      <w:jc w:val="left"/>
    </w:pPr>
    <w:rPr>
      <w:rFonts w:ascii="Arial" w:hAnsi="Arial" w:cs="Arial"/>
      <w:kern w:val="0"/>
      <w:sz w:val="20"/>
      <w:szCs w:val="20"/>
    </w:rPr>
  </w:style>
  <w:style w:type="paragraph" w:customStyle="1" w:styleId="Charf8">
    <w:name w:val="三点段 Char"/>
    <w:basedOn w:val="a7"/>
    <w:qFormat/>
    <w:pPr>
      <w:spacing w:line="360" w:lineRule="auto"/>
      <w:ind w:left="1200" w:hangingChars="500" w:hanging="1200"/>
    </w:pPr>
    <w:rPr>
      <w:rFonts w:ascii="宋体" w:hint="eastAsia"/>
      <w:sz w:val="24"/>
    </w:rPr>
  </w:style>
  <w:style w:type="paragraph" w:customStyle="1" w:styleId="affffffff">
    <w:name w:val="小标题一"/>
    <w:basedOn w:val="a7"/>
    <w:next w:val="a7"/>
    <w:qFormat/>
    <w:pPr>
      <w:tabs>
        <w:tab w:val="left" w:pos="1080"/>
      </w:tabs>
      <w:spacing w:line="500" w:lineRule="exact"/>
      <w:ind w:left="1080" w:hanging="1080"/>
    </w:pPr>
    <w:rPr>
      <w:sz w:val="28"/>
      <w:szCs w:val="20"/>
    </w:rPr>
  </w:style>
  <w:style w:type="character" w:customStyle="1" w:styleId="Char0">
    <w:name w:val="文档正文 Char"/>
    <w:link w:val="afffff4"/>
    <w:qFormat/>
    <w:rPr>
      <w:rFonts w:ascii="Arial" w:hAnsi="Arial"/>
      <w:kern w:val="2"/>
      <w:sz w:val="21"/>
    </w:rPr>
  </w:style>
  <w:style w:type="paragraph" w:customStyle="1" w:styleId="1fff2">
    <w:name w:val="标题1"/>
    <w:basedOn w:val="16"/>
    <w:qFormat/>
    <w:pPr>
      <w:tabs>
        <w:tab w:val="left" w:pos="450"/>
        <w:tab w:val="left" w:pos="709"/>
        <w:tab w:val="left" w:pos="907"/>
      </w:tabs>
      <w:autoSpaceDE/>
      <w:autoSpaceDN/>
      <w:spacing w:before="120" w:after="0" w:line="360" w:lineRule="auto"/>
      <w:ind w:left="450" w:hanging="450"/>
      <w:jc w:val="both"/>
      <w:textAlignment w:val="baseline"/>
    </w:pPr>
    <w:rPr>
      <w:rFonts w:hAnsi="宋体"/>
      <w:sz w:val="28"/>
    </w:rPr>
  </w:style>
  <w:style w:type="paragraph" w:customStyle="1" w:styleId="affffffff0">
    <w:name w:val="合同书"/>
    <w:basedOn w:val="a7"/>
    <w:qFormat/>
    <w:pPr>
      <w:spacing w:afterLines="100"/>
      <w:jc w:val="center"/>
    </w:pPr>
    <w:rPr>
      <w:rFonts w:hAnsi="宋体"/>
      <w:b/>
      <w:color w:val="000000"/>
      <w:sz w:val="44"/>
      <w:szCs w:val="44"/>
    </w:rPr>
  </w:style>
  <w:style w:type="paragraph" w:customStyle="1" w:styleId="0">
    <w:name w:val="条文 0"/>
    <w:next w:val="a7"/>
    <w:qFormat/>
    <w:pPr>
      <w:spacing w:before="240" w:after="240"/>
    </w:pPr>
    <w:rPr>
      <w:rFonts w:eastAsia="黑体"/>
      <w:sz w:val="21"/>
    </w:rPr>
  </w:style>
  <w:style w:type="paragraph" w:customStyle="1" w:styleId="49">
    <w:name w:val="条文 4"/>
    <w:next w:val="a7"/>
    <w:qFormat/>
    <w:pPr>
      <w:spacing w:line="310" w:lineRule="exact"/>
    </w:pPr>
    <w:rPr>
      <w:rFonts w:eastAsia="黑体"/>
      <w:sz w:val="21"/>
    </w:rPr>
  </w:style>
  <w:style w:type="paragraph" w:customStyle="1" w:styleId="affffffff1">
    <w:name w:val="图名图序"/>
    <w:qFormat/>
    <w:pPr>
      <w:adjustRightInd w:val="0"/>
      <w:spacing w:before="120" w:after="240"/>
      <w:jc w:val="center"/>
    </w:pPr>
    <w:rPr>
      <w:rFonts w:ascii="宋体" w:hAnsi="宋体"/>
      <w:kern w:val="2"/>
      <w:sz w:val="21"/>
    </w:rPr>
  </w:style>
  <w:style w:type="paragraph" w:customStyle="1" w:styleId="3f">
    <w:name w:val="条文 3"/>
    <w:next w:val="a7"/>
    <w:qFormat/>
    <w:pPr>
      <w:spacing w:line="310" w:lineRule="exact"/>
      <w:ind w:left="420"/>
    </w:pPr>
    <w:rPr>
      <w:rFonts w:eastAsia="黑体"/>
      <w:sz w:val="21"/>
    </w:rPr>
  </w:style>
  <w:style w:type="paragraph" w:customStyle="1" w:styleId="130">
    <w:name w:val="样式 目录 1 + 左侧:  3 字符"/>
    <w:basedOn w:val="TOC1"/>
    <w:qFormat/>
    <w:pPr>
      <w:tabs>
        <w:tab w:val="clear" w:pos="1050"/>
        <w:tab w:val="clear" w:pos="8937"/>
        <w:tab w:val="left" w:pos="425"/>
        <w:tab w:val="left" w:pos="1680"/>
        <w:tab w:val="right" w:leader="dot" w:pos="8495"/>
        <w:tab w:val="right" w:pos="9060"/>
      </w:tabs>
      <w:spacing w:line="240" w:lineRule="auto"/>
      <w:ind w:left="425" w:hanging="425"/>
      <w:jc w:val="center"/>
    </w:pPr>
    <w:rPr>
      <w:rFonts w:ascii="Times New Roman" w:hAnsi="Times New Roman"/>
      <w:color w:val="7030A0"/>
      <w:sz w:val="21"/>
      <w:szCs w:val="20"/>
    </w:rPr>
  </w:style>
  <w:style w:type="paragraph" w:customStyle="1" w:styleId="BJ83">
    <w:name w:val="章节标题 BJ8"/>
    <w:basedOn w:val="BJ81"/>
    <w:next w:val="BJ81"/>
    <w:qFormat/>
    <w:pPr>
      <w:ind w:firstLineChars="0" w:firstLine="0"/>
      <w:jc w:val="center"/>
    </w:pPr>
    <w:rPr>
      <w:rFonts w:eastAsia="黑体"/>
      <w:b/>
      <w:sz w:val="44"/>
      <w:szCs w:val="84"/>
    </w:rPr>
  </w:style>
  <w:style w:type="paragraph" w:customStyle="1" w:styleId="1fff3">
    <w:name w:val="条文 1"/>
    <w:next w:val="a7"/>
    <w:qFormat/>
    <w:pPr>
      <w:spacing w:line="310" w:lineRule="exact"/>
      <w:ind w:left="420"/>
    </w:pPr>
    <w:rPr>
      <w:rFonts w:eastAsia="黑体"/>
      <w:sz w:val="21"/>
    </w:rPr>
  </w:style>
  <w:style w:type="paragraph" w:customStyle="1" w:styleId="affffffff2">
    <w:name w:val="表格"/>
    <w:basedOn w:val="a7"/>
    <w:link w:val="Charf9"/>
    <w:qFormat/>
    <w:pPr>
      <w:widowControl/>
      <w:snapToGrid w:val="0"/>
      <w:spacing w:before="60" w:after="60"/>
      <w:jc w:val="left"/>
    </w:pPr>
    <w:rPr>
      <w:rFonts w:ascii="宋体"/>
      <w:sz w:val="20"/>
      <w:szCs w:val="20"/>
    </w:rPr>
  </w:style>
  <w:style w:type="character" w:customStyle="1" w:styleId="Charf9">
    <w:name w:val="表格 Char"/>
    <w:link w:val="affffffff2"/>
    <w:qFormat/>
    <w:rPr>
      <w:rFonts w:ascii="宋体"/>
      <w:kern w:val="2"/>
    </w:rPr>
  </w:style>
  <w:style w:type="paragraph" w:customStyle="1" w:styleId="xl66">
    <w:name w:val="xl66"/>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7">
    <w:name w:val="xl67"/>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fff3">
    <w:name w:val="条文 表"/>
    <w:next w:val="a7"/>
    <w:qFormat/>
    <w:pPr>
      <w:jc w:val="center"/>
    </w:pPr>
    <w:rPr>
      <w:rFonts w:eastAsia="黑体"/>
      <w:sz w:val="21"/>
    </w:rPr>
  </w:style>
  <w:style w:type="paragraph" w:customStyle="1" w:styleId="affffffff4">
    <w:name w:val="大标题"/>
    <w:qFormat/>
    <w:pPr>
      <w:tabs>
        <w:tab w:val="left" w:pos="1134"/>
      </w:tabs>
      <w:snapToGrid w:val="0"/>
      <w:spacing w:before="240" w:after="240" w:line="288" w:lineRule="auto"/>
    </w:pPr>
    <w:rPr>
      <w:rFonts w:ascii="黑体" w:eastAsia="黑体"/>
      <w:sz w:val="24"/>
    </w:rPr>
  </w:style>
  <w:style w:type="paragraph" w:customStyle="1" w:styleId="affffffff5">
    <w:name w:val="重点"/>
    <w:basedOn w:val="a7"/>
    <w:qFormat/>
    <w:pPr>
      <w:tabs>
        <w:tab w:val="left" w:pos="0"/>
        <w:tab w:val="left" w:pos="814"/>
      </w:tabs>
      <w:adjustRightInd w:val="0"/>
      <w:snapToGrid w:val="0"/>
      <w:spacing w:line="560" w:lineRule="atLeast"/>
      <w:ind w:left="737" w:firstLineChars="200" w:hanging="283"/>
      <w:jc w:val="left"/>
    </w:pPr>
    <w:rPr>
      <w:color w:val="7030A0"/>
      <w:kern w:val="24"/>
      <w:sz w:val="30"/>
      <w:szCs w:val="20"/>
    </w:rPr>
  </w:style>
  <w:style w:type="paragraph" w:customStyle="1" w:styleId="affffffff6">
    <w:name w:val="青岛正文"/>
    <w:basedOn w:val="a7"/>
    <w:qFormat/>
    <w:pPr>
      <w:spacing w:line="360" w:lineRule="auto"/>
    </w:pPr>
    <w:rPr>
      <w:sz w:val="28"/>
    </w:rPr>
  </w:style>
  <w:style w:type="paragraph" w:customStyle="1" w:styleId="CharCharCharCharChar-00505">
    <w:name w:val="样式 样式 列表框 Char Char Char Char Char + 右侧:  -0.05 字符 段后: 0.5 行 + 右..."/>
    <w:basedOn w:val="CharCharCharCharChar-005050"/>
    <w:qFormat/>
    <w:pPr>
      <w:tabs>
        <w:tab w:val="left" w:pos="630"/>
      </w:tabs>
    </w:pPr>
  </w:style>
  <w:style w:type="paragraph" w:customStyle="1" w:styleId="CharCharCharCharChar-005050">
    <w:name w:val="样式 列表框 Char Char Char Char Char + 右侧:  -0.05 字符 段后: 0.5 行"/>
    <w:basedOn w:val="CharCharCharCharChar"/>
    <w:qFormat/>
    <w:pPr>
      <w:tabs>
        <w:tab w:val="clear" w:pos="450"/>
        <w:tab w:val="clear" w:pos="874"/>
        <w:tab w:val="left" w:pos="375"/>
      </w:tabs>
      <w:ind w:left="0" w:firstLine="0"/>
    </w:pPr>
    <w:rPr>
      <w:szCs w:val="20"/>
    </w:rPr>
  </w:style>
  <w:style w:type="paragraph" w:customStyle="1" w:styleId="2111">
    <w:name w:val="正文文本 211"/>
    <w:basedOn w:val="a7"/>
    <w:qFormat/>
    <w:pPr>
      <w:autoSpaceDE w:val="0"/>
      <w:autoSpaceDN w:val="0"/>
      <w:adjustRightInd w:val="0"/>
      <w:ind w:left="525" w:firstLineChars="200" w:firstLine="525"/>
      <w:jc w:val="left"/>
      <w:textAlignment w:val="baseline"/>
    </w:pPr>
    <w:rPr>
      <w:color w:val="7030A0"/>
      <w:szCs w:val="20"/>
    </w:rPr>
  </w:style>
  <w:style w:type="paragraph" w:customStyle="1" w:styleId="ReportHeading">
    <w:name w:val="Report Heading"/>
    <w:basedOn w:val="a7"/>
    <w:next w:val="a7"/>
    <w:qFormat/>
    <w:pPr>
      <w:keepNext/>
      <w:widowControl/>
      <w:spacing w:before="120" w:after="138"/>
      <w:ind w:left="1080" w:firstLineChars="200" w:firstLine="200"/>
      <w:jc w:val="left"/>
    </w:pPr>
    <w:rPr>
      <w:rFonts w:ascii="Arial" w:hAnsi="Arial"/>
      <w:b/>
      <w:color w:val="7030A0"/>
      <w:kern w:val="0"/>
      <w:sz w:val="22"/>
      <w:szCs w:val="20"/>
    </w:rPr>
  </w:style>
  <w:style w:type="paragraph" w:customStyle="1" w:styleId="C">
    <w:name w:val="正文C"/>
    <w:qFormat/>
    <w:pPr>
      <w:widowControl w:val="0"/>
      <w:adjustRightInd w:val="0"/>
      <w:snapToGrid w:val="0"/>
      <w:spacing w:line="360" w:lineRule="auto"/>
      <w:ind w:rightChars="15" w:right="31" w:firstLineChars="200" w:firstLine="420"/>
      <w:jc w:val="both"/>
    </w:pPr>
    <w:rPr>
      <w:rFonts w:cs="宋体"/>
      <w:kern w:val="44"/>
      <w:sz w:val="24"/>
    </w:rPr>
  </w:style>
  <w:style w:type="paragraph" w:customStyle="1" w:styleId="2fb">
    <w:name w:val="文档结构图2"/>
    <w:basedOn w:val="a7"/>
    <w:qFormat/>
    <w:pPr>
      <w:shd w:val="clear" w:color="auto" w:fill="000080"/>
      <w:autoSpaceDE w:val="0"/>
      <w:autoSpaceDN w:val="0"/>
      <w:adjustRightInd w:val="0"/>
      <w:ind w:firstLineChars="200" w:firstLine="200"/>
      <w:jc w:val="left"/>
      <w:textAlignment w:val="baseline"/>
    </w:pPr>
    <w:rPr>
      <w:color w:val="7030A0"/>
      <w:szCs w:val="20"/>
    </w:rPr>
  </w:style>
  <w:style w:type="paragraph" w:customStyle="1" w:styleId="CharCharCharChar11">
    <w:name w:val="Char Char Char Char11"/>
    <w:basedOn w:val="a7"/>
    <w:qFormat/>
    <w:pPr>
      <w:ind w:firstLineChars="200" w:firstLine="200"/>
      <w:jc w:val="left"/>
    </w:pPr>
    <w:rPr>
      <w:rFonts w:ascii="仿宋_GB2312" w:eastAsia="仿宋_GB2312"/>
      <w:b/>
      <w:color w:val="7030A0"/>
      <w:sz w:val="32"/>
      <w:szCs w:val="32"/>
    </w:rPr>
  </w:style>
  <w:style w:type="paragraph" w:customStyle="1" w:styleId="2112head22headlinehheadlineSR2ERMH2He">
    <w:name w:val="样式 标题 2标题 1.1编号标题2head:2#2 headlinehheadlineS&amp;R2ERMH2He..."/>
    <w:basedOn w:val="23"/>
    <w:qFormat/>
    <w:pPr>
      <w:autoSpaceDE/>
      <w:autoSpaceDN/>
      <w:adjustRightInd/>
      <w:spacing w:after="120" w:line="500" w:lineRule="exact"/>
      <w:jc w:val="left"/>
    </w:pPr>
    <w:rPr>
      <w:rFonts w:cs="宋体"/>
      <w:bCs/>
      <w:color w:val="C00000"/>
      <w:kern w:val="44"/>
      <w:sz w:val="28"/>
    </w:rPr>
  </w:style>
  <w:style w:type="paragraph" w:customStyle="1" w:styleId="QD30">
    <w:name w:val="章节标题 QD3"/>
    <w:basedOn w:val="QD3"/>
    <w:next w:val="QD3"/>
    <w:qFormat/>
    <w:pPr>
      <w:ind w:firstLineChars="0" w:firstLine="0"/>
      <w:jc w:val="center"/>
    </w:pPr>
    <w:rPr>
      <w:rFonts w:eastAsia="黑体"/>
      <w:b/>
      <w:sz w:val="44"/>
      <w:szCs w:val="84"/>
    </w:rPr>
  </w:style>
  <w:style w:type="paragraph" w:customStyle="1" w:styleId="xiaob">
    <w:name w:val="xiao b"/>
    <w:basedOn w:val="a7"/>
    <w:qFormat/>
    <w:pPr>
      <w:ind w:firstLineChars="200" w:firstLine="200"/>
      <w:jc w:val="center"/>
    </w:pPr>
    <w:rPr>
      <w:rFonts w:eastAsia="黑体"/>
      <w:color w:val="7030A0"/>
      <w:sz w:val="24"/>
      <w:szCs w:val="20"/>
    </w:rPr>
  </w:style>
  <w:style w:type="paragraph" w:customStyle="1" w:styleId="4a">
    <w:name w:val="样式 标题 4 + 加粗"/>
    <w:basedOn w:val="40"/>
    <w:qFormat/>
    <w:pPr>
      <w:adjustRightInd/>
      <w:spacing w:before="120" w:after="0" w:line="240" w:lineRule="auto"/>
      <w:jc w:val="left"/>
      <w:textAlignment w:val="auto"/>
    </w:pPr>
    <w:rPr>
      <w:rFonts w:ascii="Times New Roman" w:eastAsia="宋体" w:hAnsi="Times New Roman"/>
      <w:b w:val="0"/>
      <w:bCs/>
      <w:color w:val="00B050"/>
      <w:kern w:val="2"/>
      <w:sz w:val="24"/>
      <w:szCs w:val="28"/>
    </w:rPr>
  </w:style>
  <w:style w:type="paragraph" w:customStyle="1" w:styleId="PlainText1">
    <w:name w:val="Plain Text1"/>
    <w:basedOn w:val="a7"/>
    <w:qFormat/>
    <w:pPr>
      <w:adjustRightInd w:val="0"/>
      <w:spacing w:line="312" w:lineRule="atLeast"/>
      <w:ind w:firstLineChars="200" w:firstLine="200"/>
      <w:jc w:val="left"/>
      <w:textAlignment w:val="baseline"/>
    </w:pPr>
    <w:rPr>
      <w:rFonts w:ascii="宋体" w:hAnsi="Courier New"/>
      <w:color w:val="7030A0"/>
      <w:kern w:val="0"/>
      <w:sz w:val="28"/>
      <w:szCs w:val="20"/>
    </w:rPr>
  </w:style>
  <w:style w:type="paragraph" w:customStyle="1" w:styleId="CharCharCharChar1">
    <w:name w:val="Char Char Char Char1"/>
    <w:basedOn w:val="a7"/>
    <w:qFormat/>
    <w:pPr>
      <w:ind w:firstLineChars="200" w:firstLine="200"/>
      <w:jc w:val="left"/>
    </w:pPr>
    <w:rPr>
      <w:rFonts w:ascii="仿宋_GB2312" w:eastAsia="仿宋_GB2312"/>
      <w:b/>
      <w:color w:val="7030A0"/>
      <w:sz w:val="32"/>
      <w:szCs w:val="32"/>
    </w:rPr>
  </w:style>
  <w:style w:type="paragraph" w:customStyle="1" w:styleId="PlainText2">
    <w:name w:val="Plain Text2"/>
    <w:basedOn w:val="a7"/>
    <w:qFormat/>
    <w:pPr>
      <w:adjustRightInd w:val="0"/>
      <w:spacing w:line="312" w:lineRule="atLeast"/>
      <w:ind w:firstLineChars="200" w:firstLine="200"/>
      <w:jc w:val="left"/>
      <w:textAlignment w:val="baseline"/>
    </w:pPr>
    <w:rPr>
      <w:rFonts w:ascii="宋体" w:hAnsi="Courier New"/>
      <w:color w:val="7030A0"/>
      <w:kern w:val="0"/>
      <w:sz w:val="28"/>
      <w:szCs w:val="20"/>
    </w:rPr>
  </w:style>
  <w:style w:type="paragraph" w:customStyle="1" w:styleId="2fc">
    <w:name w:val="正文2"/>
    <w:basedOn w:val="af1"/>
    <w:qFormat/>
    <w:pPr>
      <w:tabs>
        <w:tab w:val="clear" w:pos="567"/>
      </w:tabs>
      <w:spacing w:before="0" w:line="360" w:lineRule="auto"/>
      <w:ind w:firstLineChars="200" w:firstLine="480"/>
      <w:jc w:val="left"/>
    </w:pPr>
    <w:rPr>
      <w:rFonts w:hAnsi="Times New Roman"/>
      <w:color w:val="7030A0"/>
      <w:sz w:val="21"/>
    </w:rPr>
  </w:style>
  <w:style w:type="paragraph" w:customStyle="1" w:styleId="1fff4">
    <w:name w:val="列表框1"/>
    <w:basedOn w:val="afffffffc"/>
    <w:next w:val="afffffffc"/>
    <w:qFormat/>
    <w:pPr>
      <w:tabs>
        <w:tab w:val="left" w:pos="960"/>
        <w:tab w:val="left" w:pos="1314"/>
      </w:tabs>
      <w:snapToGrid w:val="0"/>
      <w:ind w:leftChars="397" w:left="1328" w:hangingChars="163" w:hanging="375"/>
    </w:pPr>
    <w:rPr>
      <w:rFonts w:cs="Arial"/>
    </w:rPr>
  </w:style>
  <w:style w:type="paragraph" w:customStyle="1" w:styleId="3f0">
    <w:name w:val="正文文本3"/>
    <w:qFormat/>
    <w:pPr>
      <w:widowControl w:val="0"/>
      <w:autoSpaceDE w:val="0"/>
      <w:autoSpaceDN w:val="0"/>
      <w:adjustRightInd w:val="0"/>
      <w:spacing w:before="170" w:line="300" w:lineRule="atLeast"/>
      <w:ind w:left="1134"/>
      <w:jc w:val="both"/>
    </w:pPr>
    <w:rPr>
      <w:color w:val="000000"/>
      <w:sz w:val="24"/>
    </w:rPr>
  </w:style>
  <w:style w:type="paragraph" w:customStyle="1" w:styleId="affffffff7">
    <w:name w:val="五级"/>
    <w:basedOn w:val="23"/>
    <w:qFormat/>
    <w:pPr>
      <w:tabs>
        <w:tab w:val="left" w:pos="851"/>
      </w:tabs>
      <w:autoSpaceDE/>
      <w:autoSpaceDN/>
      <w:adjustRightInd/>
      <w:spacing w:before="0" w:line="360" w:lineRule="auto"/>
      <w:ind w:left="851" w:hanging="851"/>
      <w:jc w:val="left"/>
    </w:pPr>
    <w:rPr>
      <w:rFonts w:ascii="宋体" w:eastAsia="宋体" w:hAnsi="宋体"/>
      <w:b w:val="0"/>
      <w:bCs/>
      <w:color w:val="C00000"/>
      <w:kern w:val="2"/>
      <w:sz w:val="24"/>
      <w:szCs w:val="32"/>
    </w:rPr>
  </w:style>
  <w:style w:type="paragraph" w:customStyle="1" w:styleId="1fff5">
    <w:name w:val="1."/>
    <w:basedOn w:val="a7"/>
    <w:qFormat/>
    <w:pPr>
      <w:tabs>
        <w:tab w:val="left" w:pos="0"/>
        <w:tab w:val="left" w:pos="426"/>
      </w:tabs>
      <w:adjustRightInd w:val="0"/>
      <w:spacing w:before="60" w:after="60" w:line="360" w:lineRule="atLeast"/>
      <w:ind w:left="426" w:firstLineChars="200" w:hanging="426"/>
      <w:jc w:val="left"/>
      <w:textAlignment w:val="baseline"/>
    </w:pPr>
    <w:rPr>
      <w:rFonts w:ascii="Arial" w:hAnsi="Arial"/>
      <w:color w:val="7030A0"/>
      <w:kern w:val="0"/>
      <w:szCs w:val="20"/>
    </w:rPr>
  </w:style>
  <w:style w:type="paragraph" w:customStyle="1" w:styleId="xl57">
    <w:name w:val="xl57"/>
    <w:basedOn w:val="a7"/>
    <w:qFormat/>
    <w:pPr>
      <w:widowControl/>
      <w:pBdr>
        <w:top w:val="single" w:sz="4" w:space="0" w:color="auto"/>
        <w:right w:val="single" w:sz="4" w:space="0" w:color="auto"/>
      </w:pBdr>
      <w:spacing w:before="100" w:after="100"/>
      <w:ind w:firstLineChars="200" w:firstLine="200"/>
      <w:jc w:val="center"/>
      <w:textAlignment w:val="center"/>
    </w:pPr>
    <w:rPr>
      <w:rFonts w:ascii="Arial Unicode MS" w:eastAsia="Arial Unicode MS" w:hAnsi="Arial Unicode MS"/>
      <w:color w:val="7030A0"/>
      <w:kern w:val="0"/>
      <w:szCs w:val="20"/>
    </w:rPr>
  </w:style>
  <w:style w:type="paragraph" w:customStyle="1" w:styleId="affffffff8">
    <w:name w:val="正文点缩进"/>
    <w:basedOn w:val="a7"/>
    <w:qFormat/>
    <w:pPr>
      <w:widowControl/>
      <w:tabs>
        <w:tab w:val="left" w:pos="1758"/>
      </w:tabs>
      <w:snapToGrid w:val="0"/>
      <w:spacing w:after="60" w:line="288" w:lineRule="auto"/>
      <w:ind w:firstLineChars="200" w:firstLine="200"/>
      <w:jc w:val="left"/>
    </w:pPr>
    <w:rPr>
      <w:rFonts w:ascii="宋体"/>
      <w:color w:val="7030A0"/>
      <w:sz w:val="22"/>
      <w:szCs w:val="20"/>
      <w:shd w:val="clear" w:color="auto" w:fill="FFFFFF"/>
    </w:rPr>
  </w:style>
  <w:style w:type="paragraph" w:customStyle="1" w:styleId="2085">
    <w:name w:val="样式 左侧:  2 字符 首行缩进:  0.85 厘米"/>
    <w:basedOn w:val="a7"/>
    <w:qFormat/>
    <w:pPr>
      <w:adjustRightInd w:val="0"/>
      <w:snapToGrid w:val="0"/>
      <w:spacing w:line="360" w:lineRule="auto"/>
      <w:ind w:firstLineChars="200" w:firstLine="425"/>
      <w:jc w:val="left"/>
    </w:pPr>
    <w:rPr>
      <w:rFonts w:ascii="宋体" w:hAnsi="宋体" w:cs="宋体"/>
      <w:color w:val="7030A0"/>
      <w:szCs w:val="20"/>
    </w:rPr>
  </w:style>
  <w:style w:type="paragraph" w:customStyle="1" w:styleId="xl55">
    <w:name w:val="xl55"/>
    <w:basedOn w:val="a7"/>
    <w:qFormat/>
    <w:pPr>
      <w:widowControl/>
      <w:pBdr>
        <w:top w:val="single" w:sz="4" w:space="0" w:color="auto"/>
        <w:left w:val="single" w:sz="4" w:space="0" w:color="auto"/>
      </w:pBdr>
      <w:spacing w:before="100" w:after="100"/>
      <w:ind w:firstLineChars="200" w:firstLine="200"/>
      <w:jc w:val="center"/>
      <w:textAlignment w:val="center"/>
    </w:pPr>
    <w:rPr>
      <w:rFonts w:ascii="Arial Unicode MS" w:eastAsia="Arial Unicode MS" w:hAnsi="Arial Unicode MS"/>
      <w:color w:val="7030A0"/>
      <w:kern w:val="0"/>
      <w:szCs w:val="20"/>
    </w:rPr>
  </w:style>
  <w:style w:type="paragraph" w:customStyle="1" w:styleId="CharCharCharCharCharCharCharChar">
    <w:name w:val="Char Char Char Char Char Char Char Char"/>
    <w:basedOn w:val="a7"/>
    <w:qFormat/>
    <w:pPr>
      <w:ind w:firstLineChars="200" w:firstLine="200"/>
      <w:jc w:val="left"/>
    </w:pPr>
    <w:rPr>
      <w:rFonts w:ascii="Tahoma" w:hAnsi="Tahoma"/>
      <w:color w:val="7030A0"/>
      <w:sz w:val="24"/>
      <w:szCs w:val="20"/>
    </w:rPr>
  </w:style>
  <w:style w:type="paragraph" w:customStyle="1" w:styleId="StandardOhneEinzug">
    <w:name w:val="StandardOhneEinzug"/>
    <w:basedOn w:val="a7"/>
    <w:qFormat/>
    <w:pPr>
      <w:widowControl/>
      <w:tabs>
        <w:tab w:val="left" w:pos="560"/>
      </w:tabs>
      <w:spacing w:after="240" w:line="288" w:lineRule="auto"/>
      <w:ind w:left="200" w:firstLineChars="200" w:firstLine="200"/>
      <w:jc w:val="left"/>
    </w:pPr>
    <w:rPr>
      <w:rFonts w:ascii="Arial" w:hAnsi="Arial"/>
      <w:color w:val="7030A0"/>
      <w:kern w:val="0"/>
      <w:sz w:val="22"/>
      <w:szCs w:val="20"/>
    </w:rPr>
  </w:style>
  <w:style w:type="paragraph" w:customStyle="1" w:styleId="affffffff9">
    <w:name w:val="投标正文"/>
    <w:basedOn w:val="a7"/>
    <w:qFormat/>
    <w:pPr>
      <w:spacing w:line="360" w:lineRule="auto"/>
      <w:ind w:firstLineChars="200" w:firstLine="200"/>
      <w:jc w:val="left"/>
    </w:pPr>
    <w:rPr>
      <w:rFonts w:eastAsia="黑体"/>
      <w:color w:val="7030A0"/>
      <w:spacing w:val="20"/>
      <w:sz w:val="32"/>
      <w:szCs w:val="32"/>
    </w:rPr>
  </w:style>
  <w:style w:type="paragraph" w:customStyle="1" w:styleId="Affffffffa">
    <w:name w:val="招标文件A）"/>
    <w:qFormat/>
    <w:pPr>
      <w:spacing w:before="120" w:after="120" w:line="300" w:lineRule="auto"/>
      <w:outlineLvl w:val="6"/>
    </w:pPr>
    <w:rPr>
      <w:rFonts w:ascii="宋体"/>
      <w:spacing w:val="10"/>
      <w:w w:val="95"/>
      <w:sz w:val="21"/>
    </w:rPr>
  </w:style>
  <w:style w:type="paragraph" w:customStyle="1" w:styleId="affffffffb">
    <w:name w:val="标书正文"/>
    <w:basedOn w:val="a7"/>
    <w:link w:val="Charfa"/>
    <w:qFormat/>
    <w:pPr>
      <w:spacing w:before="100" w:after="100" w:line="440" w:lineRule="atLeast"/>
      <w:ind w:left="176" w:firstLineChars="200" w:firstLine="200"/>
      <w:jc w:val="left"/>
    </w:pPr>
    <w:rPr>
      <w:rFonts w:ascii="宋体" w:hAnsi="宋体"/>
      <w:color w:val="7030A0"/>
      <w:spacing w:val="20"/>
      <w:sz w:val="24"/>
    </w:rPr>
  </w:style>
  <w:style w:type="character" w:customStyle="1" w:styleId="Charfa">
    <w:name w:val="标书正文 Char"/>
    <w:link w:val="affffffffb"/>
    <w:qFormat/>
    <w:rPr>
      <w:rFonts w:ascii="宋体" w:hAnsi="宋体"/>
      <w:color w:val="7030A0"/>
      <w:spacing w:val="20"/>
      <w:kern w:val="2"/>
      <w:sz w:val="24"/>
      <w:szCs w:val="24"/>
    </w:rPr>
  </w:style>
  <w:style w:type="paragraph" w:customStyle="1" w:styleId="114">
    <w:name w:val="招标文件1.1"/>
    <w:qFormat/>
    <w:pPr>
      <w:tabs>
        <w:tab w:val="left" w:pos="630"/>
      </w:tabs>
      <w:spacing w:before="120" w:after="120" w:line="480" w:lineRule="exact"/>
      <w:ind w:left="200"/>
      <w:outlineLvl w:val="2"/>
    </w:pPr>
    <w:rPr>
      <w:rFonts w:ascii="宋体"/>
      <w:b/>
      <w:spacing w:val="10"/>
      <w:w w:val="95"/>
      <w:sz w:val="24"/>
    </w:rPr>
  </w:style>
  <w:style w:type="paragraph" w:customStyle="1" w:styleId="xl60">
    <w:name w:val="xl60"/>
    <w:basedOn w:val="a7"/>
    <w:qFormat/>
    <w:pPr>
      <w:widowControl/>
      <w:pBdr>
        <w:top w:val="single" w:sz="4" w:space="0" w:color="auto"/>
        <w:left w:val="single" w:sz="4" w:space="0" w:color="auto"/>
        <w:bottom w:val="single" w:sz="4" w:space="0" w:color="auto"/>
      </w:pBdr>
      <w:spacing w:before="100" w:after="100"/>
      <w:ind w:firstLineChars="200" w:firstLine="200"/>
      <w:jc w:val="center"/>
      <w:textAlignment w:val="center"/>
    </w:pPr>
    <w:rPr>
      <w:rFonts w:eastAsia="Arial Unicode MS"/>
      <w:color w:val="7030A0"/>
      <w:kern w:val="0"/>
      <w:szCs w:val="20"/>
    </w:rPr>
  </w:style>
  <w:style w:type="paragraph" w:customStyle="1" w:styleId="1fff6">
    <w:name w:val="样式 目录 1"/>
    <w:basedOn w:val="TOC1"/>
    <w:qFormat/>
    <w:pPr>
      <w:tabs>
        <w:tab w:val="clear" w:pos="1050"/>
        <w:tab w:val="clear" w:pos="8937"/>
        <w:tab w:val="left" w:pos="420"/>
        <w:tab w:val="left" w:pos="525"/>
        <w:tab w:val="left" w:pos="1680"/>
        <w:tab w:val="right" w:leader="dot" w:pos="8495"/>
        <w:tab w:val="right" w:pos="9060"/>
      </w:tabs>
      <w:spacing w:line="240" w:lineRule="auto"/>
      <w:ind w:left="525" w:hanging="425"/>
      <w:jc w:val="center"/>
    </w:pPr>
    <w:rPr>
      <w:rFonts w:ascii="Times New Roman" w:hAnsi="Times New Roman"/>
      <w:color w:val="7030A0"/>
      <w:sz w:val="21"/>
      <w:szCs w:val="20"/>
    </w:rPr>
  </w:style>
  <w:style w:type="paragraph" w:customStyle="1" w:styleId="A-12">
    <w:name w:val="A-12"/>
    <w:basedOn w:val="a7"/>
    <w:qFormat/>
    <w:pPr>
      <w:widowControl/>
      <w:ind w:firstLineChars="200" w:firstLine="200"/>
      <w:jc w:val="left"/>
    </w:pPr>
    <w:rPr>
      <w:rFonts w:ascii="Arial" w:hAnsi="Arial"/>
      <w:color w:val="7030A0"/>
      <w:kern w:val="0"/>
      <w:sz w:val="24"/>
      <w:szCs w:val="20"/>
    </w:rPr>
  </w:style>
  <w:style w:type="paragraph" w:customStyle="1" w:styleId="185111511150">
    <w:name w:val="样式 样式 样式 宋体 小四 左侧:  1.85 厘米 段前: 11.15 磅 段后: 11.15 磅 + 图案: 清除 (白色..."/>
    <w:basedOn w:val="18511151115"/>
    <w:qFormat/>
    <w:pPr>
      <w:spacing w:beforeLines="50" w:afterLines="50"/>
      <w:ind w:left="318"/>
    </w:pPr>
    <w:rPr>
      <w:szCs w:val="20"/>
    </w:rPr>
  </w:style>
  <w:style w:type="paragraph" w:customStyle="1" w:styleId="1fff7">
    <w:name w:val="无间隔1"/>
    <w:uiPriority w:val="1"/>
    <w:qFormat/>
    <w:pPr>
      <w:widowControl w:val="0"/>
      <w:ind w:firstLineChars="200" w:firstLine="200"/>
    </w:pPr>
    <w:rPr>
      <w:color w:val="7030A0"/>
      <w:kern w:val="2"/>
      <w:sz w:val="24"/>
      <w:szCs w:val="24"/>
    </w:rPr>
  </w:style>
  <w:style w:type="paragraph" w:customStyle="1" w:styleId="320">
    <w:name w:val="正文文本缩进 32"/>
    <w:basedOn w:val="a7"/>
    <w:qFormat/>
    <w:pPr>
      <w:autoSpaceDE w:val="0"/>
      <w:autoSpaceDN w:val="0"/>
      <w:adjustRightInd w:val="0"/>
      <w:ind w:firstLineChars="200" w:firstLine="525"/>
      <w:jc w:val="left"/>
      <w:textAlignment w:val="baseline"/>
    </w:pPr>
    <w:rPr>
      <w:color w:val="7030A0"/>
      <w:sz w:val="24"/>
      <w:szCs w:val="20"/>
    </w:rPr>
  </w:style>
  <w:style w:type="paragraph" w:customStyle="1" w:styleId="0111511151">
    <w:name w:val="样式 样式 正文（首行缩进两字） + 宋体 小四 首行缩进:  0 厘米 段前: 11.15 磅 段后: 11.15 磅 + 左...1"/>
    <w:basedOn w:val="a7"/>
    <w:qFormat/>
    <w:pPr>
      <w:tabs>
        <w:tab w:val="left" w:pos="425"/>
        <w:tab w:val="left" w:pos="720"/>
      </w:tabs>
      <w:snapToGrid w:val="0"/>
      <w:spacing w:before="223" w:after="223"/>
      <w:ind w:leftChars="200" w:left="200" w:firstLineChars="200" w:firstLine="200"/>
      <w:jc w:val="left"/>
    </w:pPr>
    <w:rPr>
      <w:rFonts w:ascii="宋体" w:hAnsi="宋体"/>
      <w:color w:val="7030A0"/>
      <w:sz w:val="24"/>
      <w:szCs w:val="20"/>
    </w:rPr>
  </w:style>
  <w:style w:type="paragraph" w:customStyle="1" w:styleId="CharCharCharCharCharCharCharChar1">
    <w:name w:val="Char Char Char Char Char Char Char Char1"/>
    <w:basedOn w:val="a7"/>
    <w:qFormat/>
    <w:pPr>
      <w:ind w:firstLineChars="200" w:firstLine="200"/>
      <w:jc w:val="left"/>
    </w:pPr>
    <w:rPr>
      <w:rFonts w:ascii="Tahoma" w:hAnsi="Tahoma"/>
      <w:color w:val="7030A0"/>
      <w:sz w:val="24"/>
      <w:szCs w:val="20"/>
    </w:rPr>
  </w:style>
  <w:style w:type="paragraph" w:customStyle="1" w:styleId="151">
    <w:name w:val="样式 宋体 小四 左 图案: 清除 (白色) 行距: 1.5 倍行距"/>
    <w:basedOn w:val="a7"/>
    <w:qFormat/>
    <w:pPr>
      <w:tabs>
        <w:tab w:val="left" w:pos="840"/>
      </w:tabs>
      <w:spacing w:beforeLines="50" w:afterLines="50"/>
      <w:ind w:firstLineChars="200" w:firstLine="200"/>
      <w:jc w:val="left"/>
    </w:pPr>
    <w:rPr>
      <w:rFonts w:ascii="宋体" w:hAnsi="宋体"/>
      <w:color w:val="7030A0"/>
      <w:sz w:val="24"/>
      <w:szCs w:val="20"/>
      <w:shd w:val="clear" w:color="auto" w:fill="FFFFFF"/>
    </w:rPr>
  </w:style>
  <w:style w:type="paragraph" w:customStyle="1" w:styleId="affffffffc">
    <w:name w:val="六级标题格式"/>
    <w:basedOn w:val="a7"/>
    <w:qFormat/>
    <w:pPr>
      <w:spacing w:afterLines="50" w:line="336" w:lineRule="auto"/>
      <w:ind w:firstLineChars="200" w:firstLine="200"/>
      <w:jc w:val="left"/>
      <w:outlineLvl w:val="5"/>
    </w:pPr>
    <w:rPr>
      <w:color w:val="7030A0"/>
      <w:sz w:val="24"/>
    </w:rPr>
  </w:style>
  <w:style w:type="paragraph" w:customStyle="1" w:styleId="BJ150">
    <w:name w:val="附图 BJ15"/>
    <w:basedOn w:val="a7"/>
    <w:qFormat/>
    <w:pPr>
      <w:adjustRightInd w:val="0"/>
      <w:snapToGrid w:val="0"/>
      <w:ind w:firstLineChars="200" w:firstLine="200"/>
      <w:jc w:val="center"/>
    </w:pPr>
    <w:rPr>
      <w:rFonts w:hAnsi="Arial"/>
      <w:color w:val="7030A0"/>
      <w:kern w:val="0"/>
    </w:rPr>
  </w:style>
  <w:style w:type="paragraph" w:customStyle="1" w:styleId="3110">
    <w:name w:val="正文文本缩进 311"/>
    <w:basedOn w:val="a7"/>
    <w:qFormat/>
    <w:pPr>
      <w:autoSpaceDE w:val="0"/>
      <w:autoSpaceDN w:val="0"/>
      <w:adjustRightInd w:val="0"/>
      <w:ind w:firstLineChars="200" w:firstLine="525"/>
      <w:jc w:val="left"/>
      <w:textAlignment w:val="baseline"/>
    </w:pPr>
    <w:rPr>
      <w:color w:val="7030A0"/>
      <w:sz w:val="24"/>
      <w:szCs w:val="20"/>
    </w:rPr>
  </w:style>
  <w:style w:type="paragraph" w:customStyle="1" w:styleId="TOC11">
    <w:name w:val="TOC 标题1"/>
    <w:basedOn w:val="16"/>
    <w:next w:val="a7"/>
    <w:uiPriority w:val="39"/>
    <w:qFormat/>
    <w:pPr>
      <w:widowControl/>
      <w:tabs>
        <w:tab w:val="left" w:pos="1440"/>
      </w:tabs>
      <w:autoSpaceDE/>
      <w:autoSpaceDN/>
      <w:adjustRightInd/>
      <w:spacing w:before="480" w:after="0" w:line="276" w:lineRule="auto"/>
      <w:jc w:val="left"/>
      <w:outlineLvl w:val="9"/>
    </w:pPr>
    <w:rPr>
      <w:rFonts w:ascii="Cambria" w:hAnsi="Cambria"/>
      <w:bCs/>
      <w:color w:val="365F91"/>
      <w:kern w:val="0"/>
      <w:sz w:val="30"/>
      <w:szCs w:val="28"/>
    </w:rPr>
  </w:style>
  <w:style w:type="paragraph" w:customStyle="1" w:styleId="ReportLevel2">
    <w:name w:val="Report Level 2"/>
    <w:basedOn w:val="ReportLevel1"/>
    <w:next w:val="ReportText"/>
    <w:qFormat/>
    <w:pPr>
      <w:tabs>
        <w:tab w:val="clear" w:pos="1080"/>
        <w:tab w:val="left" w:pos="1500"/>
      </w:tabs>
      <w:ind w:left="1500"/>
      <w:outlineLvl w:val="1"/>
    </w:pPr>
    <w:rPr>
      <w:caps w:val="0"/>
    </w:rPr>
  </w:style>
  <w:style w:type="paragraph" w:customStyle="1" w:styleId="ReportLevel3">
    <w:name w:val="Report Level 3"/>
    <w:basedOn w:val="ReportLevel1"/>
    <w:next w:val="ReportText"/>
    <w:qFormat/>
    <w:pPr>
      <w:tabs>
        <w:tab w:val="clear" w:pos="1080"/>
        <w:tab w:val="left" w:pos="1889"/>
      </w:tabs>
      <w:spacing w:before="120"/>
      <w:ind w:left="1889" w:hanging="420"/>
      <w:outlineLvl w:val="2"/>
    </w:pPr>
    <w:rPr>
      <w:caps w:val="0"/>
      <w:sz w:val="20"/>
    </w:rPr>
  </w:style>
  <w:style w:type="paragraph" w:customStyle="1" w:styleId="ReportLevel4">
    <w:name w:val="Report Level 4"/>
    <w:basedOn w:val="ReportLevel3"/>
    <w:next w:val="ReportText"/>
    <w:qFormat/>
    <w:pPr>
      <w:tabs>
        <w:tab w:val="clear" w:pos="1889"/>
        <w:tab w:val="left" w:pos="720"/>
        <w:tab w:val="left" w:pos="2309"/>
      </w:tabs>
      <w:ind w:left="720" w:hanging="720"/>
      <w:outlineLvl w:val="3"/>
    </w:pPr>
    <w:rPr>
      <w:rFonts w:ascii="Times New Roman" w:hAnsi="Times New Roman"/>
    </w:rPr>
  </w:style>
  <w:style w:type="paragraph" w:customStyle="1" w:styleId="3f1">
    <w:name w:val="样式3"/>
    <w:basedOn w:val="33"/>
    <w:next w:val="a7"/>
    <w:qFormat/>
    <w:pPr>
      <w:tabs>
        <w:tab w:val="left" w:pos="709"/>
      </w:tabs>
      <w:autoSpaceDE/>
      <w:autoSpaceDN/>
      <w:adjustRightInd/>
      <w:spacing w:before="0" w:after="0"/>
      <w:ind w:left="709" w:hanging="709"/>
    </w:pPr>
    <w:rPr>
      <w:rFonts w:ascii="Tahoma" w:hAnsi="Tahoma"/>
      <w:b w:val="0"/>
      <w:kern w:val="2"/>
      <w:sz w:val="28"/>
      <w:u w:val="none"/>
    </w:rPr>
  </w:style>
  <w:style w:type="paragraph" w:customStyle="1" w:styleId="4b">
    <w:name w:val="小标4"/>
    <w:basedOn w:val="a7"/>
    <w:next w:val="a7"/>
    <w:qFormat/>
    <w:pPr>
      <w:tabs>
        <w:tab w:val="left" w:pos="900"/>
      </w:tabs>
      <w:spacing w:line="400" w:lineRule="exact"/>
      <w:ind w:left="900" w:firstLineChars="200" w:firstLine="200"/>
      <w:jc w:val="left"/>
    </w:pPr>
    <w:rPr>
      <w:rFonts w:ascii="宋体"/>
      <w:color w:val="7030A0"/>
      <w:sz w:val="24"/>
    </w:rPr>
  </w:style>
  <w:style w:type="paragraph" w:customStyle="1" w:styleId="21100">
    <w:name w:val="样式 标题2 1.1 + 段前: 0 磅 段后: 0 磅"/>
    <w:basedOn w:val="a7"/>
    <w:qFormat/>
    <w:pPr>
      <w:keepNext/>
      <w:tabs>
        <w:tab w:val="left" w:pos="567"/>
      </w:tabs>
      <w:spacing w:line="480" w:lineRule="atLeast"/>
      <w:ind w:left="567" w:firstLineChars="200" w:hanging="567"/>
      <w:jc w:val="left"/>
      <w:outlineLvl w:val="1"/>
    </w:pPr>
    <w:rPr>
      <w:color w:val="7030A0"/>
      <w:sz w:val="28"/>
      <w:szCs w:val="20"/>
    </w:rPr>
  </w:style>
  <w:style w:type="paragraph" w:customStyle="1" w:styleId="affffffffd">
    <w:name w:val="表格文字格式"/>
    <w:basedOn w:val="a7"/>
    <w:qFormat/>
    <w:pPr>
      <w:snapToGrid w:val="0"/>
      <w:jc w:val="center"/>
    </w:pPr>
    <w:rPr>
      <w:rFonts w:cs="宋体"/>
      <w:szCs w:val="20"/>
    </w:rPr>
  </w:style>
  <w:style w:type="paragraph" w:customStyle="1" w:styleId="221">
    <w:name w:val="正文文本 22"/>
    <w:basedOn w:val="a7"/>
    <w:qFormat/>
    <w:pPr>
      <w:autoSpaceDE w:val="0"/>
      <w:autoSpaceDN w:val="0"/>
      <w:adjustRightInd w:val="0"/>
      <w:ind w:left="525" w:firstLineChars="200" w:firstLine="525"/>
      <w:jc w:val="left"/>
      <w:textAlignment w:val="baseline"/>
    </w:pPr>
    <w:rPr>
      <w:color w:val="7030A0"/>
      <w:szCs w:val="20"/>
    </w:rPr>
  </w:style>
  <w:style w:type="paragraph" w:customStyle="1" w:styleId="093111511151Char">
    <w:name w:val="样式 宋体 小四 首行缩进:  0.93 厘米 段前: 11.15 磅 段后: 11.15 磅1 Char"/>
    <w:basedOn w:val="a7"/>
    <w:qFormat/>
    <w:pPr>
      <w:adjustRightInd w:val="0"/>
      <w:snapToGrid w:val="0"/>
      <w:ind w:leftChars="200" w:left="200" w:firstLineChars="200" w:firstLine="200"/>
      <w:jc w:val="left"/>
    </w:pPr>
    <w:rPr>
      <w:rFonts w:ascii="宋体"/>
      <w:color w:val="7030A0"/>
      <w:sz w:val="24"/>
      <w:szCs w:val="20"/>
    </w:rPr>
  </w:style>
  <w:style w:type="paragraph" w:customStyle="1" w:styleId="115">
    <w:name w:val="文档结构图11"/>
    <w:basedOn w:val="a7"/>
    <w:qFormat/>
    <w:pPr>
      <w:shd w:val="clear" w:color="auto" w:fill="000080"/>
      <w:autoSpaceDE w:val="0"/>
      <w:autoSpaceDN w:val="0"/>
      <w:adjustRightInd w:val="0"/>
      <w:ind w:firstLineChars="200" w:firstLine="200"/>
      <w:jc w:val="left"/>
      <w:textAlignment w:val="baseline"/>
    </w:pPr>
    <w:rPr>
      <w:color w:val="7030A0"/>
      <w:szCs w:val="20"/>
    </w:rPr>
  </w:style>
  <w:style w:type="paragraph" w:customStyle="1" w:styleId="2fd">
    <w:name w:val="註解方塊文字2"/>
    <w:basedOn w:val="a7"/>
    <w:qFormat/>
    <w:rPr>
      <w:rFonts w:ascii="Arial" w:eastAsia="PMingLiU" w:hAnsi="Arial"/>
      <w:color w:val="7030A0"/>
      <w:sz w:val="18"/>
      <w:szCs w:val="18"/>
    </w:rPr>
  </w:style>
  <w:style w:type="paragraph" w:customStyle="1" w:styleId="222">
    <w:name w:val="正文文本缩进 22"/>
    <w:basedOn w:val="a7"/>
    <w:qFormat/>
    <w:pPr>
      <w:autoSpaceDE w:val="0"/>
      <w:autoSpaceDN w:val="0"/>
      <w:adjustRightInd w:val="0"/>
      <w:ind w:firstLineChars="200" w:firstLine="420"/>
      <w:jc w:val="left"/>
      <w:textAlignment w:val="baseline"/>
    </w:pPr>
    <w:rPr>
      <w:color w:val="7030A0"/>
      <w:szCs w:val="20"/>
    </w:rPr>
  </w:style>
  <w:style w:type="paragraph" w:customStyle="1" w:styleId="2fe">
    <w:name w:val="纯文本2"/>
    <w:basedOn w:val="a7"/>
    <w:qFormat/>
    <w:pPr>
      <w:adjustRightInd w:val="0"/>
      <w:spacing w:line="312" w:lineRule="atLeast"/>
      <w:ind w:firstLineChars="200" w:firstLine="200"/>
      <w:jc w:val="left"/>
      <w:textAlignment w:val="baseline"/>
    </w:pPr>
    <w:rPr>
      <w:rFonts w:ascii="宋体" w:hAnsi="Courier New"/>
      <w:color w:val="7030A0"/>
      <w:kern w:val="0"/>
      <w:sz w:val="28"/>
      <w:szCs w:val="20"/>
    </w:rPr>
  </w:style>
  <w:style w:type="paragraph" w:customStyle="1" w:styleId="affffffffe">
    <w:name w:val="三级标题格式"/>
    <w:basedOn w:val="33"/>
    <w:qFormat/>
    <w:pPr>
      <w:autoSpaceDE/>
      <w:autoSpaceDN/>
      <w:adjustRightInd/>
      <w:spacing w:before="0" w:afterLines="100" w:after="260"/>
    </w:pPr>
    <w:rPr>
      <w:rFonts w:ascii="Times New Roman" w:eastAsia="黑体"/>
      <w:b w:val="0"/>
      <w:bCs/>
      <w:kern w:val="2"/>
      <w:sz w:val="28"/>
      <w:szCs w:val="28"/>
      <w:u w:val="none"/>
    </w:rPr>
  </w:style>
  <w:style w:type="paragraph" w:customStyle="1" w:styleId="116">
    <w:name w:val="正文缩进11"/>
    <w:basedOn w:val="a7"/>
    <w:qFormat/>
    <w:pPr>
      <w:spacing w:line="360" w:lineRule="auto"/>
      <w:ind w:firstLine="420"/>
    </w:pPr>
  </w:style>
  <w:style w:type="character" w:customStyle="1" w:styleId="1fff8">
    <w:name w:val="页码1"/>
    <w:basedOn w:val="a9"/>
    <w:qFormat/>
  </w:style>
  <w:style w:type="character" w:customStyle="1" w:styleId="HTML11">
    <w:name w:val="HTML 打字机1"/>
    <w:qFormat/>
    <w:rPr>
      <w:rFonts w:ascii="黑体" w:eastAsia="黑体" w:hAnsi="Courier New" w:cs="Courier New"/>
      <w:sz w:val="20"/>
      <w:szCs w:val="20"/>
    </w:rPr>
  </w:style>
  <w:style w:type="character" w:customStyle="1" w:styleId="1fff9">
    <w:name w:val="批注引用1"/>
    <w:qFormat/>
    <w:rPr>
      <w:sz w:val="21"/>
      <w:szCs w:val="21"/>
    </w:rPr>
  </w:style>
  <w:style w:type="character" w:customStyle="1" w:styleId="5Char1">
    <w:name w:val="标题 5 Char1"/>
    <w:semiHidden/>
    <w:qFormat/>
    <w:rPr>
      <w:rFonts w:ascii="Times New Roman" w:hAnsi="Times New Roman"/>
      <w:b/>
      <w:kern w:val="2"/>
      <w:sz w:val="28"/>
    </w:rPr>
  </w:style>
  <w:style w:type="character" w:customStyle="1" w:styleId="311111h3Heading3-oldheading3H3H31H3CharChar">
    <w:name w:val="样式 标题 31.1条标题1.1.1二级节名h3Heading 3 - oldheading 3H3H31H3... Char Char"/>
    <w:qFormat/>
    <w:rPr>
      <w:rFonts w:ascii="宋体" w:eastAsia="黑体" w:hAnsi="宋体"/>
      <w:kern w:val="2"/>
      <w:sz w:val="24"/>
      <w:szCs w:val="21"/>
    </w:rPr>
  </w:style>
  <w:style w:type="character" w:customStyle="1" w:styleId="selected">
    <w:name w:val="selected"/>
    <w:qFormat/>
    <w:rPr>
      <w:shd w:val="clear" w:color="auto" w:fill="B00006"/>
    </w:rPr>
  </w:style>
  <w:style w:type="character" w:customStyle="1" w:styleId="4Char1">
    <w:name w:val="标题 4 Char1"/>
    <w:qFormat/>
    <w:rPr>
      <w:rFonts w:ascii="宋体" w:hAnsi="宋体"/>
      <w:b/>
      <w:bCs/>
      <w:kern w:val="2"/>
      <w:sz w:val="21"/>
    </w:rPr>
  </w:style>
  <w:style w:type="character" w:customStyle="1" w:styleId="211head22headlinehheadlineSR2ERMH2Head2CharChar">
    <w:name w:val="样式 标题 2标题 1.1head:2#2 headlinehheadlineS&amp;R2ERMH2Head 2 +... Char Char"/>
    <w:qFormat/>
    <w:rPr>
      <w:rFonts w:ascii="Arial" w:eastAsia="宋体" w:hAnsi="Arial"/>
      <w:b/>
      <w:bCs/>
      <w:sz w:val="24"/>
      <w:lang w:val="en-US" w:eastAsia="zh-CN" w:bidi="ar-SA"/>
    </w:rPr>
  </w:style>
  <w:style w:type="character" w:customStyle="1" w:styleId="3MSGothic105CharCharCharCharCharCharCharChar">
    <w:name w:val="樣式 標題 3 + (中文) MS Gothic 10.5 點 Char Char Char Char Char Char Char Char"/>
    <w:qFormat/>
    <w:rPr>
      <w:rFonts w:eastAsia="MS Gothic" w:hAnsi="PMingLiU"/>
      <w:snapToGrid w:val="0"/>
      <w:kern w:val="2"/>
      <w:sz w:val="24"/>
      <w:lang w:eastAsia="zh-TW"/>
    </w:rPr>
  </w:style>
  <w:style w:type="character" w:customStyle="1" w:styleId="CharChar8">
    <w:name w:val="纯文本 Char Char"/>
    <w:qFormat/>
    <w:rPr>
      <w:rFonts w:ascii="宋体" w:eastAsia="宋体" w:hAnsi="Courier New" w:cs="Century"/>
      <w:kern w:val="2"/>
      <w:sz w:val="21"/>
      <w:szCs w:val="21"/>
      <w:lang w:val="en-US" w:eastAsia="zh-CN" w:bidi="ar-SA"/>
    </w:rPr>
  </w:style>
  <w:style w:type="character" w:customStyle="1" w:styleId="GB2312Char">
    <w:name w:val="样式 楷体_GB2312 二号 加粗 Char"/>
    <w:qFormat/>
    <w:rPr>
      <w:rFonts w:ascii="楷体_GB2312" w:eastAsia="楷体_GB2312" w:hAnsi="Arial" w:cs="Arial"/>
      <w:b/>
      <w:kern w:val="2"/>
      <w:sz w:val="44"/>
      <w:szCs w:val="24"/>
      <w:lang w:val="en-US" w:eastAsia="zh-CN" w:bidi="ar-SA"/>
    </w:rPr>
  </w:style>
  <w:style w:type="character" w:customStyle="1" w:styleId="11CharChar">
    <w:name w:val="1.1 Char Char"/>
    <w:qFormat/>
    <w:rPr>
      <w:rFonts w:ascii="宋体" w:eastAsia="宋体"/>
      <w:b/>
      <w:bCs/>
      <w:kern w:val="2"/>
      <w:sz w:val="24"/>
      <w:szCs w:val="32"/>
      <w:lang w:val="en-US" w:eastAsia="zh-CN" w:bidi="ar-SA"/>
    </w:rPr>
  </w:style>
  <w:style w:type="character" w:customStyle="1" w:styleId="Char12">
    <w:name w:val="正文文本 Char1"/>
    <w:qFormat/>
    <w:rPr>
      <w:rFonts w:ascii="Times New Roman" w:hAnsi="Times New Roman"/>
      <w:kern w:val="2"/>
      <w:sz w:val="24"/>
    </w:rPr>
  </w:style>
  <w:style w:type="character" w:customStyle="1" w:styleId="CharChar9">
    <w:name w:val="普通文字 Char Char"/>
    <w:qFormat/>
    <w:rPr>
      <w:rFonts w:ascii="宋体" w:eastAsia="宋体" w:hAnsi="Courier New"/>
      <w:kern w:val="2"/>
      <w:sz w:val="21"/>
      <w:lang w:val="en-US" w:eastAsia="zh-CN" w:bidi="ar-SA"/>
    </w:rPr>
  </w:style>
  <w:style w:type="character" w:customStyle="1" w:styleId="05">
    <w:name w:val="样式 二号 红色 边框:: (单实线 自动设置  0.5 磅 行宽)"/>
    <w:qFormat/>
    <w:rPr>
      <w:rFonts w:eastAsia="宋体"/>
      <w:color w:val="0000FF"/>
      <w:sz w:val="44"/>
      <w:bdr w:val="single" w:sz="4" w:space="0" w:color="0000FF"/>
    </w:rPr>
  </w:style>
  <w:style w:type="character" w:customStyle="1" w:styleId="displayarti">
    <w:name w:val="displayarti"/>
    <w:qFormat/>
    <w:rPr>
      <w:color w:val="FFFFFF"/>
      <w:shd w:val="clear" w:color="auto" w:fill="A00000"/>
    </w:rPr>
  </w:style>
  <w:style w:type="character" w:customStyle="1" w:styleId="Charfb">
    <w:name w:val="正文（首行缩进两字） Char"/>
    <w:qFormat/>
    <w:rPr>
      <w:rFonts w:eastAsia="宋体"/>
      <w:sz w:val="32"/>
      <w:lang w:val="en-US" w:eastAsia="zh-CN" w:bidi="ar-SA"/>
    </w:rPr>
  </w:style>
  <w:style w:type="character" w:customStyle="1" w:styleId="bChar">
    <w:name w:val="b Char"/>
    <w:qFormat/>
    <w:rPr>
      <w:rFonts w:eastAsia="宋体"/>
      <w:b/>
      <w:bCs/>
      <w:kern w:val="2"/>
      <w:sz w:val="28"/>
      <w:szCs w:val="28"/>
      <w:lang w:val="en-US" w:eastAsia="zh-CN" w:bidi="ar-SA"/>
    </w:rPr>
  </w:style>
  <w:style w:type="character" w:customStyle="1" w:styleId="CharChara">
    <w:name w:val="正文段落格式 Char Char"/>
    <w:qFormat/>
    <w:rPr>
      <w:rFonts w:cs="宋体"/>
      <w:color w:val="7030A0"/>
      <w:kern w:val="2"/>
      <w:sz w:val="24"/>
    </w:rPr>
  </w:style>
  <w:style w:type="character" w:customStyle="1" w:styleId="CharCharb">
    <w:name w:val="应答文本 Char Char"/>
    <w:qFormat/>
    <w:rPr>
      <w:rFonts w:ascii="Arial" w:eastAsia="楷体_GB2312" w:hAnsi="Arial" w:cs="宋体"/>
      <w:spacing w:val="10"/>
      <w:sz w:val="21"/>
      <w:lang w:val="en-US" w:eastAsia="zh-CN" w:bidi="ar-SA"/>
    </w:rPr>
  </w:style>
  <w:style w:type="character" w:customStyle="1" w:styleId="sub-dashChar">
    <w:name w:val="sub-dash Char"/>
    <w:qFormat/>
    <w:rPr>
      <w:rFonts w:ascii="Arial" w:eastAsia="黑体" w:hAnsi="Arial"/>
      <w:b/>
      <w:bCs/>
      <w:kern w:val="2"/>
      <w:sz w:val="24"/>
      <w:szCs w:val="24"/>
      <w:lang w:val="en-US" w:eastAsia="zh-CN" w:bidi="ar-SA"/>
    </w:rPr>
  </w:style>
  <w:style w:type="character" w:customStyle="1" w:styleId="CharCharc">
    <w:name w:val="表格文字图表文字 Char Char"/>
    <w:qFormat/>
    <w:rPr>
      <w:color w:val="7030A0"/>
      <w:kern w:val="2"/>
      <w:sz w:val="21"/>
    </w:rPr>
  </w:style>
  <w:style w:type="character" w:customStyle="1" w:styleId="1fffa">
    <w:name w:val="占位符文本1"/>
    <w:qFormat/>
    <w:rPr>
      <w:color w:val="808080"/>
    </w:rPr>
  </w:style>
  <w:style w:type="character" w:customStyle="1" w:styleId="gpa">
    <w:name w:val="gpa"/>
    <w:qFormat/>
    <w:rPr>
      <w:rFonts w:ascii="Arial" w:hAnsi="Arial" w:cs="Arial"/>
      <w:sz w:val="12"/>
      <w:szCs w:val="12"/>
    </w:rPr>
  </w:style>
  <w:style w:type="character" w:customStyle="1" w:styleId="CharChar20">
    <w:name w:val="Char Char2"/>
    <w:qFormat/>
    <w:rPr>
      <w:rFonts w:eastAsia="仿宋_GB2312"/>
      <w:kern w:val="2"/>
      <w:sz w:val="28"/>
      <w:lang w:val="en-US" w:eastAsia="zh-CN" w:bidi="ar-SA"/>
    </w:rPr>
  </w:style>
  <w:style w:type="character" w:customStyle="1" w:styleId="2headlineCharChar">
    <w:name w:val="2 headline Char Char"/>
    <w:qFormat/>
    <w:rPr>
      <w:rFonts w:eastAsia="黑体"/>
      <w:bCs/>
      <w:kern w:val="2"/>
      <w:sz w:val="28"/>
      <w:szCs w:val="28"/>
      <w:lang w:val="en-US" w:eastAsia="zh-CN" w:bidi="ar-SA"/>
    </w:rPr>
  </w:style>
  <w:style w:type="character" w:customStyle="1" w:styleId="1fffb">
    <w:name w:val="书籍标题1"/>
    <w:qFormat/>
    <w:rPr>
      <w:b/>
      <w:bCs/>
      <w:smallCaps/>
      <w:spacing w:val="5"/>
    </w:rPr>
  </w:style>
  <w:style w:type="character" w:customStyle="1" w:styleId="CharChar80">
    <w:name w:val="Char Char8"/>
    <w:qFormat/>
    <w:rPr>
      <w:rFonts w:eastAsia="宋体"/>
      <w:kern w:val="2"/>
      <w:sz w:val="21"/>
      <w:lang w:val="en-US" w:eastAsia="zh-CN" w:bidi="ar-SA"/>
    </w:rPr>
  </w:style>
  <w:style w:type="character" w:customStyle="1" w:styleId="1CharChar1">
    <w:name w:val="列表框1 Char Char"/>
    <w:qFormat/>
    <w:rPr>
      <w:rFonts w:ascii="Arial" w:eastAsia="楷体_GB2312" w:hAnsi="Arial" w:cs="Arial"/>
      <w:spacing w:val="10"/>
      <w:sz w:val="21"/>
      <w:lang w:val="en-US" w:eastAsia="zh-CN" w:bidi="ar-SA"/>
    </w:rPr>
  </w:style>
  <w:style w:type="character" w:customStyle="1" w:styleId="Char13">
    <w:name w:val="批注文字 Char1"/>
    <w:uiPriority w:val="99"/>
    <w:qFormat/>
    <w:rPr>
      <w:kern w:val="2"/>
      <w:sz w:val="24"/>
      <w:szCs w:val="24"/>
    </w:rPr>
  </w:style>
  <w:style w:type="paragraph" w:customStyle="1" w:styleId="1fffc">
    <w:name w:val="列表段落1"/>
    <w:basedOn w:val="a7"/>
    <w:uiPriority w:val="99"/>
    <w:qFormat/>
    <w:pPr>
      <w:ind w:firstLineChars="200" w:firstLine="420"/>
    </w:pPr>
  </w:style>
  <w:style w:type="paragraph" w:customStyle="1" w:styleId="Style2">
    <w:name w:val="_Style 2"/>
    <w:basedOn w:val="a7"/>
    <w:qFormat/>
    <w:pPr>
      <w:ind w:firstLineChars="200" w:firstLine="420"/>
    </w:pPr>
  </w:style>
  <w:style w:type="paragraph" w:customStyle="1" w:styleId="2ff">
    <w:name w:val="列表段落2"/>
    <w:basedOn w:val="a7"/>
    <w:uiPriority w:val="99"/>
    <w:qFormat/>
    <w:pPr>
      <w:ind w:firstLineChars="200" w:firstLine="420"/>
    </w:pPr>
  </w:style>
  <w:style w:type="paragraph" w:customStyle="1" w:styleId="10-">
    <w:name w:val="技术规范书条款10-"/>
    <w:basedOn w:val="a7"/>
    <w:qFormat/>
    <w:pPr>
      <w:tabs>
        <w:tab w:val="left" w:pos="868"/>
      </w:tabs>
      <w:adjustRightInd w:val="0"/>
      <w:snapToGrid w:val="0"/>
      <w:spacing w:line="360" w:lineRule="auto"/>
      <w:ind w:left="840" w:firstLineChars="200" w:hanging="420"/>
      <w:textAlignment w:val="baseline"/>
    </w:pPr>
    <w:rPr>
      <w:kern w:val="0"/>
      <w:sz w:val="24"/>
      <w:szCs w:val="20"/>
    </w:rPr>
  </w:style>
  <w:style w:type="paragraph" w:customStyle="1" w:styleId="2112">
    <w:name w:val="修订211"/>
    <w:hidden/>
    <w:uiPriority w:val="99"/>
    <w:semiHidden/>
    <w:qFormat/>
    <w:rPr>
      <w:kern w:val="2"/>
      <w:sz w:val="21"/>
      <w:szCs w:val="24"/>
    </w:rPr>
  </w:style>
  <w:style w:type="character" w:styleId="afffffffff">
    <w:name w:val="Placeholder Text"/>
    <w:qFormat/>
    <w:rPr>
      <w:color w:val="808080"/>
    </w:rPr>
  </w:style>
  <w:style w:type="character" w:customStyle="1" w:styleId="1Char2">
    <w:name w:val="样式 标题 1 + 四号 加粗 自动设置 Char"/>
    <w:link w:val="1fffd"/>
    <w:qFormat/>
    <w:rPr>
      <w:rFonts w:eastAsia="黑体"/>
      <w:b/>
      <w:sz w:val="28"/>
    </w:rPr>
  </w:style>
  <w:style w:type="paragraph" w:customStyle="1" w:styleId="1fffd">
    <w:name w:val="样式 标题 1 + 四号 加粗 自动设置"/>
    <w:basedOn w:val="16"/>
    <w:link w:val="1Char2"/>
    <w:qFormat/>
    <w:pPr>
      <w:autoSpaceDE/>
      <w:autoSpaceDN/>
      <w:adjustRightInd/>
      <w:spacing w:before="0" w:line="240" w:lineRule="auto"/>
      <w:jc w:val="both"/>
    </w:pPr>
    <w:rPr>
      <w:rFonts w:ascii="Times New Roman" w:eastAsia="黑体"/>
      <w:kern w:val="0"/>
      <w:sz w:val="28"/>
    </w:rPr>
  </w:style>
  <w:style w:type="character" w:customStyle="1" w:styleId="z-Char">
    <w:name w:val="z-窗体底端 Char"/>
    <w:link w:val="z-1"/>
    <w:qFormat/>
    <w:rPr>
      <w:rFonts w:ascii="Arial" w:hAnsi="Arial"/>
      <w:vanish/>
      <w:sz w:val="16"/>
      <w:szCs w:val="24"/>
    </w:rPr>
  </w:style>
  <w:style w:type="paragraph" w:customStyle="1" w:styleId="z-1">
    <w:name w:val="z-窗体底端1"/>
    <w:basedOn w:val="a7"/>
    <w:next w:val="a7"/>
    <w:link w:val="z-Char"/>
    <w:qFormat/>
    <w:pPr>
      <w:pBdr>
        <w:top w:val="single" w:sz="6" w:space="1" w:color="auto"/>
      </w:pBdr>
      <w:jc w:val="center"/>
    </w:pPr>
    <w:rPr>
      <w:rFonts w:ascii="Arial" w:hAnsi="Arial"/>
      <w:vanish/>
      <w:kern w:val="0"/>
      <w:sz w:val="16"/>
    </w:rPr>
  </w:style>
  <w:style w:type="character" w:customStyle="1" w:styleId="font61">
    <w:name w:val="font61"/>
    <w:qFormat/>
    <w:rPr>
      <w:rFonts w:ascii="宋体" w:eastAsia="宋体" w:cs="宋体"/>
      <w:color w:val="000000"/>
      <w:sz w:val="20"/>
      <w:szCs w:val="20"/>
      <w:lang w:bidi="ar-SA"/>
    </w:rPr>
  </w:style>
  <w:style w:type="character" w:customStyle="1" w:styleId="Charfc">
    <w:name w:val="页眉正文 Char"/>
    <w:link w:val="afffffffff0"/>
    <w:qFormat/>
    <w:rPr>
      <w:sz w:val="18"/>
      <w:szCs w:val="18"/>
    </w:rPr>
  </w:style>
  <w:style w:type="paragraph" w:customStyle="1" w:styleId="afffffffff0">
    <w:name w:val="页眉正文"/>
    <w:basedOn w:val="afff2"/>
    <w:link w:val="Charfc"/>
    <w:qFormat/>
    <w:pPr>
      <w:tabs>
        <w:tab w:val="clear" w:pos="4153"/>
        <w:tab w:val="clear" w:pos="8306"/>
        <w:tab w:val="right" w:pos="9600"/>
      </w:tabs>
      <w:spacing w:beforeLines="50" w:afterLines="50" w:line="276" w:lineRule="auto"/>
      <w:jc w:val="both"/>
    </w:pPr>
    <w:rPr>
      <w:kern w:val="0"/>
    </w:rPr>
  </w:style>
  <w:style w:type="character" w:customStyle="1" w:styleId="User">
    <w:name w:val="User"/>
    <w:qFormat/>
    <w:rPr>
      <w:rFonts w:ascii="Arial" w:eastAsia="宋体" w:hAnsi="Arial"/>
      <w:color w:val="auto"/>
      <w:sz w:val="18"/>
    </w:rPr>
  </w:style>
  <w:style w:type="character" w:customStyle="1" w:styleId="Charfd">
    <w:name w:val="扉页新魏 Char"/>
    <w:link w:val="afffffffff1"/>
    <w:qFormat/>
    <w:rPr>
      <w:rFonts w:eastAsia="华文新魏"/>
      <w:sz w:val="32"/>
      <w:lang w:val="zh-CN"/>
    </w:rPr>
  </w:style>
  <w:style w:type="paragraph" w:customStyle="1" w:styleId="afffffffff1">
    <w:name w:val="扉页新魏"/>
    <w:basedOn w:val="00"/>
    <w:next w:val="00"/>
    <w:link w:val="Charfd"/>
    <w:qFormat/>
    <w:pPr>
      <w:ind w:leftChars="1500" w:left="1500" w:firstLineChars="0" w:firstLine="0"/>
    </w:pPr>
    <w:rPr>
      <w:rFonts w:eastAsia="华文新魏"/>
    </w:rPr>
  </w:style>
  <w:style w:type="paragraph" w:customStyle="1" w:styleId="00">
    <w:name w:val="扉页0"/>
    <w:basedOn w:val="a7"/>
    <w:link w:val="0Char"/>
    <w:qFormat/>
    <w:pPr>
      <w:autoSpaceDE w:val="0"/>
      <w:autoSpaceDN w:val="0"/>
      <w:adjustRightInd w:val="0"/>
      <w:spacing w:line="360" w:lineRule="auto"/>
      <w:ind w:firstLineChars="500" w:firstLine="1600"/>
    </w:pPr>
    <w:rPr>
      <w:rFonts w:eastAsia="黑体"/>
      <w:kern w:val="0"/>
      <w:sz w:val="32"/>
      <w:szCs w:val="20"/>
      <w:lang w:val="zh-CN"/>
    </w:rPr>
  </w:style>
  <w:style w:type="character" w:customStyle="1" w:styleId="0Char">
    <w:name w:val="扉页0 Char"/>
    <w:link w:val="00"/>
    <w:qFormat/>
    <w:rPr>
      <w:rFonts w:eastAsia="黑体"/>
      <w:sz w:val="32"/>
      <w:lang w:val="zh-CN"/>
    </w:rPr>
  </w:style>
  <w:style w:type="character" w:customStyle="1" w:styleId="2421Char">
    <w:name w:val="样式 样式 四号 行距: 最小值 24 磅 + 首行缩进:  2 字符1 Char"/>
    <w:link w:val="2421"/>
    <w:qFormat/>
    <w:rPr>
      <w:sz w:val="28"/>
    </w:rPr>
  </w:style>
  <w:style w:type="paragraph" w:customStyle="1" w:styleId="2421">
    <w:name w:val="样式 样式 四号 行距: 最小值 24 磅 + 首行缩进:  2 字符1"/>
    <w:basedOn w:val="a7"/>
    <w:link w:val="2421Char"/>
    <w:qFormat/>
    <w:pPr>
      <w:spacing w:line="500" w:lineRule="atLeast"/>
      <w:ind w:firstLineChars="200" w:firstLine="200"/>
    </w:pPr>
    <w:rPr>
      <w:kern w:val="0"/>
      <w:sz w:val="28"/>
      <w:szCs w:val="20"/>
    </w:rPr>
  </w:style>
  <w:style w:type="character" w:customStyle="1" w:styleId="Charfe">
    <w:name w:val="我的正文 Char"/>
    <w:link w:val="afffffffff2"/>
    <w:qFormat/>
    <w:rPr>
      <w:rFonts w:eastAsia="仿宋_GB2312"/>
      <w:sz w:val="28"/>
    </w:rPr>
  </w:style>
  <w:style w:type="paragraph" w:customStyle="1" w:styleId="afffffffff2">
    <w:name w:val="我的正文"/>
    <w:basedOn w:val="a8"/>
    <w:link w:val="Charfe"/>
    <w:qFormat/>
    <w:pPr>
      <w:autoSpaceDE/>
      <w:autoSpaceDN/>
      <w:snapToGrid w:val="0"/>
      <w:spacing w:line="360" w:lineRule="auto"/>
      <w:ind w:firstLineChars="200" w:firstLine="200"/>
      <w:jc w:val="both"/>
    </w:pPr>
    <w:rPr>
      <w:rFonts w:ascii="Times New Roman" w:eastAsia="仿宋_GB2312"/>
      <w:kern w:val="0"/>
      <w:sz w:val="28"/>
      <w:szCs w:val="20"/>
    </w:rPr>
  </w:style>
  <w:style w:type="character" w:customStyle="1" w:styleId="12word1">
    <w:name w:val="12word1"/>
    <w:qFormat/>
    <w:rPr>
      <w:sz w:val="18"/>
    </w:rPr>
  </w:style>
  <w:style w:type="character" w:customStyle="1" w:styleId="7Char">
    <w:name w:val="列项7 Char"/>
    <w:link w:val="72"/>
    <w:qFormat/>
    <w:rPr>
      <w:rFonts w:ascii="宋体" w:hAnsi="宋体"/>
      <w:b/>
      <w:sz w:val="24"/>
      <w:szCs w:val="24"/>
    </w:rPr>
  </w:style>
  <w:style w:type="paragraph" w:customStyle="1" w:styleId="72">
    <w:name w:val="列项7"/>
    <w:basedOn w:val="a7"/>
    <w:link w:val="7Char"/>
    <w:qFormat/>
    <w:pPr>
      <w:adjustRightInd w:val="0"/>
      <w:snapToGrid w:val="0"/>
      <w:spacing w:line="360" w:lineRule="auto"/>
      <w:ind w:left="900" w:firstLineChars="200" w:firstLine="420"/>
    </w:pPr>
    <w:rPr>
      <w:rFonts w:ascii="宋体" w:hAnsi="宋体"/>
      <w:b/>
      <w:kern w:val="0"/>
      <w:sz w:val="24"/>
    </w:rPr>
  </w:style>
  <w:style w:type="character" w:customStyle="1" w:styleId="Heading9Char">
    <w:name w:val="Heading 9 Char"/>
    <w:qFormat/>
    <w:rPr>
      <w:rFonts w:ascii="Arial" w:eastAsia="黑体" w:hAnsi="Arial" w:cs="Arial"/>
      <w:kern w:val="2"/>
      <w:sz w:val="21"/>
      <w:szCs w:val="21"/>
      <w:lang w:val="en-US" w:eastAsia="zh-CN" w:bidi="ar-SA"/>
    </w:rPr>
  </w:style>
  <w:style w:type="character" w:customStyle="1" w:styleId="GB231209925TimesNewRoChar">
    <w:name w:val="样式 样式 仿宋_GB2312 四号 黑色 首行缩进:  0.99 厘米 行距: 最小值 25 磅 + Times New Ro... Char"/>
    <w:link w:val="GB231209925TimesNewRo"/>
    <w:qFormat/>
    <w:rPr>
      <w:rFonts w:eastAsia="仿宋_GB2312"/>
      <w:color w:val="000000"/>
      <w:sz w:val="28"/>
    </w:rPr>
  </w:style>
  <w:style w:type="paragraph" w:customStyle="1" w:styleId="GB231209925TimesNewRo">
    <w:name w:val="样式 样式 仿宋_GB2312 四号 黑色 首行缩进:  0.99 厘米 行距: 最小值 25 磅 + Times New Ro..."/>
    <w:basedOn w:val="a7"/>
    <w:link w:val="GB231209925TimesNewRoChar"/>
    <w:qFormat/>
    <w:pPr>
      <w:spacing w:line="500" w:lineRule="atLeast"/>
      <w:ind w:firstLine="561"/>
    </w:pPr>
    <w:rPr>
      <w:rFonts w:eastAsia="仿宋_GB2312"/>
      <w:color w:val="000000"/>
      <w:kern w:val="0"/>
      <w:sz w:val="28"/>
      <w:szCs w:val="20"/>
    </w:rPr>
  </w:style>
  <w:style w:type="character" w:customStyle="1" w:styleId="hui3">
    <w:name w:val="hui3"/>
    <w:qFormat/>
    <w:rPr>
      <w:color w:val="333333"/>
    </w:rPr>
  </w:style>
  <w:style w:type="character" w:customStyle="1" w:styleId="09515Char">
    <w:name w:val="样式 四号 首行缩进:  0.95 厘米 行距: 1.5 倍行距 Char"/>
    <w:link w:val="09515"/>
    <w:qFormat/>
    <w:rPr>
      <w:sz w:val="28"/>
    </w:rPr>
  </w:style>
  <w:style w:type="paragraph" w:customStyle="1" w:styleId="09515">
    <w:name w:val="样式 四号 首行缩进:  0.95 厘米 行距: 1.5 倍行距"/>
    <w:basedOn w:val="a7"/>
    <w:link w:val="09515Char"/>
    <w:qFormat/>
    <w:pPr>
      <w:spacing w:line="500" w:lineRule="atLeast"/>
      <w:ind w:firstLineChars="200" w:firstLine="561"/>
    </w:pPr>
    <w:rPr>
      <w:kern w:val="0"/>
      <w:sz w:val="28"/>
      <w:szCs w:val="20"/>
    </w:rPr>
  </w:style>
  <w:style w:type="character" w:customStyle="1" w:styleId="-1Char">
    <w:name w:val="彩色网格 - 强调文字颜色 1 Char"/>
    <w:qFormat/>
    <w:rPr>
      <w:rFonts w:ascii="Calibri" w:hAnsi="Calibri"/>
      <w:i/>
      <w:iCs/>
      <w:color w:val="000000"/>
      <w:kern w:val="2"/>
      <w:sz w:val="21"/>
      <w:szCs w:val="22"/>
    </w:rPr>
  </w:style>
  <w:style w:type="character" w:customStyle="1" w:styleId="NormalIndentCharCharALTZ4Char1Char1">
    <w:name w:val="样式 正文缩进Normal Indent Char Char特点ALT+Z标题4正文（首行缩进两字） Char正文顶...1 Char1"/>
    <w:link w:val="NormalIndentCharCharALTZ4Char1"/>
    <w:qFormat/>
    <w:rPr>
      <w:rFonts w:ascii="宋体" w:hAnsi="宋体"/>
      <w:sz w:val="28"/>
    </w:rPr>
  </w:style>
  <w:style w:type="paragraph" w:customStyle="1" w:styleId="NormalIndentCharCharALTZ4Char1">
    <w:name w:val="样式 正文缩进Normal Indent Char Char特点ALT+Z标题4正文（首行缩进两字） Char正文顶...1"/>
    <w:basedOn w:val="a8"/>
    <w:link w:val="NormalIndentCharCharALTZ4Char1Char1"/>
    <w:qFormat/>
    <w:pPr>
      <w:autoSpaceDE/>
      <w:autoSpaceDN/>
      <w:adjustRightInd/>
      <w:spacing w:line="500" w:lineRule="atLeast"/>
      <w:ind w:firstLineChars="200" w:firstLine="200"/>
      <w:jc w:val="both"/>
    </w:pPr>
    <w:rPr>
      <w:rFonts w:hAnsi="宋体"/>
      <w:kern w:val="0"/>
      <w:sz w:val="28"/>
      <w:szCs w:val="20"/>
    </w:rPr>
  </w:style>
  <w:style w:type="character" w:customStyle="1" w:styleId="BalloonTextChar">
    <w:name w:val="Balloon Text Char"/>
    <w:qFormat/>
    <w:rPr>
      <w:rFonts w:eastAsia="宋体"/>
      <w:kern w:val="2"/>
      <w:sz w:val="18"/>
      <w:szCs w:val="18"/>
      <w:lang w:val="en-US" w:eastAsia="zh-CN" w:bidi="ar-SA"/>
    </w:rPr>
  </w:style>
  <w:style w:type="character" w:customStyle="1" w:styleId="Char14">
    <w:name w:val="明显引用 Char1"/>
    <w:uiPriority w:val="99"/>
    <w:qFormat/>
    <w:rPr>
      <w:rFonts w:hAnsi="宋体"/>
      <w:b/>
      <w:bCs/>
      <w:i/>
      <w:iCs/>
      <w:color w:val="4F81BD"/>
      <w:kern w:val="2"/>
      <w:sz w:val="21"/>
    </w:rPr>
  </w:style>
  <w:style w:type="character" w:customStyle="1" w:styleId="24-8022Char">
    <w:name w:val="样式 样式 样式 样式 四号 行距: 最小值 24 磅 + 灰色-80% 首行缩进:  2 字符 + 黑色 首行缩进:  2 字... Char"/>
    <w:link w:val="24-8022"/>
    <w:qFormat/>
    <w:rPr>
      <w:color w:val="000000"/>
      <w:sz w:val="28"/>
    </w:rPr>
  </w:style>
  <w:style w:type="paragraph" w:customStyle="1" w:styleId="24-8022">
    <w:name w:val="样式 样式 样式 样式 四号 行距: 最小值 24 磅 + 灰色-80% 首行缩进:  2 字符 + 黑色 首行缩进:  2 字..."/>
    <w:basedOn w:val="a7"/>
    <w:link w:val="24-8022Char"/>
    <w:qFormat/>
    <w:pPr>
      <w:spacing w:line="500" w:lineRule="atLeast"/>
      <w:ind w:firstLineChars="200" w:firstLine="560"/>
    </w:pPr>
    <w:rPr>
      <w:color w:val="000000"/>
      <w:kern w:val="0"/>
      <w:sz w:val="28"/>
      <w:szCs w:val="20"/>
    </w:rPr>
  </w:style>
  <w:style w:type="character" w:customStyle="1" w:styleId="-2Char">
    <w:name w:val="浅色底纹 - 强调文字颜色 2 Char"/>
    <w:uiPriority w:val="30"/>
    <w:qFormat/>
    <w:rPr>
      <w:rFonts w:ascii="Calibri" w:hAnsi="Calibri"/>
      <w:b/>
      <w:bCs/>
      <w:i/>
      <w:iCs/>
      <w:color w:val="4F81BD"/>
      <w:kern w:val="2"/>
      <w:sz w:val="21"/>
      <w:szCs w:val="22"/>
    </w:rPr>
  </w:style>
  <w:style w:type="character" w:customStyle="1" w:styleId="3CharCharCharChar1">
    <w:name w:val="标题 3 Char Char Char Char1"/>
    <w:qFormat/>
    <w:rPr>
      <w:rFonts w:eastAsia="宋体"/>
      <w:b/>
      <w:kern w:val="2"/>
      <w:sz w:val="32"/>
      <w:lang w:val="en-US" w:eastAsia="zh-CN"/>
    </w:rPr>
  </w:style>
  <w:style w:type="character" w:customStyle="1" w:styleId="Heading5Char">
    <w:name w:val="Heading 5 Char"/>
    <w:qFormat/>
    <w:rPr>
      <w:rFonts w:eastAsia="宋体"/>
      <w:b/>
      <w:bCs/>
      <w:kern w:val="2"/>
      <w:sz w:val="28"/>
      <w:szCs w:val="28"/>
      <w:lang w:val="en-US" w:eastAsia="zh-CN" w:bidi="ar-SA"/>
    </w:rPr>
  </w:style>
  <w:style w:type="character" w:customStyle="1" w:styleId="1fffe">
    <w:name w:val="引用 字符1"/>
    <w:link w:val="afffffffff3"/>
    <w:uiPriority w:val="29"/>
    <w:qFormat/>
    <w:rPr>
      <w:rFonts w:ascii="Cambria" w:hAnsi="Cambria"/>
      <w:i/>
      <w:iCs/>
      <w:color w:val="5A5A5A"/>
    </w:rPr>
  </w:style>
  <w:style w:type="paragraph" w:styleId="afffffffff3">
    <w:name w:val="Quote"/>
    <w:basedOn w:val="a7"/>
    <w:next w:val="a7"/>
    <w:link w:val="1fffe"/>
    <w:uiPriority w:val="29"/>
    <w:unhideWhenUsed/>
    <w:qFormat/>
    <w:pPr>
      <w:spacing w:before="200" w:after="160"/>
      <w:ind w:left="864" w:right="864"/>
      <w:jc w:val="center"/>
    </w:pPr>
    <w:rPr>
      <w:rFonts w:ascii="Cambria" w:hAnsi="Cambria"/>
      <w:i/>
      <w:iCs/>
      <w:color w:val="5A5A5A"/>
      <w:kern w:val="0"/>
      <w:sz w:val="20"/>
      <w:szCs w:val="20"/>
    </w:rPr>
  </w:style>
  <w:style w:type="paragraph" w:customStyle="1" w:styleId="1ffff">
    <w:name w:val="引用1"/>
    <w:basedOn w:val="a7"/>
    <w:next w:val="a7"/>
    <w:uiPriority w:val="29"/>
    <w:qFormat/>
    <w:pPr>
      <w:widowControl/>
      <w:ind w:firstLine="360"/>
      <w:jc w:val="left"/>
    </w:pPr>
    <w:rPr>
      <w:rFonts w:ascii="Cambria" w:hAnsi="Cambria"/>
      <w:i/>
      <w:iCs/>
      <w:color w:val="5A5A5A"/>
      <w:szCs w:val="22"/>
    </w:rPr>
  </w:style>
  <w:style w:type="character" w:customStyle="1" w:styleId="Char15">
    <w:name w:val="引用 Char1"/>
    <w:basedOn w:val="a9"/>
    <w:uiPriority w:val="99"/>
    <w:qFormat/>
    <w:rPr>
      <w:rFonts w:ascii="Times New Roman" w:eastAsia="宋体" w:hAnsi="Times New Roman" w:cs="Times New Roman"/>
      <w:i/>
      <w:iCs/>
      <w:color w:val="404040"/>
      <w:szCs w:val="24"/>
    </w:rPr>
  </w:style>
  <w:style w:type="character" w:customStyle="1" w:styleId="NormalArialChar">
    <w:name w:val="Normal + Arial Char"/>
    <w:link w:val="NormalArial"/>
    <w:qFormat/>
    <w:rPr>
      <w:rFonts w:ascii="Arial" w:hAnsi="Arial"/>
      <w:sz w:val="24"/>
    </w:rPr>
  </w:style>
  <w:style w:type="paragraph" w:customStyle="1" w:styleId="NormalArial">
    <w:name w:val="Normal + Arial"/>
    <w:basedOn w:val="a7"/>
    <w:link w:val="NormalArialChar"/>
    <w:qFormat/>
    <w:pPr>
      <w:widowControl/>
      <w:adjustRightInd w:val="0"/>
      <w:snapToGrid w:val="0"/>
      <w:spacing w:line="360" w:lineRule="auto"/>
      <w:ind w:firstLineChars="200" w:firstLine="432"/>
      <w:jc w:val="left"/>
    </w:pPr>
    <w:rPr>
      <w:rFonts w:ascii="Arial" w:hAnsi="Arial"/>
      <w:kern w:val="0"/>
      <w:sz w:val="24"/>
      <w:szCs w:val="20"/>
    </w:rPr>
  </w:style>
  <w:style w:type="character" w:customStyle="1" w:styleId="apple-converted-space">
    <w:name w:val="apple-converted-space"/>
    <w:qFormat/>
  </w:style>
  <w:style w:type="character" w:customStyle="1" w:styleId="1ffff0">
    <w:name w:val="明显强调1"/>
    <w:uiPriority w:val="21"/>
    <w:qFormat/>
    <w:rPr>
      <w:b/>
      <w:bCs/>
      <w:i/>
      <w:iCs/>
      <w:color w:val="4F81BD"/>
      <w:sz w:val="22"/>
      <w:szCs w:val="22"/>
    </w:rPr>
  </w:style>
  <w:style w:type="character" w:customStyle="1" w:styleId="CharChar10">
    <w:name w:val="正文缩进 Char Char1"/>
    <w:qFormat/>
    <w:rPr>
      <w:rFonts w:ascii="Tahoma" w:eastAsia="宋体" w:hAnsi="Tahoma"/>
      <w:kern w:val="2"/>
      <w:sz w:val="21"/>
      <w:lang w:val="en-US" w:eastAsia="zh-CN"/>
    </w:rPr>
  </w:style>
  <w:style w:type="character" w:customStyle="1" w:styleId="3CharCharCharChar2">
    <w:name w:val="标题 3 Char Char Char Char2"/>
    <w:qFormat/>
    <w:rPr>
      <w:rFonts w:eastAsia="宋体"/>
      <w:b/>
      <w:kern w:val="2"/>
      <w:sz w:val="32"/>
      <w:lang w:val="en-US" w:eastAsia="zh-CN"/>
    </w:rPr>
  </w:style>
  <w:style w:type="character" w:customStyle="1" w:styleId="Char16">
    <w:name w:val="标题 Char1"/>
    <w:qFormat/>
    <w:rPr>
      <w:rFonts w:ascii="Cambria" w:hAnsi="Cambria" w:cs="Times New Roman"/>
      <w:b/>
      <w:bCs/>
      <w:kern w:val="2"/>
      <w:sz w:val="32"/>
      <w:szCs w:val="32"/>
      <w:lang w:bidi="ar-SA"/>
    </w:rPr>
  </w:style>
  <w:style w:type="character" w:customStyle="1" w:styleId="ssxtChar">
    <w:name w:val="ssxt投标样式 Char"/>
    <w:link w:val="ssxt"/>
    <w:qFormat/>
    <w:rPr>
      <w:rFonts w:ascii="Calibri" w:hAnsi="Calibri"/>
      <w:b/>
      <w:bCs/>
      <w:spacing w:val="8"/>
      <w:sz w:val="28"/>
      <w:szCs w:val="28"/>
    </w:rPr>
  </w:style>
  <w:style w:type="paragraph" w:customStyle="1" w:styleId="ssxt">
    <w:name w:val="ssxt投标样式"/>
    <w:basedOn w:val="50"/>
    <w:link w:val="ssxtChar"/>
    <w:qFormat/>
    <w:pPr>
      <w:keepNext w:val="0"/>
      <w:keepLines w:val="0"/>
      <w:overflowPunct w:val="0"/>
      <w:autoSpaceDE w:val="0"/>
      <w:autoSpaceDN w:val="0"/>
      <w:spacing w:before="240" w:after="240" w:line="240" w:lineRule="atLeast"/>
      <w:ind w:left="1133" w:hangingChars="480" w:hanging="1133"/>
      <w:jc w:val="left"/>
    </w:pPr>
    <w:rPr>
      <w:rFonts w:ascii="Calibri" w:hAnsi="Calibri"/>
      <w:bCs/>
      <w:spacing w:val="8"/>
      <w:szCs w:val="28"/>
    </w:rPr>
  </w:style>
  <w:style w:type="character" w:customStyle="1" w:styleId="afffffffff4">
    <w:name w:val="引用 字符"/>
    <w:uiPriority w:val="29"/>
    <w:qFormat/>
    <w:rPr>
      <w:i/>
      <w:iCs/>
      <w:color w:val="404040"/>
    </w:rPr>
  </w:style>
  <w:style w:type="character" w:customStyle="1" w:styleId="Charff">
    <w:name w:val="样式 小四 Char"/>
    <w:link w:val="afffffffff5"/>
    <w:qFormat/>
    <w:rPr>
      <w:sz w:val="24"/>
    </w:rPr>
  </w:style>
  <w:style w:type="paragraph" w:customStyle="1" w:styleId="afffffffff5">
    <w:name w:val="样式 小四"/>
    <w:basedOn w:val="a7"/>
    <w:link w:val="Charff"/>
    <w:qFormat/>
    <w:pPr>
      <w:adjustRightInd w:val="0"/>
      <w:snapToGrid w:val="0"/>
      <w:spacing w:line="288" w:lineRule="auto"/>
      <w:ind w:firstLineChars="200" w:firstLine="420"/>
    </w:pPr>
    <w:rPr>
      <w:kern w:val="0"/>
      <w:sz w:val="24"/>
      <w:szCs w:val="20"/>
    </w:rPr>
  </w:style>
  <w:style w:type="character" w:customStyle="1" w:styleId="Charff0">
    <w:name w:val="标正文内容 Char"/>
    <w:link w:val="afffffffff6"/>
    <w:qFormat/>
    <w:rPr>
      <w:sz w:val="24"/>
    </w:rPr>
  </w:style>
  <w:style w:type="paragraph" w:customStyle="1" w:styleId="afffffffff6">
    <w:name w:val="标正文内容"/>
    <w:basedOn w:val="a7"/>
    <w:link w:val="Charff0"/>
    <w:qFormat/>
    <w:pPr>
      <w:spacing w:line="360" w:lineRule="auto"/>
      <w:ind w:firstLineChars="200" w:firstLine="200"/>
    </w:pPr>
    <w:rPr>
      <w:kern w:val="0"/>
      <w:sz w:val="24"/>
      <w:szCs w:val="20"/>
    </w:rPr>
  </w:style>
  <w:style w:type="character" w:customStyle="1" w:styleId="pi1">
    <w:name w:val="pi1"/>
    <w:qFormat/>
    <w:rPr>
      <w:color w:val="0000FF"/>
    </w:rPr>
  </w:style>
  <w:style w:type="character" w:customStyle="1" w:styleId="tx1">
    <w:name w:val="tx1"/>
    <w:qFormat/>
    <w:rPr>
      <w:b/>
      <w:bCs/>
    </w:rPr>
  </w:style>
  <w:style w:type="character" w:customStyle="1" w:styleId="Charff1">
    <w:name w:val="段 Char"/>
    <w:link w:val="afffffffff7"/>
    <w:qFormat/>
    <w:rPr>
      <w:rFonts w:ascii="宋体"/>
      <w:sz w:val="22"/>
    </w:rPr>
  </w:style>
  <w:style w:type="paragraph" w:customStyle="1" w:styleId="afffffffff7">
    <w:name w:val="段"/>
    <w:link w:val="Charff1"/>
    <w:qFormat/>
    <w:pPr>
      <w:tabs>
        <w:tab w:val="center" w:pos="4201"/>
        <w:tab w:val="right" w:leader="dot" w:pos="9298"/>
      </w:tabs>
      <w:autoSpaceDE w:val="0"/>
      <w:autoSpaceDN w:val="0"/>
      <w:ind w:firstLineChars="200" w:firstLine="420"/>
      <w:jc w:val="both"/>
    </w:pPr>
    <w:rPr>
      <w:rFonts w:ascii="宋体"/>
      <w:sz w:val="22"/>
    </w:rPr>
  </w:style>
  <w:style w:type="character" w:customStyle="1" w:styleId="hps">
    <w:name w:val="hps"/>
    <w:qFormat/>
  </w:style>
  <w:style w:type="character" w:customStyle="1" w:styleId="Charff2">
    <w:name w:val="图格式 Char"/>
    <w:link w:val="afffffffff8"/>
    <w:qFormat/>
    <w:rPr>
      <w:rFonts w:ascii="Calibri" w:hAnsi="Calibri"/>
    </w:rPr>
  </w:style>
  <w:style w:type="paragraph" w:customStyle="1" w:styleId="afffffffff8">
    <w:name w:val="图格式"/>
    <w:basedOn w:val="a7"/>
    <w:link w:val="Charff2"/>
    <w:qFormat/>
    <w:pPr>
      <w:jc w:val="center"/>
    </w:pPr>
    <w:rPr>
      <w:rFonts w:ascii="Calibri" w:hAnsi="Calibri"/>
      <w:kern w:val="0"/>
      <w:sz w:val="20"/>
      <w:szCs w:val="20"/>
    </w:rPr>
  </w:style>
  <w:style w:type="character" w:customStyle="1" w:styleId="1ffff1">
    <w:name w:val="访问过的超链接1"/>
    <w:qFormat/>
    <w:rPr>
      <w:color w:val="800080"/>
      <w:u w:val="single"/>
    </w:rPr>
  </w:style>
  <w:style w:type="character" w:customStyle="1" w:styleId="CharCharChar4">
    <w:name w:val="[正文行首缩进] Char Char Char"/>
    <w:link w:val="CharChard"/>
    <w:qFormat/>
    <w:rPr>
      <w:rFonts w:ascii="宋体"/>
      <w:sz w:val="24"/>
    </w:rPr>
  </w:style>
  <w:style w:type="paragraph" w:customStyle="1" w:styleId="CharChard">
    <w:name w:val="[正文行首缩进] Char Char"/>
    <w:link w:val="CharCharChar4"/>
    <w:qFormat/>
    <w:pPr>
      <w:widowControl w:val="0"/>
      <w:spacing w:line="360" w:lineRule="auto"/>
      <w:ind w:firstLineChars="200" w:firstLine="480"/>
      <w:jc w:val="both"/>
    </w:pPr>
    <w:rPr>
      <w:rFonts w:ascii="宋体"/>
      <w:sz w:val="24"/>
    </w:rPr>
  </w:style>
  <w:style w:type="character" w:customStyle="1" w:styleId="headline-content2">
    <w:name w:val="headline-content2"/>
    <w:qFormat/>
  </w:style>
  <w:style w:type="character" w:customStyle="1" w:styleId="2ff0">
    <w:name w:val="书籍标题2"/>
    <w:uiPriority w:val="33"/>
    <w:qFormat/>
    <w:rPr>
      <w:rFonts w:ascii="Cambria" w:eastAsia="宋体" w:hAnsi="Cambria" w:cs="Times New Roman"/>
      <w:b/>
      <w:bCs/>
      <w:i/>
      <w:iCs/>
      <w:color w:val="auto"/>
    </w:rPr>
  </w:style>
  <w:style w:type="character" w:customStyle="1" w:styleId="Heading8Char">
    <w:name w:val="Heading 8 Char"/>
    <w:qFormat/>
    <w:rPr>
      <w:rFonts w:ascii="Arial" w:eastAsia="黑体" w:hAnsi="Arial" w:cs="Arial"/>
      <w:kern w:val="2"/>
      <w:sz w:val="24"/>
      <w:szCs w:val="24"/>
      <w:lang w:val="en-US" w:eastAsia="zh-CN" w:bidi="ar-SA"/>
    </w:rPr>
  </w:style>
  <w:style w:type="character" w:customStyle="1" w:styleId="f14">
    <w:name w:val="f14"/>
    <w:basedOn w:val="a9"/>
    <w:qFormat/>
  </w:style>
  <w:style w:type="character" w:customStyle="1" w:styleId="myChar">
    <w:name w:val="my正文 Char"/>
    <w:link w:val="my"/>
    <w:qFormat/>
    <w:rPr>
      <w:sz w:val="24"/>
      <w:szCs w:val="24"/>
    </w:rPr>
  </w:style>
  <w:style w:type="paragraph" w:customStyle="1" w:styleId="my">
    <w:name w:val="my正文"/>
    <w:basedOn w:val="a7"/>
    <w:link w:val="myChar"/>
    <w:qFormat/>
    <w:pPr>
      <w:spacing w:line="360" w:lineRule="auto"/>
      <w:ind w:firstLineChars="200" w:firstLine="480"/>
    </w:pPr>
    <w:rPr>
      <w:kern w:val="0"/>
      <w:sz w:val="24"/>
    </w:rPr>
  </w:style>
  <w:style w:type="character" w:customStyle="1" w:styleId="2Char3">
    <w:name w:val="标题2 Char"/>
    <w:qFormat/>
    <w:rPr>
      <w:rFonts w:ascii="宋体" w:hAnsi="宋体"/>
      <w:b/>
      <w:sz w:val="30"/>
    </w:rPr>
  </w:style>
  <w:style w:type="character" w:customStyle="1" w:styleId="afffff9">
    <w:name w:val="无间隔 字符"/>
    <w:link w:val="afffff8"/>
    <w:qFormat/>
    <w:rPr>
      <w:kern w:val="2"/>
      <w:sz w:val="21"/>
      <w:szCs w:val="24"/>
    </w:rPr>
  </w:style>
  <w:style w:type="character" w:customStyle="1" w:styleId="Charff3">
    <w:name w:val="标准段落正文 Char"/>
    <w:link w:val="afffffffff9"/>
    <w:qFormat/>
    <w:rPr>
      <w:rFonts w:ascii="Calibri" w:hAnsi="Calibri"/>
      <w:sz w:val="24"/>
    </w:rPr>
  </w:style>
  <w:style w:type="paragraph" w:customStyle="1" w:styleId="afffffffff9">
    <w:name w:val="标准段落正文"/>
    <w:basedOn w:val="afffffffffa"/>
    <w:link w:val="Charff3"/>
    <w:qFormat/>
    <w:pPr>
      <w:spacing w:before="163" w:after="326"/>
      <w:ind w:leftChars="0" w:left="0" w:firstLineChars="200" w:firstLine="480"/>
      <w:jc w:val="left"/>
    </w:pPr>
    <w:rPr>
      <w:rFonts w:eastAsia="宋体"/>
    </w:rPr>
  </w:style>
  <w:style w:type="paragraph" w:customStyle="1" w:styleId="afffffffffa">
    <w:name w:val="单括号小标题"/>
    <w:basedOn w:val="a7"/>
    <w:link w:val="Charff4"/>
    <w:qFormat/>
    <w:pPr>
      <w:spacing w:beforeLines="50" w:afterLines="100" w:line="360" w:lineRule="auto"/>
      <w:ind w:leftChars="200" w:left="200"/>
    </w:pPr>
    <w:rPr>
      <w:rFonts w:ascii="Calibri" w:eastAsia="黑体" w:hAnsi="Calibri"/>
      <w:kern w:val="0"/>
      <w:sz w:val="24"/>
      <w:szCs w:val="20"/>
    </w:rPr>
  </w:style>
  <w:style w:type="character" w:customStyle="1" w:styleId="Charff4">
    <w:name w:val="单括号小标题 Char"/>
    <w:link w:val="afffffffffa"/>
    <w:qFormat/>
    <w:rPr>
      <w:rFonts w:ascii="Calibri" w:eastAsia="黑体" w:hAnsi="Calibri"/>
      <w:sz w:val="24"/>
    </w:rPr>
  </w:style>
  <w:style w:type="character" w:customStyle="1" w:styleId="Charff5">
    <w:name w:val="引用文档列表 Char"/>
    <w:link w:val="afffffffffb"/>
    <w:uiPriority w:val="99"/>
    <w:qFormat/>
    <w:rPr>
      <w:rFonts w:ascii="宋体" w:hAnsi="宋体"/>
      <w:sz w:val="24"/>
      <w:szCs w:val="24"/>
    </w:rPr>
  </w:style>
  <w:style w:type="paragraph" w:customStyle="1" w:styleId="afffffffffb">
    <w:name w:val="引用文档列表"/>
    <w:basedOn w:val="a7"/>
    <w:link w:val="Charff5"/>
    <w:uiPriority w:val="99"/>
    <w:qFormat/>
    <w:pPr>
      <w:tabs>
        <w:tab w:val="left" w:pos="360"/>
      </w:tabs>
      <w:adjustRightInd w:val="0"/>
      <w:snapToGrid w:val="0"/>
      <w:spacing w:beforeLines="50" w:afterLines="50" w:line="276" w:lineRule="auto"/>
      <w:ind w:left="1276" w:firstLineChars="200" w:hanging="796"/>
    </w:pPr>
    <w:rPr>
      <w:rFonts w:ascii="宋体" w:hAnsi="宋体"/>
      <w:kern w:val="0"/>
      <w:sz w:val="24"/>
    </w:rPr>
  </w:style>
  <w:style w:type="character" w:customStyle="1" w:styleId="b1">
    <w:name w:val="b1"/>
    <w:qFormat/>
    <w:rPr>
      <w:rFonts w:ascii="Courier New" w:hAnsi="Courier New" w:cs="Courier New"/>
      <w:b/>
      <w:bCs/>
      <w:color w:val="FF0000"/>
      <w:u w:val="none"/>
      <w:lang w:bidi="ar-SA"/>
    </w:rPr>
  </w:style>
  <w:style w:type="character" w:customStyle="1" w:styleId="Charff6">
    <w:name w:val="页脚正文 Char"/>
    <w:link w:val="afffffffffc"/>
    <w:qFormat/>
    <w:rPr>
      <w:rFonts w:ascii="宋体" w:eastAsia="Arial" w:hAnsi="宋体" w:cs="Arial"/>
      <w:smallCaps/>
      <w:sz w:val="18"/>
      <w:szCs w:val="18"/>
    </w:rPr>
  </w:style>
  <w:style w:type="paragraph" w:customStyle="1" w:styleId="afffffffffc">
    <w:name w:val="页脚正文"/>
    <w:basedOn w:val="afff"/>
    <w:link w:val="Charff6"/>
    <w:qFormat/>
    <w:pPr>
      <w:tabs>
        <w:tab w:val="clear" w:pos="4153"/>
        <w:tab w:val="clear" w:pos="8306"/>
        <w:tab w:val="right" w:pos="9639"/>
      </w:tabs>
      <w:autoSpaceDE/>
      <w:autoSpaceDN/>
      <w:adjustRightInd/>
      <w:spacing w:beforeLines="50" w:afterLines="50" w:line="276" w:lineRule="auto"/>
      <w:jc w:val="center"/>
    </w:pPr>
    <w:rPr>
      <w:rFonts w:eastAsia="Arial" w:hAnsi="宋体" w:cs="Arial"/>
      <w:smallCaps/>
      <w:szCs w:val="18"/>
    </w:rPr>
  </w:style>
  <w:style w:type="character" w:customStyle="1" w:styleId="1ffff2">
    <w:name w:val="明显参考1"/>
    <w:uiPriority w:val="32"/>
    <w:qFormat/>
    <w:rPr>
      <w:b/>
      <w:bCs/>
      <w:color w:val="76923C"/>
      <w:u w:val="single" w:color="9BBB59"/>
    </w:rPr>
  </w:style>
  <w:style w:type="character" w:customStyle="1" w:styleId="Charff7">
    <w:name w:val="样式 题注 + 居中 Char"/>
    <w:link w:val="afffffffffd"/>
    <w:qFormat/>
    <w:rPr>
      <w:rFonts w:ascii="宋体" w:hAnsi="宋体"/>
      <w:b/>
      <w:sz w:val="24"/>
    </w:rPr>
  </w:style>
  <w:style w:type="paragraph" w:customStyle="1" w:styleId="afffffffffd">
    <w:name w:val="样式 题注 + 居中"/>
    <w:basedOn w:val="af9"/>
    <w:link w:val="Charff7"/>
    <w:qFormat/>
    <w:pPr>
      <w:widowControl/>
      <w:adjustRightInd w:val="0"/>
      <w:snapToGrid w:val="0"/>
      <w:spacing w:line="360" w:lineRule="auto"/>
      <w:ind w:firstLineChars="200" w:firstLine="432"/>
      <w:jc w:val="center"/>
    </w:pPr>
    <w:rPr>
      <w:rFonts w:ascii="宋体" w:eastAsia="宋体" w:hAnsi="宋体"/>
      <w:b/>
      <w:kern w:val="0"/>
      <w:sz w:val="24"/>
    </w:rPr>
  </w:style>
  <w:style w:type="character" w:customStyle="1" w:styleId="1121225Char">
    <w:name w:val="样式 样式 标题 1 + (中文) 黑体 三号 非加粗 居中 段前: 12 磅 段后: 12 磅 行距: 最小值 25 磅 + ... Char"/>
    <w:qFormat/>
    <w:rPr>
      <w:rFonts w:ascii="黑体" w:eastAsia="黑体" w:hint="eastAsia"/>
      <w:b/>
      <w:color w:val="000000"/>
      <w:kern w:val="44"/>
      <w:sz w:val="32"/>
      <w:lang w:val="en-US" w:eastAsia="zh-CN"/>
    </w:rPr>
  </w:style>
  <w:style w:type="character" w:customStyle="1" w:styleId="CharChar100">
    <w:name w:val="Char Char10"/>
    <w:qFormat/>
    <w:rPr>
      <w:rFonts w:ascii="Times New Roman" w:eastAsia="黑体" w:hAnsi="Times New Roman"/>
      <w:kern w:val="44"/>
      <w:sz w:val="36"/>
    </w:rPr>
  </w:style>
  <w:style w:type="character" w:customStyle="1" w:styleId="afffffffffe">
    <w:name w:val="样式 宋体"/>
    <w:qFormat/>
    <w:rPr>
      <w:rFonts w:ascii="宋体" w:eastAsia="宋体" w:hAnsi="宋体"/>
      <w:sz w:val="28"/>
    </w:rPr>
  </w:style>
  <w:style w:type="character" w:customStyle="1" w:styleId="CharChar70">
    <w:name w:val="Char Char7"/>
    <w:qFormat/>
    <w:rPr>
      <w:sz w:val="18"/>
      <w:szCs w:val="18"/>
    </w:rPr>
  </w:style>
  <w:style w:type="character" w:customStyle="1" w:styleId="Char17">
    <w:name w:val="副标题 Char1"/>
    <w:uiPriority w:val="11"/>
    <w:qFormat/>
    <w:rPr>
      <w:rFonts w:ascii="Cambria" w:hAnsi="Cambria" w:cs="Times New Roman"/>
      <w:b/>
      <w:bCs/>
      <w:kern w:val="28"/>
      <w:sz w:val="32"/>
      <w:szCs w:val="32"/>
    </w:rPr>
  </w:style>
  <w:style w:type="character" w:customStyle="1" w:styleId="Charff8">
    <w:name w:val="表名 Char"/>
    <w:link w:val="affffffffff"/>
    <w:qFormat/>
    <w:rPr>
      <w:rFonts w:eastAsia="黑体"/>
      <w:color w:val="000000"/>
      <w:sz w:val="28"/>
      <w:szCs w:val="24"/>
      <w:lang w:val="en-GB"/>
    </w:rPr>
  </w:style>
  <w:style w:type="paragraph" w:customStyle="1" w:styleId="affffffffff">
    <w:name w:val="表名"/>
    <w:basedOn w:val="a7"/>
    <w:link w:val="Charff8"/>
    <w:qFormat/>
    <w:pPr>
      <w:spacing w:before="120" w:after="120"/>
      <w:jc w:val="center"/>
    </w:pPr>
    <w:rPr>
      <w:rFonts w:eastAsia="黑体"/>
      <w:color w:val="000000"/>
      <w:kern w:val="0"/>
      <w:sz w:val="28"/>
      <w:lang w:val="en-GB"/>
    </w:rPr>
  </w:style>
  <w:style w:type="character" w:customStyle="1" w:styleId="font21">
    <w:name w:val="font21"/>
    <w:qFormat/>
    <w:rPr>
      <w:rFonts w:ascii="宋体" w:eastAsia="宋体" w:cs="宋体"/>
      <w:b/>
      <w:color w:val="000000"/>
      <w:sz w:val="20"/>
      <w:szCs w:val="20"/>
      <w:lang w:bidi="ar-SA"/>
    </w:rPr>
  </w:style>
  <w:style w:type="character" w:customStyle="1" w:styleId="Char18">
    <w:name w:val="页脚 Char1"/>
    <w:uiPriority w:val="99"/>
    <w:qFormat/>
    <w:rPr>
      <w:rFonts w:ascii="Arial" w:hAnsi="Arial"/>
    </w:rPr>
  </w:style>
  <w:style w:type="character" w:customStyle="1" w:styleId="Charff9">
    <w:name w:val="新正文 Char"/>
    <w:link w:val="affffffffff0"/>
    <w:qFormat/>
    <w:rPr>
      <w:sz w:val="24"/>
      <w:szCs w:val="24"/>
    </w:rPr>
  </w:style>
  <w:style w:type="paragraph" w:customStyle="1" w:styleId="affffffffff0">
    <w:name w:val="新正文"/>
    <w:basedOn w:val="a7"/>
    <w:link w:val="Charff9"/>
    <w:qFormat/>
    <w:pPr>
      <w:spacing w:line="360" w:lineRule="auto"/>
    </w:pPr>
    <w:rPr>
      <w:kern w:val="0"/>
      <w:sz w:val="24"/>
    </w:rPr>
  </w:style>
  <w:style w:type="character" w:customStyle="1" w:styleId="4PIM4H4h4blbbTitre4sect1234RefHeading1rh1Char">
    <w:name w:val="样式 标题 4PIM 4H4h4blbbTitre4sect 1.2.3.4Ref Heading 1rh1... Char"/>
    <w:link w:val="4PIM4H4h4blbbTitre4sect1234RefHeading1rh1"/>
    <w:qFormat/>
    <w:rPr>
      <w:sz w:val="28"/>
    </w:rPr>
  </w:style>
  <w:style w:type="paragraph" w:customStyle="1" w:styleId="4PIM4H4h4blbbTitre4sect1234RefHeading1rh1">
    <w:name w:val="样式 标题 4PIM 4H4h4blbbTitre4sect 1.2.3.4Ref Heading 1rh1..."/>
    <w:basedOn w:val="40"/>
    <w:link w:val="4PIM4H4h4blbbTitre4sect1234RefHeading1rh1Char"/>
    <w:qFormat/>
    <w:pPr>
      <w:adjustRightInd/>
      <w:spacing w:before="0" w:after="0" w:line="500" w:lineRule="atLeast"/>
      <w:textAlignment w:val="auto"/>
    </w:pPr>
    <w:rPr>
      <w:rFonts w:ascii="Times New Roman" w:eastAsia="宋体" w:hAnsi="Times New Roman"/>
      <w:b w:val="0"/>
    </w:rPr>
  </w:style>
  <w:style w:type="character" w:customStyle="1" w:styleId="Charffa">
    <w:name w:val="南表标题 Char"/>
    <w:link w:val="affffffffff1"/>
    <w:qFormat/>
    <w:rPr>
      <w:b/>
      <w:szCs w:val="24"/>
    </w:rPr>
  </w:style>
  <w:style w:type="paragraph" w:customStyle="1" w:styleId="affffffffff1">
    <w:name w:val="南表标题"/>
    <w:basedOn w:val="a7"/>
    <w:link w:val="Charffa"/>
    <w:qFormat/>
    <w:pPr>
      <w:keepNext/>
      <w:adjustRightInd w:val="0"/>
      <w:snapToGrid w:val="0"/>
      <w:spacing w:line="420" w:lineRule="exact"/>
      <w:jc w:val="center"/>
    </w:pPr>
    <w:rPr>
      <w:b/>
      <w:kern w:val="0"/>
      <w:sz w:val="20"/>
    </w:rPr>
  </w:style>
  <w:style w:type="character" w:customStyle="1" w:styleId="black0001">
    <w:name w:val="black0001"/>
    <w:qFormat/>
    <w:rPr>
      <w:b/>
      <w:color w:val="000000"/>
      <w:sz w:val="24"/>
    </w:rPr>
  </w:style>
  <w:style w:type="character" w:customStyle="1" w:styleId="152GB231Char">
    <w:name w:val="样式 样式 样式 样式 四号 行距: 1.5 倍行距 + 首行缩进:  2 字符 + (西文) 宋体 (中文) 仿宋_GB231... Char"/>
    <w:link w:val="152GB231"/>
    <w:qFormat/>
    <w:rPr>
      <w:rFonts w:eastAsia="黑体"/>
      <w:sz w:val="28"/>
      <w:lang w:val="zh-CN"/>
    </w:rPr>
  </w:style>
  <w:style w:type="paragraph" w:customStyle="1" w:styleId="152GB231">
    <w:name w:val="样式 样式 样式 样式 四号 行距: 1.5 倍行距 + 首行缩进:  2 字符 + (西文) 宋体 (中文) 仿宋_GB231..."/>
    <w:basedOn w:val="a7"/>
    <w:link w:val="152GB231Char"/>
    <w:qFormat/>
    <w:pPr>
      <w:spacing w:before="120" w:after="120"/>
      <w:jc w:val="center"/>
    </w:pPr>
    <w:rPr>
      <w:rFonts w:eastAsia="黑体"/>
      <w:kern w:val="0"/>
      <w:sz w:val="28"/>
      <w:szCs w:val="20"/>
      <w:lang w:val="zh-CN"/>
    </w:rPr>
  </w:style>
  <w:style w:type="character" w:customStyle="1" w:styleId="Charffb">
    <w:name w:val="正文内容 Char"/>
    <w:link w:val="affffffffff2"/>
    <w:qFormat/>
    <w:rPr>
      <w:rFonts w:ascii="宋体" w:hAnsi="宋体"/>
      <w:color w:val="000000"/>
      <w:spacing w:val="10"/>
      <w:sz w:val="24"/>
    </w:rPr>
  </w:style>
  <w:style w:type="paragraph" w:customStyle="1" w:styleId="affffffffff2">
    <w:name w:val="正文内容"/>
    <w:basedOn w:val="af1"/>
    <w:link w:val="Charffb"/>
    <w:qFormat/>
    <w:pPr>
      <w:tabs>
        <w:tab w:val="clear" w:pos="567"/>
      </w:tabs>
      <w:adjustRightInd w:val="0"/>
      <w:snapToGrid w:val="0"/>
      <w:spacing w:beforeLines="50" w:before="0" w:afterLines="50" w:line="400" w:lineRule="exact"/>
      <w:ind w:firstLineChars="200" w:firstLine="505"/>
      <w:textAlignment w:val="baseline"/>
    </w:pPr>
    <w:rPr>
      <w:color w:val="000000"/>
      <w:spacing w:val="10"/>
      <w:kern w:val="0"/>
      <w:szCs w:val="20"/>
    </w:rPr>
  </w:style>
  <w:style w:type="character" w:customStyle="1" w:styleId="unnamed11">
    <w:name w:val="unnamed11"/>
    <w:qFormat/>
    <w:rPr>
      <w:sz w:val="18"/>
    </w:rPr>
  </w:style>
  <w:style w:type="character" w:customStyle="1" w:styleId="Charffc">
    <w:name w:val="一级编号 Char"/>
    <w:link w:val="a0"/>
    <w:qFormat/>
    <w:rPr>
      <w:sz w:val="24"/>
    </w:rPr>
  </w:style>
  <w:style w:type="paragraph" w:customStyle="1" w:styleId="a0">
    <w:name w:val="一级编号"/>
    <w:basedOn w:val="a7"/>
    <w:link w:val="Charffc"/>
    <w:qFormat/>
    <w:pPr>
      <w:numPr>
        <w:numId w:val="10"/>
      </w:numPr>
      <w:tabs>
        <w:tab w:val="left" w:pos="964"/>
      </w:tabs>
      <w:adjustRightInd w:val="0"/>
      <w:snapToGrid w:val="0"/>
      <w:spacing w:line="360" w:lineRule="auto"/>
      <w:ind w:firstLineChars="200" w:firstLine="200"/>
    </w:pPr>
    <w:rPr>
      <w:kern w:val="0"/>
      <w:sz w:val="24"/>
      <w:szCs w:val="20"/>
    </w:rPr>
  </w:style>
  <w:style w:type="character" w:customStyle="1" w:styleId="GB231209625Char">
    <w:name w:val="样式 样式 (中文) 仿宋_GB2312 四号 黑色 首行缩进:  0.96 厘米 行距: 最小值 25 磅 + 自动设置 Char"/>
    <w:qFormat/>
    <w:rPr>
      <w:rFonts w:eastAsia="仿宋_GB2312" w:cs="宋体"/>
      <w:kern w:val="2"/>
      <w:sz w:val="28"/>
      <w:szCs w:val="28"/>
      <w:lang w:val="en-US" w:eastAsia="zh-CN" w:bidi="ar-SA"/>
    </w:rPr>
  </w:style>
  <w:style w:type="character" w:customStyle="1" w:styleId="t1">
    <w:name w:val="t1"/>
    <w:qFormat/>
    <w:rPr>
      <w:color w:val="990000"/>
    </w:rPr>
  </w:style>
  <w:style w:type="character" w:customStyle="1" w:styleId="m1">
    <w:name w:val="m1"/>
    <w:qFormat/>
    <w:rPr>
      <w:color w:val="0000FF"/>
    </w:rPr>
  </w:style>
  <w:style w:type="character" w:customStyle="1" w:styleId="Charffd">
    <w:name w:val="文本内容 Char"/>
    <w:link w:val="affffffffff3"/>
    <w:qFormat/>
    <w:rPr>
      <w:sz w:val="28"/>
    </w:rPr>
  </w:style>
  <w:style w:type="paragraph" w:customStyle="1" w:styleId="affffffffff3">
    <w:name w:val="文本内容"/>
    <w:basedOn w:val="a7"/>
    <w:next w:val="a7"/>
    <w:link w:val="Charffd"/>
    <w:qFormat/>
    <w:pPr>
      <w:spacing w:line="360" w:lineRule="auto"/>
      <w:ind w:firstLineChars="200" w:firstLine="560"/>
    </w:pPr>
    <w:rPr>
      <w:kern w:val="0"/>
      <w:sz w:val="28"/>
      <w:szCs w:val="20"/>
    </w:rPr>
  </w:style>
  <w:style w:type="character" w:customStyle="1" w:styleId="Heading6Char">
    <w:name w:val="Heading 6 Char"/>
    <w:qFormat/>
    <w:rPr>
      <w:rFonts w:ascii="Arial" w:eastAsia="黑体" w:hAnsi="Arial" w:cs="Arial"/>
      <w:b/>
      <w:bCs/>
      <w:kern w:val="2"/>
      <w:sz w:val="24"/>
      <w:szCs w:val="24"/>
      <w:lang w:val="en-US" w:eastAsia="zh-CN" w:bidi="ar-SA"/>
    </w:rPr>
  </w:style>
  <w:style w:type="character" w:customStyle="1" w:styleId="2PIM2H2Heading2HiddenHeading2CCBSheading2Titre3Char">
    <w:name w:val="样式 标题 2PIM2H2Heading 2 HiddenHeading 2 CCBSheading 2Titre3... Char"/>
    <w:link w:val="2PIM2H2Heading2HiddenHeading2CCBSheading2Titre3"/>
    <w:qFormat/>
    <w:rPr>
      <w:rFonts w:ascii="Arial" w:hAnsi="Arial"/>
      <w:b/>
      <w:i/>
      <w:color w:val="000000"/>
      <w:sz w:val="30"/>
    </w:rPr>
  </w:style>
  <w:style w:type="paragraph" w:customStyle="1" w:styleId="2PIM2H2Heading2HiddenHeading2CCBSheading2Titre3">
    <w:name w:val="样式 标题 2PIM2H2Heading 2 HiddenHeading 2 CCBSheading 2Titre3..."/>
    <w:basedOn w:val="23"/>
    <w:link w:val="2PIM2H2Heading2HiddenHeading2CCBSheading2Titre3Char"/>
    <w:qFormat/>
    <w:pPr>
      <w:keepNext w:val="0"/>
      <w:keepLines w:val="0"/>
      <w:widowControl/>
      <w:autoSpaceDE/>
      <w:autoSpaceDN/>
      <w:snapToGrid w:val="0"/>
      <w:spacing w:before="240" w:after="100" w:afterAutospacing="1" w:line="240" w:lineRule="atLeast"/>
      <w:jc w:val="left"/>
    </w:pPr>
    <w:rPr>
      <w:rFonts w:eastAsia="宋体"/>
      <w:i/>
      <w:color w:val="000000"/>
    </w:rPr>
  </w:style>
  <w:style w:type="character" w:customStyle="1" w:styleId="Charffe">
    <w:name w:val="##### Char"/>
    <w:link w:val="affffffffff4"/>
    <w:qFormat/>
    <w:rPr>
      <w:szCs w:val="24"/>
    </w:rPr>
  </w:style>
  <w:style w:type="paragraph" w:customStyle="1" w:styleId="affffffffff4">
    <w:name w:val="#####"/>
    <w:basedOn w:val="a7"/>
    <w:link w:val="Charffe"/>
    <w:qFormat/>
    <w:pPr>
      <w:jc w:val="center"/>
    </w:pPr>
    <w:rPr>
      <w:kern w:val="0"/>
      <w:sz w:val="20"/>
    </w:rPr>
  </w:style>
  <w:style w:type="character" w:customStyle="1" w:styleId="2Char11">
    <w:name w:val="标题 2 Char1"/>
    <w:link w:val="Heading21"/>
    <w:qFormat/>
    <w:rPr>
      <w:rFonts w:hAnsi="宋体"/>
      <w:b/>
      <w:sz w:val="32"/>
    </w:rPr>
  </w:style>
  <w:style w:type="paragraph" w:customStyle="1" w:styleId="Heading21">
    <w:name w:val="Heading 2_1"/>
    <w:basedOn w:val="a7"/>
    <w:next w:val="a7"/>
    <w:link w:val="2Char11"/>
    <w:qFormat/>
    <w:pPr>
      <w:spacing w:before="240" w:after="240" w:line="480" w:lineRule="auto"/>
      <w:jc w:val="center"/>
      <w:outlineLvl w:val="1"/>
    </w:pPr>
    <w:rPr>
      <w:rFonts w:hAnsi="宋体"/>
      <w:b/>
      <w:kern w:val="0"/>
      <w:sz w:val="32"/>
      <w:szCs w:val="20"/>
    </w:rPr>
  </w:style>
  <w:style w:type="character" w:customStyle="1" w:styleId="Charfff">
    <w:name w:val="图表正文 Char"/>
    <w:link w:val="affffffffff5"/>
    <w:qFormat/>
    <w:rPr>
      <w:rFonts w:ascii="宋体" w:hAnsi="宋体"/>
      <w:color w:val="000000"/>
      <w:szCs w:val="21"/>
    </w:rPr>
  </w:style>
  <w:style w:type="paragraph" w:customStyle="1" w:styleId="affffffffff5">
    <w:name w:val="图表正文"/>
    <w:basedOn w:val="a7"/>
    <w:link w:val="Charfff"/>
    <w:qFormat/>
    <w:pPr>
      <w:tabs>
        <w:tab w:val="left" w:pos="2117"/>
      </w:tabs>
      <w:spacing w:beforeLines="50" w:afterLines="50" w:line="276" w:lineRule="auto"/>
      <w:jc w:val="center"/>
    </w:pPr>
    <w:rPr>
      <w:rFonts w:ascii="宋体" w:hAnsi="宋体"/>
      <w:color w:val="000000"/>
      <w:kern w:val="0"/>
      <w:sz w:val="20"/>
      <w:szCs w:val="21"/>
    </w:rPr>
  </w:style>
  <w:style w:type="character" w:customStyle="1" w:styleId="font31">
    <w:name w:val="font31"/>
    <w:qFormat/>
    <w:rPr>
      <w:rFonts w:ascii="宋体" w:eastAsia="宋体" w:cs="宋体"/>
      <w:color w:val="000000"/>
      <w:sz w:val="20"/>
      <w:szCs w:val="20"/>
      <w:lang w:bidi="ar-SA"/>
    </w:rPr>
  </w:style>
  <w:style w:type="character" w:customStyle="1" w:styleId="3Char10">
    <w:name w:val="标题 3 Char1"/>
    <w:link w:val="Heading31"/>
    <w:qFormat/>
    <w:rPr>
      <w:rFonts w:hAnsi="宋体"/>
      <w:b/>
      <w:sz w:val="24"/>
    </w:rPr>
  </w:style>
  <w:style w:type="paragraph" w:customStyle="1" w:styleId="Heading31">
    <w:name w:val="Heading 3_1"/>
    <w:basedOn w:val="a7"/>
    <w:next w:val="a7"/>
    <w:link w:val="3Char10"/>
    <w:qFormat/>
    <w:pPr>
      <w:spacing w:before="240" w:after="240"/>
      <w:ind w:left="720" w:hanging="432"/>
      <w:outlineLvl w:val="2"/>
    </w:pPr>
    <w:rPr>
      <w:rFonts w:hAnsi="宋体"/>
      <w:b/>
      <w:kern w:val="0"/>
      <w:sz w:val="24"/>
      <w:szCs w:val="20"/>
    </w:rPr>
  </w:style>
  <w:style w:type="character" w:customStyle="1" w:styleId="CharChar13">
    <w:name w:val="Char Char13"/>
    <w:qFormat/>
    <w:rPr>
      <w:rFonts w:eastAsia="宋体"/>
      <w:b/>
      <w:kern w:val="2"/>
      <w:sz w:val="28"/>
      <w:lang w:val="en-US" w:eastAsia="zh-CN"/>
    </w:rPr>
  </w:style>
  <w:style w:type="character" w:customStyle="1" w:styleId="word18b">
    <w:name w:val="word18b"/>
    <w:qFormat/>
  </w:style>
  <w:style w:type="character" w:customStyle="1" w:styleId="Charfff0">
    <w:name w:val="内容 Char"/>
    <w:link w:val="affffffffff6"/>
    <w:qFormat/>
    <w:locked/>
    <w:rPr>
      <w:color w:val="000000"/>
      <w:sz w:val="24"/>
      <w:szCs w:val="24"/>
    </w:rPr>
  </w:style>
  <w:style w:type="paragraph" w:customStyle="1" w:styleId="affffffffff6">
    <w:name w:val="内容"/>
    <w:basedOn w:val="a7"/>
    <w:link w:val="Charfff0"/>
    <w:qFormat/>
    <w:pPr>
      <w:adjustRightInd w:val="0"/>
      <w:snapToGrid w:val="0"/>
      <w:spacing w:line="360" w:lineRule="auto"/>
      <w:ind w:firstLineChars="200" w:firstLine="200"/>
    </w:pPr>
    <w:rPr>
      <w:color w:val="000000"/>
      <w:kern w:val="0"/>
      <w:sz w:val="24"/>
    </w:rPr>
  </w:style>
  <w:style w:type="character" w:customStyle="1" w:styleId="1ffff3">
    <w:name w:val="已访问的超链接1"/>
    <w:qFormat/>
    <w:rPr>
      <w:color w:val="800080"/>
      <w:u w:val="single"/>
    </w:rPr>
  </w:style>
  <w:style w:type="character" w:customStyle="1" w:styleId="08524Char">
    <w:name w:val="样式 小四 首行缩进:  0.85 厘米 行距: 最小值 24 磅 Char"/>
    <w:link w:val="08524"/>
    <w:qFormat/>
    <w:rPr>
      <w:sz w:val="24"/>
    </w:rPr>
  </w:style>
  <w:style w:type="paragraph" w:customStyle="1" w:styleId="08524">
    <w:name w:val="样式 小四 首行缩进:  0.85 厘米 行距: 最小值 24 磅"/>
    <w:basedOn w:val="a7"/>
    <w:link w:val="08524Char"/>
    <w:qFormat/>
    <w:pPr>
      <w:spacing w:line="480" w:lineRule="atLeast"/>
      <w:ind w:firstLine="482"/>
    </w:pPr>
    <w:rPr>
      <w:kern w:val="0"/>
      <w:sz w:val="24"/>
      <w:szCs w:val="20"/>
    </w:rPr>
  </w:style>
  <w:style w:type="character" w:customStyle="1" w:styleId="figChar">
    <w:name w:val="fig Char"/>
    <w:link w:val="fig"/>
    <w:qFormat/>
    <w:rPr>
      <w:rFonts w:eastAsia="楷体_GB2312"/>
      <w:sz w:val="24"/>
    </w:rPr>
  </w:style>
  <w:style w:type="paragraph" w:customStyle="1" w:styleId="fig">
    <w:name w:val="fig"/>
    <w:basedOn w:val="a7"/>
    <w:link w:val="figChar"/>
    <w:qFormat/>
    <w:pPr>
      <w:spacing w:beforeLines="50" w:afterLines="50" w:line="360" w:lineRule="auto"/>
      <w:ind w:firstLineChars="200" w:firstLine="200"/>
      <w:jc w:val="center"/>
    </w:pPr>
    <w:rPr>
      <w:rFonts w:eastAsia="楷体_GB2312"/>
      <w:kern w:val="0"/>
      <w:sz w:val="24"/>
      <w:szCs w:val="20"/>
    </w:rPr>
  </w:style>
  <w:style w:type="character" w:customStyle="1" w:styleId="GB231215TimesNewRomanChar">
    <w:name w:val="样式 样式 仿宋_GB2312 三号 行距: 1.5 倍行距 + Times New Roman Char"/>
    <w:qFormat/>
    <w:rPr>
      <w:rFonts w:ascii="仿宋_GB2312" w:eastAsia="仿宋_GB2312" w:cs="宋体"/>
      <w:kern w:val="2"/>
      <w:sz w:val="28"/>
      <w:lang w:val="en-US" w:eastAsia="zh-CN" w:bidi="ar-SA"/>
    </w:rPr>
  </w:style>
  <w:style w:type="character" w:customStyle="1" w:styleId="t18">
    <w:name w:val="t18"/>
    <w:basedOn w:val="a9"/>
    <w:qFormat/>
  </w:style>
  <w:style w:type="character" w:customStyle="1" w:styleId="Heading7Char">
    <w:name w:val="Heading 7 Char"/>
    <w:qFormat/>
    <w:rPr>
      <w:rFonts w:eastAsia="宋体"/>
      <w:b/>
      <w:bCs/>
      <w:kern w:val="2"/>
      <w:sz w:val="24"/>
      <w:szCs w:val="24"/>
      <w:lang w:val="en-US" w:eastAsia="zh-CN" w:bidi="ar-SA"/>
    </w:rPr>
  </w:style>
  <w:style w:type="character" w:customStyle="1" w:styleId="Charfff1">
    <w:name w:val="图表格式 Char"/>
    <w:link w:val="affffffffff7"/>
    <w:qFormat/>
    <w:rPr>
      <w:rFonts w:ascii="Cambria" w:eastAsia="黑体" w:hAnsi="Cambria"/>
      <w:sz w:val="28"/>
      <w:szCs w:val="28"/>
    </w:rPr>
  </w:style>
  <w:style w:type="paragraph" w:customStyle="1" w:styleId="affffffffff7">
    <w:name w:val="图表格式"/>
    <w:basedOn w:val="af9"/>
    <w:link w:val="Charfff1"/>
    <w:qFormat/>
    <w:pPr>
      <w:keepNext/>
      <w:spacing w:line="360" w:lineRule="auto"/>
      <w:jc w:val="center"/>
    </w:pPr>
    <w:rPr>
      <w:rFonts w:ascii="Cambria" w:eastAsia="黑体" w:hAnsi="Cambria"/>
      <w:kern w:val="0"/>
      <w:sz w:val="28"/>
      <w:szCs w:val="28"/>
    </w:rPr>
  </w:style>
  <w:style w:type="character" w:customStyle="1" w:styleId="tpccontent">
    <w:name w:val="tpc_content"/>
    <w:qFormat/>
  </w:style>
  <w:style w:type="character" w:customStyle="1" w:styleId="09515Char0">
    <w:name w:val="样式 样式 四号 首行缩进:  0.95 厘米 行距: 1.5 倍行距 + 黑色 Char"/>
    <w:link w:val="095150"/>
    <w:qFormat/>
    <w:rPr>
      <w:color w:val="000000"/>
      <w:sz w:val="28"/>
    </w:rPr>
  </w:style>
  <w:style w:type="paragraph" w:customStyle="1" w:styleId="095150">
    <w:name w:val="样式 样式 四号 首行缩进:  0.95 厘米 行距: 1.5 倍行距 + 黑色"/>
    <w:basedOn w:val="a7"/>
    <w:link w:val="09515Char0"/>
    <w:qFormat/>
    <w:pPr>
      <w:spacing w:line="500" w:lineRule="atLeast"/>
      <w:ind w:firstLine="561"/>
    </w:pPr>
    <w:rPr>
      <w:color w:val="000000"/>
      <w:kern w:val="0"/>
      <w:sz w:val="28"/>
      <w:szCs w:val="20"/>
    </w:rPr>
  </w:style>
  <w:style w:type="character" w:customStyle="1" w:styleId="sony12">
    <w:name w:val="sony12"/>
    <w:qFormat/>
  </w:style>
  <w:style w:type="character" w:customStyle="1" w:styleId="1Char10">
    <w:name w:val="标题 1 Char1"/>
    <w:qFormat/>
    <w:rPr>
      <w:rFonts w:ascii="Times New Roman" w:eastAsia="宋体" w:hAnsi="宋体" w:cs="Times New Roman"/>
      <w:b/>
      <w:kern w:val="44"/>
      <w:sz w:val="44"/>
      <w:szCs w:val="20"/>
    </w:rPr>
  </w:style>
  <w:style w:type="character" w:customStyle="1" w:styleId="Charfff2">
    <w:name w:val="正文段落 Char"/>
    <w:link w:val="affffffffff8"/>
    <w:qFormat/>
    <w:rPr>
      <w:rFonts w:eastAsia="楷体_GB2312"/>
    </w:rPr>
  </w:style>
  <w:style w:type="paragraph" w:customStyle="1" w:styleId="affffffffff8">
    <w:name w:val="正文段落"/>
    <w:basedOn w:val="a7"/>
    <w:link w:val="Charfff2"/>
    <w:qFormat/>
    <w:pPr>
      <w:adjustRightInd w:val="0"/>
      <w:snapToGrid w:val="0"/>
      <w:spacing w:line="300" w:lineRule="auto"/>
      <w:ind w:firstLineChars="200" w:firstLine="425"/>
    </w:pPr>
    <w:rPr>
      <w:rFonts w:eastAsia="楷体_GB2312"/>
      <w:kern w:val="0"/>
      <w:sz w:val="20"/>
      <w:szCs w:val="20"/>
    </w:rPr>
  </w:style>
  <w:style w:type="character" w:customStyle="1" w:styleId="Char19">
    <w:name w:val="图 Char1"/>
    <w:qFormat/>
    <w:rPr>
      <w:rFonts w:eastAsia="仿宋_GB2312" w:hAnsi="宋体"/>
      <w:kern w:val="2"/>
      <w:sz w:val="24"/>
    </w:rPr>
  </w:style>
  <w:style w:type="character" w:customStyle="1" w:styleId="Charfff3">
    <w:name w:val="图表 Char"/>
    <w:link w:val="affffffffff9"/>
    <w:qFormat/>
    <w:rPr>
      <w:rFonts w:hAnsi="宋体"/>
      <w:sz w:val="24"/>
    </w:rPr>
  </w:style>
  <w:style w:type="paragraph" w:customStyle="1" w:styleId="affffffffff9">
    <w:name w:val="图表"/>
    <w:basedOn w:val="a7"/>
    <w:link w:val="Charfff3"/>
    <w:qFormat/>
    <w:pPr>
      <w:adjustRightInd w:val="0"/>
      <w:snapToGrid w:val="0"/>
      <w:spacing w:line="360" w:lineRule="auto"/>
      <w:ind w:firstLineChars="200" w:firstLine="420"/>
      <w:jc w:val="center"/>
    </w:pPr>
    <w:rPr>
      <w:rFonts w:hAnsi="宋体"/>
      <w:kern w:val="0"/>
      <w:sz w:val="24"/>
      <w:szCs w:val="20"/>
    </w:rPr>
  </w:style>
  <w:style w:type="character" w:customStyle="1" w:styleId="style11">
    <w:name w:val="style11"/>
    <w:qFormat/>
    <w:rPr>
      <w:sz w:val="18"/>
    </w:rPr>
  </w:style>
  <w:style w:type="character" w:customStyle="1" w:styleId="Charfff4">
    <w:name w:val="图表内容 Char"/>
    <w:link w:val="affffffffffa"/>
    <w:qFormat/>
    <w:rPr>
      <w:rFonts w:ascii="Arial" w:eastAsia="黑体" w:hAnsi="Arial" w:cs="Arial"/>
      <w:szCs w:val="21"/>
    </w:rPr>
  </w:style>
  <w:style w:type="paragraph" w:customStyle="1" w:styleId="affffffffffa">
    <w:name w:val="图表内容"/>
    <w:basedOn w:val="a7"/>
    <w:link w:val="Charfff4"/>
    <w:qFormat/>
    <w:pPr>
      <w:spacing w:beforeLines="50" w:afterLines="50" w:line="360" w:lineRule="auto"/>
      <w:jc w:val="center"/>
    </w:pPr>
    <w:rPr>
      <w:rFonts w:ascii="Arial" w:eastAsia="黑体" w:hAnsi="Arial" w:cs="Arial"/>
      <w:kern w:val="0"/>
      <w:sz w:val="20"/>
      <w:szCs w:val="21"/>
    </w:rPr>
  </w:style>
  <w:style w:type="character" w:customStyle="1" w:styleId="10125Char">
    <w:name w:val="样式 样式 四号 首行缩进:  1.01 厘米 行距: 最小值 25 磅 + 黑色 Char"/>
    <w:link w:val="10125"/>
    <w:qFormat/>
    <w:rPr>
      <w:rFonts w:ascii="宋体" w:hAnsi="宋体"/>
      <w:color w:val="000000"/>
      <w:sz w:val="28"/>
    </w:rPr>
  </w:style>
  <w:style w:type="paragraph" w:customStyle="1" w:styleId="10125">
    <w:name w:val="样式 样式 四号 首行缩进:  1.01 厘米 行距: 最小值 25 磅 + 黑色"/>
    <w:basedOn w:val="a7"/>
    <w:link w:val="10125Char"/>
    <w:qFormat/>
    <w:pPr>
      <w:spacing w:line="500" w:lineRule="atLeast"/>
      <w:ind w:firstLine="561"/>
    </w:pPr>
    <w:rPr>
      <w:rFonts w:ascii="宋体" w:hAnsi="宋体"/>
      <w:color w:val="000000"/>
      <w:kern w:val="0"/>
      <w:sz w:val="28"/>
      <w:szCs w:val="20"/>
    </w:rPr>
  </w:style>
  <w:style w:type="character" w:customStyle="1" w:styleId="z-Char0">
    <w:name w:val="z-窗体顶端 Char"/>
    <w:link w:val="z-10"/>
    <w:qFormat/>
    <w:rPr>
      <w:rFonts w:ascii="Arial" w:hAnsi="Arial"/>
      <w:vanish/>
      <w:sz w:val="16"/>
      <w:szCs w:val="24"/>
    </w:rPr>
  </w:style>
  <w:style w:type="paragraph" w:customStyle="1" w:styleId="z-10">
    <w:name w:val="z-窗体顶端1"/>
    <w:basedOn w:val="a7"/>
    <w:next w:val="a7"/>
    <w:link w:val="z-Char0"/>
    <w:qFormat/>
    <w:pPr>
      <w:pBdr>
        <w:bottom w:val="single" w:sz="6" w:space="1" w:color="auto"/>
      </w:pBdr>
      <w:jc w:val="center"/>
    </w:pPr>
    <w:rPr>
      <w:rFonts w:ascii="Arial" w:hAnsi="Arial"/>
      <w:vanish/>
      <w:kern w:val="0"/>
      <w:sz w:val="16"/>
    </w:rPr>
  </w:style>
  <w:style w:type="character" w:customStyle="1" w:styleId="225Char2">
    <w:name w:val="样式 首行缩进:  2.25 字符 Char2"/>
    <w:qFormat/>
    <w:rPr>
      <w:rFonts w:eastAsia="宋体"/>
      <w:kern w:val="2"/>
      <w:sz w:val="24"/>
      <w:lang w:val="en-US" w:eastAsia="zh-CN"/>
    </w:rPr>
  </w:style>
  <w:style w:type="character" w:customStyle="1" w:styleId="Charfff5">
    <w:name w:val="六级 Char"/>
    <w:link w:val="affffffffffb"/>
    <w:qFormat/>
    <w:rPr>
      <w:rFonts w:ascii="Arial" w:eastAsia="黑体" w:hAnsi="Arial"/>
      <w:b/>
      <w:bCs/>
      <w:sz w:val="24"/>
      <w:szCs w:val="28"/>
    </w:rPr>
  </w:style>
  <w:style w:type="paragraph" w:customStyle="1" w:styleId="affffffffffb">
    <w:name w:val="六级"/>
    <w:basedOn w:val="a7"/>
    <w:next w:val="afffffffff6"/>
    <w:link w:val="Charfff5"/>
    <w:qFormat/>
    <w:pPr>
      <w:keepNext/>
      <w:keepLines/>
      <w:spacing w:line="360" w:lineRule="auto"/>
      <w:outlineLvl w:val="5"/>
    </w:pPr>
    <w:rPr>
      <w:rFonts w:ascii="Arial" w:eastAsia="黑体" w:hAnsi="Arial"/>
      <w:b/>
      <w:bCs/>
      <w:kern w:val="0"/>
      <w:sz w:val="24"/>
      <w:szCs w:val="28"/>
    </w:rPr>
  </w:style>
  <w:style w:type="character" w:customStyle="1" w:styleId="En-tte11CharChar">
    <w:name w:val="En-tête 1.1 Char Char"/>
    <w:qFormat/>
    <w:rPr>
      <w:rFonts w:ascii="Arial" w:eastAsia="宋体" w:hAnsi="Arial"/>
      <w:sz w:val="18"/>
      <w:lang w:val="en-US" w:eastAsia="zh-CN"/>
    </w:rPr>
  </w:style>
  <w:style w:type="character" w:customStyle="1" w:styleId="TimesNewRomanGB231225Char">
    <w:name w:val="样式 (西文) Times New Roman (中文) 仿宋_GB2312 四号 黑色 行距: 最小值 25 磅 首... Char"/>
    <w:qFormat/>
    <w:rPr>
      <w:rFonts w:eastAsia="仿宋_GB2312" w:cs="宋体"/>
      <w:color w:val="000000"/>
      <w:kern w:val="2"/>
      <w:sz w:val="28"/>
      <w:lang w:val="en-US" w:eastAsia="zh-CN" w:bidi="ar-SA"/>
    </w:rPr>
  </w:style>
  <w:style w:type="character" w:customStyle="1" w:styleId="1ffff4">
    <w:name w:val="明显引用 字符1"/>
    <w:link w:val="affffffffffc"/>
    <w:uiPriority w:val="30"/>
    <w:qFormat/>
    <w:rPr>
      <w:rFonts w:ascii="Cambria" w:hAnsi="Cambria"/>
      <w:i/>
      <w:iCs/>
      <w:color w:val="FFFFFF"/>
      <w:sz w:val="24"/>
      <w:szCs w:val="24"/>
      <w:shd w:val="clear" w:color="auto" w:fill="4F81BD"/>
    </w:rPr>
  </w:style>
  <w:style w:type="paragraph" w:styleId="affffffffffc">
    <w:name w:val="Intense Quote"/>
    <w:basedOn w:val="a7"/>
    <w:next w:val="a7"/>
    <w:link w:val="1ffff4"/>
    <w:uiPriority w:val="30"/>
    <w:unhideWhenUsed/>
    <w:qFormat/>
    <w:pPr>
      <w:pBdr>
        <w:top w:val="single" w:sz="4" w:space="10" w:color="4F81BD" w:themeColor="accent1"/>
        <w:bottom w:val="single" w:sz="4" w:space="10" w:color="4F81BD" w:themeColor="accent1"/>
      </w:pBdr>
      <w:spacing w:before="360" w:after="360"/>
      <w:ind w:left="864" w:right="864"/>
      <w:jc w:val="center"/>
    </w:pPr>
    <w:rPr>
      <w:rFonts w:ascii="Cambria" w:hAnsi="Cambria"/>
      <w:i/>
      <w:iCs/>
      <w:color w:val="FFFFFF"/>
      <w:kern w:val="0"/>
      <w:sz w:val="24"/>
    </w:rPr>
  </w:style>
  <w:style w:type="paragraph" w:customStyle="1" w:styleId="1ffff5">
    <w:name w:val="明显引用1"/>
    <w:basedOn w:val="a7"/>
    <w:next w:val="a7"/>
    <w:uiPriority w:val="30"/>
    <w:qFormat/>
    <w:pPr>
      <w:widowControl/>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jc w:val="left"/>
    </w:pPr>
    <w:rPr>
      <w:rFonts w:ascii="Cambria" w:hAnsi="Cambria"/>
      <w:i/>
      <w:iCs/>
      <w:color w:val="FFFFFF"/>
      <w:sz w:val="24"/>
    </w:rPr>
  </w:style>
  <w:style w:type="character" w:customStyle="1" w:styleId="Char20">
    <w:name w:val="明显引用 Char2"/>
    <w:basedOn w:val="a9"/>
    <w:uiPriority w:val="99"/>
    <w:qFormat/>
    <w:rPr>
      <w:rFonts w:ascii="Times New Roman" w:eastAsia="宋体" w:hAnsi="Times New Roman" w:cs="Times New Roman"/>
      <w:i/>
      <w:iCs/>
      <w:color w:val="5B9BD5"/>
      <w:szCs w:val="24"/>
    </w:rPr>
  </w:style>
  <w:style w:type="character" w:customStyle="1" w:styleId="font01">
    <w:name w:val="font01"/>
    <w:qFormat/>
    <w:rPr>
      <w:rFonts w:ascii="仿宋" w:eastAsia="仿宋" w:hAnsi="仿宋" w:cs="仿宋"/>
      <w:b/>
      <w:color w:val="000001"/>
      <w:sz w:val="20"/>
      <w:szCs w:val="20"/>
      <w:u w:val="none"/>
    </w:rPr>
  </w:style>
  <w:style w:type="character" w:customStyle="1" w:styleId="CharChar15">
    <w:name w:val="Char Char15"/>
    <w:qFormat/>
    <w:rPr>
      <w:b/>
      <w:bCs/>
      <w:kern w:val="44"/>
      <w:sz w:val="44"/>
      <w:szCs w:val="44"/>
    </w:rPr>
  </w:style>
  <w:style w:type="character" w:customStyle="1" w:styleId="24-802Char">
    <w:name w:val="样式 样式 样式 样式 样式 四号 行距: 最小值 24 磅 + 灰色-80% 首行缩进:  2 字符 + 黑色 首行缩进:  ... Char"/>
    <w:link w:val="24-802"/>
    <w:qFormat/>
    <w:rPr>
      <w:sz w:val="28"/>
    </w:rPr>
  </w:style>
  <w:style w:type="paragraph" w:customStyle="1" w:styleId="24-802">
    <w:name w:val="样式 样式 样式 样式 样式 四号 行距: 最小值 24 磅 + 灰色-80% 首行缩进:  2 字符 + 黑色 首行缩进:  ..."/>
    <w:basedOn w:val="a7"/>
    <w:link w:val="24-802Char"/>
    <w:qFormat/>
    <w:pPr>
      <w:spacing w:line="500" w:lineRule="atLeast"/>
      <w:ind w:firstLineChars="200" w:firstLine="560"/>
    </w:pPr>
    <w:rPr>
      <w:kern w:val="0"/>
      <w:sz w:val="28"/>
      <w:szCs w:val="20"/>
    </w:rPr>
  </w:style>
  <w:style w:type="character" w:customStyle="1" w:styleId="style31">
    <w:name w:val="style31"/>
    <w:qFormat/>
    <w:rPr>
      <w:b/>
      <w:color w:val="000033"/>
      <w:sz w:val="23"/>
    </w:rPr>
  </w:style>
  <w:style w:type="character" w:customStyle="1" w:styleId="-1Char0">
    <w:name w:val="彩色列表 - 强调文字颜色 1 Char"/>
    <w:qFormat/>
    <w:locked/>
    <w:rPr>
      <w:rFonts w:ascii="Calibri" w:eastAsia="仿宋_GB2312" w:hAnsi="Calibri"/>
      <w:kern w:val="2"/>
      <w:sz w:val="24"/>
      <w:szCs w:val="22"/>
    </w:rPr>
  </w:style>
  <w:style w:type="character" w:customStyle="1" w:styleId="1ffff6">
    <w:name w:val="不明显参考1"/>
    <w:uiPriority w:val="31"/>
    <w:qFormat/>
    <w:rPr>
      <w:color w:val="auto"/>
      <w:u w:val="single" w:color="9BBB59"/>
    </w:rPr>
  </w:style>
  <w:style w:type="character" w:customStyle="1" w:styleId="affffffffffd">
    <w:name w:val="明显引用 字符"/>
    <w:uiPriority w:val="30"/>
    <w:qFormat/>
    <w:rPr>
      <w:i/>
      <w:iCs/>
      <w:color w:val="4472C4"/>
    </w:rPr>
  </w:style>
  <w:style w:type="character" w:customStyle="1" w:styleId="Charfff6">
    <w:name w:val="功能说明 Char"/>
    <w:link w:val="affffffffffe"/>
    <w:qFormat/>
    <w:rPr>
      <w:rFonts w:ascii="Calibri" w:hAnsi="Calibri"/>
      <w:b/>
      <w:szCs w:val="24"/>
      <w:lang w:val="en-GB"/>
    </w:rPr>
  </w:style>
  <w:style w:type="paragraph" w:customStyle="1" w:styleId="affffffffffe">
    <w:name w:val="功能说明"/>
    <w:basedOn w:val="a7"/>
    <w:link w:val="Charfff6"/>
    <w:qFormat/>
    <w:pPr>
      <w:ind w:left="840" w:hanging="420"/>
      <w:jc w:val="left"/>
    </w:pPr>
    <w:rPr>
      <w:rFonts w:ascii="Calibri" w:hAnsi="Calibri"/>
      <w:b/>
      <w:kern w:val="0"/>
      <w:sz w:val="20"/>
      <w:lang w:val="en-GB"/>
    </w:rPr>
  </w:style>
  <w:style w:type="character" w:customStyle="1" w:styleId="GB231215Char">
    <w:name w:val="样式 仿宋_GB2312 三号 行距: 1.5 倍行距 Char"/>
    <w:qFormat/>
    <w:rPr>
      <w:rFonts w:ascii="仿宋_GB2312" w:eastAsia="仿宋_GB2312" w:cs="宋体"/>
      <w:kern w:val="2"/>
      <w:sz w:val="32"/>
      <w:lang w:val="en-US" w:eastAsia="zh-CN" w:bidi="ar-SA"/>
    </w:rPr>
  </w:style>
  <w:style w:type="character" w:customStyle="1" w:styleId="mytextChar">
    <w:name w:val="mytext Char"/>
    <w:link w:val="mytext"/>
    <w:qFormat/>
    <w:rPr>
      <w:sz w:val="24"/>
    </w:rPr>
  </w:style>
  <w:style w:type="paragraph" w:customStyle="1" w:styleId="mytext">
    <w:name w:val="mytext"/>
    <w:basedOn w:val="a7"/>
    <w:link w:val="mytextChar"/>
    <w:qFormat/>
    <w:pPr>
      <w:spacing w:line="300" w:lineRule="auto"/>
      <w:ind w:firstLineChars="200" w:firstLine="480"/>
    </w:pPr>
    <w:rPr>
      <w:kern w:val="0"/>
      <w:sz w:val="24"/>
      <w:szCs w:val="20"/>
    </w:rPr>
  </w:style>
  <w:style w:type="character" w:customStyle="1" w:styleId="7Char0">
    <w:name w:val="样式7 Char"/>
    <w:link w:val="73"/>
    <w:qFormat/>
    <w:rPr>
      <w:rFonts w:eastAsia="黑体" w:hAnsi="宋体"/>
      <w:b/>
      <w:sz w:val="36"/>
    </w:rPr>
  </w:style>
  <w:style w:type="paragraph" w:customStyle="1" w:styleId="73">
    <w:name w:val="样式7"/>
    <w:basedOn w:val="a7"/>
    <w:link w:val="7Char0"/>
    <w:qFormat/>
    <w:pPr>
      <w:adjustRightInd w:val="0"/>
      <w:snapToGrid w:val="0"/>
      <w:spacing w:line="360" w:lineRule="auto"/>
      <w:ind w:firstLineChars="200" w:firstLine="420"/>
      <w:jc w:val="right"/>
    </w:pPr>
    <w:rPr>
      <w:rFonts w:eastAsia="黑体" w:hAnsi="宋体"/>
      <w:b/>
      <w:kern w:val="0"/>
      <w:sz w:val="36"/>
      <w:szCs w:val="20"/>
    </w:rPr>
  </w:style>
  <w:style w:type="character" w:customStyle="1" w:styleId="3Char2">
    <w:name w:val="标书标题3 Char"/>
    <w:link w:val="3f2"/>
    <w:uiPriority w:val="99"/>
    <w:qFormat/>
    <w:rPr>
      <w:b/>
      <w:sz w:val="30"/>
    </w:rPr>
  </w:style>
  <w:style w:type="paragraph" w:customStyle="1" w:styleId="3f2">
    <w:name w:val="标书标题3"/>
    <w:next w:val="a7"/>
    <w:link w:val="3Char2"/>
    <w:uiPriority w:val="99"/>
    <w:qFormat/>
    <w:pPr>
      <w:outlineLvl w:val="2"/>
    </w:pPr>
    <w:rPr>
      <w:b/>
      <w:sz w:val="30"/>
    </w:rPr>
  </w:style>
  <w:style w:type="character" w:customStyle="1" w:styleId="H2CharChar">
    <w:name w:val="H2 Char Char"/>
    <w:qFormat/>
    <w:rPr>
      <w:rFonts w:ascii="Cambria" w:hAnsi="Cambria"/>
      <w:b/>
      <w:bCs/>
      <w:sz w:val="32"/>
      <w:szCs w:val="32"/>
    </w:rPr>
  </w:style>
  <w:style w:type="character" w:customStyle="1" w:styleId="Charfff7">
    <w:name w:val="表中文字 Char"/>
    <w:link w:val="afffffffffff"/>
    <w:qFormat/>
    <w:locked/>
  </w:style>
  <w:style w:type="paragraph" w:customStyle="1" w:styleId="afffffffffff">
    <w:name w:val="表中文字"/>
    <w:basedOn w:val="a7"/>
    <w:link w:val="Charfff7"/>
    <w:qFormat/>
    <w:pPr>
      <w:jc w:val="center"/>
    </w:pPr>
    <w:rPr>
      <w:kern w:val="0"/>
      <w:sz w:val="20"/>
      <w:szCs w:val="20"/>
    </w:rPr>
  </w:style>
  <w:style w:type="character" w:customStyle="1" w:styleId="1Char3">
    <w:name w:val="正文1 Char"/>
    <w:qFormat/>
    <w:rPr>
      <w:rFonts w:ascii="Arial" w:hAnsi="Arial"/>
      <w:sz w:val="21"/>
      <w:lang w:val="en-US" w:eastAsia="zh-CN" w:bidi="ar-SA"/>
    </w:rPr>
  </w:style>
  <w:style w:type="character" w:customStyle="1" w:styleId="font41">
    <w:name w:val="font41"/>
    <w:qFormat/>
    <w:rPr>
      <w:rFonts w:ascii="宋体" w:eastAsia="宋体" w:cs="宋体"/>
      <w:color w:val="auto"/>
      <w:sz w:val="20"/>
      <w:szCs w:val="20"/>
      <w:lang w:bidi="ar-SA"/>
    </w:rPr>
  </w:style>
  <w:style w:type="character" w:customStyle="1" w:styleId="titletext1">
    <w:name w:val="titletext1"/>
    <w:qFormat/>
    <w:rPr>
      <w:color w:val="000000"/>
      <w:sz w:val="21"/>
    </w:rPr>
  </w:style>
  <w:style w:type="character" w:customStyle="1" w:styleId="bt1">
    <w:name w:val="bt1"/>
    <w:qFormat/>
    <w:rPr>
      <w:rFonts w:ascii="??" w:hAnsi="??" w:hint="default"/>
      <w:b/>
      <w:color w:val="000000"/>
      <w:sz w:val="32"/>
      <w:u w:val="none"/>
    </w:rPr>
  </w:style>
  <w:style w:type="character" w:customStyle="1" w:styleId="Charfff8">
    <w:name w:val="样 Char"/>
    <w:link w:val="afffffffffff0"/>
    <w:qFormat/>
    <w:rPr>
      <w:sz w:val="30"/>
      <w:szCs w:val="30"/>
    </w:rPr>
  </w:style>
  <w:style w:type="paragraph" w:customStyle="1" w:styleId="afffffffffff0">
    <w:name w:val="样"/>
    <w:basedOn w:val="a7"/>
    <w:link w:val="Charfff8"/>
    <w:qFormat/>
    <w:pPr>
      <w:spacing w:line="360" w:lineRule="auto"/>
      <w:ind w:firstLineChars="200" w:firstLine="600"/>
      <w:jc w:val="center"/>
    </w:pPr>
    <w:rPr>
      <w:kern w:val="0"/>
      <w:sz w:val="30"/>
      <w:szCs w:val="30"/>
    </w:rPr>
  </w:style>
  <w:style w:type="character" w:customStyle="1" w:styleId="Charfff9">
    <w:name w:val="我的图题注 Char"/>
    <w:link w:val="afffffffffff1"/>
    <w:qFormat/>
    <w:rPr>
      <w:rFonts w:ascii="Arial" w:eastAsia="黑体" w:hAnsi="Arial"/>
      <w:sz w:val="28"/>
    </w:rPr>
  </w:style>
  <w:style w:type="paragraph" w:customStyle="1" w:styleId="afffffffffff1">
    <w:name w:val="我的图题注"/>
    <w:basedOn w:val="af9"/>
    <w:link w:val="Charfff9"/>
    <w:qFormat/>
    <w:pPr>
      <w:adjustRightInd w:val="0"/>
      <w:snapToGrid w:val="0"/>
      <w:spacing w:line="240" w:lineRule="auto"/>
      <w:ind w:firstLineChars="200" w:firstLine="420"/>
      <w:jc w:val="center"/>
    </w:pPr>
    <w:rPr>
      <w:rFonts w:ascii="Arial" w:eastAsia="黑体" w:hAnsi="Arial"/>
      <w:kern w:val="0"/>
      <w:sz w:val="28"/>
    </w:rPr>
  </w:style>
  <w:style w:type="character" w:customStyle="1" w:styleId="CharChar14">
    <w:name w:val="Char Char14"/>
    <w:qFormat/>
    <w:rPr>
      <w:rFonts w:eastAsia="宋体"/>
      <w:b/>
      <w:kern w:val="44"/>
      <w:sz w:val="36"/>
      <w:lang w:val="en-US" w:eastAsia="zh-CN"/>
    </w:rPr>
  </w:style>
  <w:style w:type="character" w:customStyle="1" w:styleId="1ffff7">
    <w:name w:val="不明显强调1"/>
    <w:uiPriority w:val="19"/>
    <w:qFormat/>
    <w:rPr>
      <w:i/>
      <w:iCs/>
      <w:color w:val="808080"/>
    </w:rPr>
  </w:style>
  <w:style w:type="character" w:customStyle="1" w:styleId="maintdbg760">
    <w:name w:val="main_tdbg_760"/>
    <w:qFormat/>
  </w:style>
  <w:style w:type="character" w:customStyle="1" w:styleId="AChar">
    <w:name w:val="A正文小四 Char"/>
    <w:link w:val="Afffffffffff2"/>
    <w:qFormat/>
    <w:rPr>
      <w:sz w:val="24"/>
      <w:szCs w:val="24"/>
    </w:rPr>
  </w:style>
  <w:style w:type="paragraph" w:customStyle="1" w:styleId="Afffffffffff2">
    <w:name w:val="A正文小四"/>
    <w:basedOn w:val="a7"/>
    <w:link w:val="AChar"/>
    <w:qFormat/>
    <w:pPr>
      <w:spacing w:line="360" w:lineRule="auto"/>
      <w:ind w:firstLineChars="200" w:firstLine="200"/>
    </w:pPr>
    <w:rPr>
      <w:kern w:val="0"/>
      <w:sz w:val="24"/>
    </w:rPr>
  </w:style>
  <w:style w:type="character" w:customStyle="1" w:styleId="152GB2312CharChar">
    <w:name w:val="样式 样式 样式 四号 行距: 1.5 倍行距 + 首行缩进:  2 字符 + (西文) 宋体 (中文) 仿宋_GB2312... Char Char"/>
    <w:link w:val="152GB2312"/>
    <w:qFormat/>
    <w:rPr>
      <w:sz w:val="28"/>
      <w:lang w:val="zh-CN"/>
    </w:rPr>
  </w:style>
  <w:style w:type="paragraph" w:customStyle="1" w:styleId="152GB2312">
    <w:name w:val="样式 样式 样式 四号 行距: 1.5 倍行距 + 首行缩进:  2 字符 + (西文) 宋体 (中文) 仿宋_GB2312..."/>
    <w:basedOn w:val="a7"/>
    <w:link w:val="152GB2312CharChar"/>
    <w:qFormat/>
    <w:pPr>
      <w:spacing w:line="500" w:lineRule="atLeast"/>
      <w:ind w:firstLineChars="200" w:firstLine="560"/>
    </w:pPr>
    <w:rPr>
      <w:kern w:val="0"/>
      <w:sz w:val="28"/>
      <w:szCs w:val="20"/>
      <w:lang w:val="zh-CN"/>
    </w:rPr>
  </w:style>
  <w:style w:type="character" w:customStyle="1" w:styleId="TimesNewRoman">
    <w:name w:val="样式 Times New Roman 四号"/>
    <w:qFormat/>
    <w:rPr>
      <w:rFonts w:ascii="Times New Roman" w:hAnsi="Times New Roman"/>
      <w:spacing w:val="0"/>
      <w:kern w:val="0"/>
      <w:sz w:val="24"/>
    </w:rPr>
  </w:style>
  <w:style w:type="character" w:customStyle="1" w:styleId="Charfffa">
    <w:name w:val="五级项目 Char"/>
    <w:link w:val="afffffffffff3"/>
    <w:uiPriority w:val="99"/>
    <w:qFormat/>
    <w:rPr>
      <w:rFonts w:ascii="Calibri" w:hAnsi="Calibri"/>
      <w:b/>
      <w:sz w:val="24"/>
      <w:szCs w:val="21"/>
    </w:rPr>
  </w:style>
  <w:style w:type="paragraph" w:customStyle="1" w:styleId="afffffffffff3">
    <w:name w:val="五级项目"/>
    <w:basedOn w:val="afffffffff6"/>
    <w:next w:val="afffffffff6"/>
    <w:link w:val="Charfffa"/>
    <w:uiPriority w:val="99"/>
    <w:qFormat/>
    <w:pPr>
      <w:ind w:left="846" w:firstLineChars="0" w:firstLine="0"/>
      <w:outlineLvl w:val="4"/>
    </w:pPr>
    <w:rPr>
      <w:rFonts w:ascii="Calibri" w:hAnsi="Calibri"/>
      <w:b/>
      <w:szCs w:val="21"/>
    </w:rPr>
  </w:style>
  <w:style w:type="character" w:customStyle="1" w:styleId="Char23">
    <w:name w:val="页脚 Char2"/>
    <w:uiPriority w:val="99"/>
    <w:qFormat/>
    <w:rPr>
      <w:sz w:val="18"/>
      <w:szCs w:val="18"/>
    </w:rPr>
  </w:style>
  <w:style w:type="character" w:customStyle="1" w:styleId="09925Char">
    <w:name w:val="样式 四号 首行缩进:  0.99 厘米 行距: 最小值 25 磅 Char"/>
    <w:link w:val="09925"/>
    <w:qFormat/>
    <w:rPr>
      <w:sz w:val="28"/>
    </w:rPr>
  </w:style>
  <w:style w:type="paragraph" w:customStyle="1" w:styleId="09925">
    <w:name w:val="样式 四号 首行缩进:  0.99 厘米 行距: 最小值 25 磅"/>
    <w:basedOn w:val="a7"/>
    <w:link w:val="09925Char"/>
    <w:qFormat/>
    <w:pPr>
      <w:spacing w:line="500" w:lineRule="atLeast"/>
      <w:ind w:firstLine="561"/>
    </w:pPr>
    <w:rPr>
      <w:kern w:val="0"/>
      <w:sz w:val="28"/>
      <w:szCs w:val="20"/>
    </w:rPr>
  </w:style>
  <w:style w:type="character" w:customStyle="1" w:styleId="CharChare">
    <w:name w:val="工艺框图 Char Char"/>
    <w:link w:val="Charfffb"/>
    <w:qFormat/>
    <w:rPr>
      <w:rFonts w:hAnsi="宋体"/>
      <w:sz w:val="24"/>
    </w:rPr>
  </w:style>
  <w:style w:type="paragraph" w:customStyle="1" w:styleId="Charfffb">
    <w:name w:val="工艺框图 Char"/>
    <w:basedOn w:val="a7"/>
    <w:next w:val="a7"/>
    <w:link w:val="CharChare"/>
    <w:qFormat/>
    <w:pPr>
      <w:keepNext/>
      <w:spacing w:line="300" w:lineRule="auto"/>
    </w:pPr>
    <w:rPr>
      <w:rFonts w:hAnsi="宋体"/>
      <w:kern w:val="0"/>
      <w:sz w:val="24"/>
      <w:szCs w:val="20"/>
    </w:rPr>
  </w:style>
  <w:style w:type="character" w:customStyle="1" w:styleId="bodycopy">
    <w:name w:val="bodycopy"/>
    <w:basedOn w:val="a9"/>
    <w:qFormat/>
  </w:style>
  <w:style w:type="character" w:customStyle="1" w:styleId="1TimesNewRomanChar">
    <w:name w:val="样式 样式1 + Times New Roman Char"/>
    <w:link w:val="1TimesNewRoman"/>
    <w:qFormat/>
    <w:rPr>
      <w:rFonts w:ascii="Arial" w:eastAsia="黑体" w:hAnsi="Arial"/>
      <w:b/>
      <w:sz w:val="24"/>
    </w:rPr>
  </w:style>
  <w:style w:type="paragraph" w:customStyle="1" w:styleId="1TimesNewRoman">
    <w:name w:val="样式 样式1 + Times New Roman"/>
    <w:basedOn w:val="1ffb"/>
    <w:link w:val="1TimesNewRomanChar"/>
    <w:qFormat/>
    <w:pPr>
      <w:widowControl/>
      <w:pBdr>
        <w:bottom w:val="none" w:sz="0" w:space="0" w:color="auto"/>
      </w:pBdr>
      <w:tabs>
        <w:tab w:val="clear" w:pos="4153"/>
        <w:tab w:val="clear" w:pos="8306"/>
        <w:tab w:val="left" w:pos="0"/>
        <w:tab w:val="left" w:leader="middleDot" w:pos="480"/>
      </w:tabs>
      <w:adjustRightInd w:val="0"/>
      <w:snapToGrid/>
      <w:spacing w:before="120" w:after="120"/>
      <w:jc w:val="center"/>
      <w:textAlignment w:val="baseline"/>
    </w:pPr>
    <w:rPr>
      <w:rFonts w:ascii="Arial" w:eastAsia="黑体" w:hAnsi="Arial"/>
      <w:b/>
      <w:kern w:val="0"/>
      <w:sz w:val="24"/>
      <w:szCs w:val="20"/>
    </w:rPr>
  </w:style>
  <w:style w:type="character" w:customStyle="1" w:styleId="font71">
    <w:name w:val="font71"/>
    <w:qFormat/>
    <w:rPr>
      <w:rFonts w:ascii="宋体" w:eastAsia="宋体" w:cs="宋体"/>
      <w:b/>
      <w:color w:val="000000"/>
      <w:sz w:val="20"/>
      <w:szCs w:val="20"/>
      <w:lang w:bidi="ar-SA"/>
    </w:rPr>
  </w:style>
  <w:style w:type="character" w:customStyle="1" w:styleId="FooterChar">
    <w:name w:val="Footer Char"/>
    <w:qFormat/>
    <w:rPr>
      <w:rFonts w:eastAsia="宋体"/>
      <w:kern w:val="2"/>
      <w:sz w:val="18"/>
      <w:szCs w:val="18"/>
      <w:lang w:val="en-US" w:eastAsia="zh-CN" w:bidi="ar-SA"/>
    </w:rPr>
  </w:style>
  <w:style w:type="character" w:customStyle="1" w:styleId="CharChar12">
    <w:name w:val="Char Char12"/>
    <w:qFormat/>
    <w:rPr>
      <w:rFonts w:eastAsia="宋体"/>
      <w:b/>
      <w:kern w:val="2"/>
      <w:sz w:val="32"/>
      <w:lang w:val="en-US" w:eastAsia="zh-CN"/>
    </w:rPr>
  </w:style>
  <w:style w:type="character" w:customStyle="1" w:styleId="2ff1">
    <w:name w:val="不明显强调2"/>
    <w:uiPriority w:val="19"/>
    <w:qFormat/>
    <w:rPr>
      <w:i/>
      <w:iCs/>
      <w:color w:val="5A5A5A"/>
    </w:rPr>
  </w:style>
  <w:style w:type="character" w:customStyle="1" w:styleId="6Char">
    <w:name w:val="列项6 Char"/>
    <w:link w:val="63"/>
    <w:qFormat/>
    <w:rPr>
      <w:rFonts w:ascii="宋体" w:hAnsi="宋体"/>
      <w:b/>
      <w:sz w:val="24"/>
      <w:szCs w:val="24"/>
    </w:rPr>
  </w:style>
  <w:style w:type="paragraph" w:customStyle="1" w:styleId="63">
    <w:name w:val="列项6"/>
    <w:basedOn w:val="a7"/>
    <w:link w:val="6Char"/>
    <w:qFormat/>
    <w:pPr>
      <w:tabs>
        <w:tab w:val="left" w:pos="432"/>
      </w:tabs>
      <w:adjustRightInd w:val="0"/>
      <w:snapToGrid w:val="0"/>
      <w:spacing w:line="360" w:lineRule="auto"/>
      <w:ind w:left="432" w:firstLineChars="200" w:firstLine="420"/>
    </w:pPr>
    <w:rPr>
      <w:rFonts w:ascii="宋体" w:hAnsi="宋体"/>
      <w:b/>
      <w:kern w:val="0"/>
      <w:sz w:val="24"/>
    </w:rPr>
  </w:style>
  <w:style w:type="character" w:customStyle="1" w:styleId="Char24">
    <w:name w:val="正文文本缩进 Char2"/>
    <w:qFormat/>
    <w:rPr>
      <w:rFonts w:eastAsia="宋体"/>
      <w:kern w:val="2"/>
      <w:sz w:val="28"/>
      <w:lang w:val="en-US" w:eastAsia="zh-CN"/>
    </w:rPr>
  </w:style>
  <w:style w:type="character" w:customStyle="1" w:styleId="CharChar90">
    <w:name w:val="Char Char9"/>
    <w:qFormat/>
    <w:rPr>
      <w:rFonts w:ascii="黑体" w:eastAsia="黑体" w:hAnsi="Cambria"/>
      <w:sz w:val="32"/>
    </w:rPr>
  </w:style>
  <w:style w:type="character" w:customStyle="1" w:styleId="kChar">
    <w:name w:val="正文k Char"/>
    <w:link w:val="k"/>
    <w:qFormat/>
    <w:rPr>
      <w:sz w:val="28"/>
    </w:rPr>
  </w:style>
  <w:style w:type="paragraph" w:customStyle="1" w:styleId="k">
    <w:name w:val="正文k"/>
    <w:basedOn w:val="a7"/>
    <w:link w:val="kChar"/>
    <w:qFormat/>
    <w:pPr>
      <w:widowControl/>
      <w:adjustRightInd w:val="0"/>
      <w:snapToGrid w:val="0"/>
      <w:spacing w:line="360" w:lineRule="auto"/>
      <w:ind w:firstLineChars="200" w:firstLine="480"/>
      <w:textAlignment w:val="baseline"/>
    </w:pPr>
    <w:rPr>
      <w:kern w:val="0"/>
      <w:sz w:val="28"/>
      <w:szCs w:val="20"/>
    </w:rPr>
  </w:style>
  <w:style w:type="character" w:customStyle="1" w:styleId="1Char4">
    <w:name w:val="南（1） Char"/>
    <w:link w:val="1ffff8"/>
    <w:qFormat/>
    <w:rPr>
      <w:rFonts w:ascii="宋体" w:hAnsi="仿宋"/>
      <w:b/>
      <w:sz w:val="24"/>
      <w:szCs w:val="28"/>
    </w:rPr>
  </w:style>
  <w:style w:type="paragraph" w:customStyle="1" w:styleId="1ffff8">
    <w:name w:val="南（1）"/>
    <w:basedOn w:val="a7"/>
    <w:link w:val="1Char4"/>
    <w:qFormat/>
    <w:pPr>
      <w:keepNext/>
      <w:adjustRightInd w:val="0"/>
      <w:snapToGrid w:val="0"/>
      <w:spacing w:line="360" w:lineRule="auto"/>
      <w:ind w:firstLineChars="200" w:firstLine="200"/>
      <w:outlineLvl w:val="4"/>
    </w:pPr>
    <w:rPr>
      <w:rFonts w:ascii="宋体" w:hAnsi="仿宋"/>
      <w:b/>
      <w:kern w:val="0"/>
      <w:sz w:val="24"/>
      <w:szCs w:val="28"/>
    </w:rPr>
  </w:style>
  <w:style w:type="character" w:customStyle="1" w:styleId="25TimesNewRoman083TiChar">
    <w:name w:val="样式 样式 样式 行距: 最小值 25 磅 + Times New Roman 首行缩进:  0.83 厘米 + (符号) Ti... Char"/>
    <w:link w:val="25TimesNewRoman083Ti"/>
    <w:qFormat/>
    <w:rPr>
      <w:rFonts w:hAnsi="宋体"/>
      <w:sz w:val="24"/>
    </w:rPr>
  </w:style>
  <w:style w:type="paragraph" w:customStyle="1" w:styleId="25TimesNewRoman083Ti">
    <w:name w:val="样式 样式 样式 行距: 最小值 25 磅 + Times New Roman 首行缩进:  0.83 厘米 + (符号) Ti..."/>
    <w:basedOn w:val="a7"/>
    <w:link w:val="25TimesNewRoman083TiChar"/>
    <w:qFormat/>
    <w:pPr>
      <w:spacing w:line="480" w:lineRule="atLeast"/>
      <w:ind w:firstLine="482"/>
    </w:pPr>
    <w:rPr>
      <w:rFonts w:hAnsi="宋体"/>
      <w:kern w:val="0"/>
      <w:sz w:val="24"/>
      <w:szCs w:val="20"/>
    </w:rPr>
  </w:style>
  <w:style w:type="character" w:customStyle="1" w:styleId="HeaderChar">
    <w:name w:val="Header Char"/>
    <w:qFormat/>
    <w:rPr>
      <w:rFonts w:eastAsia="宋体"/>
      <w:kern w:val="2"/>
      <w:sz w:val="18"/>
      <w:szCs w:val="18"/>
      <w:lang w:val="en-US" w:eastAsia="zh-CN" w:bidi="ar-SA"/>
    </w:rPr>
  </w:style>
  <w:style w:type="character" w:customStyle="1" w:styleId="20070810Char">
    <w:name w:val="样式20070810 Char"/>
    <w:link w:val="20070810"/>
    <w:qFormat/>
    <w:rPr>
      <w:rFonts w:cs="宋体"/>
      <w:sz w:val="24"/>
    </w:rPr>
  </w:style>
  <w:style w:type="paragraph" w:customStyle="1" w:styleId="20070810">
    <w:name w:val="样式20070810"/>
    <w:basedOn w:val="a7"/>
    <w:link w:val="20070810Char"/>
    <w:qFormat/>
    <w:pPr>
      <w:spacing w:line="360" w:lineRule="auto"/>
      <w:ind w:firstLineChars="200" w:firstLine="480"/>
    </w:pPr>
    <w:rPr>
      <w:rFonts w:cs="宋体"/>
      <w:kern w:val="0"/>
      <w:sz w:val="24"/>
      <w:szCs w:val="20"/>
    </w:rPr>
  </w:style>
  <w:style w:type="character" w:customStyle="1" w:styleId="font51">
    <w:name w:val="font51"/>
    <w:qFormat/>
    <w:rPr>
      <w:rFonts w:ascii="Arial" w:hAnsi="Arial" w:cs="Arial"/>
      <w:color w:val="auto"/>
      <w:sz w:val="20"/>
      <w:szCs w:val="20"/>
      <w:lang w:bidi="ar-SA"/>
    </w:rPr>
  </w:style>
  <w:style w:type="character" w:customStyle="1" w:styleId="2CharCharChar">
    <w:name w:val="图正文2 Char Char Char"/>
    <w:link w:val="2CharChar2"/>
    <w:qFormat/>
    <w:rPr>
      <w:rFonts w:hAnsi="仿宋_GB2312"/>
      <w:color w:val="000000"/>
      <w:sz w:val="18"/>
    </w:rPr>
  </w:style>
  <w:style w:type="paragraph" w:customStyle="1" w:styleId="2CharChar2">
    <w:name w:val="图正文2 Char Char"/>
    <w:basedOn w:val="2c"/>
    <w:link w:val="2CharCharChar"/>
    <w:qFormat/>
    <w:pPr>
      <w:spacing w:line="0" w:lineRule="atLeast"/>
      <w:jc w:val="center"/>
      <w:outlineLvl w:val="0"/>
    </w:pPr>
    <w:rPr>
      <w:rFonts w:hAnsi="仿宋_GB2312"/>
      <w:b w:val="0"/>
      <w:color w:val="000000"/>
      <w:sz w:val="18"/>
    </w:rPr>
  </w:style>
  <w:style w:type="character" w:customStyle="1" w:styleId="Charfffc">
    <w:name w:val="@@@@@@@@@@@ Char"/>
    <w:link w:val="afffffffffff4"/>
    <w:qFormat/>
    <w:rPr>
      <w:rFonts w:ascii="宋体" w:hAnsi="宋体" w:cs="宋体"/>
      <w:szCs w:val="24"/>
    </w:rPr>
  </w:style>
  <w:style w:type="paragraph" w:customStyle="1" w:styleId="afffffffffff4">
    <w:name w:val="@@@@@@@@@@@"/>
    <w:basedOn w:val="a7"/>
    <w:link w:val="Charfffc"/>
    <w:qFormat/>
    <w:pPr>
      <w:widowControl/>
      <w:jc w:val="left"/>
    </w:pPr>
    <w:rPr>
      <w:rFonts w:ascii="宋体" w:hAnsi="宋体" w:cs="宋体"/>
      <w:kern w:val="0"/>
      <w:sz w:val="20"/>
    </w:rPr>
  </w:style>
  <w:style w:type="character" w:customStyle="1" w:styleId="099251Char">
    <w:name w:val="样式 四号 首行缩进:  0.99 厘米 行距: 最小值 25 磅1 Char"/>
    <w:link w:val="099251"/>
    <w:qFormat/>
    <w:rPr>
      <w:rFonts w:ascii="华文仿宋" w:eastAsia="华文仿宋" w:hAnsi="华文仿宋"/>
      <w:sz w:val="28"/>
    </w:rPr>
  </w:style>
  <w:style w:type="paragraph" w:customStyle="1" w:styleId="099251">
    <w:name w:val="样式 四号 首行缩进:  0.99 厘米 行距: 最小值 25 磅1"/>
    <w:basedOn w:val="a7"/>
    <w:link w:val="099251Char"/>
    <w:qFormat/>
    <w:pPr>
      <w:spacing w:line="500" w:lineRule="atLeast"/>
      <w:ind w:firstLineChars="200" w:firstLine="561"/>
    </w:pPr>
    <w:rPr>
      <w:rFonts w:ascii="华文仿宋" w:eastAsia="华文仿宋" w:hAnsi="华文仿宋"/>
      <w:kern w:val="0"/>
      <w:sz w:val="28"/>
      <w:szCs w:val="20"/>
    </w:rPr>
  </w:style>
  <w:style w:type="character" w:customStyle="1" w:styleId="11111Char">
    <w:name w:val="正文11111 Char"/>
    <w:link w:val="111110"/>
    <w:qFormat/>
    <w:rPr>
      <w:rFonts w:ascii="宋体" w:hAnsi="宋体"/>
      <w:sz w:val="24"/>
      <w:szCs w:val="24"/>
    </w:rPr>
  </w:style>
  <w:style w:type="paragraph" w:customStyle="1" w:styleId="111110">
    <w:name w:val="正文11111"/>
    <w:basedOn w:val="a7"/>
    <w:link w:val="11111Char"/>
    <w:qFormat/>
    <w:pPr>
      <w:spacing w:line="360" w:lineRule="auto"/>
      <w:ind w:firstLineChars="200" w:firstLine="480"/>
      <w:jc w:val="left"/>
    </w:pPr>
    <w:rPr>
      <w:rFonts w:ascii="宋体" w:hAnsi="宋体"/>
      <w:kern w:val="0"/>
      <w:sz w:val="24"/>
    </w:rPr>
  </w:style>
  <w:style w:type="character" w:customStyle="1" w:styleId="textedit">
    <w:name w:val="text_edit"/>
    <w:qFormat/>
  </w:style>
  <w:style w:type="character" w:customStyle="1" w:styleId="15Char">
    <w:name w:val="样式 小四 行距: 1.5 倍行距 Char"/>
    <w:qFormat/>
    <w:rPr>
      <w:rFonts w:eastAsia="宋体"/>
      <w:kern w:val="2"/>
      <w:sz w:val="24"/>
      <w:lang w:val="en-US" w:eastAsia="zh-CN"/>
    </w:rPr>
  </w:style>
  <w:style w:type="character" w:customStyle="1" w:styleId="Char1a">
    <w:name w:val="结束语 Char1"/>
    <w:basedOn w:val="a9"/>
    <w:uiPriority w:val="99"/>
    <w:semiHidden/>
    <w:qFormat/>
    <w:rPr>
      <w:kern w:val="2"/>
      <w:sz w:val="21"/>
      <w:szCs w:val="24"/>
    </w:rPr>
  </w:style>
  <w:style w:type="character" w:customStyle="1" w:styleId="Char25">
    <w:name w:val="宏文本 Char2"/>
    <w:basedOn w:val="a9"/>
    <w:uiPriority w:val="99"/>
    <w:semiHidden/>
    <w:qFormat/>
    <w:rPr>
      <w:rFonts w:ascii="Courier New" w:hAnsi="Courier New" w:cs="Courier New"/>
      <w:kern w:val="2"/>
      <w:sz w:val="24"/>
      <w:szCs w:val="24"/>
    </w:rPr>
  </w:style>
  <w:style w:type="character" w:customStyle="1" w:styleId="HTMLChar1">
    <w:name w:val="HTML 地址 Char1"/>
    <w:basedOn w:val="a9"/>
    <w:uiPriority w:val="99"/>
    <w:semiHidden/>
    <w:qFormat/>
    <w:rPr>
      <w:i/>
      <w:iCs/>
      <w:kern w:val="2"/>
      <w:sz w:val="21"/>
      <w:szCs w:val="24"/>
    </w:rPr>
  </w:style>
  <w:style w:type="character" w:customStyle="1" w:styleId="3Char11">
    <w:name w:val="正文文本 3 Char1"/>
    <w:basedOn w:val="a9"/>
    <w:uiPriority w:val="99"/>
    <w:semiHidden/>
    <w:qFormat/>
    <w:rPr>
      <w:kern w:val="2"/>
      <w:sz w:val="16"/>
      <w:szCs w:val="16"/>
    </w:rPr>
  </w:style>
  <w:style w:type="character" w:customStyle="1" w:styleId="Char31">
    <w:name w:val="正文文本缩进 Char3"/>
    <w:basedOn w:val="a9"/>
    <w:uiPriority w:val="99"/>
    <w:semiHidden/>
    <w:qFormat/>
    <w:rPr>
      <w:kern w:val="2"/>
      <w:sz w:val="21"/>
      <w:szCs w:val="24"/>
    </w:rPr>
  </w:style>
  <w:style w:type="character" w:customStyle="1" w:styleId="Char1b">
    <w:name w:val="称呼 Char1"/>
    <w:basedOn w:val="a9"/>
    <w:uiPriority w:val="99"/>
    <w:semiHidden/>
    <w:qFormat/>
    <w:rPr>
      <w:kern w:val="2"/>
      <w:sz w:val="21"/>
      <w:szCs w:val="24"/>
    </w:rPr>
  </w:style>
  <w:style w:type="character" w:customStyle="1" w:styleId="Char1c">
    <w:name w:val="注释标题 Char1"/>
    <w:basedOn w:val="a9"/>
    <w:uiPriority w:val="99"/>
    <w:semiHidden/>
    <w:qFormat/>
    <w:rPr>
      <w:kern w:val="2"/>
      <w:sz w:val="21"/>
      <w:szCs w:val="24"/>
    </w:rPr>
  </w:style>
  <w:style w:type="character" w:customStyle="1" w:styleId="Char26">
    <w:name w:val="正文首行缩进 Char2"/>
    <w:basedOn w:val="af3"/>
    <w:uiPriority w:val="99"/>
    <w:semiHidden/>
    <w:qFormat/>
    <w:rPr>
      <w:rFonts w:ascii="Times New Roman" w:eastAsia="宋体" w:hAnsi="Times New Roman" w:cs="Times New Roman"/>
      <w:kern w:val="2"/>
      <w:sz w:val="21"/>
      <w:szCs w:val="24"/>
    </w:rPr>
  </w:style>
  <w:style w:type="character" w:customStyle="1" w:styleId="Char27">
    <w:name w:val="副标题 Char2"/>
    <w:basedOn w:val="a9"/>
    <w:uiPriority w:val="11"/>
    <w:qFormat/>
    <w:rPr>
      <w:rFonts w:ascii="Calibri Light" w:hAnsi="Calibri Light" w:cs="Times New Roman"/>
      <w:b/>
      <w:bCs/>
      <w:kern w:val="28"/>
      <w:sz w:val="32"/>
      <w:szCs w:val="32"/>
    </w:rPr>
  </w:style>
  <w:style w:type="paragraph" w:customStyle="1" w:styleId="C503-">
    <w:name w:val="C503-字母列项"/>
    <w:basedOn w:val="a7"/>
    <w:qFormat/>
    <w:pPr>
      <w:tabs>
        <w:tab w:val="left" w:pos="0"/>
      </w:tabs>
      <w:spacing w:line="360" w:lineRule="auto"/>
      <w:ind w:left="539"/>
    </w:pPr>
    <w:rPr>
      <w:sz w:val="24"/>
    </w:rPr>
  </w:style>
  <w:style w:type="paragraph" w:customStyle="1" w:styleId="afffffffffff5">
    <w:name w:val="图名(小四)"/>
    <w:basedOn w:val="a7"/>
    <w:qFormat/>
    <w:pPr>
      <w:adjustRightInd w:val="0"/>
      <w:snapToGrid w:val="0"/>
      <w:spacing w:line="360" w:lineRule="auto"/>
      <w:ind w:firstLineChars="200" w:firstLine="420"/>
      <w:jc w:val="center"/>
    </w:pPr>
    <w:rPr>
      <w:rFonts w:eastAsia="仿宋_GB2312" w:hAnsi="宋体"/>
      <w:sz w:val="24"/>
      <w:szCs w:val="20"/>
    </w:rPr>
  </w:style>
  <w:style w:type="paragraph" w:customStyle="1" w:styleId="1H1Heading0Header1h1Heading1AppHeader1SectionH">
    <w:name w:val="样式 样式 标题 1H1Heading 0Header1h1Heading 1 AppHeader 1Section H... ..."/>
    <w:basedOn w:val="a7"/>
    <w:qFormat/>
    <w:pPr>
      <w:keepNext/>
      <w:keepLines/>
      <w:spacing w:before="240" w:line="500" w:lineRule="atLeast"/>
      <w:outlineLvl w:val="0"/>
    </w:pPr>
    <w:rPr>
      <w:rFonts w:eastAsia="黑体" w:cs="宋体"/>
      <w:kern w:val="44"/>
      <w:sz w:val="32"/>
      <w:szCs w:val="20"/>
    </w:rPr>
  </w:style>
  <w:style w:type="paragraph" w:customStyle="1" w:styleId="xl123">
    <w:name w:val="xl123"/>
    <w:basedOn w:val="a7"/>
    <w:qFormat/>
    <w:pPr>
      <w:widowControl/>
      <w:pBdr>
        <w:top w:val="single" w:sz="4" w:space="0" w:color="auto"/>
        <w:bottom w:val="single" w:sz="4" w:space="0" w:color="auto"/>
      </w:pBdr>
      <w:spacing w:before="100" w:beforeAutospacing="1" w:after="100" w:afterAutospacing="1"/>
      <w:jc w:val="center"/>
      <w:textAlignment w:val="center"/>
    </w:pPr>
    <w:rPr>
      <w:rFonts w:ascii="宋体" w:hAnsi="宋体"/>
      <w:kern w:val="0"/>
      <w:sz w:val="22"/>
      <w:szCs w:val="20"/>
    </w:rPr>
  </w:style>
  <w:style w:type="character" w:customStyle="1" w:styleId="z-Char2">
    <w:name w:val="z-窗体顶端 Char2"/>
    <w:basedOn w:val="a9"/>
    <w:uiPriority w:val="99"/>
    <w:semiHidden/>
    <w:qFormat/>
    <w:rPr>
      <w:rFonts w:ascii="Arial" w:hAnsi="Arial" w:cs="Arial"/>
      <w:vanish/>
      <w:kern w:val="2"/>
      <w:sz w:val="16"/>
      <w:szCs w:val="16"/>
    </w:rPr>
  </w:style>
  <w:style w:type="paragraph" w:customStyle="1" w:styleId="xl61">
    <w:name w:val="xl61"/>
    <w:basedOn w:val="a7"/>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szCs w:val="20"/>
    </w:rPr>
  </w:style>
  <w:style w:type="paragraph" w:customStyle="1" w:styleId="bf1">
    <w:name w:val="bf.1"/>
    <w:basedOn w:val="a7"/>
    <w:qFormat/>
    <w:pPr>
      <w:autoSpaceDE w:val="0"/>
      <w:autoSpaceDN w:val="0"/>
      <w:adjustRightInd w:val="0"/>
      <w:snapToGrid w:val="0"/>
      <w:spacing w:line="240" w:lineRule="atLeast"/>
      <w:ind w:firstLineChars="200" w:firstLine="420"/>
    </w:pPr>
    <w:rPr>
      <w:rFonts w:ascii="宋体" w:hAnsi="Arial"/>
      <w:b/>
      <w:sz w:val="30"/>
      <w:szCs w:val="20"/>
    </w:rPr>
  </w:style>
  <w:style w:type="character" w:customStyle="1" w:styleId="Char28">
    <w:name w:val="日期 Char2"/>
    <w:basedOn w:val="a9"/>
    <w:uiPriority w:val="99"/>
    <w:semiHidden/>
    <w:qFormat/>
    <w:rPr>
      <w:kern w:val="2"/>
      <w:sz w:val="21"/>
      <w:szCs w:val="24"/>
    </w:rPr>
  </w:style>
  <w:style w:type="paragraph" w:customStyle="1" w:styleId="36624">
    <w:name w:val="样式 标题 3 + 段前: 6 磅 段后: 6 磅 行距: 固定值 24 磅"/>
    <w:basedOn w:val="33"/>
    <w:qFormat/>
    <w:pPr>
      <w:tabs>
        <w:tab w:val="left" w:pos="720"/>
      </w:tabs>
      <w:autoSpaceDE/>
      <w:autoSpaceDN/>
      <w:adjustRightInd/>
      <w:spacing w:before="120" w:line="480" w:lineRule="exact"/>
      <w:ind w:left="720" w:hanging="720"/>
      <w:jc w:val="both"/>
    </w:pPr>
    <w:rPr>
      <w:rFonts w:ascii="Times New Roman"/>
      <w:sz w:val="28"/>
      <w:u w:val="none"/>
    </w:rPr>
  </w:style>
  <w:style w:type="paragraph" w:customStyle="1" w:styleId="CharCharCharCharCharChar">
    <w:name w:val="文档正文 Char Char Char Char Char Char"/>
    <w:basedOn w:val="a7"/>
    <w:qFormat/>
    <w:pPr>
      <w:adjustRightInd w:val="0"/>
      <w:snapToGrid w:val="0"/>
      <w:spacing w:line="440" w:lineRule="exact"/>
      <w:ind w:firstLineChars="200" w:firstLine="567"/>
      <w:textAlignment w:val="baseline"/>
    </w:pPr>
    <w:rPr>
      <w:rFonts w:ascii="Arial Narrow" w:hAnsi="Arial Narrow"/>
      <w:kern w:val="0"/>
      <w:sz w:val="24"/>
      <w:szCs w:val="20"/>
    </w:rPr>
  </w:style>
  <w:style w:type="paragraph" w:customStyle="1" w:styleId="xl151">
    <w:name w:val="xl151"/>
    <w:basedOn w:val="a7"/>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kern w:val="0"/>
      <w:sz w:val="24"/>
      <w:szCs w:val="20"/>
    </w:rPr>
  </w:style>
  <w:style w:type="paragraph" w:customStyle="1" w:styleId="xl100">
    <w:name w:val="xl10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106">
    <w:name w:val="xl106"/>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afffffffffff6">
    <w:name w:val="小节"/>
    <w:basedOn w:val="40"/>
    <w:qFormat/>
    <w:pPr>
      <w:keepNext w:val="0"/>
      <w:keepLines w:val="0"/>
      <w:snapToGrid w:val="0"/>
      <w:spacing w:before="120" w:after="120" w:line="240" w:lineRule="auto"/>
      <w:textAlignment w:val="auto"/>
    </w:pPr>
    <w:rPr>
      <w:rFonts w:ascii="楷体_GB2312" w:eastAsia="楷体_GB2312" w:hAnsi="宋体"/>
      <w:sz w:val="20"/>
    </w:rPr>
  </w:style>
  <w:style w:type="paragraph" w:customStyle="1" w:styleId="font1">
    <w:name w:val="font1"/>
    <w:basedOn w:val="a7"/>
    <w:qFormat/>
    <w:pPr>
      <w:widowControl/>
      <w:spacing w:before="100" w:beforeAutospacing="1" w:after="100" w:afterAutospacing="1"/>
      <w:jc w:val="left"/>
    </w:pPr>
    <w:rPr>
      <w:rFonts w:ascii="宋体" w:hAnsi="宋体"/>
      <w:kern w:val="0"/>
      <w:sz w:val="24"/>
      <w:szCs w:val="20"/>
    </w:rPr>
  </w:style>
  <w:style w:type="paragraph" w:customStyle="1" w:styleId="xl173">
    <w:name w:val="xl173"/>
    <w:basedOn w:val="a7"/>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jc w:val="center"/>
    </w:pPr>
    <w:rPr>
      <w:rFonts w:ascii="微软雅黑" w:eastAsia="微软雅黑" w:cs="宋体"/>
      <w:color w:val="333333"/>
      <w:kern w:val="0"/>
      <w:sz w:val="18"/>
      <w:szCs w:val="18"/>
    </w:rPr>
  </w:style>
  <w:style w:type="paragraph" w:customStyle="1" w:styleId="Char1CharCharChar">
    <w:name w:val="Char1 Char Char Char"/>
    <w:basedOn w:val="a7"/>
    <w:qFormat/>
    <w:pPr>
      <w:ind w:leftChars="100" w:left="100" w:rightChars="100" w:right="100"/>
    </w:pPr>
    <w:rPr>
      <w:rFonts w:ascii="Tahoma" w:hAnsi="Tahoma"/>
      <w:sz w:val="24"/>
      <w:szCs w:val="20"/>
    </w:rPr>
  </w:style>
  <w:style w:type="paragraph" w:customStyle="1" w:styleId="57">
    <w:name w:val="5级目录"/>
    <w:basedOn w:val="50"/>
    <w:qFormat/>
    <w:pPr>
      <w:widowControl/>
      <w:adjustRightInd/>
      <w:spacing w:before="0" w:after="0" w:line="360" w:lineRule="auto"/>
      <w:ind w:left="1008" w:hanging="1008"/>
      <w:jc w:val="left"/>
      <w:textAlignment w:val="auto"/>
    </w:pPr>
    <w:rPr>
      <w:rFonts w:ascii="Calibri" w:eastAsia="仿宋_GB2312" w:hAnsi="Calibri"/>
      <w:bCs/>
      <w:kern w:val="2"/>
      <w:sz w:val="24"/>
      <w:szCs w:val="28"/>
    </w:rPr>
  </w:style>
  <w:style w:type="paragraph" w:customStyle="1" w:styleId="24215">
    <w:name w:val="样式 样式 样式 样式 样式 样式 四号 行距: 最小值 24 磅 + 首行缩进:  2 字符 + 黑色 行距: 1.5 倍行距..."/>
    <w:basedOn w:val="a7"/>
    <w:qFormat/>
    <w:pPr>
      <w:spacing w:line="500" w:lineRule="atLeast"/>
      <w:ind w:firstLineChars="200" w:firstLine="200"/>
    </w:pPr>
    <w:rPr>
      <w:rFonts w:cs="宋体"/>
      <w:color w:val="000000"/>
      <w:sz w:val="28"/>
      <w:szCs w:val="20"/>
    </w:rPr>
  </w:style>
  <w:style w:type="character" w:customStyle="1" w:styleId="2Char12">
    <w:name w:val="正文文本缩进 2 Char1"/>
    <w:basedOn w:val="a9"/>
    <w:uiPriority w:val="99"/>
    <w:semiHidden/>
    <w:qFormat/>
    <w:rPr>
      <w:kern w:val="2"/>
      <w:sz w:val="21"/>
      <w:szCs w:val="24"/>
    </w:rPr>
  </w:style>
  <w:style w:type="paragraph" w:customStyle="1" w:styleId="CharCharCharCharChar2CharCharCharChar">
    <w:name w:val="Char Char Char Char Char2 Char Char Char Char"/>
    <w:basedOn w:val="a7"/>
    <w:qFormat/>
    <w:pPr>
      <w:adjustRightInd w:val="0"/>
      <w:snapToGrid w:val="0"/>
      <w:spacing w:line="360" w:lineRule="auto"/>
      <w:ind w:firstLineChars="200" w:firstLine="420"/>
    </w:pPr>
    <w:rPr>
      <w:rFonts w:ascii="Tahoma" w:hAnsi="Tahoma"/>
      <w:sz w:val="24"/>
      <w:szCs w:val="20"/>
    </w:rPr>
  </w:style>
  <w:style w:type="paragraph" w:customStyle="1" w:styleId="xl87">
    <w:name w:val="xl87"/>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18"/>
      <w:szCs w:val="20"/>
    </w:rPr>
  </w:style>
  <w:style w:type="paragraph" w:customStyle="1" w:styleId="table">
    <w:name w:val="table"/>
    <w:basedOn w:val="a7"/>
    <w:qFormat/>
    <w:pPr>
      <w:widowControl/>
      <w:overflowPunct w:val="0"/>
      <w:autoSpaceDE w:val="0"/>
      <w:autoSpaceDN w:val="0"/>
      <w:adjustRightInd w:val="0"/>
      <w:spacing w:before="60" w:after="60"/>
      <w:jc w:val="center"/>
      <w:textAlignment w:val="baseline"/>
    </w:pPr>
    <w:rPr>
      <w:rFonts w:ascii="仿宋体" w:eastAsia="仿宋体"/>
      <w:kern w:val="0"/>
      <w:sz w:val="24"/>
      <w:szCs w:val="20"/>
    </w:rPr>
  </w:style>
  <w:style w:type="paragraph" w:customStyle="1" w:styleId="1ffff9">
    <w:name w:val="项目段落1"/>
    <w:basedOn w:val="a7"/>
    <w:qFormat/>
    <w:pPr>
      <w:tabs>
        <w:tab w:val="left" w:pos="1152"/>
      </w:tabs>
      <w:adjustRightInd w:val="0"/>
      <w:snapToGrid w:val="0"/>
      <w:spacing w:before="60" w:line="360" w:lineRule="auto"/>
      <w:ind w:left="1152" w:firstLineChars="200" w:hanging="360"/>
    </w:pPr>
    <w:rPr>
      <w:rFonts w:ascii="Arial (W1)" w:eastAsia="仿宋_GB2312" w:hAnsi="Arial (W1)"/>
      <w:sz w:val="24"/>
      <w:szCs w:val="20"/>
    </w:rPr>
  </w:style>
  <w:style w:type="character" w:customStyle="1" w:styleId="2Char20">
    <w:name w:val="正文首行缩进 2 Char2"/>
    <w:basedOn w:val="Char31"/>
    <w:uiPriority w:val="99"/>
    <w:semiHidden/>
    <w:qFormat/>
    <w:rPr>
      <w:kern w:val="2"/>
      <w:sz w:val="21"/>
      <w:szCs w:val="24"/>
    </w:rPr>
  </w:style>
  <w:style w:type="paragraph" w:customStyle="1" w:styleId="xl121">
    <w:name w:val="xl121"/>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p">
    <w:name w:val="p"/>
    <w:basedOn w:val="a7"/>
    <w:qFormat/>
    <w:pPr>
      <w:widowControl/>
      <w:tabs>
        <w:tab w:val="left" w:pos="2405"/>
      </w:tabs>
      <w:overflowPunct w:val="0"/>
      <w:autoSpaceDE w:val="0"/>
      <w:autoSpaceDN w:val="0"/>
      <w:adjustRightInd w:val="0"/>
      <w:spacing w:before="120" w:line="264" w:lineRule="auto"/>
      <w:ind w:right="-57"/>
      <w:textAlignment w:val="baseline"/>
    </w:pPr>
    <w:rPr>
      <w:rFonts w:ascii="宋体"/>
      <w:kern w:val="0"/>
      <w:sz w:val="24"/>
      <w:szCs w:val="20"/>
    </w:rPr>
  </w:style>
  <w:style w:type="paragraph" w:customStyle="1" w:styleId="Xie">
    <w:name w:val="Xie图文中"/>
    <w:qFormat/>
    <w:pPr>
      <w:widowControl w:val="0"/>
      <w:adjustRightInd w:val="0"/>
      <w:snapToGrid w:val="0"/>
      <w:spacing w:before="40" w:after="40"/>
      <w:jc w:val="center"/>
    </w:pPr>
    <w:rPr>
      <w:rFonts w:eastAsia="仿宋_GB2312"/>
      <w:snapToGrid w:val="0"/>
      <w:sz w:val="24"/>
    </w:rPr>
  </w:style>
  <w:style w:type="paragraph" w:customStyle="1" w:styleId="xl93">
    <w:name w:val="xl93"/>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Bullet1">
    <w:name w:val="Bullet 1"/>
    <w:basedOn w:val="a7"/>
    <w:qFormat/>
    <w:pPr>
      <w:widowControl/>
      <w:suppressLineNumbers/>
      <w:tabs>
        <w:tab w:val="left" w:pos="360"/>
        <w:tab w:val="left" w:pos="840"/>
      </w:tabs>
      <w:adjustRightInd w:val="0"/>
      <w:snapToGrid w:val="0"/>
      <w:spacing w:line="360" w:lineRule="auto"/>
      <w:ind w:left="840" w:firstLineChars="200" w:hanging="360"/>
      <w:jc w:val="left"/>
    </w:pPr>
    <w:rPr>
      <w:rFonts w:ascii="宋体" w:hAnsi="宋体"/>
      <w:kern w:val="0"/>
      <w:sz w:val="22"/>
      <w:szCs w:val="20"/>
      <w:lang w:val="en-GB"/>
    </w:rPr>
  </w:style>
  <w:style w:type="paragraph" w:customStyle="1" w:styleId="xl122">
    <w:name w:val="xl122"/>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b/>
      <w:kern w:val="0"/>
      <w:sz w:val="22"/>
      <w:szCs w:val="20"/>
    </w:rPr>
  </w:style>
  <w:style w:type="paragraph" w:customStyle="1" w:styleId="1111A">
    <w:name w:val="1.1.1.1A"/>
    <w:basedOn w:val="11110"/>
    <w:qFormat/>
    <w:pPr>
      <w:tabs>
        <w:tab w:val="left" w:pos="1843"/>
      </w:tabs>
      <w:ind w:left="1560" w:hanging="426"/>
    </w:pPr>
    <w:rPr>
      <w:sz w:val="21"/>
    </w:rPr>
  </w:style>
  <w:style w:type="paragraph" w:customStyle="1" w:styleId="11110">
    <w:name w:val="1.1.1.1"/>
    <w:basedOn w:val="a7"/>
    <w:qFormat/>
    <w:pPr>
      <w:tabs>
        <w:tab w:val="left" w:pos="1134"/>
      </w:tabs>
      <w:adjustRightInd w:val="0"/>
      <w:snapToGrid w:val="0"/>
      <w:spacing w:before="60" w:after="60" w:line="360" w:lineRule="atLeast"/>
      <w:ind w:left="1134" w:firstLineChars="200" w:hanging="1134"/>
      <w:textAlignment w:val="baseline"/>
    </w:pPr>
    <w:rPr>
      <w:rFonts w:ascii="Arial" w:hAnsi="Arial"/>
      <w:kern w:val="0"/>
      <w:sz w:val="24"/>
      <w:szCs w:val="20"/>
    </w:rPr>
  </w:style>
  <w:style w:type="paragraph" w:customStyle="1" w:styleId="afffffffffff7">
    <w:name w:val="正文标题一"/>
    <w:basedOn w:val="a7"/>
    <w:qFormat/>
    <w:pPr>
      <w:spacing w:line="300" w:lineRule="exact"/>
      <w:ind w:firstLineChars="200" w:firstLine="200"/>
    </w:pPr>
    <w:rPr>
      <w:szCs w:val="20"/>
    </w:rPr>
  </w:style>
  <w:style w:type="character" w:customStyle="1" w:styleId="Char1d">
    <w:name w:val="签名 Char1"/>
    <w:basedOn w:val="a9"/>
    <w:uiPriority w:val="99"/>
    <w:semiHidden/>
    <w:qFormat/>
    <w:rPr>
      <w:kern w:val="2"/>
      <w:sz w:val="21"/>
      <w:szCs w:val="24"/>
    </w:rPr>
  </w:style>
  <w:style w:type="paragraph" w:customStyle="1" w:styleId="MMTopic4">
    <w:name w:val="MM Topic 4"/>
    <w:basedOn w:val="40"/>
    <w:qFormat/>
    <w:pPr>
      <w:tabs>
        <w:tab w:val="left" w:pos="864"/>
      </w:tabs>
      <w:snapToGrid w:val="0"/>
      <w:spacing w:before="120" w:after="120" w:line="276" w:lineRule="auto"/>
      <w:textAlignment w:val="auto"/>
    </w:pPr>
    <w:rPr>
      <w:rFonts w:ascii="Calibri" w:eastAsia="宋体" w:hAnsi="Calibri" w:cs="黑体"/>
      <w:bCs/>
      <w:sz w:val="24"/>
      <w:szCs w:val="21"/>
    </w:rPr>
  </w:style>
  <w:style w:type="paragraph" w:customStyle="1" w:styleId="xl119">
    <w:name w:val="xl119"/>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2"/>
      <w:szCs w:val="20"/>
    </w:rPr>
  </w:style>
  <w:style w:type="paragraph" w:customStyle="1" w:styleId="afffffffffff8">
    <w:name w:val="文档编号(左)"/>
    <w:basedOn w:val="a7"/>
    <w:qFormat/>
    <w:pPr>
      <w:adjustRightInd w:val="0"/>
      <w:snapToGrid w:val="0"/>
      <w:spacing w:before="171" w:line="520" w:lineRule="exact"/>
      <w:ind w:firstLineChars="200" w:firstLine="143"/>
      <w:jc w:val="left"/>
    </w:pPr>
    <w:rPr>
      <w:rFonts w:ascii="黑体" w:eastAsia="黑体" w:hAnsi="宋体"/>
      <w:sz w:val="32"/>
      <w:szCs w:val="20"/>
    </w:rPr>
  </w:style>
  <w:style w:type="paragraph" w:customStyle="1" w:styleId="1ffffa">
    <w:name w:val="样式 样式1 + 黑色"/>
    <w:basedOn w:val="a7"/>
    <w:qFormat/>
    <w:pPr>
      <w:keepNext/>
      <w:spacing w:before="60" w:after="60" w:line="500" w:lineRule="atLeast"/>
      <w:jc w:val="left"/>
      <w:outlineLvl w:val="2"/>
    </w:pPr>
    <w:rPr>
      <w:rFonts w:eastAsia="黑体"/>
      <w:color w:val="000000"/>
      <w:sz w:val="28"/>
      <w:szCs w:val="20"/>
    </w:rPr>
  </w:style>
  <w:style w:type="paragraph" w:customStyle="1" w:styleId="font11">
    <w:name w:val="font11"/>
    <w:basedOn w:val="a7"/>
    <w:qFormat/>
    <w:pPr>
      <w:widowControl/>
      <w:spacing w:before="100" w:beforeAutospacing="1" w:after="100" w:afterAutospacing="1"/>
      <w:jc w:val="left"/>
    </w:pPr>
    <w:rPr>
      <w:rFonts w:eastAsia="Arial Unicode MS"/>
      <w:kern w:val="0"/>
      <w:sz w:val="20"/>
      <w:szCs w:val="20"/>
    </w:rPr>
  </w:style>
  <w:style w:type="character" w:customStyle="1" w:styleId="Char1e">
    <w:name w:val="信息标题 Char1"/>
    <w:basedOn w:val="a9"/>
    <w:uiPriority w:val="99"/>
    <w:semiHidden/>
    <w:qFormat/>
    <w:rPr>
      <w:rFonts w:ascii="Calibri Light" w:eastAsia="宋体" w:hAnsi="Calibri Light" w:cs="Times New Roman"/>
      <w:kern w:val="2"/>
      <w:sz w:val="24"/>
      <w:szCs w:val="24"/>
      <w:shd w:val="pct20" w:color="auto" w:fill="auto"/>
    </w:rPr>
  </w:style>
  <w:style w:type="paragraph" w:customStyle="1" w:styleId="afffffffffff9">
    <w:name w:val="尾注文字"/>
    <w:basedOn w:val="a7"/>
    <w:qFormat/>
    <w:pPr>
      <w:autoSpaceDE w:val="0"/>
      <w:autoSpaceDN w:val="0"/>
      <w:adjustRightInd w:val="0"/>
      <w:jc w:val="left"/>
    </w:pPr>
    <w:rPr>
      <w:kern w:val="0"/>
      <w:sz w:val="24"/>
      <w:szCs w:val="20"/>
    </w:rPr>
  </w:style>
  <w:style w:type="paragraph" w:customStyle="1" w:styleId="use2">
    <w:name w:val="use段落2"/>
    <w:basedOn w:val="a7"/>
    <w:qFormat/>
    <w:pPr>
      <w:spacing w:beforeLines="50" w:afterLines="50" w:line="360" w:lineRule="auto"/>
      <w:ind w:firstLineChars="200" w:firstLine="482"/>
    </w:pPr>
    <w:rPr>
      <w:rFonts w:ascii="宋体" w:hAnsi="宋体"/>
      <w:b/>
      <w:sz w:val="24"/>
    </w:rPr>
  </w:style>
  <w:style w:type="paragraph" w:customStyle="1" w:styleId="GB231209625">
    <w:name w:val="样式 样式 (中文) 仿宋_GB2312 四号 黑色 首行缩进:  0.96 厘米 行距: 最小值 25 磅 + 自动设置"/>
    <w:basedOn w:val="a7"/>
    <w:qFormat/>
    <w:pPr>
      <w:spacing w:line="500" w:lineRule="atLeast"/>
      <w:ind w:firstLine="561"/>
    </w:pPr>
    <w:rPr>
      <w:rFonts w:eastAsia="仿宋_GB2312" w:cs="宋体"/>
      <w:sz w:val="28"/>
      <w:szCs w:val="28"/>
    </w:rPr>
  </w:style>
  <w:style w:type="paragraph" w:customStyle="1" w:styleId="101250">
    <w:name w:val="样式 四号 首行缩进:  1.01 厘米 行距: 最小值 25 磅"/>
    <w:basedOn w:val="a7"/>
    <w:qFormat/>
    <w:pPr>
      <w:spacing w:line="500" w:lineRule="atLeast"/>
      <w:ind w:firstLine="561"/>
    </w:pPr>
    <w:rPr>
      <w:sz w:val="28"/>
      <w:szCs w:val="20"/>
    </w:rPr>
  </w:style>
  <w:style w:type="character" w:customStyle="1" w:styleId="3Char12">
    <w:name w:val="正文文本缩进 3 Char1"/>
    <w:basedOn w:val="a9"/>
    <w:uiPriority w:val="99"/>
    <w:semiHidden/>
    <w:qFormat/>
    <w:rPr>
      <w:kern w:val="2"/>
      <w:sz w:val="16"/>
      <w:szCs w:val="16"/>
    </w:rPr>
  </w:style>
  <w:style w:type="paragraph" w:customStyle="1" w:styleId="afffffffffffa">
    <w:name w:val="解释项"/>
    <w:basedOn w:val="a7"/>
    <w:qFormat/>
    <w:pPr>
      <w:adjustRightInd w:val="0"/>
      <w:spacing w:line="440" w:lineRule="atLeast"/>
      <w:ind w:firstLineChars="200" w:firstLine="200"/>
      <w:jc w:val="left"/>
      <w:textAlignment w:val="baseline"/>
    </w:pPr>
    <w:rPr>
      <w:kern w:val="0"/>
      <w:sz w:val="24"/>
      <w:szCs w:val="20"/>
    </w:rPr>
  </w:style>
  <w:style w:type="character" w:customStyle="1" w:styleId="HTMLChar10">
    <w:name w:val="HTML 预设格式 Char1"/>
    <w:basedOn w:val="a9"/>
    <w:uiPriority w:val="99"/>
    <w:semiHidden/>
    <w:qFormat/>
    <w:rPr>
      <w:rFonts w:ascii="Courier New" w:hAnsi="Courier New" w:cs="Courier New"/>
      <w:kern w:val="2"/>
    </w:rPr>
  </w:style>
  <w:style w:type="paragraph" w:customStyle="1" w:styleId="xl170">
    <w:name w:val="xl170"/>
    <w:basedOn w:val="a7"/>
    <w:qFormat/>
    <w:pPr>
      <w:widowControl/>
      <w:pBdr>
        <w:top w:val="single" w:sz="4" w:space="0" w:color="auto"/>
        <w:left w:val="single" w:sz="4" w:space="0" w:color="auto"/>
        <w:right w:val="single" w:sz="4" w:space="0" w:color="auto"/>
      </w:pBdr>
      <w:shd w:val="clear" w:color="auto" w:fill="FFFFFF"/>
      <w:spacing w:before="100" w:beforeAutospacing="1" w:after="100" w:afterAutospacing="1" w:line="360" w:lineRule="auto"/>
      <w:jc w:val="center"/>
    </w:pPr>
    <w:rPr>
      <w:color w:val="000000"/>
      <w:kern w:val="0"/>
      <w:sz w:val="18"/>
      <w:szCs w:val="18"/>
    </w:rPr>
  </w:style>
  <w:style w:type="paragraph" w:customStyle="1" w:styleId="2ff2">
    <w:name w:val="表格2"/>
    <w:basedOn w:val="a7"/>
    <w:qFormat/>
    <w:pPr>
      <w:adjustRightInd w:val="0"/>
      <w:snapToGrid w:val="0"/>
      <w:spacing w:line="360" w:lineRule="auto"/>
      <w:ind w:firstLineChars="200" w:firstLine="420"/>
    </w:pPr>
    <w:rPr>
      <w:rFonts w:hAnsi="宋体"/>
      <w:szCs w:val="20"/>
    </w:rPr>
  </w:style>
  <w:style w:type="character" w:customStyle="1" w:styleId="2Char13">
    <w:name w:val="正文文本 2 Char1"/>
    <w:basedOn w:val="a9"/>
    <w:uiPriority w:val="99"/>
    <w:semiHidden/>
    <w:qFormat/>
    <w:rPr>
      <w:kern w:val="2"/>
      <w:sz w:val="21"/>
      <w:szCs w:val="24"/>
    </w:rPr>
  </w:style>
  <w:style w:type="paragraph" w:customStyle="1" w:styleId="afffffffffffb">
    <w:name w:val="图文标题"/>
    <w:basedOn w:val="a7"/>
    <w:qFormat/>
    <w:pPr>
      <w:adjustRightInd w:val="0"/>
      <w:snapToGrid w:val="0"/>
      <w:spacing w:line="520" w:lineRule="exact"/>
      <w:ind w:firstLineChars="200" w:firstLine="420"/>
    </w:pPr>
    <w:rPr>
      <w:rFonts w:eastAsia="仿宋_GB2312" w:hAnsi="宋体"/>
      <w:color w:val="000000"/>
      <w:sz w:val="28"/>
      <w:szCs w:val="20"/>
    </w:rPr>
  </w:style>
  <w:style w:type="paragraph" w:customStyle="1" w:styleId="afffffffffffc">
    <w:name w:val="样式 居中"/>
    <w:basedOn w:val="a7"/>
    <w:qFormat/>
    <w:pPr>
      <w:jc w:val="center"/>
    </w:pPr>
    <w:rPr>
      <w:rFonts w:cs="宋体"/>
      <w:szCs w:val="20"/>
    </w:rPr>
  </w:style>
  <w:style w:type="paragraph" w:customStyle="1" w:styleId="afffffffffffd">
    <w:name w:val="我的表题注"/>
    <w:basedOn w:val="af9"/>
    <w:next w:val="afffffffff2"/>
    <w:qFormat/>
    <w:pPr>
      <w:adjustRightInd w:val="0"/>
      <w:snapToGrid w:val="0"/>
      <w:spacing w:line="240" w:lineRule="auto"/>
      <w:ind w:firstLineChars="200" w:firstLine="420"/>
      <w:jc w:val="center"/>
    </w:pPr>
    <w:rPr>
      <w:rFonts w:ascii="Arial" w:eastAsia="黑体" w:hAnsi="Arial"/>
      <w:kern w:val="0"/>
      <w:sz w:val="28"/>
    </w:rPr>
  </w:style>
  <w:style w:type="paragraph" w:customStyle="1" w:styleId="GB231215TimesNewRoman">
    <w:name w:val="样式 样式 仿宋_GB2312 三号 行距: 1.5 倍行距 + Times New Roman"/>
    <w:basedOn w:val="GB231215"/>
    <w:qFormat/>
    <w:pPr>
      <w:spacing w:line="500" w:lineRule="atLeast"/>
    </w:pPr>
    <w:rPr>
      <w:rFonts w:ascii="Times New Roman"/>
      <w:sz w:val="28"/>
    </w:rPr>
  </w:style>
  <w:style w:type="paragraph" w:customStyle="1" w:styleId="GB231215">
    <w:name w:val="样式 仿宋_GB2312 三号 行距: 1.5 倍行距"/>
    <w:basedOn w:val="a7"/>
    <w:qFormat/>
    <w:pPr>
      <w:spacing w:line="360" w:lineRule="auto"/>
      <w:ind w:firstLineChars="200" w:firstLine="200"/>
    </w:pPr>
    <w:rPr>
      <w:rFonts w:ascii="仿宋_GB2312" w:eastAsia="仿宋_GB2312" w:cs="宋体"/>
      <w:sz w:val="32"/>
      <w:szCs w:val="20"/>
    </w:rPr>
  </w:style>
  <w:style w:type="paragraph" w:customStyle="1" w:styleId="CharCharCharChar1CharCharCharCharCharCharChar">
    <w:name w:val="Char Char Char Char1 Char Char Char Char Char Char Char"/>
    <w:basedOn w:val="afd"/>
    <w:qFormat/>
    <w:pPr>
      <w:adjustRightInd w:val="0"/>
      <w:snapToGrid w:val="0"/>
      <w:spacing w:before="48" w:after="48" w:line="360" w:lineRule="auto"/>
      <w:ind w:firstLineChars="200" w:firstLine="420"/>
    </w:pPr>
    <w:rPr>
      <w:rFonts w:ascii="Tahoma" w:hAnsi="Tahoma"/>
      <w:kern w:val="0"/>
      <w:sz w:val="24"/>
      <w:szCs w:val="20"/>
    </w:rPr>
  </w:style>
  <w:style w:type="paragraph" w:customStyle="1" w:styleId="afffffffffffe">
    <w:name w:val="文章"/>
    <w:basedOn w:val="a7"/>
    <w:qFormat/>
    <w:pPr>
      <w:adjustRightInd w:val="0"/>
      <w:snapToGrid w:val="0"/>
      <w:spacing w:before="60" w:after="60" w:line="400" w:lineRule="atLeast"/>
      <w:ind w:leftChars="30" w:left="84" w:firstLineChars="200" w:firstLine="560"/>
    </w:pPr>
    <w:rPr>
      <w:sz w:val="24"/>
      <w:szCs w:val="20"/>
    </w:rPr>
  </w:style>
  <w:style w:type="paragraph" w:customStyle="1" w:styleId="121">
    <w:name w:val="正文1.2"/>
    <w:basedOn w:val="a7"/>
    <w:qFormat/>
    <w:pPr>
      <w:spacing w:line="288" w:lineRule="auto"/>
      <w:jc w:val="left"/>
    </w:pPr>
    <w:rPr>
      <w:rFonts w:ascii="宋体"/>
      <w:kern w:val="0"/>
      <w:sz w:val="28"/>
      <w:szCs w:val="20"/>
      <w:lang w:eastAsia="en-US"/>
    </w:rPr>
  </w:style>
  <w:style w:type="paragraph" w:customStyle="1" w:styleId="250">
    <w:name w:val="图2文字仿宋小5"/>
    <w:qFormat/>
    <w:pPr>
      <w:adjustRightInd w:val="0"/>
      <w:snapToGrid w:val="0"/>
      <w:spacing w:line="264" w:lineRule="auto"/>
    </w:pPr>
    <w:rPr>
      <w:rFonts w:eastAsia="仿宋_GB2312"/>
      <w:color w:val="000000"/>
      <w:kern w:val="2"/>
      <w:sz w:val="18"/>
    </w:rPr>
  </w:style>
  <w:style w:type="paragraph" w:customStyle="1" w:styleId="affffffffffff">
    <w:name w:val="图文(四号中)"/>
    <w:basedOn w:val="a7"/>
    <w:qFormat/>
    <w:pPr>
      <w:adjustRightInd w:val="0"/>
      <w:snapToGrid w:val="0"/>
      <w:spacing w:line="360" w:lineRule="auto"/>
      <w:ind w:firstLineChars="200" w:firstLine="420"/>
      <w:jc w:val="center"/>
    </w:pPr>
    <w:rPr>
      <w:rFonts w:eastAsia="仿宋_GB2312" w:hAnsi="宋体"/>
      <w:sz w:val="28"/>
      <w:szCs w:val="20"/>
    </w:rPr>
  </w:style>
  <w:style w:type="paragraph" w:customStyle="1" w:styleId="07725">
    <w:name w:val="样式 首行缩进:  0.77 厘米 行距: 最小值 25 磅"/>
    <w:basedOn w:val="a7"/>
    <w:qFormat/>
    <w:pPr>
      <w:jc w:val="center"/>
    </w:pPr>
    <w:rPr>
      <w:rFonts w:cs="宋体"/>
      <w:szCs w:val="20"/>
    </w:rPr>
  </w:style>
  <w:style w:type="paragraph" w:customStyle="1" w:styleId="Arial061">
    <w:name w:val="表内段样式 Arial 首行缩进:  0 厘米 段前: 6 磅 段后: 1 行 行距: 单倍行距"/>
    <w:basedOn w:val="a7"/>
    <w:qFormat/>
    <w:pPr>
      <w:widowControl/>
      <w:adjustRightInd w:val="0"/>
      <w:snapToGrid w:val="0"/>
      <w:spacing w:before="120" w:afterLines="100" w:line="360" w:lineRule="auto"/>
      <w:ind w:firstLineChars="200" w:firstLine="420"/>
      <w:jc w:val="left"/>
    </w:pPr>
    <w:rPr>
      <w:rFonts w:ascii="Arial" w:hAnsi="Arial"/>
      <w:kern w:val="0"/>
      <w:sz w:val="24"/>
      <w:szCs w:val="20"/>
    </w:rPr>
  </w:style>
  <w:style w:type="paragraph" w:customStyle="1" w:styleId="xl64">
    <w:name w:val="xl64"/>
    <w:basedOn w:val="a7"/>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szCs w:val="20"/>
    </w:rPr>
  </w:style>
  <w:style w:type="paragraph" w:customStyle="1" w:styleId="066">
    <w:name w:val="样式 黑体 居中 首行缩进:  0 厘米 段前: 6 磅 段后: 6 磅 行距: 单倍行距"/>
    <w:basedOn w:val="a7"/>
    <w:qFormat/>
    <w:pPr>
      <w:spacing w:before="120" w:after="120"/>
      <w:jc w:val="center"/>
    </w:pPr>
    <w:rPr>
      <w:rFonts w:eastAsia="黑体" w:cs="宋体"/>
      <w:kern w:val="0"/>
      <w:sz w:val="28"/>
      <w:szCs w:val="20"/>
    </w:rPr>
  </w:style>
  <w:style w:type="paragraph" w:customStyle="1" w:styleId="64">
    <w:name w:val="样式6"/>
    <w:basedOn w:val="a7"/>
    <w:qFormat/>
    <w:pPr>
      <w:adjustRightInd w:val="0"/>
      <w:snapToGrid w:val="0"/>
      <w:spacing w:line="360" w:lineRule="auto"/>
      <w:ind w:firstLineChars="200" w:firstLine="420"/>
    </w:pPr>
    <w:rPr>
      <w:rFonts w:hAnsi="宋体"/>
      <w:sz w:val="24"/>
      <w:szCs w:val="20"/>
    </w:rPr>
  </w:style>
  <w:style w:type="paragraph" w:customStyle="1" w:styleId="00315">
    <w:name w:val="样式 小四 右侧:  0.03 厘米 行距: 1.5 倍行距"/>
    <w:basedOn w:val="a7"/>
    <w:qFormat/>
    <w:pPr>
      <w:spacing w:line="360" w:lineRule="auto"/>
      <w:ind w:right="17" w:firstLineChars="200" w:firstLine="480"/>
    </w:pPr>
    <w:rPr>
      <w:szCs w:val="20"/>
    </w:rPr>
  </w:style>
  <w:style w:type="paragraph" w:customStyle="1" w:styleId="xl127">
    <w:name w:val="xl127"/>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b/>
      <w:kern w:val="0"/>
      <w:sz w:val="22"/>
      <w:szCs w:val="20"/>
    </w:rPr>
  </w:style>
  <w:style w:type="paragraph" w:customStyle="1" w:styleId="affffffffffff0">
    <w:name w:val="内容文本正文"/>
    <w:basedOn w:val="a7"/>
    <w:qFormat/>
    <w:pPr>
      <w:spacing w:line="360" w:lineRule="auto"/>
      <w:ind w:firstLine="200"/>
    </w:pPr>
    <w:rPr>
      <w:rFonts w:ascii="ˎ̥" w:hAnsi="ˎ̥"/>
      <w:sz w:val="24"/>
      <w:szCs w:val="20"/>
    </w:rPr>
  </w:style>
  <w:style w:type="paragraph" w:customStyle="1" w:styleId="affffffffffff1">
    <w:name w:val="正文标题后"/>
    <w:basedOn w:val="a7"/>
    <w:qFormat/>
    <w:pPr>
      <w:tabs>
        <w:tab w:val="left" w:pos="720"/>
      </w:tabs>
      <w:spacing w:line="360" w:lineRule="auto"/>
      <w:ind w:firstLineChars="200" w:firstLine="200"/>
    </w:pPr>
    <w:rPr>
      <w:rFonts w:ascii="Cambria" w:hAnsi="Cambria" w:cs="宋体"/>
      <w:sz w:val="24"/>
    </w:rPr>
  </w:style>
  <w:style w:type="paragraph" w:customStyle="1" w:styleId="affffffffffff2">
    <w:name w:val="正文首行缩进（绿盟科技）"/>
    <w:basedOn w:val="a7"/>
    <w:qFormat/>
    <w:pPr>
      <w:widowControl/>
      <w:spacing w:after="50" w:line="300" w:lineRule="auto"/>
      <w:ind w:firstLineChars="200" w:firstLine="200"/>
      <w:jc w:val="left"/>
    </w:pPr>
    <w:rPr>
      <w:rFonts w:ascii="Arial" w:hAnsi="Arial"/>
      <w:kern w:val="0"/>
      <w:szCs w:val="21"/>
    </w:rPr>
  </w:style>
  <w:style w:type="paragraph" w:customStyle="1" w:styleId="style">
    <w:name w:val="正文首行缩进正文首行缩进style"/>
    <w:basedOn w:val="a7"/>
    <w:qFormat/>
    <w:pPr>
      <w:spacing w:beforeLines="50" w:afterLines="100" w:line="360" w:lineRule="auto"/>
      <w:ind w:firstLineChars="200" w:firstLine="480"/>
    </w:pPr>
    <w:rPr>
      <w:rFonts w:cs="宋体"/>
      <w:sz w:val="24"/>
      <w:szCs w:val="20"/>
    </w:rPr>
  </w:style>
  <w:style w:type="paragraph" w:customStyle="1" w:styleId="2ff3">
    <w:name w:val="图中文字2"/>
    <w:qFormat/>
    <w:pPr>
      <w:adjustRightInd w:val="0"/>
      <w:snapToGrid w:val="0"/>
      <w:jc w:val="center"/>
    </w:pPr>
    <w:rPr>
      <w:rFonts w:eastAsia="仿宋_GB2312"/>
      <w:kern w:val="2"/>
      <w:sz w:val="24"/>
    </w:rPr>
  </w:style>
  <w:style w:type="paragraph" w:customStyle="1" w:styleId="2Heading2ph2h21head0811ChapterHeading2">
    <w:name w:val="样式 样式 样式 样式 样式 标题 2节Heading 2ph2h21head 08标题 1.1Chapter Heading2..."/>
    <w:basedOn w:val="a7"/>
    <w:qFormat/>
    <w:pPr>
      <w:keepNext/>
      <w:keepLines/>
      <w:spacing w:before="120" w:after="120" w:line="500" w:lineRule="atLeast"/>
      <w:ind w:firstLineChars="182" w:firstLine="546"/>
      <w:outlineLvl w:val="1"/>
    </w:pPr>
    <w:rPr>
      <w:rFonts w:eastAsia="黑体" w:cs="宋体"/>
      <w:sz w:val="30"/>
      <w:szCs w:val="20"/>
    </w:rPr>
  </w:style>
  <w:style w:type="paragraph" w:customStyle="1" w:styleId="xl165">
    <w:name w:val="xl165"/>
    <w:basedOn w:val="a7"/>
    <w:qFormat/>
    <w:pPr>
      <w:widowControl/>
      <w:pBdr>
        <w:top w:val="single" w:sz="4" w:space="0" w:color="auto"/>
        <w:left w:val="single" w:sz="4" w:space="0" w:color="auto"/>
        <w:right w:val="single" w:sz="4" w:space="0" w:color="auto"/>
      </w:pBdr>
      <w:shd w:val="clear" w:color="auto" w:fill="FFFFFF"/>
      <w:spacing w:before="100" w:beforeAutospacing="1" w:after="100" w:afterAutospacing="1" w:line="360" w:lineRule="auto"/>
      <w:jc w:val="center"/>
    </w:pPr>
    <w:rPr>
      <w:kern w:val="0"/>
      <w:sz w:val="18"/>
      <w:szCs w:val="18"/>
    </w:rPr>
  </w:style>
  <w:style w:type="paragraph" w:customStyle="1" w:styleId="F1">
    <w:name w:val="F1"/>
    <w:basedOn w:val="16"/>
    <w:qFormat/>
    <w:pPr>
      <w:widowControl/>
      <w:autoSpaceDE/>
      <w:autoSpaceDN/>
      <w:adjustRightInd/>
      <w:spacing w:before="0" w:after="0" w:line="360" w:lineRule="auto"/>
      <w:ind w:left="432" w:hanging="432"/>
      <w:jc w:val="left"/>
    </w:pPr>
    <w:rPr>
      <w:rFonts w:ascii="Calibri" w:eastAsia="仿宋_GB2312" w:hAnsi="Calibri"/>
      <w:bCs/>
      <w:szCs w:val="44"/>
    </w:rPr>
  </w:style>
  <w:style w:type="paragraph" w:customStyle="1" w:styleId="4c">
    <w:name w:val="样式 标题 4 + 五号 非加粗"/>
    <w:basedOn w:val="40"/>
    <w:qFormat/>
    <w:pPr>
      <w:tabs>
        <w:tab w:val="left" w:pos="851"/>
      </w:tabs>
      <w:adjustRightInd/>
      <w:spacing w:line="376" w:lineRule="auto"/>
      <w:ind w:left="851" w:hanging="851"/>
      <w:textAlignment w:val="auto"/>
    </w:pPr>
    <w:rPr>
      <w:b w:val="0"/>
      <w:sz w:val="24"/>
      <w:szCs w:val="28"/>
    </w:rPr>
  </w:style>
  <w:style w:type="paragraph" w:customStyle="1" w:styleId="xl126">
    <w:name w:val="xl126"/>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affffffffffff3">
    <w:name w:val="段落"/>
    <w:basedOn w:val="a7"/>
    <w:link w:val="Charfffd"/>
    <w:qFormat/>
    <w:pPr>
      <w:ind w:firstLineChars="200" w:firstLine="200"/>
    </w:pPr>
    <w:rPr>
      <w:kern w:val="0"/>
      <w:sz w:val="24"/>
      <w:szCs w:val="20"/>
    </w:rPr>
  </w:style>
  <w:style w:type="paragraph" w:customStyle="1" w:styleId="affffffffffff4">
    <w:name w:val="工程名称"/>
    <w:basedOn w:val="a7"/>
    <w:qFormat/>
    <w:pPr>
      <w:jc w:val="center"/>
    </w:pPr>
    <w:rPr>
      <w:rFonts w:eastAsia="隶书"/>
      <w:sz w:val="72"/>
      <w:szCs w:val="20"/>
    </w:rPr>
  </w:style>
  <w:style w:type="paragraph" w:customStyle="1" w:styleId="gw100gtwrapgtcentergtboldgt24gcpdinc07">
    <w:name w:val="g_w_100 g_t_wrap g_t_center g_t_bold g_t_24 g_c_pdin c07"/>
    <w:basedOn w:val="a7"/>
    <w:qFormat/>
    <w:pPr>
      <w:widowControl/>
      <w:spacing w:before="100" w:beforeAutospacing="1" w:after="100" w:afterAutospacing="1" w:line="360" w:lineRule="auto"/>
      <w:jc w:val="left"/>
    </w:pPr>
    <w:rPr>
      <w:rFonts w:ascii="宋体" w:cs="宋体"/>
      <w:kern w:val="0"/>
      <w:sz w:val="24"/>
    </w:rPr>
  </w:style>
  <w:style w:type="paragraph" w:customStyle="1" w:styleId="Style5">
    <w:name w:val="_Style 5"/>
    <w:basedOn w:val="a7"/>
    <w:next w:val="a7"/>
    <w:qFormat/>
    <w:pPr>
      <w:pBdr>
        <w:bottom w:val="single" w:sz="6" w:space="1" w:color="auto"/>
      </w:pBdr>
      <w:jc w:val="center"/>
    </w:pPr>
    <w:rPr>
      <w:rFonts w:ascii="Arial" w:hAnsi="Arial"/>
      <w:vanish/>
      <w:sz w:val="16"/>
    </w:rPr>
  </w:style>
  <w:style w:type="paragraph" w:customStyle="1" w:styleId="xl90">
    <w:name w:val="xl9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3f3">
    <w:name w:val="扉页3"/>
    <w:basedOn w:val="a7"/>
    <w:qFormat/>
    <w:pPr>
      <w:keepNext/>
      <w:autoSpaceDE w:val="0"/>
      <w:autoSpaceDN w:val="0"/>
      <w:adjustRightInd w:val="0"/>
      <w:spacing w:beforeLines="40" w:afterLines="40" w:line="600" w:lineRule="auto"/>
      <w:ind w:firstLineChars="200" w:firstLine="600"/>
    </w:pPr>
    <w:rPr>
      <w:rFonts w:ascii="宋体" w:eastAsia="黑体" w:hAnsi="宋体"/>
      <w:kern w:val="0"/>
      <w:sz w:val="30"/>
      <w:szCs w:val="20"/>
      <w:lang w:val="zh-CN"/>
    </w:rPr>
  </w:style>
  <w:style w:type="paragraph" w:customStyle="1" w:styleId="affffffffffff5">
    <w:name w:val="文字"/>
    <w:basedOn w:val="a7"/>
    <w:qFormat/>
    <w:pPr>
      <w:tabs>
        <w:tab w:val="left" w:pos="8520"/>
      </w:tabs>
      <w:spacing w:line="312" w:lineRule="auto"/>
      <w:ind w:right="-210" w:firstLine="556"/>
    </w:pPr>
    <w:rPr>
      <w:rFonts w:ascii="宋体"/>
      <w:sz w:val="28"/>
      <w:szCs w:val="20"/>
    </w:rPr>
  </w:style>
  <w:style w:type="paragraph" w:customStyle="1" w:styleId="xl136">
    <w:name w:val="xl136"/>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4d">
    <w:name w:val="标题4 山西网通"/>
    <w:basedOn w:val="a7"/>
    <w:qFormat/>
    <w:pPr>
      <w:tabs>
        <w:tab w:val="left" w:pos="1984"/>
      </w:tabs>
      <w:spacing w:line="360" w:lineRule="auto"/>
      <w:ind w:left="1984" w:firstLineChars="200" w:firstLine="200"/>
    </w:pPr>
  </w:style>
  <w:style w:type="paragraph" w:customStyle="1" w:styleId="xl169">
    <w:name w:val="xl169"/>
    <w:basedOn w:val="a7"/>
    <w:qFormat/>
    <w:pPr>
      <w:widowControl/>
      <w:pBdr>
        <w:left w:val="single" w:sz="4" w:space="0" w:color="auto"/>
        <w:right w:val="single" w:sz="4" w:space="0" w:color="auto"/>
      </w:pBdr>
      <w:shd w:val="clear" w:color="auto" w:fill="FFFFFF"/>
      <w:spacing w:before="100" w:beforeAutospacing="1" w:after="100" w:afterAutospacing="1" w:line="360" w:lineRule="auto"/>
      <w:jc w:val="left"/>
    </w:pPr>
    <w:rPr>
      <w:color w:val="313131"/>
      <w:kern w:val="0"/>
      <w:sz w:val="18"/>
      <w:szCs w:val="18"/>
    </w:rPr>
  </w:style>
  <w:style w:type="paragraph" w:customStyle="1" w:styleId="xl133">
    <w:name w:val="xl133"/>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b/>
      <w:i/>
      <w:kern w:val="0"/>
      <w:sz w:val="22"/>
      <w:szCs w:val="20"/>
    </w:rPr>
  </w:style>
  <w:style w:type="paragraph" w:customStyle="1" w:styleId="Def1">
    <w:name w:val="样式 Def1 首行缩进"/>
    <w:basedOn w:val="a7"/>
    <w:uiPriority w:val="99"/>
    <w:qFormat/>
    <w:pPr>
      <w:spacing w:line="360" w:lineRule="auto"/>
      <w:ind w:firstLine="560"/>
    </w:pPr>
    <w:rPr>
      <w:sz w:val="28"/>
    </w:rPr>
  </w:style>
  <w:style w:type="paragraph" w:customStyle="1" w:styleId="Item1">
    <w:name w:val="Item1"/>
    <w:basedOn w:val="a7"/>
    <w:qFormat/>
    <w:pPr>
      <w:tabs>
        <w:tab w:val="left" w:pos="420"/>
        <w:tab w:val="left" w:pos="1531"/>
      </w:tabs>
      <w:adjustRightInd w:val="0"/>
      <w:snapToGrid w:val="0"/>
      <w:spacing w:line="360" w:lineRule="auto"/>
      <w:ind w:left="1531" w:firstLineChars="200" w:hanging="720"/>
      <w:jc w:val="left"/>
    </w:pPr>
    <w:rPr>
      <w:rFonts w:hAnsi="宋体"/>
      <w:szCs w:val="20"/>
    </w:rPr>
  </w:style>
  <w:style w:type="paragraph" w:customStyle="1" w:styleId="321">
    <w:name w:val="样式 标题 3 + 首行缩进:  2 字符"/>
    <w:basedOn w:val="33"/>
    <w:qFormat/>
    <w:pPr>
      <w:autoSpaceDE/>
      <w:autoSpaceDN/>
      <w:adjustRightInd/>
      <w:spacing w:before="0" w:after="0"/>
      <w:jc w:val="both"/>
    </w:pPr>
    <w:rPr>
      <w:rFonts w:ascii="Times New Roman" w:eastAsia="仿宋_GB2312"/>
      <w:sz w:val="28"/>
      <w:u w:val="none"/>
    </w:rPr>
  </w:style>
  <w:style w:type="paragraph" w:customStyle="1" w:styleId="1ffffb">
    <w:name w:val="1  一二"/>
    <w:basedOn w:val="a7"/>
    <w:qFormat/>
    <w:rPr>
      <w:kern w:val="0"/>
      <w:sz w:val="28"/>
      <w:szCs w:val="20"/>
    </w:rPr>
  </w:style>
  <w:style w:type="paragraph" w:customStyle="1" w:styleId="4e">
    <w:name w:val="标书_标题4"/>
    <w:basedOn w:val="40"/>
    <w:next w:val="a7"/>
    <w:qFormat/>
    <w:pPr>
      <w:tabs>
        <w:tab w:val="left" w:pos="864"/>
      </w:tabs>
      <w:adjustRightInd/>
      <w:spacing w:before="60" w:after="60" w:line="560" w:lineRule="exact"/>
      <w:textAlignment w:val="auto"/>
    </w:pPr>
    <w:rPr>
      <w:bCs/>
      <w:sz w:val="24"/>
      <w:szCs w:val="28"/>
    </w:rPr>
  </w:style>
  <w:style w:type="paragraph" w:customStyle="1" w:styleId="MMTopic2">
    <w:name w:val="MM Topic 2"/>
    <w:basedOn w:val="23"/>
    <w:qFormat/>
    <w:pPr>
      <w:tabs>
        <w:tab w:val="left" w:pos="0"/>
        <w:tab w:val="left" w:pos="426"/>
        <w:tab w:val="left" w:pos="567"/>
        <w:tab w:val="left" w:pos="709"/>
      </w:tabs>
      <w:autoSpaceDE/>
      <w:autoSpaceDN/>
      <w:adjustRightInd/>
      <w:spacing w:before="0" w:line="240" w:lineRule="auto"/>
      <w:ind w:left="575" w:hanging="575"/>
      <w:jc w:val="both"/>
    </w:pPr>
    <w:rPr>
      <w:rFonts w:ascii="Cambria" w:eastAsia="宋体" w:hAnsi="Cambria" w:cs="黑体"/>
      <w:bCs/>
      <w:sz w:val="32"/>
      <w:szCs w:val="32"/>
    </w:rPr>
  </w:style>
  <w:style w:type="paragraph" w:customStyle="1" w:styleId="xl116">
    <w:name w:val="xl116"/>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2"/>
      <w:szCs w:val="20"/>
    </w:rPr>
  </w:style>
  <w:style w:type="paragraph" w:customStyle="1" w:styleId="affffffffffff6">
    <w:name w:val="目录头"/>
    <w:basedOn w:val="TOC1"/>
    <w:qFormat/>
    <w:pPr>
      <w:tabs>
        <w:tab w:val="clear" w:pos="1050"/>
        <w:tab w:val="clear" w:pos="8937"/>
        <w:tab w:val="right" w:leader="dot" w:pos="9060"/>
      </w:tabs>
      <w:spacing w:line="360" w:lineRule="auto"/>
      <w:jc w:val="center"/>
    </w:pPr>
    <w:rPr>
      <w:rFonts w:ascii="Times New Roman"/>
      <w:b w:val="0"/>
      <w:caps/>
      <w:sz w:val="28"/>
      <w:szCs w:val="20"/>
    </w:rPr>
  </w:style>
  <w:style w:type="paragraph" w:customStyle="1" w:styleId="xl131">
    <w:name w:val="xl131"/>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b/>
      <w:i/>
      <w:kern w:val="0"/>
      <w:sz w:val="22"/>
      <w:szCs w:val="20"/>
    </w:rPr>
  </w:style>
  <w:style w:type="paragraph" w:customStyle="1" w:styleId="3f4">
    <w:name w:val="样式 题注 + 居中3"/>
    <w:basedOn w:val="af9"/>
    <w:qFormat/>
    <w:pPr>
      <w:widowControl/>
      <w:adjustRightInd w:val="0"/>
      <w:snapToGrid w:val="0"/>
      <w:spacing w:line="360" w:lineRule="auto"/>
      <w:ind w:firstLineChars="200" w:firstLine="432"/>
      <w:jc w:val="center"/>
    </w:pPr>
    <w:rPr>
      <w:rFonts w:ascii="Arial" w:eastAsia="宋体" w:hAnsi="Arial"/>
      <w:kern w:val="0"/>
      <w:sz w:val="24"/>
    </w:rPr>
  </w:style>
  <w:style w:type="paragraph" w:customStyle="1" w:styleId="1130">
    <w:name w:val="1.1标题 3"/>
    <w:basedOn w:val="33"/>
    <w:qFormat/>
    <w:pPr>
      <w:autoSpaceDE/>
      <w:autoSpaceDN/>
      <w:adjustRightInd/>
      <w:spacing w:before="260" w:after="260" w:line="416" w:lineRule="auto"/>
      <w:jc w:val="both"/>
    </w:pPr>
    <w:rPr>
      <w:rFonts w:ascii="Times New Roman"/>
      <w:bCs/>
      <w:sz w:val="32"/>
      <w:szCs w:val="32"/>
      <w:u w:val="none"/>
    </w:rPr>
  </w:style>
  <w:style w:type="paragraph" w:customStyle="1" w:styleId="affffffffffff7">
    <w:name w:val="表文字"/>
    <w:basedOn w:val="a7"/>
    <w:qFormat/>
    <w:pPr>
      <w:spacing w:beforeLines="10" w:afterLines="10"/>
      <w:jc w:val="center"/>
    </w:pPr>
    <w:rPr>
      <w:b/>
      <w:sz w:val="24"/>
      <w:szCs w:val="20"/>
    </w:rPr>
  </w:style>
  <w:style w:type="paragraph" w:customStyle="1" w:styleId="CharChar2CharCharCharCharCharCharCharCharCharChar">
    <w:name w:val="Char Char2 Char Char Char Char Char Char Char Char Char Char"/>
    <w:basedOn w:val="a7"/>
    <w:qFormat/>
    <w:pPr>
      <w:tabs>
        <w:tab w:val="left" w:pos="1680"/>
      </w:tabs>
      <w:adjustRightInd w:val="0"/>
      <w:snapToGrid w:val="0"/>
      <w:spacing w:line="360" w:lineRule="auto"/>
      <w:ind w:left="1680" w:firstLineChars="200" w:hanging="480"/>
    </w:pPr>
    <w:rPr>
      <w:rFonts w:hAnsi="宋体"/>
      <w:sz w:val="24"/>
      <w:szCs w:val="20"/>
    </w:rPr>
  </w:style>
  <w:style w:type="paragraph" w:customStyle="1" w:styleId="affffffffffff8">
    <w:name w:val="正文（首行缩进）"/>
    <w:basedOn w:val="a7"/>
    <w:qFormat/>
    <w:pPr>
      <w:adjustRightInd w:val="0"/>
      <w:snapToGrid w:val="0"/>
      <w:spacing w:line="360" w:lineRule="auto"/>
      <w:ind w:firstLineChars="200" w:firstLine="560"/>
    </w:pPr>
    <w:rPr>
      <w:rFonts w:eastAsia="仿宋_GB2312" w:hAnsi="宋体"/>
      <w:sz w:val="28"/>
      <w:szCs w:val="20"/>
    </w:rPr>
  </w:style>
  <w:style w:type="paragraph" w:customStyle="1" w:styleId="affffffffffff9">
    <w:name w:val="点"/>
    <w:basedOn w:val="50"/>
    <w:qFormat/>
    <w:pPr>
      <w:spacing w:before="0" w:after="0" w:line="240" w:lineRule="auto"/>
      <w:ind w:firstLineChars="200" w:firstLine="420"/>
      <w:textAlignment w:val="auto"/>
    </w:pPr>
    <w:rPr>
      <w:rFonts w:ascii="楷体_GB2312" w:eastAsia="楷体_GB2312"/>
      <w:kern w:val="2"/>
    </w:rPr>
  </w:style>
  <w:style w:type="paragraph" w:customStyle="1" w:styleId="xl125">
    <w:name w:val="xl125"/>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09926">
    <w:name w:val="样式 四号 首行缩进:  0.99 厘米 行距: 最小值 26 磅"/>
    <w:basedOn w:val="a7"/>
    <w:qFormat/>
    <w:pPr>
      <w:spacing w:line="520" w:lineRule="atLeast"/>
      <w:ind w:firstLine="561"/>
    </w:pPr>
    <w:rPr>
      <w:rFonts w:cs="宋体"/>
      <w:sz w:val="28"/>
      <w:szCs w:val="20"/>
    </w:rPr>
  </w:style>
  <w:style w:type="paragraph" w:customStyle="1" w:styleId="CharCharCharCharCharCharCharCharChar">
    <w:name w:val="Char Char Char Char Char Char Char Char Char"/>
    <w:basedOn w:val="a7"/>
    <w:qFormat/>
    <w:pPr>
      <w:widowControl/>
      <w:adjustRightInd w:val="0"/>
      <w:snapToGrid w:val="0"/>
      <w:spacing w:beforeLines="100" w:after="160" w:line="240" w:lineRule="exact"/>
      <w:ind w:firstLineChars="200" w:firstLine="420"/>
      <w:jc w:val="left"/>
    </w:pPr>
    <w:rPr>
      <w:rFonts w:ascii="Verdana" w:hAnsi="Verdana"/>
      <w:kern w:val="0"/>
      <w:sz w:val="20"/>
      <w:szCs w:val="20"/>
      <w:lang w:eastAsia="en-US"/>
    </w:rPr>
  </w:style>
  <w:style w:type="paragraph" w:customStyle="1" w:styleId="415">
    <w:name w:val="样式 正文缩进正文（首行缩进两字）表正文正文非缩进标题4 + 行距: 1.5 倍行距"/>
    <w:basedOn w:val="a8"/>
    <w:qFormat/>
    <w:pPr>
      <w:autoSpaceDE/>
      <w:autoSpaceDN/>
      <w:snapToGrid w:val="0"/>
      <w:spacing w:line="360" w:lineRule="auto"/>
      <w:ind w:firstLineChars="247" w:firstLine="539"/>
      <w:jc w:val="both"/>
    </w:pPr>
    <w:rPr>
      <w:rFonts w:ascii="Arial" w:hAnsi="Arial"/>
      <w:b/>
      <w:spacing w:val="4"/>
      <w:kern w:val="0"/>
      <w:sz w:val="21"/>
      <w:szCs w:val="20"/>
    </w:rPr>
  </w:style>
  <w:style w:type="paragraph" w:customStyle="1" w:styleId="3099">
    <w:name w:val="样式 标题 3 + 首行缩进:  0.99 厘米"/>
    <w:basedOn w:val="33"/>
    <w:qFormat/>
    <w:pPr>
      <w:autoSpaceDE/>
      <w:autoSpaceDN/>
      <w:adjustRightInd/>
      <w:spacing w:before="0" w:after="0"/>
      <w:jc w:val="both"/>
    </w:pPr>
    <w:rPr>
      <w:rFonts w:ascii="Times New Roman" w:eastAsia="楷体_GB2312" w:cs="宋体"/>
      <w:b w:val="0"/>
      <w:sz w:val="32"/>
      <w:u w:val="none"/>
    </w:rPr>
  </w:style>
  <w:style w:type="paragraph" w:customStyle="1" w:styleId="1Heading0FLevel1Level11h1IIIHeading1H1-Headin1">
    <w:name w:val="样式 标题 1Heading 0FLevel 1Level 11h1II+IHeading1H1-Headin...1"/>
    <w:basedOn w:val="16"/>
    <w:qFormat/>
    <w:pPr>
      <w:keepLines w:val="0"/>
      <w:pageBreakBefore/>
      <w:widowControl/>
      <w:autoSpaceDE/>
      <w:autoSpaceDN/>
      <w:snapToGrid w:val="0"/>
      <w:spacing w:before="120" w:after="100" w:afterAutospacing="1" w:line="240" w:lineRule="auto"/>
      <w:ind w:left="431" w:hanging="431"/>
      <w:jc w:val="left"/>
    </w:pPr>
    <w:rPr>
      <w:rFonts w:ascii="Arial" w:hAnsi="Arial"/>
      <w:color w:val="000000"/>
      <w:kern w:val="28"/>
    </w:rPr>
  </w:style>
  <w:style w:type="paragraph" w:customStyle="1" w:styleId="4f">
    <w:name w:val="标题4级"/>
    <w:basedOn w:val="40"/>
    <w:qFormat/>
    <w:pPr>
      <w:tabs>
        <w:tab w:val="left" w:pos="864"/>
      </w:tabs>
      <w:adjustRightInd/>
      <w:snapToGrid w:val="0"/>
      <w:spacing w:before="240" w:after="240" w:line="520" w:lineRule="exact"/>
      <w:textAlignment w:val="auto"/>
    </w:pPr>
    <w:rPr>
      <w:rFonts w:ascii="Times New Roman" w:hAnsi="Times New Roman"/>
    </w:rPr>
  </w:style>
  <w:style w:type="paragraph" w:customStyle="1" w:styleId="affffffffffffa">
    <w:name w:val="图名居中"/>
    <w:basedOn w:val="a7"/>
    <w:qFormat/>
    <w:pPr>
      <w:spacing w:line="360" w:lineRule="auto"/>
      <w:jc w:val="center"/>
      <w:outlineLvl w:val="4"/>
    </w:pPr>
    <w:rPr>
      <w:sz w:val="24"/>
      <w:szCs w:val="20"/>
    </w:rPr>
  </w:style>
  <w:style w:type="paragraph" w:customStyle="1" w:styleId="xl107">
    <w:name w:val="xl107"/>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b/>
      <w:kern w:val="0"/>
      <w:sz w:val="22"/>
      <w:szCs w:val="20"/>
    </w:rPr>
  </w:style>
  <w:style w:type="paragraph" w:customStyle="1" w:styleId="affffffffffffb">
    <w:name w:val="章"/>
    <w:basedOn w:val="23"/>
    <w:qFormat/>
    <w:pPr>
      <w:keepNext w:val="0"/>
      <w:keepLines w:val="0"/>
      <w:autoSpaceDE/>
      <w:autoSpaceDN/>
      <w:snapToGrid w:val="0"/>
      <w:spacing w:before="100" w:beforeAutospacing="1" w:after="100" w:afterAutospacing="1" w:line="400" w:lineRule="exact"/>
    </w:pPr>
    <w:rPr>
      <w:rFonts w:ascii="Times New Roman" w:eastAsia="楷体_GB2312" w:hAnsi="宋体"/>
      <w:sz w:val="32"/>
    </w:rPr>
  </w:style>
  <w:style w:type="paragraph" w:customStyle="1" w:styleId="affffffffffffc">
    <w:name w:val="表头"/>
    <w:basedOn w:val="a7"/>
    <w:next w:val="a7"/>
    <w:uiPriority w:val="99"/>
    <w:qFormat/>
    <w:rPr>
      <w:rFonts w:ascii="宋体" w:hAnsi="Courier New"/>
      <w:sz w:val="28"/>
      <w:szCs w:val="20"/>
    </w:rPr>
  </w:style>
  <w:style w:type="paragraph" w:customStyle="1" w:styleId="TableNormal1">
    <w:name w:val="Table Normal1"/>
    <w:qFormat/>
    <w:rPr>
      <w:sz w:val="22"/>
      <w:lang w:eastAsia="en-US"/>
    </w:rPr>
  </w:style>
  <w:style w:type="paragraph" w:customStyle="1" w:styleId="affffffffffffd">
    <w:name w:val="小点"/>
    <w:basedOn w:val="6"/>
    <w:qFormat/>
    <w:pPr>
      <w:adjustRightInd/>
      <w:spacing w:line="317" w:lineRule="auto"/>
      <w:ind w:firstLineChars="200" w:firstLine="420"/>
      <w:textAlignment w:val="auto"/>
    </w:pPr>
    <w:rPr>
      <w:kern w:val="2"/>
    </w:rPr>
  </w:style>
  <w:style w:type="paragraph" w:customStyle="1" w:styleId="GB2312113">
    <w:name w:val="样式 页眉 + (中文) 仿宋_GB2312 三号 两端对齐 首行缩进:  1.13 厘米 底端: (无框线) 行距:..."/>
    <w:basedOn w:val="afff2"/>
    <w:qFormat/>
    <w:pPr>
      <w:pBdr>
        <w:bottom w:val="none" w:sz="0" w:space="0" w:color="auto"/>
      </w:pBdr>
      <w:spacing w:line="360" w:lineRule="auto"/>
      <w:ind w:firstLine="640"/>
      <w:jc w:val="both"/>
    </w:pPr>
    <w:rPr>
      <w:rFonts w:eastAsia="仿宋_GB2312"/>
      <w:kern w:val="0"/>
      <w:sz w:val="32"/>
      <w:szCs w:val="20"/>
    </w:rPr>
  </w:style>
  <w:style w:type="paragraph" w:customStyle="1" w:styleId="2220">
    <w:name w:val="样式 样式 样式 首行缩进:  2 字符 + 首行缩进:  2 字符 + 首行缩进:  2 字符"/>
    <w:basedOn w:val="a7"/>
    <w:qFormat/>
    <w:pPr>
      <w:spacing w:line="360" w:lineRule="auto"/>
      <w:ind w:right="210" w:firstLineChars="200" w:firstLine="200"/>
    </w:pPr>
    <w:rPr>
      <w:rFonts w:eastAsia="仿宋_GB2312" w:cs="宋体"/>
      <w:szCs w:val="21"/>
    </w:rPr>
  </w:style>
  <w:style w:type="paragraph" w:customStyle="1" w:styleId="xl144">
    <w:name w:val="xl144"/>
    <w:basedOn w:val="a7"/>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with">
    <w:name w:val="内容with编号"/>
    <w:basedOn w:val="a7"/>
    <w:qFormat/>
    <w:pPr>
      <w:widowControl/>
      <w:tabs>
        <w:tab w:val="left" w:pos="987"/>
      </w:tabs>
      <w:adjustRightInd w:val="0"/>
      <w:snapToGrid w:val="0"/>
      <w:spacing w:line="360" w:lineRule="auto"/>
      <w:ind w:left="1499" w:firstLineChars="200" w:firstLine="200"/>
    </w:pPr>
    <w:rPr>
      <w:rFonts w:ascii="宋体" w:hAnsi="宋体"/>
      <w:kern w:val="0"/>
      <w:sz w:val="24"/>
      <w:szCs w:val="20"/>
    </w:rPr>
  </w:style>
  <w:style w:type="paragraph" w:customStyle="1" w:styleId="2050">
    <w:name w:val="样式 正文缩进 + 首行缩进:  2 字符 段后: 0.5 行"/>
    <w:basedOn w:val="a8"/>
    <w:qFormat/>
    <w:pPr>
      <w:autoSpaceDE/>
      <w:autoSpaceDN/>
      <w:snapToGrid w:val="0"/>
      <w:spacing w:afterLines="50" w:line="360" w:lineRule="auto"/>
      <w:ind w:firstLineChars="200" w:firstLine="480"/>
      <w:jc w:val="both"/>
    </w:pPr>
    <w:rPr>
      <w:rFonts w:ascii="Times New Roman"/>
      <w:kern w:val="0"/>
      <w:sz w:val="19"/>
      <w:szCs w:val="20"/>
    </w:rPr>
  </w:style>
  <w:style w:type="paragraph" w:customStyle="1" w:styleId="zsj">
    <w:name w:val="zsj正文"/>
    <w:basedOn w:val="a7"/>
    <w:qFormat/>
    <w:pPr>
      <w:spacing w:before="120" w:after="120" w:line="400" w:lineRule="atLeast"/>
    </w:pPr>
    <w:rPr>
      <w:szCs w:val="20"/>
    </w:rPr>
  </w:style>
  <w:style w:type="paragraph" w:customStyle="1" w:styleId="1112">
    <w:name w:val="1.1.1"/>
    <w:basedOn w:val="a7"/>
    <w:qFormat/>
    <w:pPr>
      <w:tabs>
        <w:tab w:val="left" w:pos="0"/>
        <w:tab w:val="left" w:pos="1134"/>
        <w:tab w:val="left" w:pos="8505"/>
      </w:tabs>
      <w:adjustRightInd w:val="0"/>
      <w:snapToGrid w:val="0"/>
      <w:spacing w:before="240" w:after="60" w:line="360" w:lineRule="atLeast"/>
      <w:ind w:left="1134" w:firstLineChars="200" w:hanging="1134"/>
      <w:textAlignment w:val="baseline"/>
    </w:pPr>
    <w:rPr>
      <w:rFonts w:ascii="宋体" w:hAnsi="Arial"/>
      <w:b/>
      <w:kern w:val="0"/>
      <w:sz w:val="30"/>
      <w:szCs w:val="20"/>
    </w:rPr>
  </w:style>
  <w:style w:type="paragraph" w:customStyle="1" w:styleId="xl142">
    <w:name w:val="xl142"/>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affffffffffffe">
    <w:name w:val="我的题注"/>
    <w:qFormat/>
    <w:rPr>
      <w:kern w:val="2"/>
      <w:sz w:val="21"/>
      <w:szCs w:val="22"/>
    </w:rPr>
  </w:style>
  <w:style w:type="paragraph" w:customStyle="1" w:styleId="afffffffffffff">
    <w:name w:val="文档名称(附)"/>
    <w:basedOn w:val="a7"/>
    <w:qFormat/>
    <w:pPr>
      <w:adjustRightInd w:val="0"/>
      <w:snapToGrid w:val="0"/>
      <w:spacing w:line="520" w:lineRule="exact"/>
      <w:ind w:firstLineChars="200" w:firstLine="420"/>
      <w:jc w:val="center"/>
    </w:pPr>
    <w:rPr>
      <w:rFonts w:eastAsia="黑体" w:hAnsi="宋体"/>
      <w:sz w:val="28"/>
      <w:szCs w:val="20"/>
    </w:rPr>
  </w:style>
  <w:style w:type="paragraph" w:customStyle="1" w:styleId="205020640">
    <w:name w:val="样式 样式 标题 2 + 四号 两端对齐 段前: 0.5 行 段后: 0.2 行 + 首行缩进:  0.64 字符 段前: 0..."/>
    <w:basedOn w:val="a7"/>
    <w:qFormat/>
    <w:pPr>
      <w:keepNext/>
      <w:keepLines/>
      <w:adjustRightInd w:val="0"/>
      <w:snapToGrid w:val="0"/>
      <w:spacing w:beforeLines="50" w:afterLines="50" w:line="500" w:lineRule="atLeast"/>
      <w:outlineLvl w:val="1"/>
    </w:pPr>
    <w:rPr>
      <w:rFonts w:ascii="宋体" w:eastAsia="黑体" w:hAnsi="宋体" w:cs="宋体"/>
      <w:sz w:val="30"/>
      <w:szCs w:val="20"/>
    </w:rPr>
  </w:style>
  <w:style w:type="paragraph" w:customStyle="1" w:styleId="xl182">
    <w:name w:val="xl182"/>
    <w:basedOn w:val="a7"/>
    <w:qFormat/>
    <w:pPr>
      <w:widowControl/>
      <w:pBdr>
        <w:top w:val="single" w:sz="4" w:space="0" w:color="auto"/>
        <w:bottom w:val="single" w:sz="4" w:space="0" w:color="auto"/>
        <w:right w:val="single" w:sz="4" w:space="0" w:color="auto"/>
      </w:pBdr>
      <w:shd w:val="clear" w:color="auto" w:fill="D8D8D8"/>
      <w:spacing w:before="100" w:beforeAutospacing="1" w:after="100" w:afterAutospacing="1" w:line="360" w:lineRule="auto"/>
      <w:jc w:val="center"/>
    </w:pPr>
    <w:rPr>
      <w:rFonts w:ascii="微软雅黑" w:eastAsia="微软雅黑" w:cs="宋体"/>
      <w:kern w:val="0"/>
      <w:sz w:val="18"/>
      <w:szCs w:val="18"/>
    </w:rPr>
  </w:style>
  <w:style w:type="paragraph" w:customStyle="1" w:styleId="xl156">
    <w:name w:val="xl156"/>
    <w:basedOn w:val="a7"/>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0"/>
    </w:rPr>
  </w:style>
  <w:style w:type="paragraph" w:customStyle="1" w:styleId="CharCharCharCharCharChar2CharCharCharChar">
    <w:name w:val="Char Char Char Char Char Char2 Char Char Char Char"/>
    <w:basedOn w:val="a7"/>
    <w:qFormat/>
    <w:pPr>
      <w:adjustRightInd w:val="0"/>
      <w:snapToGrid w:val="0"/>
      <w:spacing w:line="360" w:lineRule="auto"/>
      <w:ind w:firstLineChars="200" w:firstLine="200"/>
    </w:pPr>
    <w:rPr>
      <w:rFonts w:ascii="Tahoma" w:hAnsi="Tahoma"/>
      <w:sz w:val="24"/>
      <w:szCs w:val="20"/>
    </w:rPr>
  </w:style>
  <w:style w:type="paragraph" w:customStyle="1" w:styleId="xl89">
    <w:name w:val="xl89"/>
    <w:basedOn w:val="a7"/>
    <w:qFormat/>
    <w:pPr>
      <w:widowControl/>
      <w:spacing w:before="100" w:beforeAutospacing="1" w:after="100" w:afterAutospacing="1"/>
      <w:jc w:val="center"/>
      <w:textAlignment w:val="center"/>
    </w:pPr>
    <w:rPr>
      <w:rFonts w:ascii="宋体" w:hAnsi="宋体"/>
      <w:kern w:val="0"/>
      <w:sz w:val="24"/>
      <w:szCs w:val="20"/>
    </w:rPr>
  </w:style>
  <w:style w:type="paragraph" w:customStyle="1" w:styleId="xl95">
    <w:name w:val="xl95"/>
    <w:basedOn w:val="a7"/>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 w:val="24"/>
      <w:szCs w:val="20"/>
    </w:rPr>
  </w:style>
  <w:style w:type="paragraph" w:customStyle="1" w:styleId="afffffffffffff0">
    <w:name w:val="表格表头"/>
    <w:basedOn w:val="a7"/>
    <w:qFormat/>
    <w:pPr>
      <w:adjustRightInd w:val="0"/>
      <w:spacing w:line="240" w:lineRule="exact"/>
      <w:ind w:firstLineChars="200" w:firstLine="200"/>
      <w:jc w:val="center"/>
      <w:textAlignment w:val="center"/>
    </w:pPr>
    <w:rPr>
      <w:rFonts w:ascii="宋体"/>
      <w:b/>
      <w:bCs/>
      <w:kern w:val="0"/>
      <w:sz w:val="20"/>
      <w:szCs w:val="20"/>
    </w:rPr>
  </w:style>
  <w:style w:type="paragraph" w:customStyle="1" w:styleId="afffffffffffff1">
    <w:name w:val="表格内容"/>
    <w:basedOn w:val="a7"/>
    <w:qFormat/>
    <w:pPr>
      <w:tabs>
        <w:tab w:val="left" w:pos="480"/>
      </w:tabs>
      <w:adjustRightInd w:val="0"/>
      <w:spacing w:line="360" w:lineRule="auto"/>
      <w:textAlignment w:val="baseline"/>
      <w:outlineLvl w:val="4"/>
    </w:pPr>
    <w:rPr>
      <w:rFonts w:ascii="Verdana" w:hAnsi="Verdana"/>
      <w:sz w:val="24"/>
      <w:szCs w:val="20"/>
    </w:rPr>
  </w:style>
  <w:style w:type="paragraph" w:customStyle="1" w:styleId="b2">
    <w:name w:val="b2"/>
    <w:basedOn w:val="a7"/>
    <w:qFormat/>
    <w:pPr>
      <w:tabs>
        <w:tab w:val="left" w:pos="420"/>
      </w:tabs>
      <w:adjustRightInd w:val="0"/>
      <w:snapToGrid w:val="0"/>
      <w:spacing w:line="360" w:lineRule="auto"/>
      <w:ind w:firstLineChars="200" w:firstLine="420"/>
    </w:pPr>
    <w:rPr>
      <w:rFonts w:ascii="宋体" w:hAnsi="宋体"/>
      <w:sz w:val="24"/>
      <w:szCs w:val="20"/>
    </w:rPr>
  </w:style>
  <w:style w:type="paragraph" w:customStyle="1" w:styleId="82">
    <w:name w:val="样式8"/>
    <w:basedOn w:val="a7"/>
    <w:qFormat/>
    <w:pPr>
      <w:adjustRightInd w:val="0"/>
      <w:snapToGrid w:val="0"/>
      <w:spacing w:line="360" w:lineRule="auto"/>
      <w:ind w:firstLineChars="200" w:firstLine="420"/>
    </w:pPr>
    <w:rPr>
      <w:rFonts w:eastAsia="黑体" w:hAnsi="宋体"/>
      <w:sz w:val="32"/>
      <w:szCs w:val="20"/>
    </w:rPr>
  </w:style>
  <w:style w:type="paragraph" w:customStyle="1" w:styleId="4080">
    <w:name w:val="样式 标题 4 + 段前: 0.8 厘米 首行缩进:  0 厘米"/>
    <w:basedOn w:val="40"/>
    <w:qFormat/>
    <w:pPr>
      <w:widowControl/>
      <w:tabs>
        <w:tab w:val="left" w:pos="2160"/>
      </w:tabs>
      <w:adjustRightInd/>
      <w:spacing w:before="120" w:afterLines="50" w:line="420" w:lineRule="exact"/>
      <w:jc w:val="left"/>
      <w:textAlignment w:val="auto"/>
    </w:pPr>
    <w:rPr>
      <w:rFonts w:eastAsia="宋体"/>
      <w:b w:val="0"/>
      <w:sz w:val="24"/>
    </w:rPr>
  </w:style>
  <w:style w:type="paragraph" w:customStyle="1" w:styleId="afffffffffffff2">
    <w:name w:val="图形文字：四号"/>
    <w:basedOn w:val="a7"/>
    <w:qFormat/>
    <w:pPr>
      <w:adjustRightInd w:val="0"/>
      <w:snapToGrid w:val="0"/>
      <w:spacing w:line="240" w:lineRule="atLeast"/>
      <w:ind w:firstLineChars="200" w:firstLine="420"/>
      <w:jc w:val="center"/>
    </w:pPr>
    <w:rPr>
      <w:rFonts w:eastAsia="仿宋_GB2312" w:hAnsi="宋体"/>
      <w:color w:val="000000"/>
      <w:sz w:val="28"/>
      <w:szCs w:val="20"/>
    </w:rPr>
  </w:style>
  <w:style w:type="paragraph" w:customStyle="1" w:styleId="GB2312150">
    <w:name w:val="样式 (中文) 仿宋_GB2312 小四 行距: 1.5 倍行距"/>
    <w:basedOn w:val="a7"/>
    <w:qFormat/>
    <w:pPr>
      <w:spacing w:line="360" w:lineRule="auto"/>
      <w:ind w:firstLineChars="200" w:firstLine="200"/>
    </w:pPr>
    <w:rPr>
      <w:rFonts w:eastAsia="仿宋_GB2312" w:cs="宋体"/>
      <w:sz w:val="24"/>
      <w:szCs w:val="20"/>
    </w:rPr>
  </w:style>
  <w:style w:type="paragraph" w:customStyle="1" w:styleId="xl62">
    <w:name w:val="xl62"/>
    <w:basedOn w:val="a7"/>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kern w:val="0"/>
      <w:sz w:val="24"/>
      <w:szCs w:val="20"/>
    </w:rPr>
  </w:style>
  <w:style w:type="paragraph" w:customStyle="1" w:styleId="cnt">
    <w:name w:val="cnt"/>
    <w:basedOn w:val="a7"/>
    <w:qFormat/>
    <w:pPr>
      <w:widowControl/>
      <w:spacing w:before="100" w:beforeAutospacing="1" w:after="100" w:afterAutospacing="1"/>
      <w:jc w:val="left"/>
    </w:pPr>
    <w:rPr>
      <w:rFonts w:ascii="Arial Unicode MS" w:eastAsia="Arial Unicode MS" w:hAnsi="Arial Unicode MS"/>
      <w:kern w:val="0"/>
      <w:sz w:val="24"/>
      <w:szCs w:val="20"/>
    </w:rPr>
  </w:style>
  <w:style w:type="paragraph" w:customStyle="1" w:styleId="58">
    <w:name w:val="标题5"/>
    <w:basedOn w:val="a7"/>
    <w:qFormat/>
    <w:pPr>
      <w:tabs>
        <w:tab w:val="left" w:pos="0"/>
      </w:tabs>
      <w:adjustRightInd w:val="0"/>
      <w:snapToGrid w:val="0"/>
      <w:spacing w:before="120" w:after="120" w:line="360" w:lineRule="auto"/>
      <w:ind w:left="1501" w:firstLineChars="200" w:firstLine="200"/>
    </w:pPr>
    <w:rPr>
      <w:rFonts w:eastAsia="楷体_GB2312" w:hAnsi="宋体"/>
      <w:sz w:val="28"/>
      <w:szCs w:val="20"/>
    </w:rPr>
  </w:style>
  <w:style w:type="paragraph" w:customStyle="1" w:styleId="afffffffffffff3">
    <w:name w:val="单位"/>
    <w:basedOn w:val="a7"/>
    <w:qFormat/>
    <w:pPr>
      <w:autoSpaceDE w:val="0"/>
      <w:autoSpaceDN w:val="0"/>
      <w:adjustRightInd w:val="0"/>
      <w:spacing w:line="360" w:lineRule="auto"/>
      <w:jc w:val="center"/>
    </w:pPr>
    <w:rPr>
      <w:rFonts w:eastAsia="华文新魏"/>
      <w:kern w:val="0"/>
      <w:sz w:val="32"/>
      <w:szCs w:val="20"/>
      <w:lang w:val="zh-CN"/>
    </w:rPr>
  </w:style>
  <w:style w:type="paragraph" w:customStyle="1" w:styleId="xl115">
    <w:name w:val="xl115"/>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xl83">
    <w:name w:val="xl83"/>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0"/>
    </w:rPr>
  </w:style>
  <w:style w:type="paragraph" w:customStyle="1" w:styleId="afffffffffffff4">
    <w:name w:val="图文仿宋四号"/>
    <w:basedOn w:val="a7"/>
    <w:qFormat/>
    <w:pPr>
      <w:adjustRightInd w:val="0"/>
      <w:snapToGrid w:val="0"/>
      <w:spacing w:line="360" w:lineRule="auto"/>
      <w:ind w:firstLineChars="200" w:firstLine="420"/>
      <w:jc w:val="center"/>
    </w:pPr>
    <w:rPr>
      <w:rFonts w:ascii="宋体" w:hAnsi="宋体"/>
      <w:szCs w:val="20"/>
    </w:rPr>
  </w:style>
  <w:style w:type="paragraph" w:customStyle="1" w:styleId="3f5">
    <w:name w:val="列出段落3"/>
    <w:basedOn w:val="a7"/>
    <w:qFormat/>
    <w:pPr>
      <w:ind w:firstLineChars="200" w:firstLine="200"/>
    </w:pPr>
  </w:style>
  <w:style w:type="paragraph" w:customStyle="1" w:styleId="GB231215TimesNewRoman0">
    <w:name w:val="样式 样式 样式 仿宋_GB2312 三号 行距: 1.5 倍行距 + Times New Roman + 黑体 三号 段前..."/>
    <w:basedOn w:val="GB231215TimesNewRoman"/>
    <w:qFormat/>
    <w:pPr>
      <w:spacing w:before="240" w:after="240"/>
      <w:ind w:firstLineChars="0" w:firstLine="0"/>
    </w:pPr>
    <w:rPr>
      <w:rFonts w:ascii="黑体" w:eastAsia="黑体"/>
      <w:sz w:val="32"/>
    </w:rPr>
  </w:style>
  <w:style w:type="paragraph" w:customStyle="1" w:styleId="223">
    <w:name w:val="样式 正文文本缩进 + 左侧:  2 字符 首行缩进:  2 字符"/>
    <w:basedOn w:val="aff4"/>
    <w:qFormat/>
    <w:pPr>
      <w:tabs>
        <w:tab w:val="left" w:pos="360"/>
        <w:tab w:val="left" w:pos="540"/>
      </w:tabs>
      <w:adjustRightInd w:val="0"/>
      <w:snapToGrid w:val="0"/>
      <w:spacing w:line="520" w:lineRule="exact"/>
      <w:ind w:left="200" w:firstLineChars="200" w:firstLine="560"/>
    </w:pPr>
    <w:rPr>
      <w:rFonts w:ascii="仿宋_GB2312" w:eastAsia="仿宋_GB2312"/>
      <w:sz w:val="28"/>
    </w:rPr>
  </w:style>
  <w:style w:type="paragraph" w:customStyle="1" w:styleId="xl176">
    <w:name w:val="xl176"/>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cs="宋体"/>
      <w:kern w:val="0"/>
      <w:sz w:val="24"/>
    </w:rPr>
  </w:style>
  <w:style w:type="paragraph" w:customStyle="1" w:styleId="xl110">
    <w:name w:val="xl11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afffffffffffff5">
    <w:name w:val="项"/>
    <w:basedOn w:val="a7"/>
    <w:qFormat/>
    <w:pPr>
      <w:tabs>
        <w:tab w:val="left" w:pos="1020"/>
      </w:tabs>
      <w:adjustRightInd w:val="0"/>
      <w:spacing w:line="440" w:lineRule="exact"/>
      <w:ind w:leftChars="300" w:left="748" w:hanging="448"/>
      <w:jc w:val="left"/>
      <w:textAlignment w:val="baseline"/>
    </w:pPr>
    <w:rPr>
      <w:sz w:val="24"/>
    </w:rPr>
  </w:style>
  <w:style w:type="paragraph" w:customStyle="1" w:styleId="224">
    <w:name w:val="样式 标题 2 + 首行缩进:  2 字符"/>
    <w:basedOn w:val="23"/>
    <w:qFormat/>
    <w:pPr>
      <w:autoSpaceDE/>
      <w:autoSpaceDN/>
      <w:adjustRightInd/>
      <w:spacing w:before="0" w:line="360" w:lineRule="auto"/>
      <w:ind w:firstLineChars="200" w:firstLine="600"/>
      <w:jc w:val="both"/>
    </w:pPr>
    <w:rPr>
      <w:rFonts w:ascii="Times New Roman" w:hAnsi="Times New Roman" w:cs="宋体"/>
      <w:b w:val="0"/>
      <w:sz w:val="32"/>
    </w:rPr>
  </w:style>
  <w:style w:type="paragraph" w:customStyle="1" w:styleId="xl112">
    <w:name w:val="xl112"/>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color w:val="0000FF"/>
      <w:kern w:val="0"/>
      <w:sz w:val="22"/>
      <w:szCs w:val="20"/>
    </w:rPr>
  </w:style>
  <w:style w:type="paragraph" w:customStyle="1" w:styleId="2ff4">
    <w:name w:val="标书标题2"/>
    <w:next w:val="affffffffb"/>
    <w:uiPriority w:val="99"/>
    <w:qFormat/>
    <w:pPr>
      <w:outlineLvl w:val="2"/>
    </w:pPr>
    <w:rPr>
      <w:rFonts w:ascii="Arial" w:hAnsi="Arial"/>
      <w:b/>
      <w:kern w:val="2"/>
      <w:sz w:val="32"/>
    </w:rPr>
  </w:style>
  <w:style w:type="paragraph" w:customStyle="1" w:styleId="MMTopic5">
    <w:name w:val="MM Topic 5"/>
    <w:basedOn w:val="50"/>
    <w:qFormat/>
    <w:pPr>
      <w:tabs>
        <w:tab w:val="left" w:pos="1008"/>
      </w:tabs>
      <w:adjustRightInd/>
      <w:spacing w:before="120" w:after="120" w:line="240" w:lineRule="auto"/>
      <w:ind w:left="1008" w:hanging="1008"/>
      <w:textAlignment w:val="auto"/>
    </w:pPr>
    <w:rPr>
      <w:bCs/>
      <w:kern w:val="2"/>
      <w:sz w:val="24"/>
      <w:szCs w:val="24"/>
    </w:rPr>
  </w:style>
  <w:style w:type="paragraph" w:customStyle="1" w:styleId="xl134">
    <w:name w:val="xl134"/>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afffffffffffff6">
    <w:name w:val="标题４"/>
    <w:basedOn w:val="a7"/>
    <w:next w:val="a7"/>
    <w:qFormat/>
    <w:pPr>
      <w:spacing w:before="120" w:after="120"/>
    </w:pPr>
    <w:rPr>
      <w:b/>
      <w:sz w:val="28"/>
    </w:rPr>
  </w:style>
  <w:style w:type="paragraph" w:customStyle="1" w:styleId="xl104">
    <w:name w:val="xl104"/>
    <w:basedOn w:val="a7"/>
    <w:qFormat/>
    <w:pPr>
      <w:widowControl/>
      <w:spacing w:before="100" w:beforeAutospacing="1" w:after="100" w:afterAutospacing="1"/>
      <w:jc w:val="right"/>
      <w:textAlignment w:val="center"/>
    </w:pPr>
    <w:rPr>
      <w:rFonts w:ascii="宋体" w:hAnsi="宋体"/>
      <w:kern w:val="0"/>
      <w:sz w:val="22"/>
      <w:szCs w:val="20"/>
    </w:rPr>
  </w:style>
  <w:style w:type="paragraph" w:customStyle="1" w:styleId="afffffffffffff7">
    <w:name w:val="图文(五号右)"/>
    <w:basedOn w:val="a7"/>
    <w:qFormat/>
    <w:pPr>
      <w:adjustRightInd w:val="0"/>
      <w:snapToGrid w:val="0"/>
      <w:spacing w:line="360" w:lineRule="auto"/>
      <w:ind w:firstLineChars="200" w:firstLine="420"/>
      <w:jc w:val="right"/>
    </w:pPr>
    <w:rPr>
      <w:rFonts w:eastAsia="仿宋_GB2312" w:hAnsi="宋体"/>
      <w:szCs w:val="20"/>
    </w:rPr>
  </w:style>
  <w:style w:type="paragraph" w:customStyle="1" w:styleId="13Char">
    <w:name w:val="样式 正文文本缩进 + 行距: 多倍行距 1.3 字行 Char"/>
    <w:basedOn w:val="aff4"/>
    <w:qFormat/>
    <w:pPr>
      <w:autoSpaceDE w:val="0"/>
      <w:autoSpaceDN w:val="0"/>
      <w:adjustRightInd w:val="0"/>
      <w:ind w:firstLineChars="198" w:firstLine="554"/>
    </w:pPr>
    <w:rPr>
      <w:sz w:val="28"/>
    </w:rPr>
  </w:style>
  <w:style w:type="paragraph" w:customStyle="1" w:styleId="xl167">
    <w:name w:val="xl167"/>
    <w:basedOn w:val="a7"/>
    <w:qFormat/>
    <w:pPr>
      <w:widowControl/>
      <w:pBdr>
        <w:left w:val="single" w:sz="4" w:space="0" w:color="auto"/>
        <w:bottom w:val="single" w:sz="4" w:space="0" w:color="auto"/>
        <w:right w:val="single" w:sz="4" w:space="0" w:color="auto"/>
      </w:pBdr>
      <w:shd w:val="clear" w:color="auto" w:fill="FFFFFF"/>
      <w:spacing w:before="100" w:beforeAutospacing="1" w:after="100" w:afterAutospacing="1" w:line="360" w:lineRule="auto"/>
      <w:jc w:val="left"/>
    </w:pPr>
    <w:rPr>
      <w:color w:val="000000"/>
      <w:kern w:val="0"/>
      <w:sz w:val="18"/>
      <w:szCs w:val="18"/>
    </w:rPr>
  </w:style>
  <w:style w:type="paragraph" w:customStyle="1" w:styleId="afffffffffffff8">
    <w:name w:val="."/>
    <w:basedOn w:val="a7"/>
    <w:qFormat/>
    <w:pPr>
      <w:widowControl/>
      <w:tabs>
        <w:tab w:val="left" w:pos="405"/>
        <w:tab w:val="left" w:pos="987"/>
      </w:tabs>
      <w:overflowPunct w:val="0"/>
      <w:autoSpaceDE w:val="0"/>
      <w:autoSpaceDN w:val="0"/>
      <w:adjustRightInd w:val="0"/>
      <w:spacing w:before="40" w:line="264" w:lineRule="auto"/>
      <w:ind w:left="987" w:right="-57" w:hanging="420"/>
      <w:textAlignment w:val="baseline"/>
    </w:pPr>
    <w:rPr>
      <w:rFonts w:ascii="宋体"/>
      <w:kern w:val="0"/>
      <w:sz w:val="24"/>
      <w:szCs w:val="20"/>
    </w:rPr>
  </w:style>
  <w:style w:type="paragraph" w:customStyle="1" w:styleId="i">
    <w:name w:val="i."/>
    <w:basedOn w:val="a7"/>
    <w:qFormat/>
    <w:pPr>
      <w:tabs>
        <w:tab w:val="left" w:pos="2041"/>
        <w:tab w:val="left" w:pos="2308"/>
        <w:tab w:val="left" w:pos="3360"/>
      </w:tabs>
      <w:spacing w:before="60" w:after="60" w:line="264" w:lineRule="auto"/>
      <w:ind w:left="2041" w:hanging="453"/>
    </w:pPr>
    <w:rPr>
      <w:sz w:val="22"/>
      <w:szCs w:val="20"/>
    </w:rPr>
  </w:style>
  <w:style w:type="paragraph" w:customStyle="1" w:styleId="1ffffc">
    <w:name w:val="报标1"/>
    <w:basedOn w:val="a7"/>
    <w:uiPriority w:val="99"/>
    <w:qFormat/>
    <w:pPr>
      <w:spacing w:before="240" w:after="240" w:line="480" w:lineRule="atLeast"/>
      <w:outlineLvl w:val="0"/>
    </w:pPr>
    <w:rPr>
      <w:rFonts w:eastAsia="黑体"/>
      <w:kern w:val="44"/>
      <w:sz w:val="32"/>
      <w:szCs w:val="32"/>
    </w:rPr>
  </w:style>
  <w:style w:type="paragraph" w:customStyle="1" w:styleId="152">
    <w:name w:val="图表居中1.5"/>
    <w:next w:val="a7"/>
    <w:qFormat/>
    <w:pPr>
      <w:widowControl w:val="0"/>
      <w:spacing w:line="360" w:lineRule="auto"/>
      <w:jc w:val="both"/>
    </w:pPr>
    <w:rPr>
      <w:kern w:val="2"/>
      <w:sz w:val="24"/>
    </w:rPr>
  </w:style>
  <w:style w:type="paragraph" w:customStyle="1" w:styleId="font12">
    <w:name w:val="font12"/>
    <w:basedOn w:val="a7"/>
    <w:qFormat/>
    <w:pPr>
      <w:widowControl/>
      <w:spacing w:before="100" w:beforeAutospacing="1" w:after="100" w:afterAutospacing="1"/>
      <w:jc w:val="left"/>
    </w:pPr>
    <w:rPr>
      <w:rFonts w:eastAsia="Arial Unicode MS"/>
      <w:kern w:val="0"/>
      <w:sz w:val="20"/>
      <w:szCs w:val="20"/>
    </w:rPr>
  </w:style>
  <w:style w:type="paragraph" w:customStyle="1" w:styleId="xl174">
    <w:name w:val="xl174"/>
    <w:basedOn w:val="a7"/>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jc w:val="center"/>
    </w:pPr>
    <w:rPr>
      <w:rFonts w:ascii="微软雅黑" w:eastAsia="微软雅黑" w:cs="宋体"/>
      <w:kern w:val="0"/>
      <w:sz w:val="18"/>
      <w:szCs w:val="18"/>
    </w:rPr>
  </w:style>
  <w:style w:type="paragraph" w:customStyle="1" w:styleId="CharCharCharCharCharChar1Char">
    <w:name w:val="Char Char Char Char Char Char1 Char"/>
    <w:basedOn w:val="a7"/>
    <w:qFormat/>
    <w:pPr>
      <w:adjustRightInd w:val="0"/>
      <w:snapToGrid w:val="0"/>
      <w:spacing w:line="360" w:lineRule="auto"/>
      <w:ind w:firstLineChars="200" w:firstLine="200"/>
    </w:pPr>
    <w:rPr>
      <w:rFonts w:ascii="Tahoma" w:hAnsi="Tahoma"/>
      <w:sz w:val="24"/>
      <w:szCs w:val="20"/>
    </w:rPr>
  </w:style>
  <w:style w:type="paragraph" w:customStyle="1" w:styleId="CharCharCharCharCharCharCharCharCharCharCharCharChar">
    <w:name w:val="Char Char Char Char Char Char Char Char Char Char Char Char Char"/>
    <w:basedOn w:val="a7"/>
    <w:qFormat/>
    <w:rPr>
      <w:rFonts w:ascii="仿宋_GB2312" w:eastAsia="仿宋_GB2312"/>
      <w:b/>
      <w:sz w:val="32"/>
      <w:szCs w:val="20"/>
    </w:rPr>
  </w:style>
  <w:style w:type="paragraph" w:customStyle="1" w:styleId="afffffffffffff9">
    <w:name w:val="图编号"/>
    <w:basedOn w:val="a7"/>
    <w:qFormat/>
    <w:pPr>
      <w:tabs>
        <w:tab w:val="left" w:pos="1155"/>
      </w:tabs>
      <w:spacing w:line="350" w:lineRule="auto"/>
      <w:ind w:left="1155"/>
      <w:jc w:val="center"/>
    </w:pPr>
    <w:rPr>
      <w:rFonts w:ascii="宋体" w:cs="Courier New"/>
      <w:color w:val="000000"/>
      <w:kern w:val="0"/>
      <w:szCs w:val="40"/>
      <w:lang w:val="zh-CN"/>
    </w:rPr>
  </w:style>
  <w:style w:type="paragraph" w:customStyle="1" w:styleId="afffffffffffffa">
    <w:name w:val="图文(小五中)"/>
    <w:basedOn w:val="a7"/>
    <w:qFormat/>
    <w:pPr>
      <w:adjustRightInd w:val="0"/>
      <w:snapToGrid w:val="0"/>
      <w:spacing w:line="360" w:lineRule="auto"/>
      <w:ind w:firstLineChars="200" w:firstLine="420"/>
      <w:jc w:val="center"/>
    </w:pPr>
    <w:rPr>
      <w:rFonts w:eastAsia="仿宋_GB2312" w:hAnsi="宋体"/>
      <w:sz w:val="18"/>
      <w:szCs w:val="20"/>
    </w:rPr>
  </w:style>
  <w:style w:type="paragraph" w:customStyle="1" w:styleId="xl114">
    <w:name w:val="xl114"/>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kern w:val="0"/>
      <w:sz w:val="22"/>
      <w:szCs w:val="20"/>
    </w:rPr>
  </w:style>
  <w:style w:type="paragraph" w:customStyle="1" w:styleId="afffffffffffffb">
    <w:name w:val="单位名称"/>
    <w:basedOn w:val="a7"/>
    <w:qFormat/>
    <w:pPr>
      <w:adjustRightInd w:val="0"/>
      <w:snapToGrid w:val="0"/>
      <w:spacing w:line="520" w:lineRule="exact"/>
      <w:ind w:firstLineChars="200" w:firstLine="420"/>
      <w:jc w:val="center"/>
    </w:pPr>
    <w:rPr>
      <w:rFonts w:eastAsia="黑体" w:hAnsi="宋体"/>
      <w:b/>
      <w:sz w:val="32"/>
      <w:szCs w:val="20"/>
    </w:rPr>
  </w:style>
  <w:style w:type="paragraph" w:customStyle="1" w:styleId="2ff5">
    <w:name w:val="样式 标题 2 + 居中"/>
    <w:basedOn w:val="23"/>
    <w:qFormat/>
    <w:pPr>
      <w:pageBreakBefore/>
      <w:tabs>
        <w:tab w:val="left" w:pos="567"/>
      </w:tabs>
      <w:autoSpaceDE/>
      <w:autoSpaceDN/>
      <w:adjustRightInd/>
      <w:spacing w:before="260" w:after="260" w:line="415" w:lineRule="auto"/>
      <w:ind w:left="567" w:firstLineChars="200" w:firstLine="200"/>
    </w:pPr>
    <w:rPr>
      <w:rFonts w:cs="宋体"/>
      <w:bCs/>
      <w:sz w:val="32"/>
    </w:rPr>
  </w:style>
  <w:style w:type="paragraph" w:customStyle="1" w:styleId="afffffffffffffc">
    <w:name w:val="文档名称"/>
    <w:basedOn w:val="a7"/>
    <w:qFormat/>
    <w:pPr>
      <w:adjustRightInd w:val="0"/>
      <w:snapToGrid w:val="0"/>
      <w:spacing w:line="360" w:lineRule="auto"/>
      <w:ind w:firstLineChars="200" w:firstLine="420"/>
      <w:jc w:val="center"/>
    </w:pPr>
    <w:rPr>
      <w:rFonts w:eastAsia="黑体" w:hAnsi="宋体"/>
      <w:b/>
      <w:sz w:val="84"/>
      <w:szCs w:val="20"/>
    </w:rPr>
  </w:style>
  <w:style w:type="paragraph" w:customStyle="1" w:styleId="afffffffffffffd">
    <w:name w:val="表"/>
    <w:basedOn w:val="a7"/>
    <w:qFormat/>
    <w:pPr>
      <w:wordWrap w:val="0"/>
      <w:adjustRightInd w:val="0"/>
      <w:spacing w:line="288" w:lineRule="auto"/>
      <w:jc w:val="center"/>
      <w:textAlignment w:val="baseline"/>
    </w:pPr>
    <w:rPr>
      <w:rFonts w:ascii="宋体" w:hAnsi="宋体"/>
      <w:kern w:val="0"/>
      <w:szCs w:val="20"/>
    </w:rPr>
  </w:style>
  <w:style w:type="paragraph" w:customStyle="1" w:styleId="cde">
    <w:name w:val="cde"/>
    <w:basedOn w:val="a7"/>
    <w:qFormat/>
    <w:pPr>
      <w:adjustRightInd w:val="0"/>
      <w:snapToGrid w:val="0"/>
      <w:spacing w:line="360" w:lineRule="auto"/>
      <w:ind w:firstLineChars="200" w:firstLine="420"/>
      <w:jc w:val="center"/>
    </w:pPr>
    <w:rPr>
      <w:rFonts w:ascii="Arial" w:hAnsi="Arial"/>
      <w:b/>
      <w:sz w:val="28"/>
      <w:szCs w:val="20"/>
    </w:rPr>
  </w:style>
  <w:style w:type="paragraph" w:customStyle="1" w:styleId="2068180">
    <w:name w:val="样式 标题 2节 + 左侧:  0 厘米 悬挂缩进: 6.8 字符 段前: 18 磅 段后: 0 磅 行距: 最小值 ..."/>
    <w:basedOn w:val="23"/>
    <w:qFormat/>
    <w:pPr>
      <w:autoSpaceDE/>
      <w:autoSpaceDN/>
      <w:adjustRightInd/>
      <w:snapToGrid w:val="0"/>
      <w:spacing w:before="360" w:line="240" w:lineRule="atLeast"/>
      <w:ind w:left="680" w:hanging="680"/>
      <w:jc w:val="left"/>
    </w:pPr>
    <w:rPr>
      <w:sz w:val="28"/>
    </w:rPr>
  </w:style>
  <w:style w:type="paragraph" w:customStyle="1" w:styleId="ParaCharCharCharCharCharCharCharCharChar1CharCharCharChar">
    <w:name w:val="默认段落字体 Para Char Char Char Char Char Char Char Char Char1 Char Char Char Char"/>
    <w:basedOn w:val="a7"/>
    <w:qFormat/>
    <w:pPr>
      <w:adjustRightInd w:val="0"/>
      <w:snapToGrid w:val="0"/>
      <w:spacing w:line="360" w:lineRule="auto"/>
      <w:ind w:firstLineChars="200" w:firstLine="420"/>
    </w:pPr>
    <w:rPr>
      <w:rFonts w:ascii="Tahoma" w:hAnsi="Tahoma"/>
      <w:sz w:val="24"/>
      <w:szCs w:val="20"/>
    </w:rPr>
  </w:style>
  <w:style w:type="paragraph" w:customStyle="1" w:styleId="0607">
    <w:name w:val="样式 (中文) 黑体 三号 居中 首行缩进:  0 厘米 段前: 6 磅 加宽量  0.7 磅"/>
    <w:basedOn w:val="a7"/>
    <w:qFormat/>
    <w:pPr>
      <w:spacing w:before="120" w:line="500" w:lineRule="atLeast"/>
      <w:jc w:val="center"/>
    </w:pPr>
    <w:rPr>
      <w:rFonts w:eastAsia="黑体" w:cs="宋体"/>
      <w:spacing w:val="14"/>
      <w:sz w:val="32"/>
      <w:szCs w:val="20"/>
    </w:rPr>
  </w:style>
  <w:style w:type="paragraph" w:customStyle="1" w:styleId="textstyle1">
    <w:name w:val="textstyle1"/>
    <w:basedOn w:val="a7"/>
    <w:qFormat/>
    <w:pPr>
      <w:overflowPunct w:val="0"/>
      <w:autoSpaceDE w:val="0"/>
      <w:autoSpaceDN w:val="0"/>
      <w:adjustRightInd w:val="0"/>
      <w:spacing w:after="120" w:line="360" w:lineRule="auto"/>
      <w:ind w:firstLine="426"/>
      <w:textAlignment w:val="baseline"/>
    </w:pPr>
    <w:rPr>
      <w:rFonts w:ascii="楷体" w:eastAsia="楷体"/>
      <w:kern w:val="0"/>
      <w:sz w:val="28"/>
      <w:szCs w:val="20"/>
    </w:rPr>
  </w:style>
  <w:style w:type="paragraph" w:customStyle="1" w:styleId="afffffffffffffe">
    <w:name w:val="表文字左"/>
    <w:basedOn w:val="a7"/>
    <w:qFormat/>
    <w:pPr>
      <w:adjustRightInd w:val="0"/>
      <w:snapToGrid w:val="0"/>
      <w:spacing w:line="520" w:lineRule="exact"/>
      <w:ind w:firstLineChars="200" w:firstLine="200"/>
      <w:jc w:val="left"/>
    </w:pPr>
    <w:rPr>
      <w:rFonts w:eastAsia="仿宋_GB2312" w:hAnsi="仿宋_GB2312"/>
      <w:color w:val="000000"/>
      <w:szCs w:val="20"/>
    </w:rPr>
  </w:style>
  <w:style w:type="paragraph" w:customStyle="1" w:styleId="1GB2312">
    <w:name w:val="样式 标题 1 + (中文) 仿宋_GB2312 小三"/>
    <w:basedOn w:val="16"/>
    <w:qFormat/>
    <w:pPr>
      <w:autoSpaceDE/>
      <w:autoSpaceDN/>
      <w:snapToGrid w:val="0"/>
      <w:spacing w:before="340" w:after="330" w:line="576" w:lineRule="auto"/>
    </w:pPr>
    <w:rPr>
      <w:rFonts w:ascii="Times New Roman" w:eastAsia="仿宋_GB2312" w:hAnsi="宋体"/>
      <w:kern w:val="2"/>
      <w:sz w:val="30"/>
    </w:rPr>
  </w:style>
  <w:style w:type="paragraph" w:customStyle="1" w:styleId="affffffffffffff">
    <w:name w:val="基准页眉样式"/>
    <w:basedOn w:val="af1"/>
    <w:qFormat/>
    <w:pPr>
      <w:keepLines/>
      <w:widowControl/>
      <w:tabs>
        <w:tab w:val="clear" w:pos="567"/>
        <w:tab w:val="center" w:pos="-18551"/>
        <w:tab w:val="right" w:pos="4320"/>
      </w:tabs>
      <w:adjustRightInd w:val="0"/>
      <w:snapToGrid w:val="0"/>
      <w:spacing w:before="0" w:line="240" w:lineRule="atLeast"/>
      <w:ind w:firstLineChars="200" w:firstLine="420"/>
      <w:jc w:val="center"/>
    </w:pPr>
    <w:rPr>
      <w:rFonts w:ascii="Garamond" w:eastAsia="仿宋_GB2312" w:hAnsi="Garamond"/>
      <w:smallCaps/>
      <w:spacing w:val="15"/>
      <w:w w:val="80"/>
      <w:kern w:val="0"/>
      <w:sz w:val="21"/>
      <w:szCs w:val="20"/>
    </w:rPr>
  </w:style>
  <w:style w:type="paragraph" w:customStyle="1" w:styleId="051">
    <w:name w:val="样式 编号（一） + 加粗 段后: 0.5 行1"/>
    <w:basedOn w:val="a7"/>
    <w:qFormat/>
    <w:pPr>
      <w:tabs>
        <w:tab w:val="left" w:pos="0"/>
      </w:tabs>
      <w:adjustRightInd w:val="0"/>
      <w:snapToGrid w:val="0"/>
      <w:spacing w:afterLines="50" w:line="360" w:lineRule="auto"/>
      <w:ind w:firstLineChars="200" w:firstLine="420"/>
    </w:pPr>
    <w:rPr>
      <w:rFonts w:hAnsi="宋体"/>
      <w:b/>
      <w:sz w:val="24"/>
      <w:szCs w:val="20"/>
    </w:rPr>
  </w:style>
  <w:style w:type="paragraph" w:customStyle="1" w:styleId="4f0">
    <w:name w:val="普通文字小4"/>
    <w:basedOn w:val="a7"/>
    <w:qFormat/>
    <w:pPr>
      <w:spacing w:line="400" w:lineRule="exact"/>
    </w:pPr>
    <w:rPr>
      <w:rFonts w:eastAsia="楷体_GB2312"/>
      <w:sz w:val="24"/>
      <w:szCs w:val="20"/>
    </w:rPr>
  </w:style>
  <w:style w:type="paragraph" w:customStyle="1" w:styleId="CharCharCharCharCharCharCharCharCharCharChar1Char">
    <w:name w:val="Char Char Char Char Char Char Char Char Char Char Char1 Char"/>
    <w:basedOn w:val="a7"/>
    <w:qFormat/>
    <w:pPr>
      <w:adjustRightInd w:val="0"/>
      <w:snapToGrid w:val="0"/>
      <w:spacing w:line="360" w:lineRule="auto"/>
      <w:ind w:firstLineChars="200" w:firstLine="420"/>
    </w:pPr>
    <w:rPr>
      <w:rFonts w:ascii="宋体" w:hAnsi="宋体"/>
      <w:sz w:val="32"/>
      <w:szCs w:val="20"/>
    </w:rPr>
  </w:style>
  <w:style w:type="paragraph" w:customStyle="1" w:styleId="BodyText2BodyText1HD1097">
    <w:name w:val="样式 正文文本缩进Body Text 2Body Text1HD正文1 + 四号 黑色 首行缩进:  0.97 厘米..."/>
    <w:basedOn w:val="aff4"/>
    <w:qFormat/>
    <w:pPr>
      <w:spacing w:line="500" w:lineRule="atLeast"/>
      <w:ind w:firstLine="561"/>
    </w:pPr>
    <w:rPr>
      <w:color w:val="000000"/>
      <w:sz w:val="28"/>
    </w:rPr>
  </w:style>
  <w:style w:type="paragraph" w:customStyle="1" w:styleId="10124">
    <w:name w:val="样式 首行缩进:  1.01 厘米 行距: 固定值 24 磅"/>
    <w:basedOn w:val="a7"/>
    <w:link w:val="10124Char2"/>
    <w:qFormat/>
    <w:pPr>
      <w:spacing w:line="500" w:lineRule="atLeast"/>
      <w:ind w:firstLine="561"/>
    </w:pPr>
    <w:rPr>
      <w:rFonts w:eastAsia="仿宋_GB2312" w:cs="宋体"/>
      <w:sz w:val="28"/>
      <w:szCs w:val="20"/>
    </w:rPr>
  </w:style>
  <w:style w:type="paragraph" w:customStyle="1" w:styleId="CM72">
    <w:name w:val="CM72"/>
    <w:basedOn w:val="a7"/>
    <w:next w:val="a7"/>
    <w:qFormat/>
    <w:pPr>
      <w:autoSpaceDE w:val="0"/>
      <w:autoSpaceDN w:val="0"/>
      <w:adjustRightInd w:val="0"/>
      <w:spacing w:after="118"/>
      <w:jc w:val="left"/>
    </w:pPr>
    <w:rPr>
      <w:rFonts w:ascii=".." w:eastAsia=".."/>
      <w:kern w:val="0"/>
      <w:sz w:val="24"/>
      <w:szCs w:val="20"/>
    </w:rPr>
  </w:style>
  <w:style w:type="character" w:customStyle="1" w:styleId="Char29">
    <w:name w:val="引用 Char2"/>
    <w:basedOn w:val="a9"/>
    <w:uiPriority w:val="99"/>
    <w:qFormat/>
    <w:rPr>
      <w:i/>
      <w:iCs/>
      <w:color w:val="404040"/>
      <w:kern w:val="2"/>
      <w:sz w:val="21"/>
      <w:szCs w:val="24"/>
    </w:rPr>
  </w:style>
  <w:style w:type="paragraph" w:customStyle="1" w:styleId="1252">
    <w:name w:val="样式 标题 1 + 行距: 最小值 25 磅2"/>
    <w:basedOn w:val="16"/>
    <w:qFormat/>
    <w:pPr>
      <w:keepNext w:val="0"/>
      <w:keepLines w:val="0"/>
      <w:autoSpaceDE/>
      <w:autoSpaceDN/>
      <w:adjustRightInd/>
      <w:spacing w:after="240" w:line="500" w:lineRule="atLeast"/>
      <w:jc w:val="both"/>
    </w:pPr>
    <w:rPr>
      <w:rFonts w:ascii="Times New Roman" w:eastAsia="黑体" w:cs="宋体"/>
      <w:b w:val="0"/>
    </w:rPr>
  </w:style>
  <w:style w:type="paragraph" w:customStyle="1" w:styleId="xl88">
    <w:name w:val="xl8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18"/>
      <w:szCs w:val="20"/>
    </w:rPr>
  </w:style>
  <w:style w:type="paragraph" w:customStyle="1" w:styleId="Reminder">
    <w:name w:val="Reminder"/>
    <w:basedOn w:val="aff8"/>
    <w:qFormat/>
    <w:pPr>
      <w:widowControl/>
      <w:adjustRightInd w:val="0"/>
      <w:snapToGrid w:val="0"/>
      <w:spacing w:before="100" w:beforeAutospacing="1" w:after="100" w:afterAutospacing="1" w:line="360" w:lineRule="auto"/>
      <w:ind w:left="288" w:firstLineChars="200" w:firstLine="432"/>
      <w:jc w:val="left"/>
    </w:pPr>
    <w:rPr>
      <w:rFonts w:ascii="Courier New" w:hint="default"/>
      <w:b/>
      <w:color w:val="FF0000"/>
      <w:kern w:val="0"/>
      <w:sz w:val="22"/>
    </w:rPr>
  </w:style>
  <w:style w:type="paragraph" w:customStyle="1" w:styleId="affffffffffffff0">
    <w:name w:val="！自定义正文"/>
    <w:basedOn w:val="a7"/>
    <w:uiPriority w:val="99"/>
    <w:qFormat/>
    <w:pPr>
      <w:spacing w:line="400" w:lineRule="exact"/>
      <w:ind w:firstLineChars="200" w:firstLine="420"/>
      <w:jc w:val="left"/>
    </w:pPr>
    <w:rPr>
      <w:rFonts w:ascii="宋体" w:hAnsi="宋体" w:cs="宋体"/>
      <w:kern w:val="0"/>
      <w:szCs w:val="21"/>
    </w:rPr>
  </w:style>
  <w:style w:type="paragraph" w:customStyle="1" w:styleId="affffffffffffff1">
    <w:name w:val="图标题"/>
    <w:basedOn w:val="a7"/>
    <w:qFormat/>
    <w:pPr>
      <w:adjustRightInd w:val="0"/>
      <w:snapToGrid w:val="0"/>
      <w:spacing w:beforeLines="50" w:afterLines="50" w:line="360" w:lineRule="auto"/>
      <w:ind w:left="420" w:firstLineChars="200" w:firstLine="420"/>
      <w:jc w:val="center"/>
    </w:pPr>
    <w:rPr>
      <w:rFonts w:hAnsi="宋体"/>
      <w:szCs w:val="20"/>
    </w:rPr>
  </w:style>
  <w:style w:type="paragraph" w:customStyle="1" w:styleId="xl128">
    <w:name w:val="xl12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xl129">
    <w:name w:val="xl129"/>
    <w:basedOn w:val="a7"/>
    <w:qFormat/>
    <w:pPr>
      <w:widowControl/>
      <w:pBdr>
        <w:top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1-3">
    <w:name w:val="表1-3"/>
    <w:basedOn w:val="a7"/>
    <w:qFormat/>
    <w:pPr>
      <w:autoSpaceDE w:val="0"/>
      <w:autoSpaceDN w:val="0"/>
      <w:spacing w:line="240" w:lineRule="exact"/>
      <w:jc w:val="center"/>
    </w:pPr>
    <w:rPr>
      <w:rFonts w:ascii="宋体" w:hAnsi="宋体"/>
      <w:kern w:val="0"/>
      <w:szCs w:val="20"/>
    </w:rPr>
  </w:style>
  <w:style w:type="paragraph" w:customStyle="1" w:styleId="MMTopic3">
    <w:name w:val="MM Topic 3"/>
    <w:basedOn w:val="33"/>
    <w:qFormat/>
    <w:pPr>
      <w:tabs>
        <w:tab w:val="left" w:pos="709"/>
        <w:tab w:val="left" w:pos="993"/>
      </w:tabs>
      <w:autoSpaceDE/>
      <w:autoSpaceDN/>
      <w:adjustRightInd/>
      <w:spacing w:before="120"/>
      <w:ind w:left="720" w:hanging="720"/>
      <w:jc w:val="both"/>
    </w:pPr>
    <w:rPr>
      <w:rFonts w:ascii="Times New Roman"/>
      <w:bCs/>
      <w:sz w:val="28"/>
      <w:szCs w:val="28"/>
      <w:u w:val="none"/>
    </w:rPr>
  </w:style>
  <w:style w:type="paragraph" w:customStyle="1" w:styleId="xl80">
    <w:name w:val="xl8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CharCharCharCharChar1CharCharCharCharCharCharCharCharCharCharCharCharCharCharCharCharCharCharChar1CharCharChar">
    <w:name w:val="Char Char Char Char Char1 Char Char Char Char Char Char Char Char Char Char Char Char Char Char Char Char Char Char Char1 Char Char Char"/>
    <w:basedOn w:val="a7"/>
    <w:qFormat/>
    <w:pPr>
      <w:adjustRightInd w:val="0"/>
      <w:snapToGrid w:val="0"/>
      <w:spacing w:line="360" w:lineRule="auto"/>
      <w:ind w:firstLineChars="200" w:firstLine="420"/>
    </w:pPr>
    <w:rPr>
      <w:rFonts w:ascii="Tahoma" w:hAnsi="Tahoma"/>
      <w:sz w:val="24"/>
      <w:szCs w:val="20"/>
    </w:rPr>
  </w:style>
  <w:style w:type="paragraph" w:customStyle="1" w:styleId="xl96">
    <w:name w:val="xl96"/>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xl145">
    <w:name w:val="xl145"/>
    <w:basedOn w:val="a7"/>
    <w:qFormat/>
    <w:pPr>
      <w:widowControl/>
      <w:pBdr>
        <w:top w:val="single" w:sz="4" w:space="0" w:color="auto"/>
        <w:bottom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xl124">
    <w:name w:val="xl124"/>
    <w:basedOn w:val="a7"/>
    <w:qFormat/>
    <w:pPr>
      <w:widowControl/>
      <w:spacing w:before="100" w:beforeAutospacing="1" w:after="100" w:afterAutospacing="1"/>
      <w:jc w:val="right"/>
      <w:textAlignment w:val="center"/>
    </w:pPr>
    <w:rPr>
      <w:rFonts w:ascii="宋体" w:hAnsi="宋体"/>
      <w:kern w:val="0"/>
      <w:sz w:val="22"/>
      <w:szCs w:val="20"/>
    </w:rPr>
  </w:style>
  <w:style w:type="paragraph" w:customStyle="1" w:styleId="TableBody">
    <w:name w:val="Table Body"/>
    <w:basedOn w:val="TableHead"/>
    <w:qFormat/>
    <w:pPr>
      <w:jc w:val="left"/>
    </w:pPr>
    <w:rPr>
      <w:b w:val="0"/>
    </w:rPr>
  </w:style>
  <w:style w:type="paragraph" w:customStyle="1" w:styleId="TableHead">
    <w:name w:val="Table Head"/>
    <w:basedOn w:val="a7"/>
    <w:next w:val="a7"/>
    <w:qFormat/>
    <w:pPr>
      <w:widowControl/>
      <w:spacing w:before="80" w:after="80"/>
      <w:jc w:val="center"/>
    </w:pPr>
    <w:rPr>
      <w:rFonts w:ascii="Arial" w:hAnsi="Arial"/>
      <w:b/>
      <w:kern w:val="0"/>
      <w:sz w:val="18"/>
      <w:szCs w:val="20"/>
    </w:rPr>
  </w:style>
  <w:style w:type="paragraph" w:customStyle="1" w:styleId="xl132">
    <w:name w:val="xl132"/>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117">
    <w:name w:val="列出段落11"/>
    <w:basedOn w:val="a7"/>
    <w:qFormat/>
    <w:pPr>
      <w:ind w:firstLineChars="200" w:firstLine="200"/>
    </w:pPr>
  </w:style>
  <w:style w:type="paragraph" w:customStyle="1" w:styleId="GB231215TimesNewRoman1">
    <w:name w:val="样式 样式 样式 仿宋_GB2312 三号 行距: 1.5 倍行距 + Times New Roman + 黑体 小三 左侧..."/>
    <w:basedOn w:val="GB231215TimesNewRoman"/>
    <w:qFormat/>
    <w:pPr>
      <w:spacing w:before="120" w:after="120"/>
      <w:ind w:left="420" w:firstLineChars="0" w:firstLine="0"/>
    </w:pPr>
    <w:rPr>
      <w:rFonts w:ascii="黑体" w:eastAsia="黑体"/>
      <w:sz w:val="3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7"/>
    <w:qFormat/>
    <w:pPr>
      <w:adjustRightInd w:val="0"/>
      <w:snapToGrid w:val="0"/>
      <w:spacing w:line="360" w:lineRule="atLeast"/>
      <w:ind w:firstLineChars="200" w:firstLine="420"/>
      <w:textAlignment w:val="baseline"/>
    </w:pPr>
    <w:rPr>
      <w:rFonts w:ascii="Tahoma" w:hAnsi="Tahoma"/>
      <w:sz w:val="24"/>
      <w:szCs w:val="20"/>
    </w:rPr>
  </w:style>
  <w:style w:type="paragraph" w:customStyle="1" w:styleId="22Heading2HiddenHeading2CCBSheading2H2sect1">
    <w:name w:val="样式 标题 2标题2Heading 2 HiddenHeading 2 CCBSheading 2H2sect 1...."/>
    <w:basedOn w:val="23"/>
    <w:qFormat/>
    <w:pPr>
      <w:keepNext w:val="0"/>
      <w:keepLines w:val="0"/>
      <w:tabs>
        <w:tab w:val="left" w:pos="2460"/>
      </w:tabs>
      <w:autoSpaceDE/>
      <w:autoSpaceDN/>
      <w:snapToGrid w:val="0"/>
      <w:spacing w:before="360" w:after="360" w:line="240" w:lineRule="auto"/>
      <w:ind w:left="2460" w:right="2184" w:hanging="420"/>
      <w:jc w:val="left"/>
    </w:pPr>
    <w:rPr>
      <w:rFonts w:ascii="楷体_GB2312" w:eastAsia="宋体" w:hAnsi="宋体" w:hint="eastAsia"/>
      <w:sz w:val="32"/>
    </w:rPr>
  </w:style>
  <w:style w:type="paragraph" w:customStyle="1" w:styleId="153">
    <w:name w:val="样式 四号 行距: 1.5 倍行距"/>
    <w:basedOn w:val="a7"/>
    <w:qFormat/>
    <w:pPr>
      <w:tabs>
        <w:tab w:val="left" w:pos="2758"/>
      </w:tabs>
      <w:spacing w:line="360" w:lineRule="auto"/>
      <w:ind w:firstLineChars="200" w:firstLine="560"/>
    </w:pPr>
    <w:rPr>
      <w:rFonts w:eastAsia="仿宋_GB2312"/>
      <w:sz w:val="28"/>
      <w:szCs w:val="20"/>
    </w:rPr>
  </w:style>
  <w:style w:type="paragraph" w:customStyle="1" w:styleId="1ffffd">
    <w:name w:val="样式 标题 1 + 居中"/>
    <w:basedOn w:val="16"/>
    <w:qFormat/>
    <w:pPr>
      <w:autoSpaceDE/>
      <w:autoSpaceDN/>
      <w:snapToGrid w:val="0"/>
      <w:spacing w:before="340" w:after="330" w:line="240" w:lineRule="auto"/>
    </w:pPr>
    <w:rPr>
      <w:rFonts w:ascii="Times New Roman" w:hAnsi="宋体"/>
      <w:sz w:val="36"/>
    </w:rPr>
  </w:style>
  <w:style w:type="paragraph" w:customStyle="1" w:styleId="MMTopic6">
    <w:name w:val="MM Topic 6"/>
    <w:basedOn w:val="6"/>
    <w:qFormat/>
    <w:pPr>
      <w:tabs>
        <w:tab w:val="left" w:pos="0"/>
      </w:tabs>
      <w:snapToGrid w:val="0"/>
      <w:spacing w:before="120" w:after="120" w:line="276" w:lineRule="auto"/>
      <w:ind w:firstLineChars="200" w:firstLine="420"/>
      <w:textAlignment w:val="auto"/>
    </w:pPr>
    <w:rPr>
      <w:rFonts w:ascii="Cambria" w:eastAsia="宋体" w:hAnsi="Cambria" w:cs="黑体"/>
      <w:bCs/>
      <w:kern w:val="2"/>
      <w:sz w:val="28"/>
      <w:szCs w:val="24"/>
    </w:rPr>
  </w:style>
  <w:style w:type="paragraph" w:customStyle="1" w:styleId="affffffffffffff2">
    <w:name w:val="项目符号"/>
    <w:basedOn w:val="a7"/>
    <w:qFormat/>
    <w:pPr>
      <w:widowControl/>
      <w:adjustRightInd w:val="0"/>
      <w:snapToGrid w:val="0"/>
      <w:spacing w:line="360" w:lineRule="auto"/>
      <w:ind w:firstLineChars="200" w:firstLine="432"/>
      <w:jc w:val="left"/>
    </w:pPr>
    <w:rPr>
      <w:rFonts w:ascii="宋体" w:hAnsi="宋体"/>
      <w:kern w:val="0"/>
      <w:sz w:val="24"/>
      <w:szCs w:val="20"/>
    </w:rPr>
  </w:style>
  <w:style w:type="paragraph" w:customStyle="1" w:styleId="affffffffffffff3">
    <w:name w:val="目录标题"/>
    <w:basedOn w:val="16"/>
    <w:next w:val="a7"/>
    <w:qFormat/>
    <w:pPr>
      <w:autoSpaceDE/>
      <w:autoSpaceDN/>
      <w:adjustRightInd/>
      <w:spacing w:before="340" w:after="330" w:line="578" w:lineRule="auto"/>
      <w:ind w:firstLineChars="200" w:firstLine="200"/>
      <w:jc w:val="both"/>
      <w:outlineLvl w:val="9"/>
    </w:pPr>
    <w:rPr>
      <w:rFonts w:ascii="Calibri" w:eastAsia="仿宋_GB2312" w:hAnsi="Calibri"/>
      <w:bCs/>
      <w:sz w:val="44"/>
      <w:szCs w:val="44"/>
    </w:rPr>
  </w:style>
  <w:style w:type="paragraph" w:customStyle="1" w:styleId="mys1">
    <w:name w:val="mys1"/>
    <w:basedOn w:val="afffe"/>
    <w:qFormat/>
    <w:pPr>
      <w:tabs>
        <w:tab w:val="left" w:pos="0"/>
      </w:tabs>
      <w:spacing w:before="360" w:after="180" w:line="360" w:lineRule="auto"/>
      <w:jc w:val="left"/>
    </w:pPr>
    <w:rPr>
      <w:rFonts w:ascii="Arial" w:hAnsi="Arial"/>
      <w:kern w:val="0"/>
      <w:sz w:val="36"/>
    </w:rPr>
  </w:style>
  <w:style w:type="paragraph" w:customStyle="1" w:styleId="affffffffffffff4">
    <w:name w:val="图文仿宋五号"/>
    <w:basedOn w:val="a7"/>
    <w:qFormat/>
    <w:pPr>
      <w:adjustRightInd w:val="0"/>
      <w:snapToGrid w:val="0"/>
      <w:spacing w:line="360" w:lineRule="auto"/>
      <w:ind w:firstLineChars="200" w:firstLine="420"/>
      <w:jc w:val="left"/>
    </w:pPr>
    <w:rPr>
      <w:rFonts w:eastAsia="仿宋_GB2312" w:hAnsi="宋体"/>
      <w:szCs w:val="20"/>
      <w:lang w:val="zh-CN"/>
    </w:rPr>
  </w:style>
  <w:style w:type="paragraph" w:customStyle="1" w:styleId="Style10">
    <w:name w:val="_Style 10"/>
    <w:basedOn w:val="a7"/>
    <w:uiPriority w:val="34"/>
    <w:qFormat/>
    <w:pPr>
      <w:spacing w:line="360" w:lineRule="auto"/>
      <w:ind w:firstLineChars="200" w:firstLine="200"/>
    </w:pPr>
    <w:rPr>
      <w:rFonts w:ascii="Calibri" w:eastAsia="仿宋_GB2312" w:hAnsi="Calibri"/>
      <w:sz w:val="24"/>
      <w:szCs w:val="22"/>
    </w:rPr>
  </w:style>
  <w:style w:type="paragraph" w:customStyle="1" w:styleId="affffffffffffff5">
    <w:name w:val="样式 (符号) 宋体 黑色 居中"/>
    <w:basedOn w:val="a7"/>
    <w:qFormat/>
    <w:pPr>
      <w:jc w:val="center"/>
    </w:pPr>
    <w:rPr>
      <w:rFonts w:hAnsi="宋体" w:cs="宋体"/>
      <w:color w:val="000000"/>
      <w:kern w:val="0"/>
      <w:szCs w:val="20"/>
    </w:rPr>
  </w:style>
  <w:style w:type="paragraph" w:customStyle="1" w:styleId="font16">
    <w:name w:val="font16"/>
    <w:basedOn w:val="a7"/>
    <w:qFormat/>
    <w:pPr>
      <w:widowControl/>
      <w:spacing w:before="100" w:beforeAutospacing="1" w:after="100" w:afterAutospacing="1" w:line="360" w:lineRule="auto"/>
      <w:jc w:val="left"/>
    </w:pPr>
    <w:rPr>
      <w:color w:val="000000"/>
      <w:kern w:val="0"/>
      <w:sz w:val="18"/>
      <w:szCs w:val="18"/>
    </w:rPr>
  </w:style>
  <w:style w:type="paragraph" w:customStyle="1" w:styleId="3Heading3-oldH3Level3HeadHeadingh33rdlevellev">
    <w:name w:val="样式 标题 3Heading 3 - oldH3Level 3 HeadHeadingh33rd levellev..."/>
    <w:basedOn w:val="a7"/>
    <w:qFormat/>
    <w:pPr>
      <w:numPr>
        <w:ilvl w:val="2"/>
        <w:numId w:val="11"/>
      </w:numPr>
      <w:tabs>
        <w:tab w:val="left" w:pos="720"/>
      </w:tabs>
      <w:adjustRightInd w:val="0"/>
      <w:snapToGrid w:val="0"/>
      <w:spacing w:line="360" w:lineRule="auto"/>
      <w:ind w:firstLineChars="200" w:firstLine="200"/>
    </w:pPr>
    <w:rPr>
      <w:rFonts w:hAnsi="宋体"/>
      <w:szCs w:val="20"/>
    </w:rPr>
  </w:style>
  <w:style w:type="paragraph" w:customStyle="1" w:styleId="4CharChar">
    <w:name w:val="图中文字4 Char Char"/>
    <w:basedOn w:val="a7"/>
    <w:qFormat/>
    <w:pPr>
      <w:adjustRightInd w:val="0"/>
      <w:snapToGrid w:val="0"/>
      <w:spacing w:line="360" w:lineRule="auto"/>
      <w:ind w:firstLineChars="200" w:firstLine="420"/>
      <w:jc w:val="left"/>
    </w:pPr>
    <w:rPr>
      <w:rFonts w:ascii="宋体" w:hAnsi="宋体"/>
      <w:color w:val="000000"/>
      <w:szCs w:val="20"/>
    </w:rPr>
  </w:style>
  <w:style w:type="paragraph" w:customStyle="1" w:styleId="font18">
    <w:name w:val="font18"/>
    <w:basedOn w:val="a7"/>
    <w:qFormat/>
    <w:pPr>
      <w:widowControl/>
      <w:spacing w:before="100" w:beforeAutospacing="1" w:after="100" w:afterAutospacing="1" w:line="360" w:lineRule="auto"/>
      <w:jc w:val="left"/>
    </w:pPr>
    <w:rPr>
      <w:color w:val="FF0000"/>
      <w:kern w:val="0"/>
      <w:sz w:val="18"/>
      <w:szCs w:val="18"/>
    </w:rPr>
  </w:style>
  <w:style w:type="paragraph" w:customStyle="1" w:styleId="xl162">
    <w:name w:val="xl162"/>
    <w:basedOn w:val="a7"/>
    <w:qFormat/>
    <w:pPr>
      <w:widowControl/>
      <w:pBdr>
        <w:top w:val="single" w:sz="4" w:space="0" w:color="auto"/>
        <w:bottom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2TimesNewRoman">
    <w:name w:val="样式 样式2 + Times New Roman 黑色"/>
    <w:basedOn w:val="a7"/>
    <w:qFormat/>
    <w:pPr>
      <w:keepNext/>
      <w:keepLines/>
      <w:spacing w:line="500" w:lineRule="atLeast"/>
      <w:outlineLvl w:val="3"/>
    </w:pPr>
    <w:rPr>
      <w:color w:val="000000"/>
      <w:sz w:val="28"/>
      <w:szCs w:val="20"/>
    </w:rPr>
  </w:style>
  <w:style w:type="paragraph" w:customStyle="1" w:styleId="1H1Heading0Header1h1Heading1AppHeader1SectionH1">
    <w:name w:val="样式 样式 样式 标题 1H1Heading 0Header1h1Heading 1 AppHeader 1Section H....1"/>
    <w:basedOn w:val="1H1Heading0Header1h1Heading1AppHeader1SectionH"/>
    <w:qFormat/>
    <w:pPr>
      <w:spacing w:after="240"/>
      <w:jc w:val="left"/>
    </w:pPr>
  </w:style>
  <w:style w:type="paragraph" w:customStyle="1" w:styleId="xl153">
    <w:name w:val="xl153"/>
    <w:basedOn w:val="a7"/>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0"/>
    </w:rPr>
  </w:style>
  <w:style w:type="paragraph" w:customStyle="1" w:styleId="1H1H11H12H111H13H112Heading0PIM1h1SectionHead">
    <w:name w:val="样式 标题 1H1H11H12H111H13H112Heading 0PIM 1h1Section Head..."/>
    <w:basedOn w:val="16"/>
    <w:qFormat/>
    <w:pPr>
      <w:autoSpaceDE/>
      <w:autoSpaceDN/>
      <w:snapToGrid w:val="0"/>
      <w:spacing w:after="240" w:line="360" w:lineRule="auto"/>
    </w:pPr>
    <w:rPr>
      <w:rFonts w:ascii="楷体_GB2312" w:eastAsia="幼圆" w:hAnsi="宋体"/>
      <w:sz w:val="44"/>
    </w:rPr>
  </w:style>
  <w:style w:type="paragraph" w:customStyle="1" w:styleId="216">
    <w:name w:val="标题 21"/>
    <w:basedOn w:val="a7"/>
    <w:qFormat/>
    <w:pPr>
      <w:pBdr>
        <w:bottom w:val="single" w:sz="6" w:space="1" w:color="auto"/>
      </w:pBdr>
      <w:tabs>
        <w:tab w:val="center" w:pos="4153"/>
        <w:tab w:val="right" w:pos="8306"/>
      </w:tabs>
      <w:adjustRightInd w:val="0"/>
      <w:snapToGrid w:val="0"/>
      <w:spacing w:line="360" w:lineRule="auto"/>
      <w:ind w:firstLineChars="200" w:firstLine="420"/>
      <w:jc w:val="center"/>
      <w:outlineLvl w:val="1"/>
    </w:pPr>
    <w:rPr>
      <w:rFonts w:hAnsi="宋体"/>
      <w:sz w:val="18"/>
      <w:szCs w:val="20"/>
    </w:rPr>
  </w:style>
  <w:style w:type="paragraph" w:customStyle="1" w:styleId="2H2Heading2HiddenHeading2CCBSTitre3Level2Headh1">
    <w:name w:val="样式 样式 样式 标题 2H2Heading 2 HiddenHeading 2 CCBSTitre3Level 2 Headh...1"/>
    <w:basedOn w:val="2H2Heading2HiddenHeading2CCBSTitre3Level2Headh"/>
    <w:qFormat/>
    <w:pPr>
      <w:spacing w:after="120"/>
    </w:pPr>
  </w:style>
  <w:style w:type="paragraph" w:customStyle="1" w:styleId="2H2Heading2HiddenHeading2CCBSTitre3Level2Headh">
    <w:name w:val="样式 样式 标题 2H2Heading 2 HiddenHeading 2 CCBSTitre3Level 2 Headh......"/>
    <w:basedOn w:val="a7"/>
    <w:link w:val="2H2Heading2HiddenHeading2CCBSTitre3Level2HeadhChar"/>
    <w:qFormat/>
    <w:pPr>
      <w:keepNext/>
      <w:keepLines/>
      <w:spacing w:before="120" w:line="500" w:lineRule="atLeast"/>
      <w:outlineLvl w:val="1"/>
    </w:pPr>
    <w:rPr>
      <w:rFonts w:eastAsia="黑体" w:cs="宋体"/>
      <w:sz w:val="30"/>
      <w:szCs w:val="20"/>
    </w:rPr>
  </w:style>
  <w:style w:type="paragraph" w:customStyle="1" w:styleId="font10">
    <w:name w:val="font10"/>
    <w:basedOn w:val="a7"/>
    <w:qFormat/>
    <w:pPr>
      <w:widowControl/>
      <w:spacing w:before="100" w:beforeAutospacing="1" w:after="100" w:afterAutospacing="1"/>
      <w:jc w:val="left"/>
    </w:pPr>
    <w:rPr>
      <w:rFonts w:eastAsia="Arial Unicode MS"/>
      <w:kern w:val="0"/>
      <w:sz w:val="24"/>
      <w:szCs w:val="20"/>
    </w:rPr>
  </w:style>
  <w:style w:type="paragraph" w:customStyle="1" w:styleId="affffffffffffff6">
    <w:name w:val="文档编号(右)"/>
    <w:basedOn w:val="a7"/>
    <w:qFormat/>
    <w:pPr>
      <w:adjustRightInd w:val="0"/>
      <w:snapToGrid w:val="0"/>
      <w:spacing w:before="171" w:line="520" w:lineRule="exact"/>
      <w:ind w:right="143" w:firstLineChars="200" w:firstLine="420"/>
      <w:jc w:val="right"/>
    </w:pPr>
    <w:rPr>
      <w:rFonts w:eastAsia="黑体" w:hAnsi="宋体"/>
      <w:sz w:val="32"/>
      <w:szCs w:val="20"/>
    </w:rPr>
  </w:style>
  <w:style w:type="paragraph" w:customStyle="1" w:styleId="xl78">
    <w:name w:val="xl7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15781">
    <w:name w:val="样式 样式 小四 行距: 1.5 倍行距 + 段后: 7.8 磅1"/>
    <w:basedOn w:val="a7"/>
    <w:qFormat/>
    <w:pPr>
      <w:spacing w:afterLines="50" w:line="360" w:lineRule="auto"/>
    </w:pPr>
    <w:rPr>
      <w:rFonts w:cs="宋体"/>
      <w:sz w:val="24"/>
      <w:szCs w:val="20"/>
    </w:rPr>
  </w:style>
  <w:style w:type="paragraph" w:customStyle="1" w:styleId="xl160">
    <w:name w:val="xl160"/>
    <w:basedOn w:val="a7"/>
    <w:qFormat/>
    <w:pPr>
      <w:widowControl/>
      <w:pBdr>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300607">
    <w:name w:val="样式 (中文) 黑体 30 磅 居中 首行缩进:  0 厘米 段前: 6 磅 加宽量  0.7 磅"/>
    <w:basedOn w:val="a7"/>
    <w:qFormat/>
    <w:pPr>
      <w:spacing w:before="120" w:line="500" w:lineRule="atLeast"/>
      <w:jc w:val="center"/>
    </w:pPr>
    <w:rPr>
      <w:rFonts w:eastAsia="黑体" w:cs="宋体"/>
      <w:spacing w:val="14"/>
      <w:sz w:val="60"/>
      <w:szCs w:val="20"/>
    </w:rPr>
  </w:style>
  <w:style w:type="paragraph" w:customStyle="1" w:styleId="xl164">
    <w:name w:val="xl164"/>
    <w:basedOn w:val="a7"/>
    <w:qFormat/>
    <w:pPr>
      <w:widowControl/>
      <w:pBdr>
        <w:top w:val="single" w:sz="4" w:space="0" w:color="auto"/>
        <w:bottom w:val="single" w:sz="4" w:space="0" w:color="auto"/>
      </w:pBdr>
      <w:spacing w:before="100" w:beforeAutospacing="1" w:after="100" w:afterAutospacing="1" w:line="360" w:lineRule="auto"/>
      <w:jc w:val="center"/>
    </w:pPr>
    <w:rPr>
      <w:kern w:val="0"/>
      <w:sz w:val="18"/>
      <w:szCs w:val="18"/>
    </w:rPr>
  </w:style>
  <w:style w:type="paragraph" w:customStyle="1" w:styleId="-">
    <w:name w:val="水利-题注"/>
    <w:basedOn w:val="af9"/>
    <w:qFormat/>
    <w:pPr>
      <w:spacing w:line="240" w:lineRule="auto"/>
      <w:jc w:val="center"/>
    </w:pPr>
    <w:rPr>
      <w:rFonts w:ascii="Cambria" w:eastAsia="黑体" w:hAnsi="Cambria"/>
      <w:kern w:val="0"/>
      <w:sz w:val="20"/>
    </w:rPr>
  </w:style>
  <w:style w:type="paragraph" w:customStyle="1" w:styleId="affffffffffffff7">
    <w:name w:val="图表名"/>
    <w:basedOn w:val="a7"/>
    <w:qFormat/>
    <w:pPr>
      <w:adjustRightInd w:val="0"/>
      <w:snapToGrid w:val="0"/>
      <w:spacing w:line="360" w:lineRule="auto"/>
      <w:ind w:firstLineChars="200" w:firstLine="420"/>
      <w:jc w:val="center"/>
    </w:pPr>
    <w:rPr>
      <w:rFonts w:hAnsi="宋体"/>
      <w:sz w:val="24"/>
      <w:szCs w:val="20"/>
    </w:rPr>
  </w:style>
  <w:style w:type="paragraph" w:customStyle="1" w:styleId="affffffffffffff8">
    <w:name w:val="标准正文"/>
    <w:basedOn w:val="a7"/>
    <w:qFormat/>
    <w:pPr>
      <w:adjustRightInd w:val="0"/>
      <w:spacing w:line="300" w:lineRule="auto"/>
      <w:ind w:firstLine="482"/>
      <w:textAlignment w:val="baseline"/>
    </w:pPr>
    <w:rPr>
      <w:kern w:val="0"/>
      <w:sz w:val="24"/>
      <w:szCs w:val="20"/>
    </w:rPr>
  </w:style>
  <w:style w:type="paragraph" w:customStyle="1" w:styleId="affffffffffffff9">
    <w:name w:val="标准段"/>
    <w:basedOn w:val="a7"/>
    <w:qFormat/>
    <w:pPr>
      <w:widowControl/>
      <w:overflowPunct w:val="0"/>
      <w:autoSpaceDE w:val="0"/>
      <w:adjustRightInd w:val="0"/>
      <w:snapToGrid w:val="0"/>
      <w:spacing w:before="100" w:beforeAutospacing="1" w:after="100" w:afterAutospacing="1"/>
      <w:ind w:leftChars="342" w:left="718" w:right="26"/>
      <w:textAlignment w:val="baseline"/>
    </w:pPr>
    <w:rPr>
      <w:color w:val="000000"/>
      <w:kern w:val="0"/>
      <w:sz w:val="24"/>
      <w:szCs w:val="20"/>
    </w:rPr>
  </w:style>
  <w:style w:type="paragraph" w:customStyle="1" w:styleId="xl92">
    <w:name w:val="xl92"/>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4"/>
      <w:szCs w:val="20"/>
    </w:rPr>
  </w:style>
  <w:style w:type="paragraph" w:customStyle="1" w:styleId="affffffffffffffa">
    <w:name w:val="作者"/>
    <w:basedOn w:val="a7"/>
    <w:qFormat/>
    <w:pPr>
      <w:widowControl/>
      <w:autoSpaceDE w:val="0"/>
      <w:autoSpaceDN w:val="0"/>
      <w:adjustRightInd w:val="0"/>
      <w:ind w:firstLine="360"/>
      <w:jc w:val="center"/>
    </w:pPr>
    <w:rPr>
      <w:rFonts w:ascii="方正楷体简体" w:eastAsia="方正楷体简体" w:hAnsi="Calibri"/>
      <w:kern w:val="0"/>
      <w:sz w:val="22"/>
      <w:szCs w:val="21"/>
      <w:lang w:val="zh-CN" w:eastAsia="en-US" w:bidi="en-US"/>
    </w:rPr>
  </w:style>
  <w:style w:type="paragraph" w:customStyle="1" w:styleId="affffffffffffffb">
    <w:name w:val="图文(小五右)"/>
    <w:basedOn w:val="a7"/>
    <w:qFormat/>
    <w:pPr>
      <w:adjustRightInd w:val="0"/>
      <w:snapToGrid w:val="0"/>
      <w:spacing w:line="360" w:lineRule="auto"/>
      <w:ind w:firstLineChars="200" w:firstLine="420"/>
      <w:jc w:val="right"/>
    </w:pPr>
    <w:rPr>
      <w:rFonts w:eastAsia="仿宋_GB2312" w:hAnsi="宋体"/>
      <w:sz w:val="18"/>
      <w:szCs w:val="20"/>
    </w:rPr>
  </w:style>
  <w:style w:type="paragraph" w:customStyle="1" w:styleId="affffffffffffffc">
    <w:name w:val="样式 黑色 居中"/>
    <w:basedOn w:val="a7"/>
    <w:qFormat/>
    <w:pPr>
      <w:jc w:val="center"/>
    </w:pPr>
    <w:rPr>
      <w:rFonts w:cs="宋体"/>
      <w:color w:val="000000"/>
      <w:kern w:val="0"/>
      <w:szCs w:val="20"/>
    </w:rPr>
  </w:style>
  <w:style w:type="paragraph" w:customStyle="1" w:styleId="ColorfulList-Accent11">
    <w:name w:val="Colorful List - Accent 11"/>
    <w:basedOn w:val="a7"/>
    <w:uiPriority w:val="99"/>
    <w:qFormat/>
    <w:pPr>
      <w:widowControl/>
      <w:spacing w:after="200"/>
      <w:ind w:left="720"/>
      <w:jc w:val="left"/>
    </w:pPr>
    <w:rPr>
      <w:rFonts w:ascii="微软雅黑" w:eastAsia="Times New Roman" w:hAnsi="微软雅黑"/>
      <w:kern w:val="0"/>
      <w:sz w:val="24"/>
      <w:lang w:eastAsia="en-US"/>
    </w:rPr>
  </w:style>
  <w:style w:type="paragraph" w:customStyle="1" w:styleId="2H2Heading2HiddenHeading2CCBSTitre3Level2Headh0">
    <w:name w:val="样式 样式 样式 标题 2H2Heading 2 HiddenHeading 2 CCBSTitre3Level 2 Headh..."/>
    <w:basedOn w:val="2H2Heading2HiddenHeading2CCBSTitre3Level2Headh"/>
    <w:qFormat/>
    <w:pPr>
      <w:spacing w:after="120"/>
    </w:pPr>
  </w:style>
  <w:style w:type="paragraph" w:customStyle="1" w:styleId="affffffffffffffd">
    <w:name w:val="报正文"/>
    <w:basedOn w:val="1ffffc"/>
    <w:uiPriority w:val="99"/>
    <w:qFormat/>
    <w:pPr>
      <w:spacing w:before="0" w:after="0" w:line="470" w:lineRule="atLeast"/>
      <w:outlineLvl w:val="9"/>
    </w:pPr>
    <w:rPr>
      <w:rFonts w:eastAsia="宋体"/>
      <w:sz w:val="28"/>
      <w:szCs w:val="28"/>
    </w:rPr>
  </w:style>
  <w:style w:type="paragraph" w:customStyle="1" w:styleId="59">
    <w:name w:val="正文5"/>
    <w:basedOn w:val="a7"/>
    <w:qFormat/>
    <w:pPr>
      <w:tabs>
        <w:tab w:val="left" w:pos="620"/>
      </w:tabs>
      <w:adjustRightInd w:val="0"/>
      <w:snapToGrid w:val="0"/>
      <w:spacing w:before="60" w:after="60" w:line="360" w:lineRule="auto"/>
      <w:ind w:firstLineChars="200" w:firstLine="420"/>
    </w:pPr>
    <w:rPr>
      <w:rFonts w:hAnsi="宋体"/>
      <w:sz w:val="24"/>
      <w:szCs w:val="20"/>
    </w:rPr>
  </w:style>
  <w:style w:type="paragraph" w:customStyle="1" w:styleId="Char100">
    <w:name w:val="样式 Char1 + 黑体 小三 首行缩进:  0 厘米"/>
    <w:basedOn w:val="Char11"/>
    <w:qFormat/>
    <w:pPr>
      <w:tabs>
        <w:tab w:val="clear" w:pos="360"/>
      </w:tabs>
      <w:adjustRightInd w:val="0"/>
      <w:snapToGrid w:val="0"/>
      <w:spacing w:beforeLines="50" w:line="480" w:lineRule="atLeast"/>
      <w:ind w:firstLineChars="200" w:firstLine="200"/>
    </w:pPr>
    <w:rPr>
      <w:rFonts w:ascii="黑体" w:eastAsia="黑体" w:hAnsi="宋体"/>
      <w:sz w:val="30"/>
      <w:szCs w:val="20"/>
    </w:rPr>
  </w:style>
  <w:style w:type="paragraph" w:customStyle="1" w:styleId="affffffffffffffe">
    <w:name w:val="图文(小五左)"/>
    <w:basedOn w:val="afffffffffffffa"/>
    <w:qFormat/>
    <w:pPr>
      <w:jc w:val="left"/>
    </w:pPr>
  </w:style>
  <w:style w:type="paragraph" w:customStyle="1" w:styleId="xl148">
    <w:name w:val="xl148"/>
    <w:basedOn w:val="a7"/>
    <w:qFormat/>
    <w:pPr>
      <w:widowControl/>
      <w:pBdr>
        <w:left w:val="single" w:sz="4" w:space="0" w:color="auto"/>
        <w:bottom w:val="single" w:sz="4" w:space="0" w:color="auto"/>
        <w:right w:val="single" w:sz="4" w:space="0" w:color="auto"/>
      </w:pBdr>
      <w:spacing w:before="100" w:beforeAutospacing="1" w:after="100" w:afterAutospacing="1"/>
      <w:textAlignment w:val="center"/>
    </w:pPr>
    <w:rPr>
      <w:rFonts w:ascii="宋体" w:hAnsi="宋体"/>
      <w:kern w:val="0"/>
      <w:sz w:val="24"/>
      <w:szCs w:val="20"/>
    </w:rPr>
  </w:style>
  <w:style w:type="paragraph" w:customStyle="1" w:styleId="afffffffffffffff">
    <w:name w:val="图"/>
    <w:basedOn w:val="a7"/>
    <w:next w:val="a7"/>
    <w:qFormat/>
    <w:pPr>
      <w:adjustRightInd w:val="0"/>
      <w:snapToGrid w:val="0"/>
      <w:jc w:val="center"/>
    </w:pPr>
    <w:rPr>
      <w:rFonts w:eastAsia="仿宋_GB2312" w:hAnsi="宋体"/>
      <w:sz w:val="24"/>
      <w:szCs w:val="20"/>
    </w:rPr>
  </w:style>
  <w:style w:type="paragraph" w:customStyle="1" w:styleId="221h2sect12H2ChapterNumberAppendixLetter">
    <w:name w:val="样式 样式 样式 标题 2标题 21章标题h2sect 1.2H2Chapter Number/Appendix Letter...."/>
    <w:qFormat/>
    <w:pPr>
      <w:keepNext/>
      <w:keepLines/>
      <w:spacing w:before="120" w:after="120" w:line="480" w:lineRule="atLeast"/>
      <w:outlineLvl w:val="1"/>
    </w:pPr>
    <w:rPr>
      <w:rFonts w:eastAsia="黑体"/>
      <w:sz w:val="28"/>
    </w:rPr>
  </w:style>
  <w:style w:type="paragraph" w:customStyle="1" w:styleId="4f1">
    <w:name w:val="正文4水利"/>
    <w:qFormat/>
    <w:pPr>
      <w:spacing w:line="360" w:lineRule="auto"/>
      <w:ind w:firstLineChars="200" w:firstLine="200"/>
    </w:pPr>
    <w:rPr>
      <w:rFonts w:eastAsia="仿宋_GB2312"/>
      <w:kern w:val="2"/>
      <w:sz w:val="28"/>
    </w:rPr>
  </w:style>
  <w:style w:type="paragraph" w:customStyle="1" w:styleId="xl91">
    <w:name w:val="xl91"/>
    <w:basedOn w:val="a7"/>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25TimesNewRoman083">
    <w:name w:val="样式 样式 行距: 最小值 25 磅 + Times New Roman 首行缩进:  0.83 厘米"/>
    <w:basedOn w:val="a7"/>
    <w:qFormat/>
    <w:pPr>
      <w:spacing w:line="480" w:lineRule="atLeast"/>
      <w:ind w:firstLine="471"/>
    </w:pPr>
    <w:rPr>
      <w:rFonts w:hAnsi="宋体"/>
      <w:sz w:val="24"/>
      <w:szCs w:val="20"/>
    </w:rPr>
  </w:style>
  <w:style w:type="paragraph" w:customStyle="1" w:styleId="xl63">
    <w:name w:val="xl63"/>
    <w:basedOn w:val="a7"/>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kern w:val="0"/>
      <w:sz w:val="24"/>
      <w:szCs w:val="20"/>
    </w:rPr>
  </w:style>
  <w:style w:type="paragraph" w:customStyle="1" w:styleId="xl97">
    <w:name w:val="xl97"/>
    <w:basedOn w:val="a7"/>
    <w:qFormat/>
    <w:pPr>
      <w:widowControl/>
      <w:pBdr>
        <w:bottom w:val="single" w:sz="4" w:space="0" w:color="auto"/>
        <w:right w:val="single" w:sz="4" w:space="0" w:color="auto"/>
      </w:pBdr>
      <w:spacing w:before="100" w:beforeAutospacing="1" w:after="100" w:afterAutospacing="1"/>
      <w:jc w:val="left"/>
      <w:textAlignment w:val="center"/>
    </w:pPr>
    <w:rPr>
      <w:rFonts w:ascii="宋体" w:hAnsi="宋体"/>
      <w:kern w:val="0"/>
      <w:sz w:val="24"/>
      <w:szCs w:val="20"/>
    </w:rPr>
  </w:style>
  <w:style w:type="paragraph" w:customStyle="1" w:styleId="afffffffffffffff0">
    <w:name w:val="！项目编号"/>
    <w:basedOn w:val="affffffffffffff0"/>
    <w:uiPriority w:val="99"/>
    <w:qFormat/>
    <w:pPr>
      <w:tabs>
        <w:tab w:val="left" w:pos="964"/>
      </w:tabs>
      <w:spacing w:line="360" w:lineRule="auto"/>
      <w:ind w:left="964" w:firstLineChars="0" w:firstLine="0"/>
    </w:pPr>
  </w:style>
  <w:style w:type="paragraph" w:customStyle="1" w:styleId="piont">
    <w:name w:val="piont"/>
    <w:basedOn w:val="a7"/>
    <w:next w:val="a7"/>
    <w:qFormat/>
    <w:pPr>
      <w:suppressLineNumbers/>
      <w:tabs>
        <w:tab w:val="left" w:pos="840"/>
        <w:tab w:val="left" w:pos="927"/>
      </w:tabs>
      <w:suppressAutoHyphens/>
      <w:wordWrap w:val="0"/>
      <w:topLinePunct/>
      <w:adjustRightInd w:val="0"/>
      <w:snapToGrid w:val="0"/>
      <w:spacing w:before="100" w:beforeAutospacing="1" w:line="360" w:lineRule="auto"/>
      <w:ind w:left="840" w:hanging="420"/>
      <w:jc w:val="left"/>
    </w:pPr>
    <w:rPr>
      <w:rFonts w:ascii="Arial" w:hAnsi="Arial"/>
      <w:sz w:val="28"/>
      <w:szCs w:val="20"/>
    </w:rPr>
  </w:style>
  <w:style w:type="paragraph" w:customStyle="1" w:styleId="0993131">
    <w:name w:val="样式 首行缩进:  0.99 厘米 段前: 3.1 磅 段后: 3.1 磅"/>
    <w:basedOn w:val="a7"/>
    <w:qFormat/>
    <w:pPr>
      <w:keepNext/>
      <w:keepLines/>
    </w:pPr>
    <w:rPr>
      <w:rFonts w:ascii="仿宋_GB2312" w:eastAsia="仿宋_GB2312" w:cs="宋体"/>
      <w:bCs/>
      <w:sz w:val="28"/>
      <w:szCs w:val="20"/>
    </w:rPr>
  </w:style>
  <w:style w:type="paragraph" w:customStyle="1" w:styleId="xl158">
    <w:name w:val="xl158"/>
    <w:basedOn w:val="a7"/>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44CharChar4CharCharCharH41111h">
    <w:name w:val="样式 标题 4标题 4 Char Char标题 4 Char Char Char四级标题H4(一)1.11。1h..."/>
    <w:basedOn w:val="40"/>
    <w:qFormat/>
    <w:pPr>
      <w:adjustRightInd/>
      <w:spacing w:before="0" w:after="0" w:line="500" w:lineRule="atLeast"/>
      <w:textAlignment w:val="auto"/>
    </w:pPr>
    <w:rPr>
      <w:rFonts w:ascii="Times New Roman" w:eastAsia="宋体" w:hAnsi="Times New Roman"/>
      <w:b w:val="0"/>
      <w:bCs/>
      <w:szCs w:val="28"/>
    </w:rPr>
  </w:style>
  <w:style w:type="paragraph" w:customStyle="1" w:styleId="xl117">
    <w:name w:val="xl117"/>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2"/>
      <w:szCs w:val="20"/>
    </w:rPr>
  </w:style>
  <w:style w:type="paragraph" w:customStyle="1" w:styleId="Bullets-1stlevel">
    <w:name w:val="Bullets - 1st level"/>
    <w:basedOn w:val="a7"/>
    <w:qFormat/>
    <w:pPr>
      <w:widowControl/>
      <w:numPr>
        <w:numId w:val="12"/>
      </w:numPr>
      <w:tabs>
        <w:tab w:val="left" w:pos="-2274"/>
      </w:tabs>
      <w:adjustRightInd w:val="0"/>
      <w:snapToGrid w:val="0"/>
      <w:spacing w:after="120" w:line="360" w:lineRule="auto"/>
      <w:ind w:firstLineChars="200" w:firstLine="200"/>
      <w:jc w:val="left"/>
    </w:pPr>
    <w:rPr>
      <w:rFonts w:ascii="Times" w:hAnsi="Times"/>
      <w:kern w:val="0"/>
      <w:sz w:val="22"/>
      <w:szCs w:val="20"/>
      <w:lang w:eastAsia="en-US"/>
    </w:rPr>
  </w:style>
  <w:style w:type="paragraph" w:customStyle="1" w:styleId="CharCharCharCharCharCharCharCharCharCharCharChar">
    <w:name w:val="Char Char Char Char Char Char Char Char Char Char Char Char"/>
    <w:basedOn w:val="a7"/>
    <w:qFormat/>
    <w:pPr>
      <w:widowControl/>
      <w:adjustRightInd w:val="0"/>
      <w:snapToGrid w:val="0"/>
      <w:spacing w:after="160" w:line="240" w:lineRule="exact"/>
      <w:ind w:firstLineChars="200" w:firstLine="420"/>
      <w:jc w:val="left"/>
    </w:pPr>
    <w:rPr>
      <w:rFonts w:ascii="Arial" w:eastAsia="Times New Roman" w:hAnsi="Arial"/>
      <w:b/>
      <w:kern w:val="0"/>
      <w:sz w:val="24"/>
      <w:szCs w:val="20"/>
      <w:lang w:eastAsia="en-US"/>
    </w:rPr>
  </w:style>
  <w:style w:type="paragraph" w:customStyle="1" w:styleId="xl175">
    <w:name w:val="xl175"/>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微软雅黑" w:eastAsia="微软雅黑" w:cs="宋体"/>
      <w:kern w:val="0"/>
      <w:sz w:val="24"/>
    </w:rPr>
  </w:style>
  <w:style w:type="paragraph" w:customStyle="1" w:styleId="afffffffffffffff1">
    <w:name w:val="三级标题－王"/>
    <w:basedOn w:val="33"/>
    <w:qFormat/>
    <w:pPr>
      <w:autoSpaceDE/>
      <w:autoSpaceDN/>
      <w:adjustRightInd/>
      <w:snapToGrid w:val="0"/>
      <w:spacing w:before="240" w:after="240" w:line="520" w:lineRule="exact"/>
      <w:ind w:left="454" w:hanging="454"/>
      <w:jc w:val="both"/>
    </w:pPr>
    <w:rPr>
      <w:rFonts w:ascii="黑体" w:eastAsia="黑体"/>
      <w:sz w:val="30"/>
      <w:u w:val="none"/>
    </w:rPr>
  </w:style>
  <w:style w:type="paragraph" w:customStyle="1" w:styleId="xl137">
    <w:name w:val="xl137"/>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kern w:val="0"/>
      <w:sz w:val="20"/>
      <w:szCs w:val="20"/>
    </w:rPr>
  </w:style>
  <w:style w:type="paragraph" w:customStyle="1" w:styleId="CharCharf">
    <w:name w:val="批注主题 Char Char"/>
    <w:basedOn w:val="ae"/>
    <w:next w:val="ae"/>
    <w:qFormat/>
    <w:pPr>
      <w:widowControl/>
      <w:adjustRightInd w:val="0"/>
      <w:snapToGrid w:val="0"/>
      <w:spacing w:line="360" w:lineRule="auto"/>
      <w:ind w:firstLineChars="200" w:firstLine="432"/>
    </w:pPr>
    <w:rPr>
      <w:rFonts w:ascii="宋体" w:hAnsi="宋体"/>
      <w:b/>
      <w:kern w:val="0"/>
      <w:sz w:val="24"/>
      <w:szCs w:val="20"/>
    </w:rPr>
  </w:style>
  <w:style w:type="paragraph" w:customStyle="1" w:styleId="afffffffffffffff2">
    <w:name w:val="正文_宜巴"/>
    <w:basedOn w:val="a7"/>
    <w:qFormat/>
    <w:pPr>
      <w:spacing w:line="360" w:lineRule="auto"/>
      <w:ind w:firstLineChars="200" w:firstLine="200"/>
    </w:pPr>
    <w:rPr>
      <w:sz w:val="24"/>
      <w:szCs w:val="20"/>
    </w:rPr>
  </w:style>
  <w:style w:type="paragraph" w:customStyle="1" w:styleId="327-1">
    <w:name w:val="3.2.7-1"/>
    <w:qFormat/>
    <w:pPr>
      <w:keepNext/>
      <w:tabs>
        <w:tab w:val="left" w:pos="992"/>
      </w:tabs>
      <w:spacing w:line="360" w:lineRule="auto"/>
      <w:ind w:left="992" w:hanging="425"/>
    </w:pPr>
    <w:rPr>
      <w:sz w:val="24"/>
    </w:rPr>
  </w:style>
  <w:style w:type="paragraph" w:customStyle="1" w:styleId="xl101">
    <w:name w:val="xl101"/>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0"/>
    </w:rPr>
  </w:style>
  <w:style w:type="paragraph" w:customStyle="1" w:styleId="xl135">
    <w:name w:val="xl135"/>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color w:val="000000"/>
      <w:kern w:val="0"/>
      <w:sz w:val="22"/>
      <w:szCs w:val="20"/>
    </w:rPr>
  </w:style>
  <w:style w:type="paragraph" w:customStyle="1" w:styleId="xl150">
    <w:name w:val="xl150"/>
    <w:basedOn w:val="a7"/>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4"/>
      <w:szCs w:val="20"/>
    </w:rPr>
  </w:style>
  <w:style w:type="paragraph" w:customStyle="1" w:styleId="3050520">
    <w:name w:val="样式 标题 3 + 段前: 0.5 行 段后: 0.5 行 行距: 固定值 20 磅"/>
    <w:basedOn w:val="40"/>
    <w:next w:val="40"/>
    <w:qFormat/>
    <w:pPr>
      <w:spacing w:beforeLines="50" w:after="156" w:line="372" w:lineRule="auto"/>
      <w:jc w:val="left"/>
    </w:pPr>
    <w:rPr>
      <w:rFonts w:eastAsia="宋体"/>
      <w:b w:val="0"/>
      <w:sz w:val="24"/>
    </w:rPr>
  </w:style>
  <w:style w:type="paragraph" w:customStyle="1" w:styleId="1ffffe">
    <w:name w:val="序号1."/>
    <w:basedOn w:val="a7"/>
    <w:uiPriority w:val="99"/>
    <w:qFormat/>
    <w:pPr>
      <w:adjustRightInd w:val="0"/>
      <w:snapToGrid w:val="0"/>
      <w:spacing w:line="360" w:lineRule="auto"/>
    </w:pPr>
    <w:rPr>
      <w:sz w:val="24"/>
      <w:szCs w:val="22"/>
    </w:rPr>
  </w:style>
  <w:style w:type="paragraph" w:customStyle="1" w:styleId="3h3H3l3CT3BOD0sect123l3toc3hea">
    <w:name w:val="样式 标题 3第二层条第三层h3H3l3CT目录标题 3BOD 0sect1.2.3l3+toc 3hea..."/>
    <w:basedOn w:val="33"/>
    <w:link w:val="3h3H3l3CT3BOD0sect123l3toc3heaChar"/>
    <w:qFormat/>
    <w:pPr>
      <w:autoSpaceDE/>
      <w:autoSpaceDN/>
      <w:adjustRightInd/>
      <w:spacing w:before="60" w:after="60" w:line="500" w:lineRule="atLeast"/>
      <w:jc w:val="both"/>
    </w:pPr>
    <w:rPr>
      <w:rFonts w:ascii="Times New Roman" w:eastAsia="黑体"/>
      <w:b w:val="0"/>
      <w:sz w:val="28"/>
      <w:szCs w:val="32"/>
      <w:u w:val="none"/>
    </w:rPr>
  </w:style>
  <w:style w:type="paragraph" w:customStyle="1" w:styleId="afffffffffffffff3">
    <w:name w:val="培养研究生"/>
    <w:basedOn w:val="a7"/>
    <w:qFormat/>
    <w:pPr>
      <w:widowControl/>
      <w:tabs>
        <w:tab w:val="left" w:pos="425"/>
      </w:tabs>
      <w:snapToGrid w:val="0"/>
      <w:spacing w:line="288" w:lineRule="auto"/>
      <w:ind w:left="425" w:hanging="425"/>
      <w:jc w:val="left"/>
    </w:pPr>
    <w:rPr>
      <w:rFonts w:eastAsia="华文中宋"/>
      <w:color w:val="000000"/>
      <w:sz w:val="24"/>
      <w:szCs w:val="18"/>
    </w:rPr>
  </w:style>
  <w:style w:type="paragraph" w:customStyle="1" w:styleId="ndradIndentIndEHPTBodyText2Char1Body3">
    <w:name w:val="样式 正文文本正文文字 ändradIndentIndEHPTBody Text2正文文字 Char1Body ...3"/>
    <w:basedOn w:val="af1"/>
    <w:qFormat/>
    <w:pPr>
      <w:tabs>
        <w:tab w:val="clear" w:pos="567"/>
      </w:tabs>
      <w:spacing w:before="60" w:after="60" w:line="360" w:lineRule="auto"/>
      <w:ind w:firstLineChars="200" w:firstLine="200"/>
    </w:pPr>
    <w:rPr>
      <w:rFonts w:ascii="Times New Roman" w:hAnsi="Times New Roman" w:cs="宋体"/>
      <w:kern w:val="0"/>
      <w:szCs w:val="20"/>
    </w:rPr>
  </w:style>
  <w:style w:type="paragraph" w:customStyle="1" w:styleId="xl102">
    <w:name w:val="xl102"/>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0"/>
    </w:rPr>
  </w:style>
  <w:style w:type="paragraph" w:customStyle="1" w:styleId="font17">
    <w:name w:val="font17"/>
    <w:basedOn w:val="a7"/>
    <w:qFormat/>
    <w:pPr>
      <w:widowControl/>
      <w:spacing w:before="100" w:beforeAutospacing="1" w:after="100" w:afterAutospacing="1" w:line="360" w:lineRule="auto"/>
      <w:jc w:val="left"/>
    </w:pPr>
    <w:rPr>
      <w:rFonts w:ascii="宋体" w:cs="宋体"/>
      <w:color w:val="FF0000"/>
      <w:kern w:val="0"/>
      <w:sz w:val="18"/>
      <w:szCs w:val="18"/>
    </w:rPr>
  </w:style>
  <w:style w:type="paragraph" w:customStyle="1" w:styleId="font15">
    <w:name w:val="font15"/>
    <w:basedOn w:val="a7"/>
    <w:qFormat/>
    <w:pPr>
      <w:widowControl/>
      <w:spacing w:before="100" w:beforeAutospacing="1" w:after="100" w:afterAutospacing="1" w:line="360" w:lineRule="auto"/>
      <w:jc w:val="left"/>
    </w:pPr>
    <w:rPr>
      <w:kern w:val="0"/>
      <w:sz w:val="18"/>
      <w:szCs w:val="18"/>
    </w:rPr>
  </w:style>
  <w:style w:type="paragraph" w:customStyle="1" w:styleId="afffffffffffffff4">
    <w:name w:val="样式 四号 非加粗 两端对齐"/>
    <w:basedOn w:val="a7"/>
    <w:qFormat/>
    <w:pPr>
      <w:adjustRightInd w:val="0"/>
      <w:snapToGrid w:val="0"/>
      <w:spacing w:line="360" w:lineRule="auto"/>
      <w:ind w:firstLineChars="200" w:firstLine="420"/>
    </w:pPr>
    <w:rPr>
      <w:rFonts w:ascii="黑体" w:hAnsi="宋体"/>
      <w:szCs w:val="20"/>
    </w:rPr>
  </w:style>
  <w:style w:type="paragraph" w:customStyle="1" w:styleId="CRM">
    <w:name w:val="CRM规范段落"/>
    <w:basedOn w:val="a7"/>
    <w:qFormat/>
    <w:pPr>
      <w:adjustRightInd w:val="0"/>
      <w:snapToGrid w:val="0"/>
      <w:spacing w:line="360" w:lineRule="auto"/>
      <w:ind w:firstLineChars="200" w:firstLine="480"/>
      <w:jc w:val="left"/>
    </w:pPr>
    <w:rPr>
      <w:rFonts w:hAnsi="宋体"/>
      <w:sz w:val="24"/>
      <w:szCs w:val="20"/>
    </w:rPr>
  </w:style>
  <w:style w:type="paragraph" w:customStyle="1" w:styleId="069007">
    <w:name w:val="样式 (中文) 黑体 小一 居中 首行缩进:  0 厘米 段前: 6 磅 字符缩放: 90% 加宽量  0.7 磅"/>
    <w:basedOn w:val="a7"/>
    <w:qFormat/>
    <w:pPr>
      <w:spacing w:before="120" w:line="500" w:lineRule="atLeast"/>
      <w:jc w:val="center"/>
    </w:pPr>
    <w:rPr>
      <w:rFonts w:eastAsia="黑体" w:cs="宋体"/>
      <w:spacing w:val="14"/>
      <w:w w:val="90"/>
      <w:sz w:val="48"/>
      <w:szCs w:val="20"/>
    </w:rPr>
  </w:style>
  <w:style w:type="paragraph" w:customStyle="1" w:styleId="MMTopic1">
    <w:name w:val="MM Topic 1"/>
    <w:basedOn w:val="16"/>
    <w:qFormat/>
    <w:pPr>
      <w:tabs>
        <w:tab w:val="left" w:pos="0"/>
      </w:tabs>
      <w:autoSpaceDE/>
      <w:autoSpaceDN/>
      <w:adjustRightInd/>
      <w:spacing w:before="0" w:after="0" w:line="240" w:lineRule="auto"/>
      <w:ind w:left="432" w:hanging="432"/>
      <w:jc w:val="left"/>
    </w:pPr>
    <w:rPr>
      <w:rFonts w:ascii="Times New Roman" w:eastAsia="黑体"/>
      <w:bCs/>
      <w:sz w:val="36"/>
      <w:szCs w:val="36"/>
    </w:rPr>
  </w:style>
  <w:style w:type="paragraph" w:customStyle="1" w:styleId="afffffffffffffff5">
    <w:name w:val="图文(小四右)"/>
    <w:basedOn w:val="a7"/>
    <w:qFormat/>
    <w:pPr>
      <w:adjustRightInd w:val="0"/>
      <w:snapToGrid w:val="0"/>
      <w:spacing w:line="360" w:lineRule="auto"/>
      <w:ind w:firstLineChars="200" w:firstLine="420"/>
      <w:jc w:val="right"/>
    </w:pPr>
    <w:rPr>
      <w:rFonts w:eastAsia="仿宋_GB2312" w:hAnsi="宋体"/>
      <w:sz w:val="24"/>
      <w:szCs w:val="20"/>
    </w:rPr>
  </w:style>
  <w:style w:type="paragraph" w:customStyle="1" w:styleId="13">
    <w:name w:val="编号1"/>
    <w:basedOn w:val="a7"/>
    <w:qFormat/>
    <w:pPr>
      <w:numPr>
        <w:ilvl w:val="1"/>
        <w:numId w:val="13"/>
      </w:numPr>
      <w:tabs>
        <w:tab w:val="left" w:pos="780"/>
      </w:tabs>
      <w:adjustRightInd w:val="0"/>
      <w:snapToGrid w:val="0"/>
      <w:spacing w:line="300" w:lineRule="auto"/>
      <w:ind w:right="210" w:firstLineChars="200" w:firstLine="200"/>
      <w:textAlignment w:val="center"/>
    </w:pPr>
    <w:rPr>
      <w:rFonts w:ascii="宋体" w:hAnsi="宋体"/>
      <w:spacing w:val="10"/>
      <w:kern w:val="24"/>
      <w:szCs w:val="20"/>
    </w:rPr>
  </w:style>
  <w:style w:type="paragraph" w:customStyle="1" w:styleId="TimesNewRoman099">
    <w:name w:val="样式 (西文) Times New Roman (中文) 宋体 四号 两端对齐 首行缩进:  0.99 厘米 行距: ..."/>
    <w:basedOn w:val="a7"/>
    <w:qFormat/>
    <w:pPr>
      <w:spacing w:line="500" w:lineRule="atLeast"/>
      <w:ind w:firstLine="561"/>
    </w:pPr>
    <w:rPr>
      <w:sz w:val="28"/>
      <w:szCs w:val="20"/>
    </w:rPr>
  </w:style>
  <w:style w:type="paragraph" w:customStyle="1" w:styleId="3f6">
    <w:name w:val="报标3"/>
    <w:basedOn w:val="a7"/>
    <w:uiPriority w:val="99"/>
    <w:qFormat/>
    <w:pPr>
      <w:spacing w:before="60" w:after="60" w:line="480" w:lineRule="atLeast"/>
      <w:outlineLvl w:val="2"/>
    </w:pPr>
    <w:rPr>
      <w:rFonts w:eastAsia="黑体"/>
      <w:sz w:val="28"/>
      <w:szCs w:val="28"/>
    </w:rPr>
  </w:style>
  <w:style w:type="paragraph" w:customStyle="1" w:styleId="xl146">
    <w:name w:val="xl146"/>
    <w:basedOn w:val="a7"/>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font14">
    <w:name w:val="font14"/>
    <w:basedOn w:val="a7"/>
    <w:qFormat/>
    <w:pPr>
      <w:widowControl/>
      <w:spacing w:before="100" w:beforeAutospacing="1" w:after="100" w:afterAutospacing="1" w:line="360" w:lineRule="auto"/>
      <w:jc w:val="left"/>
    </w:pPr>
    <w:rPr>
      <w:color w:val="FF0000"/>
      <w:kern w:val="0"/>
      <w:sz w:val="18"/>
      <w:szCs w:val="18"/>
    </w:rPr>
  </w:style>
  <w:style w:type="paragraph" w:customStyle="1" w:styleId="xl159">
    <w:name w:val="xl159"/>
    <w:basedOn w:val="a7"/>
    <w:qFormat/>
    <w:pPr>
      <w:widowControl/>
      <w:pBdr>
        <w:top w:val="single" w:sz="4" w:space="0" w:color="auto"/>
        <w:left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character" w:customStyle="1" w:styleId="z-Char20">
    <w:name w:val="z-窗体底端 Char2"/>
    <w:basedOn w:val="a9"/>
    <w:uiPriority w:val="99"/>
    <w:semiHidden/>
    <w:qFormat/>
    <w:rPr>
      <w:rFonts w:ascii="Arial" w:hAnsi="Arial" w:cs="Arial"/>
      <w:vanish/>
      <w:kern w:val="2"/>
      <w:sz w:val="16"/>
      <w:szCs w:val="16"/>
    </w:rPr>
  </w:style>
  <w:style w:type="paragraph" w:customStyle="1" w:styleId="1fffff">
    <w:name w:val="我的正文1"/>
    <w:basedOn w:val="a8"/>
    <w:qFormat/>
    <w:pPr>
      <w:autoSpaceDE/>
      <w:autoSpaceDN/>
      <w:snapToGrid w:val="0"/>
      <w:spacing w:line="360" w:lineRule="auto"/>
      <w:ind w:firstLineChars="200" w:firstLine="200"/>
      <w:jc w:val="both"/>
    </w:pPr>
    <w:rPr>
      <w:rFonts w:ascii="Times New Roman" w:eastAsia="仿宋_GB2312"/>
      <w:kern w:val="0"/>
      <w:sz w:val="28"/>
      <w:szCs w:val="20"/>
    </w:rPr>
  </w:style>
  <w:style w:type="paragraph" w:customStyle="1" w:styleId="5a">
    <w:name w:val="标题5级"/>
    <w:basedOn w:val="6"/>
    <w:qFormat/>
    <w:pPr>
      <w:tabs>
        <w:tab w:val="left" w:pos="1008"/>
      </w:tabs>
      <w:snapToGrid w:val="0"/>
      <w:spacing w:line="319" w:lineRule="auto"/>
      <w:ind w:left="1008" w:hanging="1008"/>
      <w:textAlignment w:val="auto"/>
    </w:pPr>
  </w:style>
  <w:style w:type="paragraph" w:customStyle="1" w:styleId="074">
    <w:name w:val="样式 首行缩进:  0.74 厘米"/>
    <w:basedOn w:val="a7"/>
    <w:qFormat/>
    <w:pPr>
      <w:widowControl/>
      <w:adjustRightInd w:val="0"/>
      <w:snapToGrid w:val="0"/>
      <w:spacing w:line="360" w:lineRule="auto"/>
      <w:ind w:firstLineChars="200" w:firstLine="200"/>
      <w:jc w:val="left"/>
    </w:pPr>
    <w:rPr>
      <w:rFonts w:ascii="宋体" w:hAnsi="宋体"/>
      <w:kern w:val="0"/>
      <w:sz w:val="24"/>
      <w:szCs w:val="20"/>
    </w:rPr>
  </w:style>
  <w:style w:type="paragraph" w:customStyle="1" w:styleId="xl172">
    <w:name w:val="xl172"/>
    <w:basedOn w:val="a7"/>
    <w:qFormat/>
    <w:pPr>
      <w:widowControl/>
      <w:pBdr>
        <w:top w:val="single" w:sz="4" w:space="0" w:color="auto"/>
        <w:left w:val="single" w:sz="4" w:space="0" w:color="auto"/>
        <w:bottom w:val="single" w:sz="4" w:space="0" w:color="auto"/>
        <w:right w:val="single" w:sz="4" w:space="0" w:color="auto"/>
      </w:pBdr>
      <w:shd w:val="clear" w:color="auto" w:fill="FFC7CE"/>
      <w:spacing w:before="100" w:beforeAutospacing="1" w:after="100" w:afterAutospacing="1" w:line="360" w:lineRule="auto"/>
      <w:jc w:val="center"/>
    </w:pPr>
    <w:rPr>
      <w:rFonts w:ascii="微软雅黑" w:eastAsia="微软雅黑" w:cs="宋体"/>
      <w:color w:val="9C0006"/>
      <w:kern w:val="0"/>
      <w:sz w:val="18"/>
      <w:szCs w:val="18"/>
    </w:rPr>
  </w:style>
  <w:style w:type="paragraph" w:customStyle="1" w:styleId="afffffffffffffff6">
    <w:name w:val="图文(四号右)"/>
    <w:basedOn w:val="a7"/>
    <w:qFormat/>
    <w:pPr>
      <w:adjustRightInd w:val="0"/>
      <w:snapToGrid w:val="0"/>
      <w:spacing w:line="360" w:lineRule="auto"/>
      <w:ind w:firstLineChars="200" w:firstLine="420"/>
      <w:jc w:val="right"/>
    </w:pPr>
    <w:rPr>
      <w:rFonts w:eastAsia="仿宋_GB2312" w:hAnsi="宋体"/>
      <w:sz w:val="28"/>
      <w:szCs w:val="20"/>
    </w:rPr>
  </w:style>
  <w:style w:type="paragraph" w:customStyle="1" w:styleId="font13">
    <w:name w:val="font13"/>
    <w:basedOn w:val="a7"/>
    <w:qFormat/>
    <w:pPr>
      <w:widowControl/>
      <w:spacing w:before="100" w:beforeAutospacing="1" w:after="100" w:afterAutospacing="1"/>
      <w:jc w:val="left"/>
    </w:pPr>
    <w:rPr>
      <w:kern w:val="0"/>
      <w:sz w:val="18"/>
      <w:szCs w:val="20"/>
    </w:rPr>
  </w:style>
  <w:style w:type="paragraph" w:customStyle="1" w:styleId="12520">
    <w:name w:val="样式 小四 行距: 多倍行距 1.25 字行 首行缩进:  2 字符"/>
    <w:basedOn w:val="a7"/>
    <w:uiPriority w:val="99"/>
    <w:qFormat/>
    <w:pPr>
      <w:spacing w:line="400" w:lineRule="exact"/>
      <w:ind w:firstLineChars="200" w:firstLine="480"/>
    </w:pPr>
    <w:rPr>
      <w:rFonts w:cs="宋体"/>
      <w:color w:val="000000"/>
      <w:sz w:val="24"/>
      <w:szCs w:val="20"/>
    </w:rPr>
  </w:style>
  <w:style w:type="paragraph" w:customStyle="1" w:styleId="afffffffffffffff7">
    <w:name w:val="标准—正文"/>
    <w:basedOn w:val="a7"/>
    <w:qFormat/>
    <w:pPr>
      <w:widowControl/>
      <w:spacing w:line="288" w:lineRule="auto"/>
      <w:ind w:firstLineChars="200" w:firstLine="200"/>
      <w:jc w:val="left"/>
    </w:pPr>
    <w:rPr>
      <w:kern w:val="0"/>
      <w:lang w:bidi="en-US"/>
    </w:rPr>
  </w:style>
  <w:style w:type="paragraph" w:customStyle="1" w:styleId="xl139">
    <w:name w:val="xl139"/>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i/>
      <w:kern w:val="0"/>
      <w:sz w:val="22"/>
      <w:szCs w:val="20"/>
    </w:rPr>
  </w:style>
  <w:style w:type="paragraph" w:customStyle="1" w:styleId="afffffffffffffff8">
    <w:name w:val="样式 (中文) 黑体 三号 居中"/>
    <w:basedOn w:val="a7"/>
    <w:qFormat/>
    <w:pPr>
      <w:adjustRightInd w:val="0"/>
      <w:snapToGrid w:val="0"/>
      <w:spacing w:line="360" w:lineRule="auto"/>
      <w:ind w:firstLineChars="200" w:firstLine="420"/>
      <w:jc w:val="center"/>
    </w:pPr>
    <w:rPr>
      <w:rFonts w:eastAsia="黑体" w:hAnsi="宋体"/>
      <w:sz w:val="32"/>
      <w:szCs w:val="20"/>
    </w:rPr>
  </w:style>
  <w:style w:type="paragraph" w:customStyle="1" w:styleId="ParaCharCharChar1Char">
    <w:name w:val="默认段落字体 Para Char Char Char1 Char"/>
    <w:basedOn w:val="a7"/>
    <w:qFormat/>
    <w:pPr>
      <w:widowControl/>
      <w:adjustRightInd w:val="0"/>
      <w:snapToGrid w:val="0"/>
      <w:spacing w:line="360" w:lineRule="auto"/>
      <w:ind w:firstLineChars="200" w:firstLine="420"/>
    </w:pPr>
    <w:rPr>
      <w:rFonts w:ascii="Arial" w:hAnsi="Arial"/>
      <w:szCs w:val="20"/>
    </w:rPr>
  </w:style>
  <w:style w:type="paragraph" w:customStyle="1" w:styleId="afffffffffffffff9">
    <w:name w:val=")"/>
    <w:basedOn w:val="a7"/>
    <w:qFormat/>
    <w:pPr>
      <w:widowControl/>
      <w:tabs>
        <w:tab w:val="left" w:pos="855"/>
      </w:tabs>
      <w:overflowPunct w:val="0"/>
      <w:autoSpaceDE w:val="0"/>
      <w:autoSpaceDN w:val="0"/>
      <w:adjustRightInd w:val="0"/>
      <w:spacing w:before="120"/>
      <w:ind w:left="855" w:hanging="855"/>
      <w:textAlignment w:val="baseline"/>
    </w:pPr>
    <w:rPr>
      <w:rFonts w:ascii="宋体"/>
      <w:kern w:val="0"/>
      <w:sz w:val="24"/>
      <w:szCs w:val="20"/>
    </w:rPr>
  </w:style>
  <w:style w:type="paragraph" w:customStyle="1" w:styleId="bf">
    <w:name w:val="bf"/>
    <w:basedOn w:val="a7"/>
    <w:qFormat/>
    <w:pPr>
      <w:tabs>
        <w:tab w:val="left" w:pos="0"/>
        <w:tab w:val="left" w:pos="2269"/>
      </w:tabs>
      <w:adjustRightInd w:val="0"/>
      <w:snapToGrid w:val="0"/>
      <w:spacing w:before="480" w:after="240" w:line="360" w:lineRule="atLeast"/>
      <w:ind w:left="1134" w:firstLineChars="200" w:hanging="1134"/>
      <w:jc w:val="center"/>
      <w:textAlignment w:val="baseline"/>
    </w:pPr>
    <w:rPr>
      <w:rFonts w:ascii="Arial" w:hAnsi="Arial"/>
      <w:b/>
      <w:kern w:val="0"/>
      <w:sz w:val="32"/>
      <w:szCs w:val="20"/>
    </w:rPr>
  </w:style>
  <w:style w:type="paragraph" w:customStyle="1" w:styleId="1016812">
    <w:name w:val="样式 标题 1 + (中文) 黑体 三号 非加粗 左侧:  0 厘米 悬挂缩进: 16.8 字符 段前: 12 磅 ..."/>
    <w:basedOn w:val="16"/>
    <w:qFormat/>
    <w:pPr>
      <w:autoSpaceDE/>
      <w:autoSpaceDN/>
      <w:adjustRightInd/>
      <w:spacing w:before="0" w:after="0" w:line="360" w:lineRule="auto"/>
      <w:jc w:val="both"/>
    </w:pPr>
    <w:rPr>
      <w:rFonts w:ascii="Times New Roman" w:eastAsia="黑体" w:cs="宋体"/>
      <w:b w:val="0"/>
      <w:sz w:val="44"/>
    </w:rPr>
  </w:style>
  <w:style w:type="paragraph" w:customStyle="1" w:styleId="270">
    <w:name w:val="样式 加粗 居中 行距: 固定值 27 磅"/>
    <w:basedOn w:val="a7"/>
    <w:qFormat/>
    <w:pPr>
      <w:spacing w:line="540" w:lineRule="exact"/>
      <w:jc w:val="center"/>
    </w:pPr>
    <w:rPr>
      <w:rFonts w:cs="宋体"/>
      <w:b/>
      <w:bCs/>
      <w:szCs w:val="20"/>
    </w:rPr>
  </w:style>
  <w:style w:type="paragraph" w:customStyle="1" w:styleId="TOC20">
    <w:name w:val="TOC 标题2"/>
    <w:basedOn w:val="16"/>
    <w:next w:val="a7"/>
    <w:uiPriority w:val="39"/>
    <w:qFormat/>
    <w:pPr>
      <w:widowControl/>
      <w:autoSpaceDE/>
      <w:autoSpaceDN/>
      <w:adjustRightInd/>
      <w:spacing w:before="480" w:after="0" w:line="276" w:lineRule="auto"/>
      <w:jc w:val="left"/>
      <w:outlineLvl w:val="9"/>
    </w:pPr>
    <w:rPr>
      <w:rFonts w:ascii="Cambria" w:hAnsi="Cambria"/>
      <w:color w:val="365F91"/>
      <w:kern w:val="0"/>
      <w:sz w:val="28"/>
    </w:rPr>
  </w:style>
  <w:style w:type="paragraph" w:customStyle="1" w:styleId="099250">
    <w:name w:val="样式 样式 四号 首行缩进:  0.99 厘米 行距: 最小值 25 磅 + 宋体"/>
    <w:basedOn w:val="a7"/>
    <w:qFormat/>
    <w:pPr>
      <w:adjustRightInd w:val="0"/>
      <w:snapToGrid w:val="0"/>
      <w:spacing w:line="360" w:lineRule="auto"/>
      <w:ind w:firstLineChars="200" w:firstLine="561"/>
    </w:pPr>
    <w:rPr>
      <w:rFonts w:ascii="宋体" w:eastAsia="仿宋_GB2312" w:hAnsi="宋体"/>
      <w:sz w:val="30"/>
      <w:szCs w:val="20"/>
    </w:rPr>
  </w:style>
  <w:style w:type="paragraph" w:customStyle="1" w:styleId="xl163">
    <w:name w:val="xl163"/>
    <w:basedOn w:val="a7"/>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afffffffffffffffa">
    <w:name w:val="目录文字"/>
    <w:basedOn w:val="a7"/>
    <w:qFormat/>
    <w:pPr>
      <w:widowControl/>
      <w:spacing w:line="480" w:lineRule="auto"/>
      <w:jc w:val="left"/>
    </w:pPr>
    <w:rPr>
      <w:rFonts w:ascii="宋体" w:hAnsi="宋体"/>
      <w:kern w:val="0"/>
      <w:sz w:val="24"/>
      <w:szCs w:val="20"/>
    </w:rPr>
  </w:style>
  <w:style w:type="paragraph" w:customStyle="1" w:styleId="C503-0">
    <w:name w:val="C503-表头居中"/>
    <w:basedOn w:val="a7"/>
    <w:qFormat/>
    <w:pPr>
      <w:spacing w:beforeLines="20" w:afterLines="20"/>
      <w:jc w:val="center"/>
    </w:pPr>
    <w:rPr>
      <w:b/>
      <w:szCs w:val="20"/>
    </w:rPr>
  </w:style>
  <w:style w:type="paragraph" w:customStyle="1" w:styleId="4f2">
    <w:name w:val="报标4"/>
    <w:basedOn w:val="3f6"/>
    <w:uiPriority w:val="99"/>
    <w:qFormat/>
    <w:pPr>
      <w:spacing w:before="0" w:after="0"/>
      <w:outlineLvl w:val="3"/>
    </w:pPr>
  </w:style>
  <w:style w:type="paragraph" w:customStyle="1" w:styleId="xl180">
    <w:name w:val="xl180"/>
    <w:basedOn w:val="a7"/>
    <w:qFormat/>
    <w:pPr>
      <w:widowControl/>
      <w:pBdr>
        <w:top w:val="single" w:sz="4" w:space="0" w:color="auto"/>
        <w:left w:val="single" w:sz="4" w:space="0" w:color="auto"/>
        <w:bottom w:val="single" w:sz="4" w:space="0" w:color="auto"/>
      </w:pBdr>
      <w:shd w:val="clear" w:color="auto" w:fill="D8D8D8"/>
      <w:spacing w:before="100" w:beforeAutospacing="1" w:after="100" w:afterAutospacing="1" w:line="360" w:lineRule="auto"/>
      <w:jc w:val="center"/>
    </w:pPr>
    <w:rPr>
      <w:rFonts w:ascii="微软雅黑" w:eastAsia="微软雅黑" w:cs="宋体"/>
      <w:kern w:val="0"/>
      <w:sz w:val="18"/>
      <w:szCs w:val="18"/>
    </w:rPr>
  </w:style>
  <w:style w:type="paragraph" w:customStyle="1" w:styleId="xl141">
    <w:name w:val="xl141"/>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4"/>
      <w:szCs w:val="20"/>
    </w:rPr>
  </w:style>
  <w:style w:type="paragraph" w:customStyle="1" w:styleId="2ff6">
    <w:name w:val="样式 标题 2 + 小三"/>
    <w:basedOn w:val="23"/>
    <w:qFormat/>
    <w:pPr>
      <w:autoSpaceDE/>
      <w:autoSpaceDN/>
      <w:adjustRightInd/>
      <w:spacing w:before="0" w:line="360" w:lineRule="auto"/>
      <w:ind w:firstLineChars="200" w:firstLine="200"/>
      <w:jc w:val="both"/>
    </w:pPr>
    <w:rPr>
      <w:rFonts w:ascii="Times New Roman" w:hAnsi="Times New Roman"/>
      <w:b w:val="0"/>
      <w:szCs w:val="32"/>
    </w:rPr>
  </w:style>
  <w:style w:type="paragraph" w:customStyle="1" w:styleId="01">
    <w:name w:val="样式 标准段 + 左  0 字符"/>
    <w:basedOn w:val="affffffffffffff9"/>
    <w:qFormat/>
    <w:pPr>
      <w:ind w:leftChars="0" w:left="0" w:right="28" w:firstLineChars="200" w:firstLine="200"/>
    </w:pPr>
  </w:style>
  <w:style w:type="paragraph" w:customStyle="1" w:styleId="xl111">
    <w:name w:val="xl111"/>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0">
    <w:name w:val="水利-图格式"/>
    <w:basedOn w:val="a7"/>
    <w:qFormat/>
    <w:pPr>
      <w:spacing w:line="360" w:lineRule="auto"/>
      <w:jc w:val="center"/>
    </w:pPr>
    <w:rPr>
      <w:rFonts w:ascii="Calibri" w:hAnsi="Calibri"/>
      <w:sz w:val="28"/>
      <w:szCs w:val="21"/>
    </w:rPr>
  </w:style>
  <w:style w:type="paragraph" w:customStyle="1" w:styleId="1520">
    <w:name w:val="样式 样式 四号 行距: 1.5 倍行距 + 首行缩进:  2 字符"/>
    <w:basedOn w:val="153"/>
    <w:qFormat/>
    <w:pPr>
      <w:spacing w:line="500" w:lineRule="atLeast"/>
      <w:ind w:firstLine="200"/>
    </w:pPr>
    <w:rPr>
      <w:rFonts w:eastAsia="宋体"/>
    </w:rPr>
  </w:style>
  <w:style w:type="paragraph" w:customStyle="1" w:styleId="afffffffffffffffb">
    <w:name w:val="内容正文"/>
    <w:basedOn w:val="a7"/>
    <w:qFormat/>
    <w:pPr>
      <w:spacing w:line="312" w:lineRule="auto"/>
      <w:ind w:firstLine="425"/>
    </w:pPr>
    <w:rPr>
      <w:sz w:val="24"/>
      <w:szCs w:val="20"/>
    </w:rPr>
  </w:style>
  <w:style w:type="paragraph" w:customStyle="1" w:styleId="ltext">
    <w:name w:val="l_text"/>
    <w:basedOn w:val="a7"/>
    <w:qFormat/>
    <w:pPr>
      <w:widowControl/>
      <w:overflowPunct w:val="0"/>
      <w:autoSpaceDE w:val="0"/>
      <w:autoSpaceDN w:val="0"/>
      <w:adjustRightInd w:val="0"/>
      <w:spacing w:line="360" w:lineRule="auto"/>
      <w:ind w:left="170" w:firstLine="680"/>
      <w:textAlignment w:val="baseline"/>
    </w:pPr>
    <w:rPr>
      <w:rFonts w:ascii="宋体"/>
      <w:kern w:val="0"/>
      <w:sz w:val="28"/>
      <w:szCs w:val="20"/>
      <w:lang w:val="en-GB"/>
    </w:rPr>
  </w:style>
  <w:style w:type="paragraph" w:customStyle="1" w:styleId="style47">
    <w:name w:val="style47"/>
    <w:basedOn w:val="a7"/>
    <w:qFormat/>
    <w:pPr>
      <w:widowControl/>
      <w:spacing w:line="360" w:lineRule="auto"/>
      <w:jc w:val="left"/>
    </w:pPr>
    <w:rPr>
      <w:rFonts w:ascii="宋体" w:cs="宋体"/>
      <w:color w:val="000000"/>
      <w:kern w:val="0"/>
      <w:sz w:val="24"/>
    </w:rPr>
  </w:style>
  <w:style w:type="paragraph" w:customStyle="1" w:styleId="02">
    <w:name w:val="0正文文本及"/>
    <w:qFormat/>
    <w:pPr>
      <w:spacing w:line="360" w:lineRule="auto"/>
      <w:ind w:firstLineChars="200" w:firstLine="200"/>
      <w:jc w:val="both"/>
    </w:pPr>
    <w:rPr>
      <w:rFonts w:ascii="宋体"/>
      <w:kern w:val="2"/>
      <w:sz w:val="28"/>
      <w:szCs w:val="28"/>
    </w:rPr>
  </w:style>
  <w:style w:type="paragraph" w:customStyle="1" w:styleId="xl147">
    <w:name w:val="xl147"/>
    <w:basedOn w:val="a7"/>
    <w:qFormat/>
    <w:pPr>
      <w:widowControl/>
      <w:pBdr>
        <w:top w:val="single" w:sz="4" w:space="0" w:color="auto"/>
        <w:left w:val="single" w:sz="4" w:space="0" w:color="auto"/>
        <w:right w:val="single" w:sz="4" w:space="0" w:color="auto"/>
      </w:pBdr>
      <w:spacing w:before="100" w:beforeAutospacing="1" w:after="100" w:afterAutospacing="1"/>
      <w:textAlignment w:val="center"/>
    </w:pPr>
    <w:rPr>
      <w:rFonts w:ascii="宋体" w:hAnsi="宋体"/>
      <w:kern w:val="0"/>
      <w:sz w:val="24"/>
      <w:szCs w:val="20"/>
    </w:rPr>
  </w:style>
  <w:style w:type="paragraph" w:customStyle="1" w:styleId="xl157">
    <w:name w:val="xl157"/>
    <w:basedOn w:val="a7"/>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afffffffffffffffc">
    <w:name w:val="图名(五号)"/>
    <w:basedOn w:val="a7"/>
    <w:qFormat/>
    <w:pPr>
      <w:adjustRightInd w:val="0"/>
      <w:snapToGrid w:val="0"/>
      <w:spacing w:line="360" w:lineRule="auto"/>
      <w:ind w:firstLineChars="200" w:firstLine="420"/>
      <w:jc w:val="center"/>
    </w:pPr>
    <w:rPr>
      <w:rFonts w:eastAsia="仿宋_GB2312" w:hAnsi="宋体"/>
      <w:szCs w:val="20"/>
    </w:rPr>
  </w:style>
  <w:style w:type="paragraph" w:customStyle="1" w:styleId="xl120">
    <w:name w:val="xl12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1Char5">
    <w:name w:val="1 Char"/>
    <w:basedOn w:val="a7"/>
    <w:qFormat/>
    <w:rPr>
      <w:rFonts w:ascii="Tahoma" w:hAnsi="Tahoma"/>
      <w:sz w:val="24"/>
      <w:szCs w:val="20"/>
    </w:rPr>
  </w:style>
  <w:style w:type="paragraph" w:customStyle="1" w:styleId="xl118">
    <w:name w:val="xl11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314">
    <w:name w:val="标题 31"/>
    <w:basedOn w:val="a7"/>
    <w:next w:val="a7"/>
    <w:qFormat/>
    <w:pPr>
      <w:keepNext/>
      <w:keepLines/>
      <w:adjustRightInd w:val="0"/>
      <w:snapToGrid w:val="0"/>
      <w:spacing w:before="260" w:after="260" w:line="413" w:lineRule="auto"/>
      <w:ind w:left="425" w:firstLineChars="200" w:firstLine="200"/>
      <w:outlineLvl w:val="2"/>
    </w:pPr>
    <w:rPr>
      <w:rFonts w:hint="eastAsia"/>
      <w:b/>
      <w:sz w:val="32"/>
      <w:szCs w:val="20"/>
    </w:rPr>
  </w:style>
  <w:style w:type="paragraph" w:customStyle="1" w:styleId="0660">
    <w:name w:val="样式 (中文) 黑体 居中 首行缩进:  0 厘米 段前: 6 磅 段后: 6 磅 行距: 单倍行距"/>
    <w:basedOn w:val="a7"/>
    <w:qFormat/>
    <w:pPr>
      <w:spacing w:before="120" w:after="120"/>
      <w:jc w:val="center"/>
    </w:pPr>
    <w:rPr>
      <w:rFonts w:eastAsia="黑体" w:hAnsi="黑体" w:cs="宋体"/>
      <w:sz w:val="28"/>
      <w:szCs w:val="20"/>
    </w:rPr>
  </w:style>
  <w:style w:type="paragraph" w:customStyle="1" w:styleId="315128">
    <w:name w:val="样式 样式 标题 3 + 四号 行距: 1.5 倍行距 + 首行缩进:  1.28 字符"/>
    <w:basedOn w:val="a7"/>
    <w:qFormat/>
    <w:pPr>
      <w:keepNext/>
      <w:keepLines/>
      <w:spacing w:before="60" w:after="60" w:line="500" w:lineRule="atLeast"/>
      <w:outlineLvl w:val="2"/>
    </w:pPr>
    <w:rPr>
      <w:rFonts w:eastAsia="黑体" w:cs="宋体"/>
      <w:sz w:val="28"/>
      <w:szCs w:val="20"/>
    </w:rPr>
  </w:style>
  <w:style w:type="paragraph" w:customStyle="1" w:styleId="n">
    <w:name w:val="n"/>
    <w:basedOn w:val="a7"/>
    <w:qFormat/>
    <w:pPr>
      <w:autoSpaceDE w:val="0"/>
      <w:autoSpaceDN w:val="0"/>
      <w:adjustRightInd w:val="0"/>
      <w:snapToGrid w:val="0"/>
      <w:spacing w:line="400" w:lineRule="atLeast"/>
      <w:ind w:firstLineChars="200" w:firstLine="420"/>
      <w:textAlignment w:val="baseline"/>
    </w:pPr>
    <w:rPr>
      <w:rFonts w:ascii="宋体" w:hAnsi="宋体"/>
      <w:kern w:val="0"/>
      <w:sz w:val="24"/>
      <w:szCs w:val="20"/>
    </w:rPr>
  </w:style>
  <w:style w:type="paragraph" w:customStyle="1" w:styleId="Style30">
    <w:name w:val="_Style 30"/>
    <w:basedOn w:val="a7"/>
    <w:next w:val="affffb"/>
    <w:qFormat/>
    <w:pPr>
      <w:adjustRightInd w:val="0"/>
      <w:snapToGrid w:val="0"/>
      <w:spacing w:line="312" w:lineRule="atLeast"/>
      <w:ind w:firstLineChars="200" w:firstLine="420"/>
      <w:textAlignment w:val="baseline"/>
    </w:pPr>
    <w:rPr>
      <w:szCs w:val="22"/>
    </w:rPr>
  </w:style>
  <w:style w:type="paragraph" w:customStyle="1" w:styleId="afffffffffffffffd">
    <w:name w:val="表中文字居中"/>
    <w:qFormat/>
    <w:pPr>
      <w:adjustRightInd w:val="0"/>
      <w:snapToGrid w:val="0"/>
      <w:jc w:val="both"/>
    </w:pPr>
    <w:rPr>
      <w:rFonts w:eastAsia="仿宋_GB2312"/>
      <w:kern w:val="2"/>
      <w:sz w:val="21"/>
    </w:rPr>
  </w:style>
  <w:style w:type="paragraph" w:customStyle="1" w:styleId="HTML5">
    <w:name w:val="HTML 预先格式化"/>
    <w:basedOn w:val="a7"/>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Chars="200" w:firstLine="420"/>
      <w:jc w:val="left"/>
    </w:pPr>
    <w:rPr>
      <w:rFonts w:ascii="黑体" w:eastAsia="黑体" w:hAnsi="Courier New"/>
      <w:kern w:val="0"/>
      <w:sz w:val="20"/>
      <w:szCs w:val="20"/>
    </w:rPr>
  </w:style>
  <w:style w:type="paragraph" w:customStyle="1" w:styleId="1fffff0">
    <w:name w:val="序号（1）"/>
    <w:basedOn w:val="a7"/>
    <w:uiPriority w:val="1"/>
    <w:qFormat/>
    <w:pPr>
      <w:adjustRightInd w:val="0"/>
      <w:snapToGrid w:val="0"/>
      <w:spacing w:line="360" w:lineRule="auto"/>
    </w:pPr>
    <w:rPr>
      <w:sz w:val="24"/>
      <w:szCs w:val="22"/>
    </w:rPr>
  </w:style>
  <w:style w:type="paragraph" w:customStyle="1" w:styleId="xl168">
    <w:name w:val="xl168"/>
    <w:basedOn w:val="a7"/>
    <w:qFormat/>
    <w:pPr>
      <w:widowControl/>
      <w:pBdr>
        <w:left w:val="single" w:sz="4" w:space="0" w:color="auto"/>
        <w:right w:val="single" w:sz="4" w:space="0" w:color="auto"/>
      </w:pBdr>
      <w:shd w:val="clear" w:color="auto" w:fill="FFFFFF"/>
      <w:spacing w:before="100" w:beforeAutospacing="1" w:after="100" w:afterAutospacing="1" w:line="360" w:lineRule="auto"/>
      <w:jc w:val="left"/>
    </w:pPr>
    <w:rPr>
      <w:color w:val="000000"/>
      <w:kern w:val="0"/>
      <w:sz w:val="18"/>
      <w:szCs w:val="18"/>
    </w:rPr>
  </w:style>
  <w:style w:type="paragraph" w:customStyle="1" w:styleId="2ff7">
    <w:name w:val="扉页2"/>
    <w:basedOn w:val="a7"/>
    <w:qFormat/>
    <w:pPr>
      <w:keepNext/>
      <w:spacing w:line="480" w:lineRule="exact"/>
      <w:jc w:val="center"/>
    </w:pPr>
    <w:rPr>
      <w:rFonts w:eastAsia="黑体"/>
      <w:kern w:val="0"/>
      <w:sz w:val="36"/>
      <w:szCs w:val="20"/>
    </w:rPr>
  </w:style>
  <w:style w:type="paragraph" w:customStyle="1" w:styleId="afffffffffffffffe">
    <w:name w:val="设计证"/>
    <w:basedOn w:val="a7"/>
    <w:qFormat/>
    <w:pPr>
      <w:autoSpaceDE w:val="0"/>
      <w:autoSpaceDN w:val="0"/>
      <w:adjustRightInd w:val="0"/>
      <w:spacing w:line="300" w:lineRule="auto"/>
    </w:pPr>
    <w:rPr>
      <w:kern w:val="0"/>
      <w:sz w:val="24"/>
      <w:szCs w:val="20"/>
      <w:lang w:val="zh-CN"/>
    </w:rPr>
  </w:style>
  <w:style w:type="paragraph" w:customStyle="1" w:styleId="affffffffffffffff">
    <w:name w:val="题目名称小"/>
    <w:basedOn w:val="a7"/>
    <w:qFormat/>
    <w:pPr>
      <w:spacing w:before="120" w:after="120"/>
      <w:jc w:val="center"/>
    </w:pPr>
    <w:rPr>
      <w:rFonts w:ascii="黑体" w:eastAsia="黑体"/>
      <w:sz w:val="32"/>
      <w:szCs w:val="20"/>
    </w:rPr>
  </w:style>
  <w:style w:type="paragraph" w:customStyle="1" w:styleId="1-9">
    <w:name w:val="技术规范书条款1-9"/>
    <w:basedOn w:val="a7"/>
    <w:qFormat/>
    <w:pPr>
      <w:tabs>
        <w:tab w:val="left" w:pos="960"/>
      </w:tabs>
      <w:adjustRightInd w:val="0"/>
      <w:snapToGrid w:val="0"/>
      <w:spacing w:line="360" w:lineRule="auto"/>
      <w:ind w:left="960" w:firstLineChars="200" w:hanging="420"/>
      <w:textAlignment w:val="baseline"/>
    </w:pPr>
    <w:rPr>
      <w:rFonts w:hAnsi="宋体"/>
      <w:kern w:val="0"/>
      <w:sz w:val="24"/>
      <w:szCs w:val="20"/>
    </w:rPr>
  </w:style>
  <w:style w:type="paragraph" w:customStyle="1" w:styleId="Affffffffffffffff0">
    <w:name w:val="A."/>
    <w:basedOn w:val="a7"/>
    <w:qFormat/>
    <w:pPr>
      <w:widowControl/>
      <w:tabs>
        <w:tab w:val="left" w:pos="1200"/>
      </w:tabs>
      <w:spacing w:before="240" w:line="240" w:lineRule="atLeast"/>
    </w:pPr>
    <w:rPr>
      <w:sz w:val="24"/>
      <w:szCs w:val="20"/>
    </w:rPr>
  </w:style>
  <w:style w:type="paragraph" w:customStyle="1" w:styleId="affffffffffffffff1">
    <w:name w:val="南表文字"/>
    <w:basedOn w:val="a7"/>
    <w:qFormat/>
    <w:pPr>
      <w:keepNext/>
      <w:adjustRightInd w:val="0"/>
      <w:snapToGrid w:val="0"/>
      <w:jc w:val="center"/>
    </w:pPr>
    <w:rPr>
      <w:rFonts w:ascii="仿宋" w:hAnsi="宋体"/>
      <w:szCs w:val="21"/>
    </w:rPr>
  </w:style>
  <w:style w:type="paragraph" w:customStyle="1" w:styleId="92">
    <w:name w:val="样式9"/>
    <w:basedOn w:val="a7"/>
    <w:qFormat/>
    <w:pPr>
      <w:adjustRightInd w:val="0"/>
      <w:snapToGrid w:val="0"/>
      <w:spacing w:line="360" w:lineRule="auto"/>
      <w:ind w:firstLineChars="200" w:firstLine="420"/>
      <w:jc w:val="center"/>
    </w:pPr>
    <w:rPr>
      <w:rFonts w:eastAsia="黑体" w:hAnsi="宋体"/>
      <w:b/>
      <w:sz w:val="36"/>
      <w:szCs w:val="20"/>
    </w:rPr>
  </w:style>
  <w:style w:type="paragraph" w:customStyle="1" w:styleId="affffffffffffffff2">
    <w:name w:val="前言、引言标题"/>
    <w:next w:val="a7"/>
    <w:qFormat/>
    <w:pPr>
      <w:shd w:val="clear" w:color="FFFFFF" w:fill="FFFFFF"/>
      <w:tabs>
        <w:tab w:val="left" w:pos="425"/>
        <w:tab w:val="left" w:pos="980"/>
      </w:tabs>
      <w:spacing w:before="640" w:after="560"/>
      <w:ind w:left="425" w:hanging="425"/>
      <w:jc w:val="center"/>
      <w:outlineLvl w:val="0"/>
    </w:pPr>
    <w:rPr>
      <w:rFonts w:ascii="黑体" w:eastAsia="黑体"/>
      <w:sz w:val="32"/>
    </w:rPr>
  </w:style>
  <w:style w:type="paragraph" w:customStyle="1" w:styleId="xl130">
    <w:name w:val="xl130"/>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color w:val="FF0000"/>
      <w:kern w:val="0"/>
      <w:sz w:val="22"/>
      <w:szCs w:val="20"/>
    </w:rPr>
  </w:style>
  <w:style w:type="paragraph" w:customStyle="1" w:styleId="font19">
    <w:name w:val="font19"/>
    <w:basedOn w:val="a7"/>
    <w:qFormat/>
    <w:pPr>
      <w:widowControl/>
      <w:spacing w:before="100" w:beforeAutospacing="1" w:after="100" w:afterAutospacing="1" w:line="360" w:lineRule="auto"/>
      <w:jc w:val="left"/>
    </w:pPr>
    <w:rPr>
      <w:rFonts w:ascii="宋体" w:cs="宋体"/>
      <w:color w:val="FF0000"/>
      <w:kern w:val="0"/>
      <w:sz w:val="18"/>
      <w:szCs w:val="18"/>
    </w:rPr>
  </w:style>
  <w:style w:type="paragraph" w:customStyle="1" w:styleId="xl177">
    <w:name w:val="xl177"/>
    <w:basedOn w:val="a7"/>
    <w:qFormat/>
    <w:pPr>
      <w:widowControl/>
      <w:pBdr>
        <w:top w:val="single" w:sz="4" w:space="0" w:color="auto"/>
        <w:left w:val="single" w:sz="4" w:space="0" w:color="auto"/>
        <w:bottom w:val="single" w:sz="4" w:space="0" w:color="auto"/>
      </w:pBdr>
      <w:shd w:val="clear" w:color="auto" w:fill="D8D8D8"/>
      <w:spacing w:before="100" w:beforeAutospacing="1" w:after="100" w:afterAutospacing="1" w:line="360" w:lineRule="auto"/>
      <w:jc w:val="center"/>
    </w:pPr>
    <w:rPr>
      <w:rFonts w:ascii="微软雅黑" w:eastAsia="微软雅黑" w:cs="宋体"/>
      <w:b/>
      <w:bCs/>
      <w:kern w:val="0"/>
      <w:sz w:val="18"/>
      <w:szCs w:val="18"/>
    </w:rPr>
  </w:style>
  <w:style w:type="paragraph" w:customStyle="1" w:styleId="xl166">
    <w:name w:val="xl166"/>
    <w:basedOn w:val="a7"/>
    <w:qFormat/>
    <w:pPr>
      <w:widowControl/>
      <w:pBdr>
        <w:left w:val="single" w:sz="4" w:space="0" w:color="auto"/>
        <w:bottom w:val="single" w:sz="4" w:space="0" w:color="auto"/>
        <w:right w:val="single" w:sz="4" w:space="0" w:color="auto"/>
      </w:pBdr>
      <w:shd w:val="clear" w:color="auto" w:fill="FFFFFF"/>
      <w:spacing w:before="100" w:beforeAutospacing="1" w:after="100" w:afterAutospacing="1" w:line="360" w:lineRule="auto"/>
      <w:jc w:val="center"/>
    </w:pPr>
    <w:rPr>
      <w:kern w:val="0"/>
      <w:sz w:val="18"/>
      <w:szCs w:val="18"/>
    </w:rPr>
  </w:style>
  <w:style w:type="paragraph" w:customStyle="1" w:styleId="100">
    <w:name w:val="样式10"/>
    <w:basedOn w:val="2f"/>
    <w:qFormat/>
    <w:pPr>
      <w:adjustRightInd w:val="0"/>
      <w:spacing w:before="120" w:line="0" w:lineRule="atLeast"/>
    </w:pPr>
    <w:rPr>
      <w:kern w:val="0"/>
      <w:sz w:val="28"/>
    </w:rPr>
  </w:style>
  <w:style w:type="paragraph" w:customStyle="1" w:styleId="xl108">
    <w:name w:val="xl108"/>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xl85">
    <w:name w:val="xl85"/>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18"/>
      <w:szCs w:val="20"/>
    </w:rPr>
  </w:style>
  <w:style w:type="paragraph" w:customStyle="1" w:styleId="xl171">
    <w:name w:val="xl171"/>
    <w:basedOn w:val="a7"/>
    <w:qFormat/>
    <w:pPr>
      <w:widowControl/>
      <w:pBdr>
        <w:left w:val="single" w:sz="4" w:space="0" w:color="auto"/>
        <w:bottom w:val="single" w:sz="4" w:space="0" w:color="auto"/>
        <w:right w:val="single" w:sz="4" w:space="0" w:color="auto"/>
      </w:pBdr>
      <w:shd w:val="clear" w:color="auto" w:fill="FFFFFF"/>
      <w:spacing w:before="100" w:beforeAutospacing="1" w:after="100" w:afterAutospacing="1" w:line="360" w:lineRule="auto"/>
      <w:jc w:val="center"/>
    </w:pPr>
    <w:rPr>
      <w:color w:val="000000"/>
      <w:kern w:val="0"/>
      <w:sz w:val="18"/>
      <w:szCs w:val="18"/>
    </w:rPr>
  </w:style>
  <w:style w:type="paragraph" w:customStyle="1" w:styleId="ParaChar">
    <w:name w:val="默认段落字体 Para Char"/>
    <w:basedOn w:val="a7"/>
    <w:next w:val="33"/>
    <w:qFormat/>
    <w:pPr>
      <w:adjustRightInd w:val="0"/>
      <w:snapToGrid w:val="0"/>
      <w:spacing w:line="360" w:lineRule="auto"/>
      <w:ind w:firstLineChars="200" w:firstLine="420"/>
    </w:pPr>
    <w:rPr>
      <w:rFonts w:ascii="宋体" w:hAnsi="宋体"/>
      <w:kern w:val="0"/>
      <w:sz w:val="24"/>
      <w:szCs w:val="20"/>
    </w:rPr>
  </w:style>
  <w:style w:type="paragraph" w:customStyle="1" w:styleId="GB2312096251">
    <w:name w:val="样式 样式 样式 (中文) 仿宋_GB2312 四号 黑色 首行缩进:  0.96 厘米 行距: 最小值 25 磅 + 自动设置...1"/>
    <w:basedOn w:val="a7"/>
    <w:qFormat/>
    <w:pPr>
      <w:spacing w:line="500" w:lineRule="atLeast"/>
      <w:ind w:firstLine="561"/>
    </w:pPr>
    <w:rPr>
      <w:rFonts w:eastAsia="仿宋_GB2312" w:cs="宋体"/>
      <w:sz w:val="28"/>
      <w:szCs w:val="28"/>
    </w:rPr>
  </w:style>
  <w:style w:type="paragraph" w:customStyle="1" w:styleId="Xie0">
    <w:name w:val="Xie表头"/>
    <w:basedOn w:val="a7"/>
    <w:qFormat/>
    <w:pPr>
      <w:adjustRightInd w:val="0"/>
      <w:snapToGrid w:val="0"/>
      <w:spacing w:before="60" w:after="60" w:line="360" w:lineRule="auto"/>
      <w:ind w:firstLineChars="200" w:firstLine="420"/>
      <w:jc w:val="center"/>
    </w:pPr>
    <w:rPr>
      <w:rFonts w:eastAsia="黑体" w:hAnsi="宋体"/>
      <w:kern w:val="0"/>
      <w:sz w:val="24"/>
      <w:szCs w:val="20"/>
    </w:rPr>
  </w:style>
  <w:style w:type="paragraph" w:customStyle="1" w:styleId="affffffffffffffff3">
    <w:name w:val="首字缩进"/>
    <w:basedOn w:val="a7"/>
    <w:next w:val="a7"/>
    <w:qFormat/>
    <w:pPr>
      <w:ind w:leftChars="200" w:left="200" w:firstLineChars="200" w:firstLine="200"/>
      <w:jc w:val="left"/>
    </w:pPr>
    <w:rPr>
      <w:szCs w:val="20"/>
    </w:rPr>
  </w:style>
  <w:style w:type="paragraph" w:customStyle="1" w:styleId="affffffffffffffff4">
    <w:name w:val="表格内文字"/>
    <w:basedOn w:val="a7"/>
    <w:qFormat/>
    <w:pPr>
      <w:spacing w:line="480" w:lineRule="exact"/>
      <w:jc w:val="center"/>
    </w:pPr>
    <w:rPr>
      <w:szCs w:val="20"/>
    </w:rPr>
  </w:style>
  <w:style w:type="paragraph" w:customStyle="1" w:styleId="-jzq">
    <w:name w:val="统一正文-jzq"/>
    <w:basedOn w:val="a7"/>
    <w:qFormat/>
    <w:pPr>
      <w:ind w:firstLineChars="200" w:firstLine="480"/>
    </w:pPr>
    <w:rPr>
      <w:rFonts w:ascii="Calibri" w:hAnsi="Calibri"/>
      <w:kern w:val="0"/>
      <w:szCs w:val="20"/>
    </w:rPr>
  </w:style>
  <w:style w:type="paragraph" w:customStyle="1" w:styleId="StyleHeading2NotItalic">
    <w:name w:val="Style Heading 2 + 宋体 Not Italic"/>
    <w:basedOn w:val="23"/>
    <w:qFormat/>
    <w:pPr>
      <w:keepNext w:val="0"/>
      <w:keepLines w:val="0"/>
      <w:widowControl/>
      <w:autoSpaceDE/>
      <w:autoSpaceDN/>
      <w:snapToGrid w:val="0"/>
      <w:spacing w:before="240" w:after="100" w:afterAutospacing="1" w:line="240" w:lineRule="atLeast"/>
      <w:jc w:val="left"/>
    </w:pPr>
    <w:rPr>
      <w:rFonts w:ascii="Times New Roman" w:eastAsia="宋体" w:hAnsi="宋体"/>
      <w:i/>
      <w:color w:val="000000"/>
      <w:sz w:val="28"/>
    </w:rPr>
  </w:style>
  <w:style w:type="paragraph" w:customStyle="1" w:styleId="affffffffffffffff5">
    <w:name w:val="图文(小四中)"/>
    <w:basedOn w:val="a7"/>
    <w:qFormat/>
    <w:pPr>
      <w:adjustRightInd w:val="0"/>
      <w:snapToGrid w:val="0"/>
      <w:spacing w:line="360" w:lineRule="auto"/>
      <w:ind w:firstLineChars="200" w:firstLine="420"/>
      <w:jc w:val="center"/>
    </w:pPr>
    <w:rPr>
      <w:rFonts w:eastAsia="仿宋_GB2312" w:hAnsi="宋体"/>
      <w:sz w:val="24"/>
      <w:szCs w:val="20"/>
    </w:rPr>
  </w:style>
  <w:style w:type="paragraph" w:customStyle="1" w:styleId="225">
    <w:name w:val="样式 正文文本 2 + 首行缩进:  2 字符"/>
    <w:basedOn w:val="2c"/>
    <w:qFormat/>
    <w:pPr>
      <w:spacing w:line="560" w:lineRule="exact"/>
      <w:ind w:firstLine="1155"/>
      <w:jc w:val="center"/>
    </w:pPr>
    <w:rPr>
      <w:rFonts w:ascii="PMingLiU" w:eastAsia="PMingLiU" w:hAnsi="PMingLiU" w:cs="宋体"/>
      <w:bCs/>
      <w:color w:val="auto"/>
      <w:w w:val="80"/>
      <w:sz w:val="24"/>
    </w:rPr>
  </w:style>
  <w:style w:type="paragraph" w:customStyle="1" w:styleId="1fffff1">
    <w:name w:val="样式 正文 +1"/>
    <w:basedOn w:val="a7"/>
    <w:qFormat/>
    <w:pPr>
      <w:autoSpaceDE w:val="0"/>
      <w:autoSpaceDN w:val="0"/>
      <w:adjustRightInd w:val="0"/>
      <w:spacing w:beforeLines="50" w:line="500" w:lineRule="exact"/>
      <w:jc w:val="center"/>
    </w:pPr>
    <w:rPr>
      <w:rFonts w:eastAsia="黑体"/>
      <w:color w:val="000000"/>
      <w:sz w:val="32"/>
      <w:szCs w:val="20"/>
    </w:rPr>
  </w:style>
  <w:style w:type="paragraph" w:customStyle="1" w:styleId="xl161">
    <w:name w:val="xl161"/>
    <w:basedOn w:val="a7"/>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xl143">
    <w:name w:val="xl143"/>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2ff8">
    <w:name w:val="图正文2"/>
    <w:basedOn w:val="2c"/>
    <w:qFormat/>
    <w:pPr>
      <w:adjustRightInd/>
      <w:spacing w:line="0" w:lineRule="atLeast"/>
      <w:ind w:firstLineChars="0" w:firstLine="0"/>
      <w:jc w:val="center"/>
    </w:pPr>
    <w:rPr>
      <w:rFonts w:hAnsi="Times New Roman"/>
      <w:b w:val="0"/>
      <w:color w:val="auto"/>
      <w:sz w:val="18"/>
      <w:szCs w:val="24"/>
    </w:rPr>
  </w:style>
  <w:style w:type="paragraph" w:customStyle="1" w:styleId="affffffffffffffff6">
    <w:name w:val="图文(五号左)"/>
    <w:basedOn w:val="a7"/>
    <w:qFormat/>
    <w:pPr>
      <w:adjustRightInd w:val="0"/>
      <w:snapToGrid w:val="0"/>
      <w:spacing w:line="360" w:lineRule="auto"/>
      <w:ind w:firstLineChars="200" w:firstLine="420"/>
      <w:jc w:val="left"/>
    </w:pPr>
    <w:rPr>
      <w:rFonts w:ascii="仿宋_GB2312" w:eastAsia="仿宋_GB2312" w:hAnsi="宋体"/>
      <w:szCs w:val="20"/>
    </w:rPr>
  </w:style>
  <w:style w:type="paragraph" w:customStyle="1" w:styleId="TimesNewRomanGB231225">
    <w:name w:val="样式 (西文) Times New Roman (中文) 仿宋_GB2312 四号 黑色 行距: 最小值 25 磅 首..."/>
    <w:basedOn w:val="a7"/>
    <w:qFormat/>
    <w:pPr>
      <w:spacing w:line="500" w:lineRule="atLeast"/>
      <w:ind w:firstLineChars="200" w:firstLine="200"/>
    </w:pPr>
    <w:rPr>
      <w:rFonts w:eastAsia="仿宋_GB2312" w:cs="宋体"/>
      <w:color w:val="000000"/>
      <w:sz w:val="28"/>
      <w:szCs w:val="20"/>
    </w:rPr>
  </w:style>
  <w:style w:type="paragraph" w:customStyle="1" w:styleId="affffffffffffffff7">
    <w:name w:val="图文框"/>
    <w:basedOn w:val="a7"/>
    <w:qFormat/>
    <w:pPr>
      <w:spacing w:line="0" w:lineRule="atLeast"/>
      <w:jc w:val="center"/>
    </w:pPr>
    <w:rPr>
      <w:sz w:val="24"/>
      <w:szCs w:val="20"/>
    </w:rPr>
  </w:style>
  <w:style w:type="paragraph" w:customStyle="1" w:styleId="Char2CharCharCharCharCharCharCharCharChar1CharCharChar">
    <w:name w:val="Char2 Char Char Char Char Char Char Char Char Char1 Char Char Char"/>
    <w:basedOn w:val="afd"/>
    <w:qFormat/>
    <w:pPr>
      <w:tabs>
        <w:tab w:val="left" w:pos="900"/>
      </w:tabs>
      <w:adjustRightInd w:val="0"/>
      <w:snapToGrid w:val="0"/>
      <w:spacing w:line="360" w:lineRule="auto"/>
      <w:ind w:firstLineChars="200" w:firstLine="420"/>
    </w:pPr>
    <w:rPr>
      <w:rFonts w:ascii="Tahoma" w:hAnsi="Tahoma"/>
      <w:kern w:val="0"/>
      <w:sz w:val="24"/>
      <w:szCs w:val="20"/>
    </w:rPr>
  </w:style>
  <w:style w:type="paragraph" w:customStyle="1" w:styleId="2ff9">
    <w:name w:val="正文 首行缩进:  2 字符"/>
    <w:basedOn w:val="a7"/>
    <w:qFormat/>
    <w:pPr>
      <w:spacing w:line="360" w:lineRule="auto"/>
      <w:ind w:firstLine="480"/>
    </w:pPr>
    <w:rPr>
      <w:rFonts w:ascii="宋体" w:hAnsi="宋体"/>
      <w:sz w:val="24"/>
      <w:szCs w:val="20"/>
    </w:rPr>
  </w:style>
  <w:style w:type="paragraph" w:customStyle="1" w:styleId="2CharCharChar0">
    <w:name w:val="正文文本缩进 2 Char Char Char"/>
    <w:basedOn w:val="a7"/>
    <w:next w:val="28"/>
    <w:qFormat/>
    <w:pPr>
      <w:spacing w:after="120" w:line="480" w:lineRule="auto"/>
      <w:ind w:leftChars="200" w:left="420"/>
    </w:pPr>
    <w:rPr>
      <w:szCs w:val="20"/>
    </w:rPr>
  </w:style>
  <w:style w:type="paragraph" w:customStyle="1" w:styleId="xl79">
    <w:name w:val="xl79"/>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kern w:val="0"/>
      <w:sz w:val="20"/>
      <w:szCs w:val="20"/>
    </w:rPr>
  </w:style>
  <w:style w:type="paragraph" w:customStyle="1" w:styleId="textstyle2">
    <w:name w:val="textstyle2"/>
    <w:basedOn w:val="textstyle1"/>
    <w:qFormat/>
    <w:pPr>
      <w:widowControl/>
      <w:spacing w:before="120"/>
      <w:ind w:firstLine="0"/>
    </w:pPr>
    <w:rPr>
      <w:rFonts w:ascii="宋体" w:eastAsia="宋体"/>
      <w:kern w:val="3"/>
    </w:rPr>
  </w:style>
  <w:style w:type="paragraph" w:customStyle="1" w:styleId="xl109">
    <w:name w:val="xl109"/>
    <w:basedOn w:val="a7"/>
    <w:qFormat/>
    <w:pPr>
      <w:widowControl/>
      <w:pBdr>
        <w:bottom w:val="single" w:sz="4" w:space="0" w:color="auto"/>
        <w:right w:val="single" w:sz="4" w:space="0" w:color="auto"/>
      </w:pBdr>
      <w:spacing w:before="100" w:beforeAutospacing="1" w:after="100" w:afterAutospacing="1"/>
      <w:jc w:val="right"/>
      <w:textAlignment w:val="center"/>
    </w:pPr>
    <w:rPr>
      <w:rFonts w:ascii="宋体" w:hAnsi="宋体"/>
      <w:b/>
      <w:i/>
      <w:kern w:val="0"/>
      <w:sz w:val="22"/>
      <w:szCs w:val="20"/>
    </w:rPr>
  </w:style>
  <w:style w:type="paragraph" w:customStyle="1" w:styleId="achg">
    <w:name w:val="a标题 表chg"/>
    <w:basedOn w:val="a7"/>
    <w:uiPriority w:val="99"/>
    <w:qFormat/>
    <w:pPr>
      <w:spacing w:beforeLines="50" w:afterLines="50"/>
      <w:jc w:val="center"/>
    </w:pPr>
    <w:rPr>
      <w:rFonts w:eastAsia="仿宋_GB2312"/>
      <w:b/>
      <w:sz w:val="28"/>
      <w:szCs w:val="28"/>
    </w:rPr>
  </w:style>
  <w:style w:type="paragraph" w:customStyle="1" w:styleId="xl76">
    <w:name w:val="xl76"/>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affffffffffffffff8">
    <w:name w:val="a"/>
    <w:basedOn w:val="a7"/>
    <w:qFormat/>
    <w:pPr>
      <w:widowControl/>
      <w:adjustRightInd w:val="0"/>
      <w:snapToGrid w:val="0"/>
      <w:spacing w:line="360" w:lineRule="auto"/>
      <w:ind w:firstLineChars="200" w:firstLine="425"/>
    </w:pPr>
    <w:rPr>
      <w:rFonts w:ascii="仿宋_GB2312" w:eastAsia="仿宋_GB2312" w:hAnsi="宋体"/>
      <w:kern w:val="0"/>
      <w:sz w:val="24"/>
      <w:szCs w:val="20"/>
    </w:rPr>
  </w:style>
  <w:style w:type="paragraph" w:customStyle="1" w:styleId="xl178">
    <w:name w:val="xl178"/>
    <w:basedOn w:val="a7"/>
    <w:qFormat/>
    <w:pPr>
      <w:widowControl/>
      <w:pBdr>
        <w:top w:val="single" w:sz="4" w:space="0" w:color="auto"/>
        <w:bottom w:val="single" w:sz="4" w:space="0" w:color="auto"/>
      </w:pBdr>
      <w:shd w:val="clear" w:color="auto" w:fill="D8D8D8"/>
      <w:spacing w:before="100" w:beforeAutospacing="1" w:after="100" w:afterAutospacing="1" w:line="360" w:lineRule="auto"/>
      <w:jc w:val="center"/>
    </w:pPr>
    <w:rPr>
      <w:rFonts w:ascii="微软雅黑" w:eastAsia="微软雅黑" w:cs="宋体"/>
      <w:b/>
      <w:bCs/>
      <w:kern w:val="0"/>
      <w:sz w:val="18"/>
      <w:szCs w:val="18"/>
    </w:rPr>
  </w:style>
  <w:style w:type="paragraph" w:customStyle="1" w:styleId="C503-1">
    <w:name w:val="C503-正文格式"/>
    <w:basedOn w:val="a7"/>
    <w:qFormat/>
    <w:pPr>
      <w:spacing w:line="360" w:lineRule="auto"/>
      <w:ind w:firstLineChars="200" w:firstLine="200"/>
    </w:pPr>
    <w:rPr>
      <w:sz w:val="24"/>
      <w:szCs w:val="20"/>
    </w:rPr>
  </w:style>
  <w:style w:type="paragraph" w:customStyle="1" w:styleId="xl154">
    <w:name w:val="xl154"/>
    <w:basedOn w:val="a7"/>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kern w:val="0"/>
      <w:sz w:val="24"/>
      <w:szCs w:val="20"/>
    </w:rPr>
  </w:style>
  <w:style w:type="paragraph" w:customStyle="1" w:styleId="xl84">
    <w:name w:val="xl84"/>
    <w:basedOn w:val="a7"/>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18"/>
      <w:szCs w:val="20"/>
    </w:rPr>
  </w:style>
  <w:style w:type="paragraph" w:customStyle="1" w:styleId="C503-2">
    <w:name w:val="C503-数字列项"/>
    <w:basedOn w:val="a7"/>
    <w:qFormat/>
    <w:pPr>
      <w:tabs>
        <w:tab w:val="left" w:pos="240"/>
      </w:tabs>
      <w:spacing w:line="360" w:lineRule="auto"/>
      <w:ind w:left="851"/>
    </w:pPr>
    <w:rPr>
      <w:sz w:val="24"/>
    </w:rPr>
  </w:style>
  <w:style w:type="paragraph" w:customStyle="1" w:styleId="003152">
    <w:name w:val="样式 样式 小四 右侧:  0.03 厘米 行距: 1.5 倍行距 + 首行缩进:  2 字符"/>
    <w:basedOn w:val="00315"/>
    <w:qFormat/>
    <w:pPr>
      <w:ind w:firstLine="420"/>
    </w:pPr>
    <w:rPr>
      <w:sz w:val="24"/>
    </w:rPr>
  </w:style>
  <w:style w:type="paragraph" w:customStyle="1" w:styleId="xl155">
    <w:name w:val="xl155"/>
    <w:basedOn w:val="a7"/>
    <w:qFormat/>
    <w:pPr>
      <w:widowControl/>
      <w:pBdr>
        <w:top w:val="single" w:sz="4" w:space="0" w:color="auto"/>
        <w:bottom w:val="single" w:sz="4" w:space="0" w:color="auto"/>
      </w:pBdr>
      <w:spacing w:before="100" w:beforeAutospacing="1" w:after="100" w:afterAutospacing="1"/>
      <w:jc w:val="center"/>
      <w:textAlignment w:val="center"/>
    </w:pPr>
    <w:rPr>
      <w:kern w:val="0"/>
      <w:sz w:val="24"/>
      <w:szCs w:val="20"/>
    </w:rPr>
  </w:style>
  <w:style w:type="paragraph" w:customStyle="1" w:styleId="1H1Heading0Header1h1Heading1AppHeader1SectionH0">
    <w:name w:val="样式 样式 样式 标题 1H1Heading 0Header1h1Heading 1 AppHeader 1Section H...."/>
    <w:basedOn w:val="1H1Heading0Header1h1Heading1AppHeader1SectionH"/>
    <w:qFormat/>
    <w:pPr>
      <w:spacing w:after="240"/>
    </w:pPr>
  </w:style>
  <w:style w:type="paragraph" w:customStyle="1" w:styleId="BT3">
    <w:name w:val="BT3"/>
    <w:basedOn w:val="a7"/>
    <w:link w:val="BT3Char"/>
    <w:qFormat/>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character" w:customStyle="1" w:styleId="BT3Char">
    <w:name w:val="BT3 Char"/>
    <w:link w:val="BT3"/>
    <w:qFormat/>
    <w:rPr>
      <w:rFonts w:ascii="Arial" w:eastAsia="黑体" w:hAnsi="Arial"/>
      <w:sz w:val="22"/>
      <w:szCs w:val="21"/>
      <w:lang w:val="zh-CN" w:eastAsia="en-US" w:bidi="en-US"/>
    </w:rPr>
  </w:style>
  <w:style w:type="paragraph" w:customStyle="1" w:styleId="65">
    <w:name w:val="标题6级"/>
    <w:basedOn w:val="a7"/>
    <w:qFormat/>
    <w:pPr>
      <w:keepNext/>
      <w:keepLines/>
      <w:spacing w:before="240" w:after="64" w:line="319" w:lineRule="auto"/>
      <w:ind w:left="142" w:firstLineChars="200" w:firstLine="200"/>
      <w:outlineLvl w:val="5"/>
    </w:pPr>
    <w:rPr>
      <w:rFonts w:ascii="Cambria" w:hAnsi="Cambria"/>
      <w:b/>
      <w:bCs/>
      <w:sz w:val="24"/>
    </w:rPr>
  </w:style>
  <w:style w:type="paragraph" w:customStyle="1" w:styleId="font20">
    <w:name w:val="font20"/>
    <w:basedOn w:val="a7"/>
    <w:qFormat/>
    <w:pPr>
      <w:widowControl/>
      <w:spacing w:before="100" w:beforeAutospacing="1" w:after="100" w:afterAutospacing="1" w:line="360" w:lineRule="auto"/>
      <w:jc w:val="left"/>
    </w:pPr>
    <w:rPr>
      <w:rFonts w:ascii="宋体" w:cs="宋体"/>
      <w:color w:val="9C6500"/>
      <w:kern w:val="0"/>
      <w:sz w:val="18"/>
      <w:szCs w:val="18"/>
    </w:rPr>
  </w:style>
  <w:style w:type="paragraph" w:customStyle="1" w:styleId="1fffff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fffffffff9">
    <w:name w:val="正文_表格"/>
    <w:basedOn w:val="aff8"/>
    <w:qFormat/>
    <w:pPr>
      <w:spacing w:line="360" w:lineRule="auto"/>
      <w:ind w:firstLineChars="200" w:firstLine="200"/>
    </w:pPr>
    <w:rPr>
      <w:rFonts w:ascii="Times New Roman" w:hAnsi="Times New Roman" w:hint="default"/>
      <w:kern w:val="0"/>
      <w:sz w:val="24"/>
      <w:szCs w:val="28"/>
      <w:lang w:eastAsia="en-US"/>
    </w:rPr>
  </w:style>
  <w:style w:type="paragraph" w:customStyle="1" w:styleId="5-">
    <w:name w:val="5-小点"/>
    <w:basedOn w:val="6"/>
    <w:qFormat/>
    <w:pPr>
      <w:tabs>
        <w:tab w:val="left" w:pos="0"/>
      </w:tabs>
      <w:adjustRightInd/>
      <w:spacing w:before="0" w:after="0" w:line="319" w:lineRule="auto"/>
      <w:jc w:val="left"/>
      <w:textAlignment w:val="auto"/>
    </w:pPr>
    <w:rPr>
      <w:rFonts w:ascii="楷体_GB2312" w:eastAsia="楷体_GB2312"/>
      <w:bCs/>
      <w:kern w:val="2"/>
      <w:sz w:val="21"/>
      <w:szCs w:val="24"/>
    </w:rPr>
  </w:style>
  <w:style w:type="paragraph" w:customStyle="1" w:styleId="xl181">
    <w:name w:val="xl181"/>
    <w:basedOn w:val="a7"/>
    <w:qFormat/>
    <w:pPr>
      <w:widowControl/>
      <w:pBdr>
        <w:top w:val="single" w:sz="4" w:space="0" w:color="auto"/>
        <w:bottom w:val="single" w:sz="4" w:space="0" w:color="auto"/>
      </w:pBdr>
      <w:shd w:val="clear" w:color="auto" w:fill="D8D8D8"/>
      <w:spacing w:before="100" w:beforeAutospacing="1" w:after="100" w:afterAutospacing="1" w:line="360" w:lineRule="auto"/>
      <w:jc w:val="center"/>
    </w:pPr>
    <w:rPr>
      <w:rFonts w:ascii="微软雅黑" w:eastAsia="微软雅黑" w:cs="宋体"/>
      <w:kern w:val="0"/>
      <w:sz w:val="18"/>
      <w:szCs w:val="18"/>
    </w:rPr>
  </w:style>
  <w:style w:type="paragraph" w:customStyle="1" w:styleId="CharChar1Char">
    <w:name w:val="Char Char1 Char"/>
    <w:basedOn w:val="a7"/>
    <w:qFormat/>
    <w:pPr>
      <w:spacing w:line="360" w:lineRule="auto"/>
      <w:ind w:firstLineChars="200" w:firstLine="200"/>
    </w:pPr>
    <w:rPr>
      <w:sz w:val="24"/>
      <w:szCs w:val="20"/>
    </w:rPr>
  </w:style>
  <w:style w:type="paragraph" w:customStyle="1" w:styleId="bullet">
    <w:name w:val="bullet"/>
    <w:basedOn w:val="a7"/>
    <w:qFormat/>
    <w:pPr>
      <w:numPr>
        <w:numId w:val="14"/>
      </w:numPr>
      <w:tabs>
        <w:tab w:val="left" w:pos="720"/>
      </w:tabs>
      <w:adjustRightInd w:val="0"/>
      <w:snapToGrid w:val="0"/>
      <w:spacing w:line="360" w:lineRule="auto"/>
      <w:ind w:firstLineChars="200" w:firstLine="200"/>
    </w:pPr>
    <w:rPr>
      <w:rFonts w:hAnsi="宋体"/>
      <w:szCs w:val="20"/>
    </w:rPr>
  </w:style>
  <w:style w:type="paragraph" w:customStyle="1" w:styleId="015">
    <w:name w:val="样式 标准段 + 右侧:  0 厘米 段前: 自动 段后: 自动 行距: 1.5 倍行距"/>
    <w:basedOn w:val="affffffffffffff9"/>
    <w:qFormat/>
    <w:pPr>
      <w:spacing w:line="360" w:lineRule="auto"/>
      <w:ind w:leftChars="0" w:left="0" w:right="0"/>
    </w:pPr>
  </w:style>
  <w:style w:type="paragraph" w:customStyle="1" w:styleId="affffffffffffffffa">
    <w:name w:val="项目编号"/>
    <w:basedOn w:val="a7"/>
    <w:qFormat/>
    <w:pPr>
      <w:tabs>
        <w:tab w:val="left" w:pos="840"/>
      </w:tabs>
      <w:spacing w:line="360" w:lineRule="auto"/>
      <w:ind w:left="840" w:hanging="420"/>
    </w:pPr>
    <w:rPr>
      <w:szCs w:val="21"/>
    </w:rPr>
  </w:style>
  <w:style w:type="paragraph" w:customStyle="1" w:styleId="xl140">
    <w:name w:val="xl140"/>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kern w:val="0"/>
      <w:sz w:val="22"/>
      <w:szCs w:val="20"/>
    </w:rPr>
  </w:style>
  <w:style w:type="paragraph" w:customStyle="1" w:styleId="11">
    <w:name w:val="段标题1"/>
    <w:basedOn w:val="a7"/>
    <w:qFormat/>
    <w:pPr>
      <w:numPr>
        <w:numId w:val="15"/>
      </w:numPr>
      <w:tabs>
        <w:tab w:val="clear" w:pos="1134"/>
        <w:tab w:val="left" w:pos="1140"/>
      </w:tabs>
      <w:adjustRightInd w:val="0"/>
      <w:snapToGrid w:val="0"/>
      <w:spacing w:line="480" w:lineRule="auto"/>
      <w:ind w:firstLineChars="200" w:firstLine="200"/>
      <w:textAlignment w:val="baseline"/>
    </w:pPr>
    <w:rPr>
      <w:rFonts w:hAnsi="宋体"/>
      <w:kern w:val="0"/>
      <w:sz w:val="24"/>
      <w:szCs w:val="20"/>
    </w:rPr>
  </w:style>
  <w:style w:type="paragraph" w:customStyle="1" w:styleId="1fffff3">
    <w:name w:val="表标题1"/>
    <w:basedOn w:val="a7"/>
    <w:qFormat/>
    <w:pPr>
      <w:jc w:val="center"/>
    </w:pPr>
    <w:rPr>
      <w:rFonts w:eastAsia="黑体"/>
      <w:szCs w:val="20"/>
    </w:rPr>
  </w:style>
  <w:style w:type="paragraph" w:customStyle="1" w:styleId="affffffffffffffffb">
    <w:name w:val="扉页(人员)"/>
    <w:basedOn w:val="a7"/>
    <w:qFormat/>
    <w:pPr>
      <w:adjustRightInd w:val="0"/>
      <w:snapToGrid w:val="0"/>
      <w:spacing w:line="520" w:lineRule="exact"/>
      <w:ind w:leftChars="100" w:left="100" w:firstLineChars="200" w:firstLine="420"/>
    </w:pPr>
    <w:rPr>
      <w:rFonts w:eastAsia="黑体" w:hAnsi="宋体"/>
      <w:b/>
      <w:sz w:val="32"/>
      <w:szCs w:val="20"/>
    </w:rPr>
  </w:style>
  <w:style w:type="paragraph" w:customStyle="1" w:styleId="achg0">
    <w:name w:val="a标题 chg图"/>
    <w:basedOn w:val="a7"/>
    <w:uiPriority w:val="99"/>
    <w:qFormat/>
    <w:pPr>
      <w:jc w:val="center"/>
    </w:pPr>
    <w:rPr>
      <w:rFonts w:eastAsia="仿宋_GB2312"/>
      <w:b/>
      <w:sz w:val="28"/>
      <w:szCs w:val="28"/>
    </w:rPr>
  </w:style>
  <w:style w:type="paragraph" w:customStyle="1" w:styleId="affffffffffffffffc">
    <w:name w:val="图形文字：三号"/>
    <w:basedOn w:val="a7"/>
    <w:qFormat/>
    <w:pPr>
      <w:adjustRightInd w:val="0"/>
      <w:snapToGrid w:val="0"/>
      <w:spacing w:line="240" w:lineRule="atLeast"/>
      <w:ind w:firstLineChars="200" w:firstLine="420"/>
    </w:pPr>
    <w:rPr>
      <w:rFonts w:eastAsia="仿宋_GB2312" w:hAnsi="宋体"/>
      <w:color w:val="000000"/>
      <w:sz w:val="32"/>
      <w:szCs w:val="20"/>
    </w:rPr>
  </w:style>
  <w:style w:type="paragraph" w:customStyle="1" w:styleId="xl82">
    <w:name w:val="xl82"/>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Z-">
    <w:name w:val="Z-正文"/>
    <w:basedOn w:val="a7"/>
    <w:qFormat/>
    <w:pPr>
      <w:adjustRightInd w:val="0"/>
      <w:snapToGrid w:val="0"/>
      <w:spacing w:line="300" w:lineRule="auto"/>
      <w:ind w:firstLineChars="200" w:firstLine="480"/>
    </w:pPr>
    <w:rPr>
      <w:sz w:val="24"/>
      <w:szCs w:val="20"/>
    </w:rPr>
  </w:style>
  <w:style w:type="paragraph" w:customStyle="1" w:styleId="22ndlevelh22Header2l2Heading2HiddenHeading2CC1">
    <w:name w:val="样式 标题 22nd levelh22Header 2l2Heading 2 HiddenHeading 2 CC...1"/>
    <w:basedOn w:val="a7"/>
    <w:qFormat/>
    <w:pPr>
      <w:numPr>
        <w:ilvl w:val="1"/>
        <w:numId w:val="11"/>
      </w:numPr>
      <w:tabs>
        <w:tab w:val="left" w:pos="576"/>
      </w:tabs>
      <w:adjustRightInd w:val="0"/>
      <w:snapToGrid w:val="0"/>
      <w:spacing w:line="360" w:lineRule="auto"/>
      <w:ind w:firstLineChars="200" w:firstLine="200"/>
    </w:pPr>
    <w:rPr>
      <w:rFonts w:hAnsi="宋体"/>
      <w:szCs w:val="20"/>
    </w:rPr>
  </w:style>
  <w:style w:type="paragraph" w:customStyle="1" w:styleId="BTCharCharChar">
    <w:name w:val="BT Char Char Char"/>
    <w:basedOn w:val="a7"/>
    <w:next w:val="af4"/>
    <w:qFormat/>
    <w:pPr>
      <w:spacing w:line="360" w:lineRule="auto"/>
    </w:pPr>
    <w:rPr>
      <w:sz w:val="24"/>
      <w:szCs w:val="28"/>
    </w:rPr>
  </w:style>
  <w:style w:type="paragraph" w:customStyle="1" w:styleId="1H1Heading0Header1h1Heading1AppHeader1SectionH2">
    <w:name w:val="样式 样式 样式 标题 1H1Heading 0Header1h1Heading 1 AppHeader 1Section H....2"/>
    <w:basedOn w:val="1H1Heading0Header1h1Heading1AppHeader1SectionH"/>
    <w:qFormat/>
    <w:pPr>
      <w:spacing w:after="240"/>
      <w:jc w:val="left"/>
    </w:pPr>
  </w:style>
  <w:style w:type="paragraph" w:customStyle="1" w:styleId="xl77">
    <w:name w:val="xl77"/>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226">
    <w:name w:val="样式 样式2 + 首行缩进:  2 字符"/>
    <w:basedOn w:val="2f"/>
    <w:qFormat/>
    <w:pPr>
      <w:adjustRightInd w:val="0"/>
      <w:spacing w:before="120" w:line="240" w:lineRule="auto"/>
    </w:pPr>
    <w:rPr>
      <w:kern w:val="0"/>
    </w:rPr>
  </w:style>
  <w:style w:type="paragraph" w:customStyle="1" w:styleId="0Times1">
    <w:name w:val="样式 样式 样式 样式 五号 居中 首行缩进:  0 厘米 行距: 单倍行距 + (符号) 宋体 + + (符号) Times ...1"/>
    <w:basedOn w:val="a7"/>
    <w:qFormat/>
    <w:pPr>
      <w:jc w:val="center"/>
    </w:pPr>
    <w:rPr>
      <w:rFonts w:hAnsi="宋体" w:cs="宋体"/>
      <w:szCs w:val="20"/>
    </w:rPr>
  </w:style>
  <w:style w:type="paragraph" w:customStyle="1" w:styleId="154">
    <w:name w:val="样式 正文首行缩进 + 首行缩进:  1.5 字符"/>
    <w:basedOn w:val="a7"/>
    <w:next w:val="a7"/>
    <w:qFormat/>
    <w:pPr>
      <w:adjustRightInd w:val="0"/>
      <w:snapToGrid w:val="0"/>
      <w:spacing w:line="400" w:lineRule="exact"/>
      <w:ind w:firstLineChars="200" w:firstLine="480"/>
    </w:pPr>
    <w:rPr>
      <w:rFonts w:ascii="宋体" w:hAnsi="宋体"/>
      <w:sz w:val="24"/>
      <w:szCs w:val="20"/>
    </w:rPr>
  </w:style>
  <w:style w:type="paragraph" w:customStyle="1" w:styleId="xl152">
    <w:name w:val="xl152"/>
    <w:basedOn w:val="a7"/>
    <w:qFormat/>
    <w:pPr>
      <w:widowControl/>
      <w:pBdr>
        <w:top w:val="single" w:sz="4" w:space="0" w:color="auto"/>
        <w:bottom w:val="single" w:sz="4" w:space="0" w:color="auto"/>
      </w:pBdr>
      <w:spacing w:before="100" w:beforeAutospacing="1" w:after="100" w:afterAutospacing="1"/>
      <w:jc w:val="center"/>
      <w:textAlignment w:val="center"/>
    </w:pPr>
    <w:rPr>
      <w:kern w:val="0"/>
      <w:sz w:val="24"/>
      <w:szCs w:val="20"/>
    </w:rPr>
  </w:style>
  <w:style w:type="paragraph" w:customStyle="1" w:styleId="xl113">
    <w:name w:val="xl113"/>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affffffffffffffffd">
    <w:name w:val="文档名称(前)"/>
    <w:basedOn w:val="a7"/>
    <w:qFormat/>
    <w:pPr>
      <w:adjustRightInd w:val="0"/>
      <w:snapToGrid w:val="0"/>
      <w:spacing w:line="520" w:lineRule="exact"/>
      <w:ind w:firstLineChars="200" w:firstLine="420"/>
      <w:jc w:val="center"/>
    </w:pPr>
    <w:rPr>
      <w:rFonts w:eastAsia="黑体" w:hAnsi="宋体"/>
      <w:b/>
      <w:sz w:val="52"/>
      <w:szCs w:val="20"/>
    </w:rPr>
  </w:style>
  <w:style w:type="paragraph" w:customStyle="1" w:styleId="xl179">
    <w:name w:val="xl179"/>
    <w:basedOn w:val="a7"/>
    <w:qFormat/>
    <w:pPr>
      <w:widowControl/>
      <w:pBdr>
        <w:top w:val="single" w:sz="4" w:space="0" w:color="auto"/>
        <w:bottom w:val="single" w:sz="4" w:space="0" w:color="auto"/>
        <w:right w:val="single" w:sz="4" w:space="0" w:color="auto"/>
      </w:pBdr>
      <w:shd w:val="clear" w:color="auto" w:fill="D8D8D8"/>
      <w:spacing w:before="100" w:beforeAutospacing="1" w:after="100" w:afterAutospacing="1" w:line="360" w:lineRule="auto"/>
      <w:jc w:val="center"/>
    </w:pPr>
    <w:rPr>
      <w:rFonts w:ascii="微软雅黑" w:eastAsia="微软雅黑" w:cs="宋体"/>
      <w:b/>
      <w:bCs/>
      <w:kern w:val="0"/>
      <w:sz w:val="18"/>
      <w:szCs w:val="18"/>
    </w:rPr>
  </w:style>
  <w:style w:type="paragraph" w:customStyle="1" w:styleId="4f3">
    <w:name w:val="正文4"/>
    <w:basedOn w:val="a7"/>
    <w:qFormat/>
    <w:pPr>
      <w:tabs>
        <w:tab w:val="left" w:pos="-1400"/>
        <w:tab w:val="left" w:pos="980"/>
      </w:tabs>
      <w:adjustRightInd w:val="0"/>
      <w:snapToGrid w:val="0"/>
      <w:spacing w:before="60" w:after="60" w:line="360" w:lineRule="auto"/>
      <w:ind w:left="980" w:firstLineChars="200" w:hanging="420"/>
    </w:pPr>
    <w:rPr>
      <w:rFonts w:hAnsi="宋体"/>
      <w:sz w:val="24"/>
      <w:szCs w:val="20"/>
    </w:rPr>
  </w:style>
  <w:style w:type="paragraph" w:customStyle="1" w:styleId="sma">
    <w:name w:val="sma."/>
    <w:basedOn w:val="a7"/>
    <w:qFormat/>
    <w:pPr>
      <w:widowControl/>
      <w:tabs>
        <w:tab w:val="left" w:pos="1588"/>
        <w:tab w:val="left" w:pos="2940"/>
      </w:tabs>
      <w:spacing w:before="240" w:line="240" w:lineRule="atLeast"/>
      <w:ind w:left="1588" w:hanging="454"/>
    </w:pPr>
    <w:rPr>
      <w:sz w:val="24"/>
      <w:szCs w:val="20"/>
    </w:rPr>
  </w:style>
  <w:style w:type="paragraph" w:customStyle="1" w:styleId="6001">
    <w:name w:val="样式 样式6 + 首行缩进:  0.01 厘米"/>
    <w:basedOn w:val="64"/>
    <w:qFormat/>
    <w:pPr>
      <w:spacing w:line="240" w:lineRule="auto"/>
      <w:ind w:rightChars="-200" w:right="-200"/>
      <w:jc w:val="center"/>
    </w:pPr>
    <w:rPr>
      <w:rFonts w:ascii="仿宋_GB2312" w:eastAsia="仿宋_GB2312"/>
      <w:sz w:val="32"/>
    </w:rPr>
  </w:style>
  <w:style w:type="paragraph" w:customStyle="1" w:styleId="0992">
    <w:name w:val="样式 正文文本 + 首行缩进:  0.99 厘米 行距: 2 倍行距"/>
    <w:basedOn w:val="af1"/>
    <w:qFormat/>
    <w:pPr>
      <w:tabs>
        <w:tab w:val="clear" w:pos="567"/>
      </w:tabs>
      <w:spacing w:before="0" w:line="480" w:lineRule="auto"/>
      <w:ind w:firstLine="560"/>
    </w:pPr>
    <w:rPr>
      <w:rFonts w:ascii="Times New Roman" w:hAnsi="Times New Roman"/>
      <w:color w:val="000000"/>
      <w:kern w:val="0"/>
      <w:szCs w:val="20"/>
    </w:rPr>
  </w:style>
  <w:style w:type="paragraph" w:customStyle="1" w:styleId="xl98">
    <w:name w:val="xl98"/>
    <w:basedOn w:val="a7"/>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0"/>
    </w:rPr>
  </w:style>
  <w:style w:type="paragraph" w:customStyle="1" w:styleId="1CharCharCharCharCharCharChar">
    <w:name w:val="1 Char Char Char Char Char Char Char"/>
    <w:basedOn w:val="a7"/>
    <w:qFormat/>
    <w:pPr>
      <w:adjustRightInd w:val="0"/>
      <w:snapToGrid w:val="0"/>
      <w:spacing w:line="360" w:lineRule="auto"/>
      <w:ind w:firstLineChars="200" w:firstLine="420"/>
      <w:jc w:val="left"/>
    </w:pPr>
    <w:rPr>
      <w:rFonts w:ascii="Tahoma" w:hAnsi="Tahoma"/>
      <w:sz w:val="24"/>
      <w:szCs w:val="20"/>
    </w:rPr>
  </w:style>
  <w:style w:type="paragraph" w:customStyle="1" w:styleId="CharChar1CharChar1CharCharCharCharCharChar">
    <w:name w:val="Char Char1 Char Char1 Char Char Char Char Char Char"/>
    <w:basedOn w:val="a7"/>
    <w:qFormat/>
    <w:pPr>
      <w:widowControl/>
      <w:spacing w:line="360" w:lineRule="auto"/>
      <w:ind w:firstLineChars="200" w:firstLine="200"/>
      <w:jc w:val="left"/>
    </w:pPr>
    <w:rPr>
      <w:rFonts w:ascii="Verdana" w:hAnsi="Verdana"/>
      <w:kern w:val="0"/>
      <w:sz w:val="20"/>
      <w:szCs w:val="20"/>
      <w:lang w:eastAsia="en-US"/>
    </w:rPr>
  </w:style>
  <w:style w:type="paragraph" w:customStyle="1" w:styleId="xl99">
    <w:name w:val="xl99"/>
    <w:basedOn w:val="a7"/>
    <w:qFormat/>
    <w:pPr>
      <w:widowControl/>
      <w:pBdr>
        <w:bottom w:val="single" w:sz="4" w:space="0" w:color="auto"/>
        <w:right w:val="single" w:sz="4" w:space="0" w:color="auto"/>
      </w:pBdr>
      <w:spacing w:before="100" w:beforeAutospacing="1" w:after="100" w:afterAutospacing="1"/>
      <w:jc w:val="left"/>
      <w:textAlignment w:val="center"/>
    </w:pPr>
    <w:rPr>
      <w:rFonts w:ascii="宋体" w:hAnsi="宋体"/>
      <w:kern w:val="0"/>
      <w:sz w:val="24"/>
      <w:szCs w:val="20"/>
    </w:rPr>
  </w:style>
  <w:style w:type="paragraph" w:customStyle="1" w:styleId="2ffa">
    <w:name w:val="报标2"/>
    <w:basedOn w:val="a7"/>
    <w:uiPriority w:val="99"/>
    <w:qFormat/>
    <w:pPr>
      <w:spacing w:before="120" w:after="120" w:line="480" w:lineRule="atLeast"/>
      <w:outlineLvl w:val="1"/>
    </w:pPr>
    <w:rPr>
      <w:rFonts w:eastAsia="黑体"/>
      <w:sz w:val="30"/>
      <w:szCs w:val="30"/>
    </w:rPr>
  </w:style>
  <w:style w:type="paragraph" w:customStyle="1" w:styleId="xl105">
    <w:name w:val="xl105"/>
    <w:basedOn w:val="a7"/>
    <w:qFormat/>
    <w:pPr>
      <w:widowControl/>
      <w:pBdr>
        <w:top w:val="single" w:sz="4" w:space="0" w:color="auto"/>
        <w:right w:val="single" w:sz="4" w:space="0" w:color="auto"/>
      </w:pBdr>
      <w:spacing w:before="100" w:beforeAutospacing="1" w:after="100" w:afterAutospacing="1"/>
      <w:jc w:val="center"/>
      <w:textAlignment w:val="center"/>
    </w:pPr>
    <w:rPr>
      <w:rFonts w:ascii="宋体" w:hAnsi="宋体"/>
      <w:kern w:val="0"/>
      <w:sz w:val="22"/>
      <w:szCs w:val="20"/>
    </w:rPr>
  </w:style>
  <w:style w:type="paragraph" w:customStyle="1" w:styleId="usezw">
    <w:name w:val="usezw"/>
    <w:basedOn w:val="a7"/>
    <w:qFormat/>
    <w:pPr>
      <w:spacing w:line="360" w:lineRule="auto"/>
      <w:ind w:firstLineChars="200" w:firstLine="480"/>
      <w:jc w:val="left"/>
    </w:pPr>
    <w:rPr>
      <w:rFonts w:ascii="宋体" w:hAnsi="宋体"/>
      <w:bCs/>
      <w:sz w:val="24"/>
      <w:szCs w:val="21"/>
    </w:rPr>
  </w:style>
  <w:style w:type="paragraph" w:customStyle="1" w:styleId="2250">
    <w:name w:val="样式 首行缩进:  2.25 字符"/>
    <w:basedOn w:val="a7"/>
    <w:qFormat/>
    <w:pPr>
      <w:adjustRightInd w:val="0"/>
      <w:snapToGrid w:val="0"/>
      <w:spacing w:line="360" w:lineRule="auto"/>
      <w:ind w:firstLineChars="225" w:firstLine="225"/>
    </w:pPr>
    <w:rPr>
      <w:rFonts w:hAnsi="宋体"/>
      <w:sz w:val="24"/>
      <w:szCs w:val="20"/>
    </w:rPr>
  </w:style>
  <w:style w:type="paragraph" w:customStyle="1" w:styleId="affffffffffffffffe">
    <w:name w:val="图文(五号中)"/>
    <w:basedOn w:val="a7"/>
    <w:qFormat/>
    <w:pPr>
      <w:adjustRightInd w:val="0"/>
      <w:snapToGrid w:val="0"/>
      <w:spacing w:line="360" w:lineRule="auto"/>
      <w:ind w:firstLineChars="200" w:firstLine="420"/>
      <w:jc w:val="center"/>
    </w:pPr>
    <w:rPr>
      <w:rFonts w:eastAsia="仿宋_GB2312" w:hAnsi="宋体"/>
      <w:szCs w:val="20"/>
    </w:rPr>
  </w:style>
  <w:style w:type="paragraph" w:customStyle="1" w:styleId="afffffffffffffffff">
    <w:name w:val="图文(四号左)"/>
    <w:basedOn w:val="a7"/>
    <w:qFormat/>
    <w:pPr>
      <w:adjustRightInd w:val="0"/>
      <w:snapToGrid w:val="0"/>
      <w:spacing w:line="360" w:lineRule="auto"/>
      <w:ind w:firstLineChars="200" w:firstLine="420"/>
      <w:jc w:val="left"/>
    </w:pPr>
    <w:rPr>
      <w:rFonts w:eastAsia="仿宋_GB2312" w:hAnsi="宋体"/>
      <w:sz w:val="28"/>
      <w:szCs w:val="20"/>
    </w:rPr>
  </w:style>
  <w:style w:type="paragraph" w:customStyle="1" w:styleId="afffffffffffffffff0">
    <w:name w:val="正文使用"/>
    <w:basedOn w:val="a7"/>
    <w:qFormat/>
    <w:pPr>
      <w:adjustRightInd w:val="0"/>
      <w:snapToGrid w:val="0"/>
      <w:spacing w:line="360" w:lineRule="auto"/>
      <w:ind w:firstLineChars="200" w:firstLine="200"/>
    </w:pPr>
    <w:rPr>
      <w:rFonts w:ascii="Courier New" w:hAnsi="Courier New"/>
      <w:sz w:val="24"/>
      <w:szCs w:val="28"/>
    </w:rPr>
  </w:style>
  <w:style w:type="paragraph" w:customStyle="1" w:styleId="2ffb">
    <w:name w:val="样式 标题 2 + 黑体 居中"/>
    <w:basedOn w:val="23"/>
    <w:qFormat/>
    <w:pPr>
      <w:pageBreakBefore/>
      <w:tabs>
        <w:tab w:val="left" w:pos="567"/>
      </w:tabs>
      <w:autoSpaceDE/>
      <w:autoSpaceDN/>
      <w:adjustRightInd/>
      <w:spacing w:before="260" w:after="260" w:line="415" w:lineRule="auto"/>
      <w:ind w:left="567" w:firstLineChars="200" w:firstLine="200"/>
    </w:pPr>
    <w:rPr>
      <w:rFonts w:ascii="黑体" w:hAnsi="Times New Roman" w:cs="宋体"/>
      <w:bCs/>
      <w:sz w:val="32"/>
    </w:rPr>
  </w:style>
  <w:style w:type="paragraph" w:customStyle="1" w:styleId="Preformatted">
    <w:name w:val="Preformatted"/>
    <w:basedOn w:val="a7"/>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ffffffffffffffff1">
    <w:name w:val="图名"/>
    <w:basedOn w:val="a7"/>
    <w:uiPriority w:val="99"/>
    <w:qFormat/>
    <w:pPr>
      <w:spacing w:line="264" w:lineRule="auto"/>
      <w:jc w:val="center"/>
    </w:pPr>
    <w:rPr>
      <w:rFonts w:eastAsia="黑体"/>
      <w:szCs w:val="20"/>
    </w:rPr>
  </w:style>
  <w:style w:type="paragraph" w:customStyle="1" w:styleId="1121225">
    <w:name w:val="样式 标题 1 + (中文) 黑体 三号 非加粗 居中 段前: 12 磅 段后: 12 磅 行距: 最小值 25 磅"/>
    <w:basedOn w:val="16"/>
    <w:qFormat/>
    <w:pPr>
      <w:autoSpaceDE/>
      <w:autoSpaceDN/>
      <w:adjustRightInd/>
      <w:spacing w:after="240" w:line="500" w:lineRule="atLeast"/>
      <w:jc w:val="left"/>
    </w:pPr>
    <w:rPr>
      <w:rFonts w:ascii="Times New Roman" w:eastAsia="黑体"/>
    </w:rPr>
  </w:style>
  <w:style w:type="paragraph" w:customStyle="1" w:styleId="CM78">
    <w:name w:val="CM78"/>
    <w:basedOn w:val="Default"/>
    <w:next w:val="Default"/>
    <w:uiPriority w:val="99"/>
    <w:qFormat/>
    <w:rPr>
      <w:rFonts w:ascii="宋体" w:hAnsi="Calibri" w:cs="Times New Roman"/>
      <w:color w:val="auto"/>
    </w:rPr>
  </w:style>
  <w:style w:type="paragraph" w:customStyle="1" w:styleId="12526615">
    <w:name w:val="样式 样式 标题 1 + 行距: 最小值 25 磅2 + 小二 段前: 6 磅 段后: 6 磅 行距: 1.5 倍行距"/>
    <w:basedOn w:val="1252"/>
    <w:qFormat/>
  </w:style>
  <w:style w:type="paragraph" w:customStyle="1" w:styleId="xl103">
    <w:name w:val="xl103"/>
    <w:basedOn w:val="a7"/>
    <w:qFormat/>
    <w:pPr>
      <w:widowControl/>
      <w:spacing w:before="100" w:beforeAutospacing="1" w:after="100" w:afterAutospacing="1"/>
      <w:jc w:val="center"/>
      <w:textAlignment w:val="center"/>
    </w:pPr>
    <w:rPr>
      <w:rFonts w:ascii="宋体" w:hAnsi="宋体"/>
      <w:kern w:val="0"/>
      <w:sz w:val="22"/>
      <w:szCs w:val="20"/>
    </w:rPr>
  </w:style>
  <w:style w:type="paragraph" w:customStyle="1" w:styleId="xl81">
    <w:name w:val="xl81"/>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kern w:val="0"/>
      <w:sz w:val="20"/>
      <w:szCs w:val="20"/>
    </w:rPr>
  </w:style>
  <w:style w:type="paragraph" w:customStyle="1" w:styleId="afffffffffffffffff2">
    <w:name w:val="项目符号式标题"/>
    <w:basedOn w:val="a7"/>
    <w:qFormat/>
    <w:pPr>
      <w:spacing w:beforeLines="50" w:afterLines="50" w:line="288" w:lineRule="auto"/>
      <w:ind w:left="1130" w:hanging="420"/>
    </w:pPr>
    <w:rPr>
      <w:b/>
      <w:sz w:val="24"/>
    </w:rPr>
  </w:style>
  <w:style w:type="paragraph" w:customStyle="1" w:styleId="xl94">
    <w:name w:val="xl94"/>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4"/>
      <w:szCs w:val="20"/>
    </w:rPr>
  </w:style>
  <w:style w:type="paragraph" w:customStyle="1" w:styleId="5b">
    <w:name w:val="样式5"/>
    <w:basedOn w:val="a7"/>
    <w:qFormat/>
    <w:pPr>
      <w:adjustRightInd w:val="0"/>
      <w:snapToGrid w:val="0"/>
      <w:spacing w:line="360" w:lineRule="auto"/>
      <w:ind w:firstLineChars="200" w:firstLine="420"/>
    </w:pPr>
    <w:rPr>
      <w:rFonts w:eastAsia="黑体" w:hAnsi="宋体"/>
      <w:b/>
      <w:sz w:val="44"/>
      <w:szCs w:val="20"/>
    </w:rPr>
  </w:style>
  <w:style w:type="paragraph" w:customStyle="1" w:styleId="122">
    <w:name w:val="样式 样式1 + 首行缩进:  2 字符"/>
    <w:basedOn w:val="1ffb"/>
    <w:qFormat/>
    <w:pPr>
      <w:pBdr>
        <w:bottom w:val="none" w:sz="0" w:space="0" w:color="auto"/>
      </w:pBdr>
      <w:tabs>
        <w:tab w:val="clear" w:pos="4153"/>
        <w:tab w:val="clear" w:pos="8306"/>
      </w:tabs>
      <w:adjustRightInd w:val="0"/>
      <w:snapToGrid/>
      <w:spacing w:before="120"/>
      <w:jc w:val="center"/>
    </w:pPr>
    <w:rPr>
      <w:rFonts w:hAnsi="宋体"/>
      <w:sz w:val="24"/>
      <w:szCs w:val="20"/>
    </w:rPr>
  </w:style>
  <w:style w:type="paragraph" w:customStyle="1" w:styleId="Style9">
    <w:name w:val="_Style 9"/>
    <w:basedOn w:val="a7"/>
    <w:qFormat/>
    <w:pPr>
      <w:spacing w:line="360" w:lineRule="auto"/>
      <w:ind w:firstLineChars="200" w:firstLine="200"/>
    </w:pPr>
    <w:rPr>
      <w:rFonts w:ascii="Calibri" w:eastAsia="仿宋_GB2312" w:hAnsi="Calibri"/>
      <w:sz w:val="24"/>
      <w:szCs w:val="22"/>
    </w:rPr>
  </w:style>
  <w:style w:type="paragraph" w:customStyle="1" w:styleId="2H2UNDERRUBRIK1-2h2l22ndlevel2Header22my2">
    <w:name w:val="样式 样式 标题 2节H2UNDERRUBRIK 1-2h2l22nd level2Header 2标题 2my2... + 黑色"/>
    <w:basedOn w:val="a7"/>
    <w:qFormat/>
    <w:pPr>
      <w:keepNext/>
      <w:keepLines/>
      <w:spacing w:before="120" w:after="120" w:line="500" w:lineRule="atLeast"/>
      <w:outlineLvl w:val="1"/>
    </w:pPr>
    <w:rPr>
      <w:rFonts w:eastAsia="黑体"/>
      <w:color w:val="000000"/>
      <w:sz w:val="30"/>
      <w:szCs w:val="20"/>
    </w:rPr>
  </w:style>
  <w:style w:type="paragraph" w:customStyle="1" w:styleId="afffffffffffffffff3">
    <w:name w:val="图文(小四左)"/>
    <w:basedOn w:val="a7"/>
    <w:qFormat/>
    <w:pPr>
      <w:adjustRightInd w:val="0"/>
      <w:snapToGrid w:val="0"/>
      <w:spacing w:line="360" w:lineRule="auto"/>
      <w:ind w:firstLineChars="200" w:firstLine="420"/>
      <w:jc w:val="left"/>
    </w:pPr>
    <w:rPr>
      <w:rFonts w:eastAsia="仿宋_GB2312" w:hAnsi="宋体"/>
      <w:sz w:val="24"/>
      <w:szCs w:val="20"/>
    </w:rPr>
  </w:style>
  <w:style w:type="paragraph" w:customStyle="1" w:styleId="118">
    <w:name w:val="标题 11"/>
    <w:basedOn w:val="a7"/>
    <w:next w:val="a7"/>
    <w:qFormat/>
    <w:pPr>
      <w:keepNext/>
      <w:keepLines/>
      <w:adjustRightInd w:val="0"/>
      <w:snapToGrid w:val="0"/>
      <w:spacing w:before="340" w:after="330" w:line="576" w:lineRule="auto"/>
      <w:ind w:left="425" w:firstLineChars="200" w:firstLine="200"/>
      <w:outlineLvl w:val="0"/>
    </w:pPr>
    <w:rPr>
      <w:rFonts w:hint="eastAsia"/>
      <w:b/>
      <w:kern w:val="44"/>
      <w:sz w:val="44"/>
      <w:szCs w:val="20"/>
    </w:rPr>
  </w:style>
  <w:style w:type="paragraph" w:customStyle="1" w:styleId="afffffffffffffffff4">
    <w:name w:val="目录(标题)"/>
    <w:basedOn w:val="a7"/>
    <w:qFormat/>
    <w:pPr>
      <w:adjustRightInd w:val="0"/>
      <w:snapToGrid w:val="0"/>
      <w:spacing w:line="360" w:lineRule="auto"/>
      <w:ind w:firstLineChars="200" w:firstLine="420"/>
      <w:jc w:val="center"/>
    </w:pPr>
    <w:rPr>
      <w:rFonts w:eastAsia="黑体" w:hAnsi="宋体"/>
      <w:b/>
      <w:sz w:val="44"/>
      <w:szCs w:val="20"/>
    </w:rPr>
  </w:style>
  <w:style w:type="paragraph" w:customStyle="1" w:styleId="afffffffffffffffff5">
    <w:name w:val="样式 宋体 加粗 左"/>
    <w:basedOn w:val="a7"/>
    <w:qFormat/>
    <w:pPr>
      <w:adjustRightInd w:val="0"/>
      <w:snapToGrid w:val="0"/>
      <w:spacing w:beforeLines="50" w:afterLines="50" w:line="360" w:lineRule="auto"/>
      <w:ind w:firstLineChars="200" w:firstLine="420"/>
      <w:jc w:val="left"/>
    </w:pPr>
    <w:rPr>
      <w:rFonts w:ascii="宋体" w:hAnsi="宋体"/>
      <w:b/>
      <w:kern w:val="0"/>
      <w:sz w:val="24"/>
      <w:szCs w:val="20"/>
    </w:rPr>
  </w:style>
  <w:style w:type="paragraph" w:customStyle="1" w:styleId="CharChar2CharChar">
    <w:name w:val="Char Char2 Char Char"/>
    <w:basedOn w:val="a7"/>
    <w:qFormat/>
    <w:pPr>
      <w:adjustRightInd w:val="0"/>
      <w:snapToGrid w:val="0"/>
      <w:spacing w:line="360" w:lineRule="auto"/>
      <w:ind w:firstLineChars="170" w:firstLine="357"/>
    </w:pPr>
    <w:rPr>
      <w:rFonts w:ascii="Tahoma" w:hAnsi="Tahoma"/>
      <w:szCs w:val="20"/>
    </w:rPr>
  </w:style>
  <w:style w:type="paragraph" w:customStyle="1" w:styleId="xl86">
    <w:name w:val="xl86"/>
    <w:basedOn w:val="a7"/>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18"/>
      <w:szCs w:val="20"/>
    </w:rPr>
  </w:style>
  <w:style w:type="paragraph" w:customStyle="1" w:styleId="xl149">
    <w:name w:val="xl149"/>
    <w:basedOn w:val="a7"/>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kern w:val="0"/>
      <w:sz w:val="24"/>
      <w:szCs w:val="20"/>
    </w:rPr>
  </w:style>
  <w:style w:type="paragraph" w:customStyle="1" w:styleId="xl138">
    <w:name w:val="xl138"/>
    <w:basedOn w:val="a7"/>
    <w:qFormat/>
    <w:pPr>
      <w:widowControl/>
      <w:pBdr>
        <w:bottom w:val="single" w:sz="4" w:space="0" w:color="auto"/>
        <w:right w:val="single" w:sz="4" w:space="0" w:color="auto"/>
      </w:pBdr>
      <w:spacing w:before="100" w:beforeAutospacing="1" w:after="100" w:afterAutospacing="1"/>
      <w:jc w:val="left"/>
      <w:textAlignment w:val="center"/>
    </w:pPr>
    <w:rPr>
      <w:rFonts w:ascii="宋体" w:hAnsi="宋体"/>
      <w:i/>
      <w:kern w:val="0"/>
      <w:sz w:val="24"/>
      <w:szCs w:val="20"/>
    </w:rPr>
  </w:style>
  <w:style w:type="paragraph" w:customStyle="1" w:styleId="afffffffffffffffff6">
    <w:name w:val="图表文字"/>
    <w:basedOn w:val="a7"/>
    <w:qFormat/>
    <w:pPr>
      <w:adjustRightInd w:val="0"/>
      <w:snapToGrid w:val="0"/>
      <w:spacing w:line="360" w:lineRule="auto"/>
      <w:ind w:firstLineChars="200" w:firstLine="420"/>
      <w:jc w:val="center"/>
    </w:pPr>
    <w:rPr>
      <w:rFonts w:hAnsi="宋体"/>
      <w:sz w:val="18"/>
      <w:szCs w:val="20"/>
    </w:rPr>
  </w:style>
  <w:style w:type="paragraph" w:customStyle="1" w:styleId="155">
    <w:name w:val="样式 条目 + 行距: 1.5 倍行距"/>
    <w:basedOn w:val="a7"/>
    <w:qFormat/>
    <w:pPr>
      <w:adjustRightInd w:val="0"/>
      <w:snapToGrid w:val="0"/>
      <w:spacing w:before="40" w:after="40" w:line="360" w:lineRule="auto"/>
      <w:ind w:firstLineChars="200" w:firstLine="420"/>
      <w:outlineLvl w:val="2"/>
    </w:pPr>
    <w:rPr>
      <w:rFonts w:hAnsi="宋体"/>
      <w:b/>
      <w:szCs w:val="20"/>
    </w:rPr>
  </w:style>
  <w:style w:type="paragraph" w:customStyle="1" w:styleId="afffffffffffffffff7">
    <w:name w:val="小括号标题"/>
    <w:basedOn w:val="a7"/>
    <w:qFormat/>
    <w:pPr>
      <w:spacing w:line="360" w:lineRule="auto"/>
    </w:pPr>
    <w:rPr>
      <w:rFonts w:cs="宋体"/>
      <w:sz w:val="24"/>
      <w:szCs w:val="20"/>
    </w:rPr>
  </w:style>
  <w:style w:type="paragraph" w:customStyle="1" w:styleId="z-2">
    <w:name w:val="z-窗体底端2"/>
    <w:basedOn w:val="a7"/>
    <w:next w:val="a7"/>
    <w:qFormat/>
    <w:pPr>
      <w:pBdr>
        <w:top w:val="single" w:sz="6" w:space="1" w:color="auto"/>
      </w:pBdr>
      <w:jc w:val="center"/>
    </w:pPr>
    <w:rPr>
      <w:rFonts w:ascii="Arial" w:hAnsi="Arial"/>
      <w:vanish/>
      <w:kern w:val="0"/>
      <w:sz w:val="16"/>
    </w:rPr>
  </w:style>
  <w:style w:type="character" w:customStyle="1" w:styleId="z-Char1">
    <w:name w:val="z-窗体底端 Char1"/>
    <w:basedOn w:val="a9"/>
    <w:uiPriority w:val="99"/>
    <w:semiHidden/>
    <w:qFormat/>
    <w:rPr>
      <w:rFonts w:ascii="Arial" w:hAnsi="Arial" w:cs="Arial"/>
      <w:vanish/>
      <w:kern w:val="2"/>
      <w:sz w:val="16"/>
      <w:szCs w:val="16"/>
    </w:rPr>
  </w:style>
  <w:style w:type="character" w:customStyle="1" w:styleId="2ffc">
    <w:name w:val="明显强调2"/>
    <w:uiPriority w:val="21"/>
    <w:qFormat/>
    <w:rPr>
      <w:b/>
      <w:bCs/>
      <w:i/>
      <w:iCs/>
      <w:color w:val="4F81BD"/>
      <w:sz w:val="22"/>
      <w:szCs w:val="22"/>
    </w:rPr>
  </w:style>
  <w:style w:type="character" w:customStyle="1" w:styleId="3f7">
    <w:name w:val="书籍标题3"/>
    <w:uiPriority w:val="33"/>
    <w:qFormat/>
    <w:rPr>
      <w:rFonts w:ascii="Cambria" w:eastAsia="宋体" w:hAnsi="Cambria" w:cs="Times New Roman"/>
      <w:b/>
      <w:bCs/>
      <w:i/>
      <w:iCs/>
      <w:color w:val="auto"/>
    </w:rPr>
  </w:style>
  <w:style w:type="character" w:customStyle="1" w:styleId="2ffd">
    <w:name w:val="明显参考2"/>
    <w:uiPriority w:val="32"/>
    <w:qFormat/>
    <w:rPr>
      <w:b/>
      <w:bCs/>
      <w:color w:val="76923C"/>
      <w:u w:val="single" w:color="9BBB59"/>
    </w:rPr>
  </w:style>
  <w:style w:type="paragraph" w:customStyle="1" w:styleId="z-20">
    <w:name w:val="z-窗体顶端2"/>
    <w:basedOn w:val="a7"/>
    <w:next w:val="a7"/>
    <w:qFormat/>
    <w:pPr>
      <w:pBdr>
        <w:bottom w:val="single" w:sz="6" w:space="1" w:color="auto"/>
      </w:pBdr>
      <w:jc w:val="center"/>
    </w:pPr>
    <w:rPr>
      <w:rFonts w:ascii="Arial" w:hAnsi="Arial"/>
      <w:vanish/>
      <w:kern w:val="0"/>
      <w:sz w:val="16"/>
    </w:rPr>
  </w:style>
  <w:style w:type="character" w:customStyle="1" w:styleId="z-Char10">
    <w:name w:val="z-窗体顶端 Char1"/>
    <w:basedOn w:val="a9"/>
    <w:uiPriority w:val="99"/>
    <w:semiHidden/>
    <w:qFormat/>
    <w:rPr>
      <w:rFonts w:ascii="Arial" w:hAnsi="Arial" w:cs="Arial"/>
      <w:vanish/>
      <w:kern w:val="2"/>
      <w:sz w:val="16"/>
      <w:szCs w:val="16"/>
    </w:rPr>
  </w:style>
  <w:style w:type="character" w:customStyle="1" w:styleId="2ffe">
    <w:name w:val="不明显参考2"/>
    <w:uiPriority w:val="31"/>
    <w:qFormat/>
    <w:rPr>
      <w:color w:val="auto"/>
      <w:u w:val="single" w:color="9BBB59"/>
    </w:rPr>
  </w:style>
  <w:style w:type="character" w:customStyle="1" w:styleId="3f8">
    <w:name w:val="不明显强调3"/>
    <w:uiPriority w:val="19"/>
    <w:qFormat/>
    <w:rPr>
      <w:i/>
      <w:iCs/>
      <w:color w:val="5A5A5A"/>
    </w:rPr>
  </w:style>
  <w:style w:type="paragraph" w:customStyle="1" w:styleId="TOC30">
    <w:name w:val="TOC 标题3"/>
    <w:basedOn w:val="16"/>
    <w:next w:val="a7"/>
    <w:uiPriority w:val="39"/>
    <w:qFormat/>
    <w:pPr>
      <w:widowControl/>
      <w:autoSpaceDE/>
      <w:autoSpaceDN/>
      <w:adjustRightInd/>
      <w:spacing w:before="480" w:after="0" w:line="276" w:lineRule="auto"/>
      <w:jc w:val="left"/>
      <w:outlineLvl w:val="9"/>
    </w:pPr>
    <w:rPr>
      <w:rFonts w:ascii="Cambria" w:hAnsi="Cambria"/>
      <w:color w:val="365F91"/>
      <w:kern w:val="0"/>
      <w:sz w:val="28"/>
    </w:rPr>
  </w:style>
  <w:style w:type="character" w:customStyle="1" w:styleId="Charfffe">
    <w:name w:val="扉页名称 Char"/>
    <w:link w:val="afffffffffffffffff8"/>
    <w:qFormat/>
    <w:rPr>
      <w:rFonts w:ascii="Arial" w:hAnsi="Arial" w:cs="Courier New"/>
      <w:b/>
      <w:bCs/>
      <w:sz w:val="28"/>
      <w:szCs w:val="21"/>
    </w:rPr>
  </w:style>
  <w:style w:type="paragraph" w:customStyle="1" w:styleId="afffffffffffffffff8">
    <w:name w:val="扉页名称"/>
    <w:basedOn w:val="a7"/>
    <w:link w:val="Charfffe"/>
    <w:qFormat/>
    <w:pPr>
      <w:spacing w:line="0" w:lineRule="atLeast"/>
      <w:jc w:val="left"/>
    </w:pPr>
    <w:rPr>
      <w:rFonts w:ascii="Arial" w:hAnsi="Arial" w:cs="Courier New"/>
      <w:b/>
      <w:bCs/>
      <w:kern w:val="0"/>
      <w:sz w:val="28"/>
      <w:szCs w:val="21"/>
    </w:rPr>
  </w:style>
  <w:style w:type="character" w:customStyle="1" w:styleId="Charffff">
    <w:name w:val="落款 Char"/>
    <w:link w:val="afffffffffffffffff9"/>
    <w:qFormat/>
    <w:rPr>
      <w:rFonts w:ascii="Arial" w:eastAsia="黑体" w:hAnsi="Arial" w:cs="Courier New"/>
      <w:b/>
      <w:bCs/>
      <w:spacing w:val="10"/>
      <w:sz w:val="32"/>
      <w:szCs w:val="21"/>
    </w:rPr>
  </w:style>
  <w:style w:type="paragraph" w:customStyle="1" w:styleId="afffffffffffffffff9">
    <w:name w:val="落款"/>
    <w:basedOn w:val="a7"/>
    <w:link w:val="Charffff"/>
    <w:qFormat/>
    <w:pPr>
      <w:spacing w:before="120" w:line="500" w:lineRule="atLeast"/>
      <w:jc w:val="center"/>
    </w:pPr>
    <w:rPr>
      <w:rFonts w:ascii="Arial" w:eastAsia="黑体" w:hAnsi="Arial" w:cs="Courier New"/>
      <w:b/>
      <w:bCs/>
      <w:spacing w:val="10"/>
      <w:kern w:val="0"/>
      <w:sz w:val="32"/>
      <w:szCs w:val="21"/>
    </w:rPr>
  </w:style>
  <w:style w:type="character" w:customStyle="1" w:styleId="Charffff0">
    <w:name w:val="扉页内容 Char"/>
    <w:link w:val="afffffffffffffffffa"/>
    <w:qFormat/>
    <w:rPr>
      <w:rFonts w:ascii="Arial" w:hAnsi="Arial" w:cs="Courier New"/>
      <w:b/>
      <w:bCs/>
      <w:sz w:val="24"/>
      <w:szCs w:val="21"/>
    </w:rPr>
  </w:style>
  <w:style w:type="paragraph" w:customStyle="1" w:styleId="afffffffffffffffffa">
    <w:name w:val="扉页内容"/>
    <w:basedOn w:val="afffffffffffffffff8"/>
    <w:link w:val="Charffff0"/>
    <w:qFormat/>
    <w:pPr>
      <w:spacing w:line="360" w:lineRule="atLeast"/>
      <w:ind w:firstLine="4411"/>
    </w:pPr>
    <w:rPr>
      <w:sz w:val="24"/>
    </w:rPr>
  </w:style>
  <w:style w:type="character" w:customStyle="1" w:styleId="Charffff1">
    <w:name w:val="扉页签字 Char"/>
    <w:link w:val="afffffffffffffffffb"/>
    <w:qFormat/>
    <w:rPr>
      <w:rFonts w:ascii="Arial" w:hAnsi="Arial" w:cs="Courier New"/>
      <w:b/>
      <w:bCs/>
      <w:sz w:val="36"/>
      <w:szCs w:val="36"/>
    </w:rPr>
  </w:style>
  <w:style w:type="paragraph" w:customStyle="1" w:styleId="afffffffffffffffffb">
    <w:name w:val="扉页签字"/>
    <w:basedOn w:val="afffffffffffffffff8"/>
    <w:link w:val="Charffff1"/>
    <w:qFormat/>
    <w:pPr>
      <w:ind w:firstLine="658"/>
    </w:pPr>
    <w:rPr>
      <w:sz w:val="36"/>
      <w:szCs w:val="36"/>
    </w:rPr>
  </w:style>
  <w:style w:type="paragraph" w:customStyle="1" w:styleId="Style1244">
    <w:name w:val="_Style 1244"/>
    <w:basedOn w:val="a7"/>
    <w:next w:val="affffb"/>
    <w:qFormat/>
    <w:pPr>
      <w:ind w:firstLineChars="200" w:firstLine="420"/>
    </w:pPr>
  </w:style>
  <w:style w:type="paragraph" w:customStyle="1" w:styleId="afffffffffffffffffc">
    <w:name w:val="符号项目"/>
    <w:basedOn w:val="a7"/>
    <w:qFormat/>
    <w:pPr>
      <w:tabs>
        <w:tab w:val="left" w:pos="420"/>
      </w:tabs>
      <w:spacing w:line="480" w:lineRule="atLeast"/>
      <w:ind w:left="1499" w:hanging="420"/>
    </w:pPr>
    <w:rPr>
      <w:sz w:val="28"/>
      <w:szCs w:val="28"/>
    </w:rPr>
  </w:style>
  <w:style w:type="paragraph" w:customStyle="1" w:styleId="3f9">
    <w:name w:val="扉页表格3"/>
    <w:basedOn w:val="1fffff4"/>
    <w:qFormat/>
    <w:rPr>
      <w:sz w:val="28"/>
    </w:rPr>
  </w:style>
  <w:style w:type="paragraph" w:customStyle="1" w:styleId="1fffff4">
    <w:name w:val="扉页表格1"/>
    <w:basedOn w:val="a7"/>
    <w:qFormat/>
    <w:pPr>
      <w:spacing w:line="600" w:lineRule="auto"/>
      <w:jc w:val="distribute"/>
    </w:pPr>
    <w:rPr>
      <w:b/>
      <w:sz w:val="30"/>
    </w:rPr>
  </w:style>
  <w:style w:type="paragraph" w:customStyle="1" w:styleId="afffffffffffffffffd">
    <w:name w:val="数字序号"/>
    <w:basedOn w:val="afffffffffffffffffe"/>
    <w:qFormat/>
    <w:pPr>
      <w:tabs>
        <w:tab w:val="left" w:pos="510"/>
      </w:tabs>
      <w:ind w:left="1501" w:hanging="420"/>
    </w:pPr>
  </w:style>
  <w:style w:type="paragraph" w:customStyle="1" w:styleId="afffffffffffffffffe">
    <w:name w:val="文本正文"/>
    <w:basedOn w:val="a7"/>
    <w:qFormat/>
    <w:pPr>
      <w:spacing w:before="100" w:beforeAutospacing="1" w:after="100" w:afterAutospacing="1" w:line="500" w:lineRule="exact"/>
      <w:ind w:firstLine="560"/>
      <w:jc w:val="left"/>
    </w:pPr>
    <w:rPr>
      <w:color w:val="000000"/>
      <w:sz w:val="28"/>
      <w:szCs w:val="28"/>
    </w:rPr>
  </w:style>
  <w:style w:type="paragraph" w:customStyle="1" w:styleId="TimesNewRoman10126">
    <w:name w:val="样式 样式 纯文本 + Times New Roman 四号 黑色 首行缩进:  1.01 厘米 行距: 最小值 26 磅 + ..."/>
    <w:basedOn w:val="a7"/>
    <w:qFormat/>
    <w:pPr>
      <w:spacing w:line="500" w:lineRule="atLeast"/>
      <w:ind w:firstLine="561"/>
    </w:pPr>
    <w:rPr>
      <w:rFonts w:hAnsi="宋体" w:cs="宋体"/>
      <w:spacing w:val="-2"/>
      <w:sz w:val="28"/>
      <w:szCs w:val="20"/>
    </w:rPr>
  </w:style>
  <w:style w:type="paragraph" w:customStyle="1" w:styleId="affffffffffffffffff">
    <w:name w:val="目录"/>
    <w:basedOn w:val="afffe"/>
    <w:qFormat/>
    <w:pPr>
      <w:spacing w:after="240"/>
    </w:pPr>
    <w:rPr>
      <w:rFonts w:ascii="Arial" w:eastAsia="黑体" w:hAnsi="Arial" w:cs="Arial"/>
      <w:bCs/>
      <w:sz w:val="36"/>
      <w:szCs w:val="32"/>
    </w:rPr>
  </w:style>
  <w:style w:type="paragraph" w:customStyle="1" w:styleId="Char40">
    <w:name w:val="Char4"/>
    <w:basedOn w:val="a7"/>
    <w:qFormat/>
    <w:pPr>
      <w:spacing w:line="600" w:lineRule="exact"/>
      <w:ind w:firstLine="561"/>
    </w:pPr>
    <w:rPr>
      <w:rFonts w:ascii="Tahoma" w:hAnsi="Tahoma"/>
      <w:sz w:val="24"/>
      <w:szCs w:val="20"/>
    </w:rPr>
  </w:style>
  <w:style w:type="paragraph" w:customStyle="1" w:styleId="affffffffffffffffff0">
    <w:name w:val="正标题"/>
    <w:basedOn w:val="afffe"/>
    <w:qFormat/>
    <w:pPr>
      <w:spacing w:before="120" w:after="120" w:line="500" w:lineRule="atLeast"/>
    </w:pPr>
    <w:rPr>
      <w:rFonts w:ascii="Arial" w:eastAsia="黑体" w:hAnsi="Arial" w:cs="Arial"/>
      <w:b w:val="0"/>
      <w:bCs/>
      <w:sz w:val="58"/>
      <w:szCs w:val="32"/>
    </w:rPr>
  </w:style>
  <w:style w:type="paragraph" w:customStyle="1" w:styleId="affffffffffffffffff1">
    <w:name w:val="表题注"/>
    <w:basedOn w:val="af9"/>
    <w:qFormat/>
    <w:pPr>
      <w:keepNext/>
      <w:spacing w:before="120" w:after="60" w:line="240" w:lineRule="auto"/>
      <w:jc w:val="center"/>
    </w:pPr>
    <w:rPr>
      <w:rFonts w:ascii="Times New Roman" w:eastAsia="黑体" w:hAnsi="Times New Roman" w:cs="Arial"/>
      <w:sz w:val="28"/>
      <w:szCs w:val="28"/>
    </w:rPr>
  </w:style>
  <w:style w:type="paragraph" w:customStyle="1" w:styleId="affffffffffffffffff2">
    <w:name w:val="图题注"/>
    <w:basedOn w:val="af9"/>
    <w:qFormat/>
    <w:pPr>
      <w:spacing w:line="240" w:lineRule="auto"/>
      <w:jc w:val="center"/>
    </w:pPr>
    <w:rPr>
      <w:rFonts w:ascii="Times New Roman" w:eastAsia="黑体" w:hAnsi="Times New Roman" w:cs="宋体"/>
      <w:sz w:val="28"/>
      <w:szCs w:val="28"/>
    </w:rPr>
  </w:style>
  <w:style w:type="paragraph" w:customStyle="1" w:styleId="2fff">
    <w:name w:val="扉页表格2"/>
    <w:basedOn w:val="1fffff4"/>
    <w:qFormat/>
    <w:pPr>
      <w:jc w:val="left"/>
    </w:pPr>
    <w:rPr>
      <w:b w:val="0"/>
      <w:sz w:val="28"/>
    </w:rPr>
  </w:style>
  <w:style w:type="character" w:customStyle="1" w:styleId="1113">
    <w:name w:val="未处理的提及111"/>
    <w:basedOn w:val="a9"/>
    <w:uiPriority w:val="99"/>
    <w:semiHidden/>
    <w:unhideWhenUsed/>
    <w:qFormat/>
    <w:rPr>
      <w:color w:val="605E5C"/>
      <w:shd w:val="clear" w:color="auto" w:fill="E1DFDD"/>
    </w:rPr>
  </w:style>
  <w:style w:type="table" w:customStyle="1" w:styleId="119">
    <w:name w:val="网格型11"/>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2312151">
    <w:name w:val="样式 (中文) 楷体_GB2312 四号 行距: 1.5 倍行距"/>
    <w:basedOn w:val="a7"/>
    <w:qFormat/>
    <w:pPr>
      <w:spacing w:line="360" w:lineRule="auto"/>
      <w:ind w:firstLineChars="200" w:firstLine="560"/>
    </w:pPr>
    <w:rPr>
      <w:rFonts w:eastAsia="仿宋_GB2312"/>
      <w:sz w:val="28"/>
      <w:szCs w:val="20"/>
    </w:rPr>
  </w:style>
  <w:style w:type="character" w:customStyle="1" w:styleId="BodyTextIndent3Char">
    <w:name w:val="Body Text Indent 3 Char"/>
    <w:qFormat/>
    <w:rPr>
      <w:rFonts w:ascii="仿宋_GB2312" w:eastAsia="仿宋_GB2312" w:hAnsi="Times New Roman" w:cs="Times New Roman"/>
      <w:sz w:val="28"/>
      <w:szCs w:val="28"/>
    </w:rPr>
  </w:style>
  <w:style w:type="paragraph" w:customStyle="1" w:styleId="09925106">
    <w:name w:val="样式 样式 样式 四号 首行缩进:  0.99 厘米 行距: 最小值 25 磅 + 宋体 + 首行缩进:  1.06 厘米"/>
    <w:basedOn w:val="a7"/>
    <w:qFormat/>
    <w:pPr>
      <w:spacing w:line="360" w:lineRule="auto"/>
      <w:ind w:firstLine="601"/>
    </w:pPr>
    <w:rPr>
      <w:rFonts w:ascii="宋体" w:eastAsia="仿宋_GB2312" w:hAnsi="宋体"/>
      <w:sz w:val="30"/>
      <w:szCs w:val="20"/>
    </w:rPr>
  </w:style>
  <w:style w:type="character" w:customStyle="1" w:styleId="DocumentMapChar">
    <w:name w:val="Document Map Char"/>
    <w:qFormat/>
    <w:rPr>
      <w:rFonts w:ascii="宋体" w:eastAsia="宋体" w:hAnsi="Times New Roman" w:cs="Times New Roman"/>
      <w:sz w:val="18"/>
      <w:szCs w:val="18"/>
    </w:rPr>
  </w:style>
  <w:style w:type="paragraph" w:customStyle="1" w:styleId="112123">
    <w:name w:val="样式 样式 样式 样式 样式 标题 1 + (中文) 黑体 非加粗 居中 段前: 12 磅 段后: 12 磅 行距: 最小值 3..."/>
    <w:basedOn w:val="a7"/>
    <w:qFormat/>
    <w:pPr>
      <w:keepNext/>
      <w:keepLines/>
      <w:spacing w:beforeLines="100" w:afterLines="100" w:line="360" w:lineRule="auto"/>
      <w:ind w:firstLineChars="152" w:firstLine="152"/>
      <w:outlineLvl w:val="0"/>
    </w:pPr>
    <w:rPr>
      <w:rFonts w:eastAsia="黑体" w:cs="宋体"/>
      <w:kern w:val="44"/>
      <w:sz w:val="44"/>
      <w:szCs w:val="20"/>
    </w:rPr>
  </w:style>
  <w:style w:type="paragraph" w:customStyle="1" w:styleId="11212">
    <w:name w:val="样式 样式 样式 样式 样式 样式 标题 1 + (中文) 黑体 非加粗 居中 段前: 12 磅 段后: 12 磅 行距: 最小..."/>
    <w:basedOn w:val="112123"/>
    <w:qFormat/>
    <w:pPr>
      <w:ind w:firstLine="669"/>
    </w:pPr>
  </w:style>
  <w:style w:type="paragraph" w:customStyle="1" w:styleId="2TimesNewRoman1212">
    <w:name w:val="样式 样式 样式 样式 标题 2 + Times New Roman 四号 + (西文) 黑体 段前: 12 磅 段后: 12 ..."/>
    <w:basedOn w:val="a7"/>
    <w:qFormat/>
    <w:pPr>
      <w:keepNext/>
      <w:keepLines/>
      <w:spacing w:beforeLines="50" w:afterLines="50" w:line="360" w:lineRule="auto"/>
      <w:ind w:firstLineChars="152" w:firstLine="152"/>
      <w:outlineLvl w:val="1"/>
    </w:pPr>
    <w:rPr>
      <w:rFonts w:eastAsia="黑体" w:cs="宋体"/>
      <w:sz w:val="32"/>
      <w:szCs w:val="20"/>
    </w:rPr>
  </w:style>
  <w:style w:type="paragraph" w:customStyle="1" w:styleId="324GB2312G">
    <w:name w:val="样式 样式 样式 样式 样式 标题 3 + 四号 行距: 固定值 24 磅 + (西文) 楷体_GB2312 (中文) 楷体_G..."/>
    <w:basedOn w:val="a7"/>
    <w:qFormat/>
    <w:pPr>
      <w:keepNext/>
      <w:keepLines/>
      <w:spacing w:line="360" w:lineRule="auto"/>
      <w:ind w:firstLineChars="200" w:firstLine="717"/>
      <w:jc w:val="left"/>
      <w:outlineLvl w:val="2"/>
    </w:pPr>
    <w:rPr>
      <w:rFonts w:eastAsia="华文楷体 - aixinjuel" w:cs="宋体"/>
      <w:sz w:val="32"/>
      <w:szCs w:val="20"/>
    </w:rPr>
  </w:style>
  <w:style w:type="paragraph" w:customStyle="1" w:styleId="324GB2312">
    <w:name w:val="样式 样式 样式 样式 样式 样式 标题 3 + 四号 行距: 固定值 24 磅 + (西文) 楷体_GB2312 (中文) 楷..."/>
    <w:basedOn w:val="324GB2312G"/>
    <w:qFormat/>
    <w:pPr>
      <w:ind w:firstLine="640"/>
    </w:pPr>
    <w:rPr>
      <w:rFonts w:eastAsia="楷体_GB2312"/>
    </w:rPr>
  </w:style>
  <w:style w:type="paragraph" w:customStyle="1" w:styleId="gb231211315TimesNewRoman24">
    <w:name w:val="样式 样式 样式 样式 样式 gb231211315 + Times New Roman 四号 行距: 固定值 24 磅 + 首..."/>
    <w:basedOn w:val="a7"/>
    <w:qFormat/>
    <w:pPr>
      <w:spacing w:line="360" w:lineRule="auto"/>
      <w:ind w:firstLineChars="200" w:firstLine="640"/>
    </w:pPr>
    <w:rPr>
      <w:rFonts w:eastAsia="仿宋_GB2312" w:cs="宋体"/>
      <w:kern w:val="0"/>
      <w:sz w:val="32"/>
      <w:szCs w:val="20"/>
    </w:rPr>
  </w:style>
  <w:style w:type="paragraph" w:customStyle="1" w:styleId="1fffff5">
    <w:name w:val="样式 样式1 + 小三"/>
    <w:basedOn w:val="1ffb"/>
    <w:qFormat/>
    <w:pPr>
      <w:pBdr>
        <w:bottom w:val="none" w:sz="0" w:space="0" w:color="auto"/>
      </w:pBdr>
      <w:tabs>
        <w:tab w:val="clear" w:pos="4153"/>
        <w:tab w:val="clear" w:pos="8306"/>
      </w:tabs>
      <w:snapToGrid/>
      <w:spacing w:before="120" w:after="120"/>
      <w:jc w:val="center"/>
    </w:pPr>
    <w:rPr>
      <w:rFonts w:eastAsia="黑体"/>
      <w:sz w:val="28"/>
      <w:szCs w:val="28"/>
    </w:rPr>
  </w:style>
  <w:style w:type="paragraph" w:customStyle="1" w:styleId="GB231211">
    <w:name w:val="样式 (中文) 仿宋_GB2312 11 磅 居中"/>
    <w:basedOn w:val="a7"/>
    <w:qFormat/>
    <w:pPr>
      <w:jc w:val="center"/>
    </w:pPr>
    <w:rPr>
      <w:rFonts w:eastAsia="仿宋_GB2312" w:cs="宋体"/>
      <w:kern w:val="0"/>
      <w:szCs w:val="20"/>
    </w:rPr>
  </w:style>
  <w:style w:type="paragraph" w:customStyle="1" w:styleId="gb231211315TimesNewRoman240">
    <w:name w:val="样式 样式 样式 样式 样式 样式 gb231211315 + Times New Roman 四号 行距: 固定值 24 磅 ..."/>
    <w:basedOn w:val="gb231211315TimesNewRoman24"/>
    <w:qFormat/>
    <w:rPr>
      <w:rFonts w:eastAsia="黑体"/>
    </w:rPr>
  </w:style>
  <w:style w:type="paragraph" w:customStyle="1" w:styleId="2ChapterHeading2ndlevelh22Titre2l2H2TimesNew">
    <w:name w:val="样式 标题 2Chapter Heading2nd levelh22Titre2l2H2 + Times New ..."/>
    <w:basedOn w:val="23"/>
    <w:next w:val="3fa"/>
    <w:qFormat/>
    <w:pPr>
      <w:autoSpaceDE/>
      <w:autoSpaceDN/>
      <w:adjustRightInd/>
      <w:spacing w:after="120" w:line="500" w:lineRule="atLeast"/>
      <w:jc w:val="both"/>
    </w:pPr>
    <w:rPr>
      <w:rFonts w:ascii="Times New Roman" w:hAnsi="Times New Roman" w:cs="宋体"/>
      <w:b w:val="0"/>
      <w:kern w:val="2"/>
    </w:rPr>
  </w:style>
  <w:style w:type="paragraph" w:customStyle="1" w:styleId="3fa">
    <w:name w:val="修订3"/>
    <w:hidden/>
    <w:uiPriority w:val="99"/>
    <w:semiHidden/>
    <w:qFormat/>
    <w:rPr>
      <w:kern w:val="2"/>
      <w:sz w:val="21"/>
      <w:szCs w:val="24"/>
    </w:rPr>
  </w:style>
  <w:style w:type="character" w:customStyle="1" w:styleId="GB231209915Char">
    <w:name w:val="样式 样式 (西文) 仿宋_GB2312 四号 首行缩进:  0.99 厘米 行距: 1.5 倍行距 + 宋体 Char"/>
    <w:qFormat/>
    <w:rPr>
      <w:rFonts w:ascii="宋体" w:eastAsia="宋体" w:hAnsi="宋体" w:cs="宋体"/>
      <w:kern w:val="2"/>
      <w:sz w:val="30"/>
      <w:szCs w:val="28"/>
      <w:lang w:val="en-US" w:eastAsia="zh-CN" w:bidi="ar-SA"/>
    </w:rPr>
  </w:style>
  <w:style w:type="paragraph" w:customStyle="1" w:styleId="affffffffffffffffff3">
    <w:name w:val="目录二"/>
    <w:basedOn w:val="a7"/>
    <w:qFormat/>
    <w:pPr>
      <w:keepNext/>
      <w:keepLines/>
      <w:spacing w:beforeLines="50" w:afterLines="50" w:line="500" w:lineRule="exact"/>
      <w:ind w:firstLineChars="200" w:firstLine="200"/>
      <w:contextualSpacing/>
      <w:outlineLvl w:val="1"/>
    </w:pPr>
    <w:rPr>
      <w:rFonts w:eastAsia="黑体"/>
      <w:sz w:val="28"/>
      <w:szCs w:val="28"/>
    </w:rPr>
  </w:style>
  <w:style w:type="character" w:customStyle="1" w:styleId="11a">
    <w:name w:val="标题 1 字符1"/>
    <w:basedOn w:val="a9"/>
    <w:uiPriority w:val="9"/>
    <w:qFormat/>
    <w:rPr>
      <w:b/>
      <w:bCs/>
      <w:kern w:val="44"/>
      <w:sz w:val="44"/>
      <w:szCs w:val="44"/>
    </w:rPr>
  </w:style>
  <w:style w:type="paragraph" w:customStyle="1" w:styleId="1031">
    <w:name w:val="样式 标题 1 + 左侧:  0 厘米 悬挂缩进: 3.1 厘米"/>
    <w:basedOn w:val="16"/>
    <w:qFormat/>
    <w:pPr>
      <w:autoSpaceDE/>
      <w:autoSpaceDN/>
      <w:adjustRightInd/>
      <w:spacing w:before="0" w:after="240" w:line="500" w:lineRule="atLeast"/>
      <w:jc w:val="both"/>
    </w:pPr>
    <w:rPr>
      <w:rFonts w:ascii="Times New Roman" w:eastAsia="黑体" w:cs="宋体"/>
      <w:b w:val="0"/>
    </w:rPr>
  </w:style>
  <w:style w:type="character" w:customStyle="1" w:styleId="217">
    <w:name w:val="标题 2 字符1"/>
    <w:qFormat/>
    <w:locked/>
    <w:rPr>
      <w:rFonts w:eastAsia="黑体"/>
      <w:bCs/>
      <w:kern w:val="2"/>
      <w:sz w:val="30"/>
      <w:szCs w:val="32"/>
    </w:rPr>
  </w:style>
  <w:style w:type="table" w:customStyle="1" w:styleId="1114">
    <w:name w:val="网格型111"/>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网格型21"/>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4">
    <w:name w:val="款"/>
    <w:basedOn w:val="33"/>
    <w:uiPriority w:val="99"/>
    <w:qFormat/>
    <w:pPr>
      <w:keepNext w:val="0"/>
      <w:tabs>
        <w:tab w:val="left" w:pos="360"/>
        <w:tab w:val="left" w:pos="729"/>
      </w:tabs>
      <w:autoSpaceDE/>
      <w:autoSpaceDN/>
      <w:adjustRightInd/>
      <w:snapToGrid w:val="0"/>
      <w:spacing w:before="0" w:after="0" w:line="440" w:lineRule="exact"/>
      <w:ind w:firstLine="369"/>
      <w:textAlignment w:val="baseline"/>
    </w:pPr>
    <w:rPr>
      <w:rFonts w:hAnsi="宋体"/>
      <w:bCs/>
      <w:kern w:val="2"/>
      <w:szCs w:val="24"/>
      <w:u w:val="none"/>
    </w:rPr>
  </w:style>
  <w:style w:type="character" w:customStyle="1" w:styleId="2fff0">
    <w:name w:val="未处理的提及2"/>
    <w:basedOn w:val="a9"/>
    <w:uiPriority w:val="99"/>
    <w:semiHidden/>
    <w:unhideWhenUsed/>
    <w:qFormat/>
    <w:rPr>
      <w:color w:val="605E5C"/>
      <w:shd w:val="clear" w:color="auto" w:fill="E1DFDD"/>
    </w:rPr>
  </w:style>
  <w:style w:type="character" w:customStyle="1" w:styleId="z-0">
    <w:name w:val="z-窗体底端 字符"/>
    <w:qFormat/>
    <w:rPr>
      <w:rFonts w:ascii="Arial" w:hAnsi="Arial"/>
      <w:vanish/>
      <w:sz w:val="16"/>
      <w:szCs w:val="24"/>
    </w:rPr>
  </w:style>
  <w:style w:type="character" w:customStyle="1" w:styleId="z-3">
    <w:name w:val="z-窗体顶端 字符"/>
    <w:qFormat/>
    <w:rPr>
      <w:rFonts w:ascii="Arial" w:hAnsi="Arial"/>
      <w:vanish/>
      <w:sz w:val="16"/>
      <w:szCs w:val="24"/>
    </w:rPr>
  </w:style>
  <w:style w:type="paragraph" w:customStyle="1" w:styleId="219">
    <w:name w:val="修订21"/>
    <w:hidden/>
    <w:uiPriority w:val="99"/>
    <w:semiHidden/>
    <w:qFormat/>
    <w:rPr>
      <w:kern w:val="2"/>
      <w:sz w:val="21"/>
      <w:szCs w:val="24"/>
    </w:rPr>
  </w:style>
  <w:style w:type="paragraph" w:customStyle="1" w:styleId="z-11">
    <w:name w:val="z-窗体底端11"/>
    <w:basedOn w:val="a7"/>
    <w:next w:val="a7"/>
    <w:qFormat/>
    <w:pPr>
      <w:pBdr>
        <w:top w:val="single" w:sz="6" w:space="1" w:color="auto"/>
      </w:pBdr>
      <w:jc w:val="center"/>
    </w:pPr>
    <w:rPr>
      <w:rFonts w:ascii="Arial" w:hAnsi="Arial"/>
      <w:vanish/>
      <w:kern w:val="0"/>
      <w:sz w:val="16"/>
    </w:rPr>
  </w:style>
  <w:style w:type="character" w:customStyle="1" w:styleId="11b">
    <w:name w:val="明显强调11"/>
    <w:uiPriority w:val="21"/>
    <w:qFormat/>
    <w:rPr>
      <w:b/>
      <w:bCs/>
      <w:i/>
      <w:iCs/>
      <w:color w:val="4F81BD"/>
      <w:sz w:val="22"/>
      <w:szCs w:val="22"/>
    </w:rPr>
  </w:style>
  <w:style w:type="character" w:customStyle="1" w:styleId="21a">
    <w:name w:val="书籍标题21"/>
    <w:uiPriority w:val="33"/>
    <w:qFormat/>
    <w:rPr>
      <w:rFonts w:ascii="Cambria" w:eastAsia="宋体" w:hAnsi="Cambria" w:cs="Times New Roman"/>
      <w:b/>
      <w:bCs/>
      <w:i/>
      <w:iCs/>
      <w:color w:val="auto"/>
    </w:rPr>
  </w:style>
  <w:style w:type="character" w:customStyle="1" w:styleId="11c">
    <w:name w:val="明显参考11"/>
    <w:uiPriority w:val="32"/>
    <w:qFormat/>
    <w:rPr>
      <w:b/>
      <w:bCs/>
      <w:color w:val="76923C"/>
      <w:u w:val="single" w:color="9BBB59"/>
    </w:rPr>
  </w:style>
  <w:style w:type="paragraph" w:customStyle="1" w:styleId="z-110">
    <w:name w:val="z-窗体顶端11"/>
    <w:basedOn w:val="a7"/>
    <w:next w:val="a7"/>
    <w:qFormat/>
    <w:pPr>
      <w:pBdr>
        <w:bottom w:val="single" w:sz="6" w:space="1" w:color="auto"/>
      </w:pBdr>
      <w:jc w:val="center"/>
    </w:pPr>
    <w:rPr>
      <w:rFonts w:ascii="Arial" w:hAnsi="Arial"/>
      <w:vanish/>
      <w:kern w:val="0"/>
      <w:sz w:val="16"/>
    </w:rPr>
  </w:style>
  <w:style w:type="character" w:customStyle="1" w:styleId="11d">
    <w:name w:val="不明显参考11"/>
    <w:uiPriority w:val="31"/>
    <w:qFormat/>
    <w:rPr>
      <w:color w:val="auto"/>
      <w:u w:val="single" w:color="9BBB59"/>
    </w:rPr>
  </w:style>
  <w:style w:type="character" w:customStyle="1" w:styleId="21b">
    <w:name w:val="不明显强调21"/>
    <w:uiPriority w:val="19"/>
    <w:qFormat/>
    <w:rPr>
      <w:i/>
      <w:iCs/>
      <w:color w:val="5A5A5A"/>
    </w:rPr>
  </w:style>
  <w:style w:type="paragraph" w:customStyle="1" w:styleId="TOC21">
    <w:name w:val="TOC 标题21"/>
    <w:basedOn w:val="16"/>
    <w:next w:val="a7"/>
    <w:uiPriority w:val="39"/>
    <w:qFormat/>
    <w:pPr>
      <w:widowControl/>
      <w:autoSpaceDE/>
      <w:autoSpaceDN/>
      <w:adjustRightInd/>
      <w:spacing w:before="480" w:after="0" w:line="276" w:lineRule="auto"/>
      <w:jc w:val="left"/>
      <w:outlineLvl w:val="9"/>
    </w:pPr>
    <w:rPr>
      <w:rFonts w:ascii="Cambria" w:hAnsi="Cambria"/>
      <w:color w:val="365F91"/>
      <w:kern w:val="0"/>
      <w:sz w:val="28"/>
    </w:rPr>
  </w:style>
  <w:style w:type="character" w:customStyle="1" w:styleId="3fb">
    <w:name w:val="未处理的提及3"/>
    <w:basedOn w:val="a9"/>
    <w:uiPriority w:val="99"/>
    <w:semiHidden/>
    <w:unhideWhenUsed/>
    <w:qFormat/>
    <w:rPr>
      <w:color w:val="605E5C"/>
      <w:shd w:val="clear" w:color="auto" w:fill="E1DFDD"/>
    </w:rPr>
  </w:style>
  <w:style w:type="character" w:customStyle="1" w:styleId="15TimesNewRomanChar">
    <w:name w:val="样式 样式 纯文本普通文字表格内容 + 小四 非加粗 行距: 1.5 倍行距 + Times New Roman 黑色 Char"/>
    <w:link w:val="15TimesNewRoman"/>
    <w:qFormat/>
    <w:rPr>
      <w:rFonts w:ascii="宋体" w:hAnsi="Courier New"/>
      <w:b/>
      <w:color w:val="000000"/>
      <w:sz w:val="28"/>
    </w:rPr>
  </w:style>
  <w:style w:type="paragraph" w:customStyle="1" w:styleId="15TimesNewRoman">
    <w:name w:val="样式 样式 纯文本普通文字表格内容 + 小四 非加粗 行距: 1.5 倍行距 + Times New Roman 黑色"/>
    <w:basedOn w:val="a7"/>
    <w:link w:val="15TimesNewRomanChar"/>
    <w:qFormat/>
    <w:pPr>
      <w:widowControl/>
      <w:snapToGrid w:val="0"/>
      <w:spacing w:line="500" w:lineRule="atLeast"/>
      <w:ind w:firstLine="482"/>
      <w:jc w:val="left"/>
    </w:pPr>
    <w:rPr>
      <w:rFonts w:ascii="宋体" w:hAnsi="Courier New"/>
      <w:b/>
      <w:color w:val="000000"/>
      <w:kern w:val="0"/>
      <w:sz w:val="28"/>
      <w:szCs w:val="20"/>
    </w:rPr>
  </w:style>
  <w:style w:type="paragraph" w:customStyle="1" w:styleId="2TimesNewRoman025">
    <w:name w:val="样式 样式 标题2 + Times New Roman 小三 首行缩进:  0 厘米 行距: 最小值 25 磅 + 行距: 最小..."/>
    <w:basedOn w:val="a7"/>
    <w:qFormat/>
    <w:pPr>
      <w:keepNext/>
      <w:keepLines/>
      <w:spacing w:before="120" w:after="120" w:line="490" w:lineRule="atLeast"/>
      <w:outlineLvl w:val="1"/>
    </w:pPr>
    <w:rPr>
      <w:rFonts w:eastAsia="黑体" w:cs="宋体"/>
      <w:sz w:val="30"/>
      <w:szCs w:val="20"/>
    </w:rPr>
  </w:style>
  <w:style w:type="paragraph" w:customStyle="1" w:styleId="09928252">
    <w:name w:val="样式 样式 四号 左侧:  0.99 厘米 悬挂缩进: 2.8 字符 行距: 最小值 25 磅 + 首行缩进:  2 字符"/>
    <w:basedOn w:val="a7"/>
    <w:link w:val="09928252Char"/>
    <w:uiPriority w:val="99"/>
    <w:qFormat/>
    <w:pPr>
      <w:spacing w:line="500" w:lineRule="atLeast"/>
      <w:ind w:firstLineChars="200" w:firstLine="560"/>
    </w:pPr>
    <w:rPr>
      <w:rFonts w:cs="宋体"/>
      <w:sz w:val="28"/>
    </w:rPr>
  </w:style>
  <w:style w:type="paragraph" w:customStyle="1" w:styleId="xl22">
    <w:name w:val="xl22"/>
    <w:basedOn w:val="a7"/>
    <w:qFormat/>
    <w:pPr>
      <w:widowControl/>
      <w:spacing w:before="100" w:beforeAutospacing="1" w:after="100" w:afterAutospacing="1"/>
      <w:jc w:val="center"/>
      <w:textAlignment w:val="center"/>
    </w:pPr>
    <w:rPr>
      <w:rFonts w:ascii="Arial Unicode MS" w:eastAsia="Arial Unicode MS" w:hAnsi="Arial Unicode MS" w:cs="Arial Unicode MS"/>
      <w:b/>
      <w:bCs/>
      <w:kern w:val="0"/>
      <w:sz w:val="32"/>
      <w:szCs w:val="32"/>
    </w:rPr>
  </w:style>
  <w:style w:type="paragraph" w:customStyle="1" w:styleId="260">
    <w:name w:val="样式 样式 样式 样式 标题 2 + 宋体 五号 非加粗 黑色 + 段前: 6 磅 段后: 0 磅 行距: 单倍行距 + 段前:..."/>
    <w:basedOn w:val="a7"/>
    <w:qFormat/>
    <w:pPr>
      <w:keepNext/>
      <w:keepLines/>
      <w:adjustRightInd w:val="0"/>
      <w:spacing w:before="240"/>
      <w:jc w:val="left"/>
      <w:textAlignment w:val="baseline"/>
      <w:outlineLvl w:val="1"/>
    </w:pPr>
    <w:rPr>
      <w:rFonts w:ascii="宋体" w:hAnsi="宋体" w:cs="宋体"/>
      <w:b/>
      <w:bCs/>
      <w:color w:val="000000"/>
      <w:kern w:val="0"/>
      <w:szCs w:val="20"/>
    </w:rPr>
  </w:style>
  <w:style w:type="paragraph" w:customStyle="1" w:styleId="10">
    <w:name w:val="样式 标题 1标题一 +"/>
    <w:basedOn w:val="16"/>
    <w:qFormat/>
    <w:pPr>
      <w:keepLines w:val="0"/>
      <w:widowControl/>
      <w:numPr>
        <w:numId w:val="1"/>
      </w:numPr>
      <w:tabs>
        <w:tab w:val="left" w:pos="432"/>
      </w:tabs>
      <w:overflowPunct w:val="0"/>
      <w:ind w:firstLine="0"/>
      <w:textAlignment w:val="baseline"/>
    </w:pPr>
    <w:rPr>
      <w:rFonts w:ascii="仿宋_GB2312" w:eastAsia="仿宋_GB2312" w:hAnsi="Arial" w:cs="宋体"/>
      <w:color w:val="000000"/>
      <w:sz w:val="36"/>
      <w:lang w:val="en-GB"/>
    </w:rPr>
  </w:style>
  <w:style w:type="paragraph" w:customStyle="1" w:styleId="p15">
    <w:name w:val="p15"/>
    <w:basedOn w:val="a7"/>
    <w:qFormat/>
    <w:pPr>
      <w:widowControl/>
      <w:ind w:firstLine="420"/>
    </w:pPr>
    <w:rPr>
      <w:kern w:val="0"/>
      <w:szCs w:val="21"/>
    </w:rPr>
  </w:style>
  <w:style w:type="paragraph" w:customStyle="1" w:styleId="2fff1">
    <w:name w:val="样式 标题 2 + 宋体 五号 非加粗 黑色"/>
    <w:basedOn w:val="23"/>
    <w:qFormat/>
    <w:pPr>
      <w:tabs>
        <w:tab w:val="left" w:pos="576"/>
      </w:tabs>
      <w:autoSpaceDE/>
      <w:autoSpaceDN/>
      <w:spacing w:before="260" w:after="260" w:line="416" w:lineRule="atLeast"/>
      <w:ind w:left="840" w:hanging="420"/>
      <w:jc w:val="left"/>
      <w:textAlignment w:val="baseline"/>
    </w:pPr>
    <w:rPr>
      <w:rFonts w:ascii="宋体" w:eastAsia="宋体" w:hAnsi="宋体"/>
      <w:b w:val="0"/>
      <w:color w:val="000000"/>
      <w:sz w:val="21"/>
      <w:szCs w:val="32"/>
    </w:rPr>
  </w:style>
  <w:style w:type="character" w:customStyle="1" w:styleId="4f4">
    <w:name w:val="未处理的提及4"/>
    <w:basedOn w:val="a9"/>
    <w:uiPriority w:val="99"/>
    <w:semiHidden/>
    <w:unhideWhenUsed/>
    <w:qFormat/>
    <w:rPr>
      <w:color w:val="605E5C"/>
      <w:shd w:val="clear" w:color="auto" w:fill="E1DFDD"/>
    </w:rPr>
  </w:style>
  <w:style w:type="character" w:customStyle="1" w:styleId="5c">
    <w:name w:val="未处理的提及5"/>
    <w:basedOn w:val="a9"/>
    <w:uiPriority w:val="99"/>
    <w:semiHidden/>
    <w:unhideWhenUsed/>
    <w:qFormat/>
    <w:rPr>
      <w:color w:val="605E5C"/>
      <w:shd w:val="clear" w:color="auto" w:fill="E1DFDD"/>
    </w:rPr>
  </w:style>
  <w:style w:type="paragraph" w:customStyle="1" w:styleId="4f5">
    <w:name w:val="修订4"/>
    <w:hidden/>
    <w:uiPriority w:val="99"/>
    <w:semiHidden/>
    <w:qFormat/>
    <w:rPr>
      <w:kern w:val="2"/>
      <w:sz w:val="21"/>
      <w:szCs w:val="24"/>
    </w:rPr>
  </w:style>
  <w:style w:type="paragraph" w:customStyle="1" w:styleId="2TimesNewRoman0250">
    <w:name w:val="样式 标题2 + Times New Roman 小三 首行缩进:  0 厘米 行距: 最小值 25 磅"/>
    <w:basedOn w:val="a7"/>
    <w:qFormat/>
    <w:pPr>
      <w:keepNext/>
      <w:keepLines/>
      <w:spacing w:before="120" w:after="120" w:line="500" w:lineRule="atLeast"/>
      <w:outlineLvl w:val="1"/>
    </w:pPr>
    <w:rPr>
      <w:rFonts w:eastAsia="黑体" w:cs="宋体"/>
      <w:sz w:val="30"/>
      <w:szCs w:val="30"/>
    </w:rPr>
  </w:style>
  <w:style w:type="paragraph" w:customStyle="1" w:styleId="5d">
    <w:name w:val="修订5"/>
    <w:hidden/>
    <w:uiPriority w:val="99"/>
    <w:semiHidden/>
    <w:qFormat/>
    <w:rPr>
      <w:kern w:val="2"/>
      <w:sz w:val="21"/>
      <w:szCs w:val="24"/>
    </w:rPr>
  </w:style>
  <w:style w:type="character" w:customStyle="1" w:styleId="z-Char3">
    <w:name w:val="z-窗体底端 Char3"/>
    <w:qFormat/>
    <w:rPr>
      <w:rFonts w:ascii="Arial" w:hAnsi="Arial"/>
      <w:vanish/>
      <w:sz w:val="16"/>
      <w:szCs w:val="24"/>
    </w:rPr>
  </w:style>
  <w:style w:type="character" w:customStyle="1" w:styleId="z-Char30">
    <w:name w:val="z-窗体顶端 Char3"/>
    <w:qFormat/>
    <w:rPr>
      <w:rFonts w:ascii="Arial" w:hAnsi="Arial"/>
      <w:vanish/>
      <w:sz w:val="16"/>
      <w:szCs w:val="24"/>
    </w:rPr>
  </w:style>
  <w:style w:type="character" w:customStyle="1" w:styleId="Charfffd">
    <w:name w:val="段落 Char"/>
    <w:link w:val="affffffffffff3"/>
    <w:qFormat/>
    <w:rPr>
      <w:sz w:val="24"/>
    </w:rPr>
  </w:style>
  <w:style w:type="paragraph" w:customStyle="1" w:styleId="08520">
    <w:name w:val="样式 黑色 首行缩进:  0.85 厘米 行距: 固定值 20 磅"/>
    <w:basedOn w:val="a7"/>
    <w:qFormat/>
    <w:pPr>
      <w:tabs>
        <w:tab w:val="left" w:pos="8789"/>
      </w:tabs>
      <w:adjustRightInd w:val="0"/>
      <w:snapToGrid w:val="0"/>
      <w:spacing w:line="360" w:lineRule="auto"/>
      <w:ind w:right="57" w:firstLineChars="100" w:firstLine="232"/>
    </w:pPr>
    <w:rPr>
      <w:rFonts w:ascii="宋体" w:hAnsi="宋体"/>
      <w:color w:val="000000"/>
      <w:spacing w:val="-4"/>
      <w:sz w:val="24"/>
    </w:rPr>
  </w:style>
  <w:style w:type="paragraph" w:customStyle="1" w:styleId="Style50">
    <w:name w:val="Style5"/>
    <w:basedOn w:val="a7"/>
    <w:uiPriority w:val="99"/>
    <w:qFormat/>
    <w:pPr>
      <w:adjustRightInd w:val="0"/>
      <w:spacing w:line="504" w:lineRule="exact"/>
      <w:ind w:firstLine="749"/>
    </w:pPr>
    <w:rPr>
      <w:rFonts w:ascii="宋体" w:hAnsi="Calibri"/>
      <w:kern w:val="0"/>
      <w:sz w:val="24"/>
    </w:rPr>
  </w:style>
  <w:style w:type="paragraph" w:customStyle="1" w:styleId="Style20">
    <w:name w:val="Style2"/>
    <w:basedOn w:val="a7"/>
    <w:uiPriority w:val="99"/>
    <w:qFormat/>
    <w:pPr>
      <w:adjustRightInd w:val="0"/>
      <w:spacing w:line="686" w:lineRule="exact"/>
      <w:ind w:hanging="494"/>
      <w:jc w:val="left"/>
    </w:pPr>
    <w:rPr>
      <w:rFonts w:ascii="宋体" w:hAnsi="Calibri"/>
      <w:kern w:val="0"/>
      <w:sz w:val="24"/>
    </w:rPr>
  </w:style>
  <w:style w:type="paragraph" w:customStyle="1" w:styleId="affffffffffffffffff5">
    <w:name w:val="图形"/>
    <w:basedOn w:val="a7"/>
    <w:qFormat/>
    <w:pPr>
      <w:spacing w:beforeLines="30"/>
      <w:jc w:val="center"/>
    </w:pPr>
    <w:rPr>
      <w:szCs w:val="22"/>
    </w:rPr>
  </w:style>
  <w:style w:type="paragraph" w:customStyle="1" w:styleId="affffffffffffffffff6">
    <w:name w:val="公式"/>
    <w:basedOn w:val="a7"/>
    <w:qFormat/>
    <w:pPr>
      <w:tabs>
        <w:tab w:val="center" w:pos="4830"/>
        <w:tab w:val="right" w:pos="9660"/>
      </w:tabs>
      <w:spacing w:line="288" w:lineRule="auto"/>
      <w:jc w:val="right"/>
    </w:pPr>
    <w:rPr>
      <w:b/>
      <w:szCs w:val="22"/>
    </w:rPr>
  </w:style>
  <w:style w:type="paragraph" w:customStyle="1" w:styleId="22">
    <w:name w:val="项目符号2级"/>
    <w:basedOn w:val="a7"/>
    <w:qFormat/>
    <w:pPr>
      <w:numPr>
        <w:numId w:val="16"/>
      </w:numPr>
      <w:spacing w:line="360" w:lineRule="auto"/>
      <w:ind w:leftChars="400" w:left="400"/>
    </w:pPr>
    <w:rPr>
      <w:sz w:val="24"/>
      <w:szCs w:val="22"/>
    </w:rPr>
  </w:style>
  <w:style w:type="paragraph" w:customStyle="1" w:styleId="31">
    <w:name w:val="项目符号3级"/>
    <w:basedOn w:val="a7"/>
    <w:qFormat/>
    <w:pPr>
      <w:numPr>
        <w:numId w:val="17"/>
      </w:numPr>
      <w:wordWrap w:val="0"/>
      <w:spacing w:line="360" w:lineRule="auto"/>
      <w:ind w:leftChars="600" w:left="600"/>
    </w:pPr>
    <w:rPr>
      <w:sz w:val="24"/>
      <w:szCs w:val="22"/>
    </w:rPr>
  </w:style>
  <w:style w:type="paragraph" w:customStyle="1" w:styleId="14">
    <w:name w:val="项目符号1级"/>
    <w:basedOn w:val="a7"/>
    <w:qFormat/>
    <w:pPr>
      <w:numPr>
        <w:numId w:val="18"/>
      </w:numPr>
      <w:spacing w:line="360" w:lineRule="auto"/>
      <w:ind w:leftChars="200" w:left="200"/>
    </w:pPr>
    <w:rPr>
      <w:sz w:val="24"/>
      <w:szCs w:val="22"/>
    </w:rPr>
  </w:style>
  <w:style w:type="paragraph" w:customStyle="1" w:styleId="15">
    <w:name w:val="编号1级"/>
    <w:basedOn w:val="a7"/>
    <w:qFormat/>
    <w:pPr>
      <w:numPr>
        <w:numId w:val="19"/>
      </w:numPr>
      <w:spacing w:line="360" w:lineRule="auto"/>
    </w:pPr>
    <w:rPr>
      <w:sz w:val="24"/>
      <w:szCs w:val="22"/>
    </w:rPr>
  </w:style>
  <w:style w:type="paragraph" w:customStyle="1" w:styleId="2fff2">
    <w:name w:val="编号2级"/>
    <w:basedOn w:val="a7"/>
    <w:link w:val="2Char4"/>
    <w:qFormat/>
    <w:pPr>
      <w:spacing w:line="360" w:lineRule="auto"/>
    </w:pPr>
    <w:rPr>
      <w:sz w:val="24"/>
      <w:szCs w:val="22"/>
    </w:rPr>
  </w:style>
  <w:style w:type="character" w:customStyle="1" w:styleId="2Char4">
    <w:name w:val="编号2级 Char"/>
    <w:basedOn w:val="a9"/>
    <w:link w:val="2fff2"/>
    <w:qFormat/>
    <w:rPr>
      <w:kern w:val="2"/>
      <w:sz w:val="24"/>
      <w:szCs w:val="22"/>
    </w:rPr>
  </w:style>
  <w:style w:type="paragraph" w:customStyle="1" w:styleId="32">
    <w:name w:val="编号3级"/>
    <w:basedOn w:val="2fff2"/>
    <w:link w:val="3Char3"/>
    <w:qFormat/>
    <w:pPr>
      <w:numPr>
        <w:numId w:val="20"/>
      </w:numPr>
      <w:ind w:leftChars="600" w:left="1020"/>
    </w:pPr>
    <w:rPr>
      <w:bCs/>
    </w:rPr>
  </w:style>
  <w:style w:type="character" w:customStyle="1" w:styleId="3Char3">
    <w:name w:val="编号3级 Char"/>
    <w:basedOn w:val="2Char4"/>
    <w:link w:val="32"/>
    <w:qFormat/>
    <w:rPr>
      <w:bCs/>
      <w:kern w:val="2"/>
      <w:sz w:val="24"/>
      <w:szCs w:val="22"/>
    </w:rPr>
  </w:style>
  <w:style w:type="paragraph" w:customStyle="1" w:styleId="Heading100">
    <w:name w:val="Heading 1_0_0"/>
    <w:basedOn w:val="a7"/>
    <w:next w:val="affffffffffff3"/>
    <w:uiPriority w:val="9"/>
    <w:qFormat/>
    <w:pPr>
      <w:keepNext/>
      <w:keepLines/>
      <w:tabs>
        <w:tab w:val="left" w:pos="425"/>
      </w:tabs>
      <w:spacing w:before="260" w:after="100"/>
      <w:ind w:left="425" w:hanging="425"/>
      <w:outlineLvl w:val="0"/>
    </w:pPr>
    <w:rPr>
      <w:b/>
      <w:bCs/>
      <w:kern w:val="44"/>
      <w:sz w:val="36"/>
      <w:szCs w:val="44"/>
    </w:rPr>
  </w:style>
  <w:style w:type="paragraph" w:customStyle="1" w:styleId="Heading20">
    <w:name w:val="Heading 2_0"/>
    <w:basedOn w:val="a7"/>
    <w:next w:val="affffffffffff3"/>
    <w:uiPriority w:val="9"/>
    <w:unhideWhenUsed/>
    <w:qFormat/>
    <w:pPr>
      <w:keepNext/>
      <w:keepLines/>
      <w:tabs>
        <w:tab w:val="left" w:pos="624"/>
      </w:tabs>
      <w:spacing w:before="120" w:after="60"/>
      <w:ind w:left="624" w:hanging="624"/>
      <w:outlineLvl w:val="1"/>
    </w:pPr>
    <w:rPr>
      <w:b/>
      <w:bCs/>
      <w:sz w:val="32"/>
      <w:szCs w:val="32"/>
    </w:rPr>
  </w:style>
  <w:style w:type="paragraph" w:customStyle="1" w:styleId="Heading30">
    <w:name w:val="Heading 3_0"/>
    <w:basedOn w:val="a7"/>
    <w:next w:val="affffffffffff3"/>
    <w:uiPriority w:val="9"/>
    <w:unhideWhenUsed/>
    <w:qFormat/>
    <w:pPr>
      <w:keepNext/>
      <w:keepLines/>
      <w:tabs>
        <w:tab w:val="left" w:pos="851"/>
      </w:tabs>
      <w:spacing w:before="40" w:after="40"/>
      <w:ind w:left="851" w:hanging="851"/>
      <w:outlineLvl w:val="2"/>
    </w:pPr>
    <w:rPr>
      <w:b/>
      <w:bCs/>
      <w:sz w:val="30"/>
      <w:szCs w:val="32"/>
    </w:rPr>
  </w:style>
  <w:style w:type="paragraph" w:customStyle="1" w:styleId="Heading40">
    <w:name w:val="Heading 4_0"/>
    <w:basedOn w:val="a7"/>
    <w:next w:val="affffffffffff3"/>
    <w:uiPriority w:val="9"/>
    <w:unhideWhenUsed/>
    <w:qFormat/>
    <w:pPr>
      <w:keepNext/>
      <w:keepLines/>
      <w:tabs>
        <w:tab w:val="left" w:pos="1021"/>
      </w:tabs>
      <w:spacing w:before="40" w:after="40"/>
      <w:ind w:left="1021" w:hanging="1021"/>
      <w:outlineLvl w:val="3"/>
    </w:pPr>
    <w:rPr>
      <w:b/>
      <w:bCs/>
      <w:sz w:val="28"/>
      <w:szCs w:val="28"/>
    </w:rPr>
  </w:style>
  <w:style w:type="character" w:customStyle="1" w:styleId="1fffff6">
    <w:name w:val="题注 字符1"/>
    <w:qFormat/>
    <w:locked/>
    <w:rPr>
      <w:rFonts w:eastAsia="仿宋_GB2312"/>
      <w:b/>
      <w:kern w:val="2"/>
      <w:sz w:val="24"/>
    </w:rPr>
  </w:style>
  <w:style w:type="character" w:customStyle="1" w:styleId="09928252Char">
    <w:name w:val="样式 样式 四号 左侧:  0.99 厘米 悬挂缩进: 2.8 字符 行距: 最小值 25 磅 + 首行缩进:  2 字符 Char"/>
    <w:basedOn w:val="a9"/>
    <w:link w:val="09928252"/>
    <w:uiPriority w:val="99"/>
    <w:qFormat/>
    <w:rPr>
      <w:rFonts w:cs="宋体"/>
      <w:kern w:val="2"/>
      <w:sz w:val="28"/>
      <w:szCs w:val="24"/>
    </w:rPr>
  </w:style>
  <w:style w:type="character" w:customStyle="1" w:styleId="66">
    <w:name w:val="未处理的提及6"/>
    <w:basedOn w:val="a9"/>
    <w:uiPriority w:val="99"/>
    <w:semiHidden/>
    <w:unhideWhenUsed/>
    <w:qFormat/>
    <w:rPr>
      <w:color w:val="605E5C"/>
      <w:shd w:val="clear" w:color="auto" w:fill="E1DFDD"/>
    </w:rPr>
  </w:style>
  <w:style w:type="table" w:customStyle="1" w:styleId="2fff3">
    <w:name w:val="网格型2"/>
    <w:basedOn w:val="aa"/>
    <w:uiPriority w:val="59"/>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7">
    <w:name w:val="报告正文"/>
    <w:basedOn w:val="a7"/>
    <w:qFormat/>
    <w:pPr>
      <w:spacing w:line="480" w:lineRule="atLeast"/>
      <w:ind w:firstLineChars="187" w:firstLine="516"/>
    </w:pPr>
    <w:rPr>
      <w:color w:val="000000"/>
      <w:spacing w:val="-2"/>
      <w:sz w:val="28"/>
      <w:szCs w:val="28"/>
    </w:rPr>
  </w:style>
  <w:style w:type="paragraph" w:customStyle="1" w:styleId="1121215">
    <w:name w:val="样式 标题 1 + 小三 段前: 12 磅 段后: 12 磅 行距: 1.5 倍行距"/>
    <w:basedOn w:val="16"/>
    <w:qFormat/>
    <w:pPr>
      <w:autoSpaceDE/>
      <w:autoSpaceDN/>
      <w:adjustRightInd/>
      <w:spacing w:after="240" w:line="480" w:lineRule="atLeast"/>
      <w:ind w:firstLine="561"/>
      <w:jc w:val="both"/>
    </w:pPr>
    <w:rPr>
      <w:rFonts w:ascii="Times New Roman" w:eastAsia="黑体" w:cs="宋体"/>
      <w:b w:val="0"/>
      <w:bCs/>
      <w:kern w:val="0"/>
    </w:rPr>
  </w:style>
  <w:style w:type="paragraph" w:customStyle="1" w:styleId="11212150">
    <w:name w:val="样式 样式 标题 1 + 小三 段前: 12 磅 段后: 12 磅 行距: 1.5 倍行距 + 首行缩进:  0 厘米"/>
    <w:basedOn w:val="1121215"/>
    <w:qFormat/>
    <w:pPr>
      <w:ind w:firstLine="0"/>
    </w:pPr>
    <w:rPr>
      <w:bCs w:val="0"/>
    </w:rPr>
  </w:style>
  <w:style w:type="paragraph" w:customStyle="1" w:styleId="affffffffffffffffff8">
    <w:name w:val="样式 正文首行缩进正文+编号 +"/>
    <w:basedOn w:val="af0"/>
    <w:link w:val="Charffff2"/>
    <w:qFormat/>
    <w:pPr>
      <w:spacing w:after="0" w:line="480" w:lineRule="exact"/>
      <w:ind w:firstLineChars="200" w:firstLine="200"/>
      <w:textAlignment w:val="center"/>
    </w:pPr>
    <w:rPr>
      <w:rFonts w:ascii="Times New Roman" w:eastAsia="宋体" w:hAnsi="Times New Roman" w:cs="宋体"/>
      <w:sz w:val="28"/>
    </w:rPr>
  </w:style>
  <w:style w:type="character" w:customStyle="1" w:styleId="Charffff2">
    <w:name w:val="样式 正文首行缩进正文+编号 + Char"/>
    <w:basedOn w:val="a9"/>
    <w:link w:val="affffffffffffffffff8"/>
    <w:qFormat/>
    <w:rPr>
      <w:rFonts w:cs="宋体"/>
      <w:sz w:val="28"/>
    </w:rPr>
  </w:style>
  <w:style w:type="paragraph" w:customStyle="1" w:styleId="156">
    <w:name w:val="样式 正文缩进 + 黑色 行距: 1.5 倍行距"/>
    <w:basedOn w:val="a8"/>
    <w:qFormat/>
    <w:pPr>
      <w:autoSpaceDE/>
      <w:autoSpaceDN/>
      <w:adjustRightInd/>
      <w:spacing w:line="500" w:lineRule="atLeast"/>
      <w:ind w:firstLineChars="200" w:firstLine="200"/>
      <w:jc w:val="both"/>
    </w:pPr>
    <w:rPr>
      <w:rFonts w:ascii="Times New Roman" w:cs="宋体"/>
      <w:color w:val="000000"/>
      <w:sz w:val="28"/>
      <w:szCs w:val="20"/>
    </w:rPr>
  </w:style>
  <w:style w:type="paragraph" w:customStyle="1" w:styleId="211w2W211241TimesNewRoman">
    <w:name w:val="样式 样式 标题 2标题 1.1标题 w2节W21.1标题 2标题 41 + Times New Roman 小三 非... +..."/>
    <w:basedOn w:val="a7"/>
    <w:qFormat/>
    <w:pPr>
      <w:keepNext/>
      <w:keepLines/>
      <w:spacing w:before="120" w:after="120" w:line="500" w:lineRule="atLeast"/>
      <w:outlineLvl w:val="1"/>
    </w:pPr>
    <w:rPr>
      <w:rFonts w:eastAsia="黑体" w:cs="宋体"/>
      <w:color w:val="000000"/>
      <w:sz w:val="30"/>
      <w:szCs w:val="20"/>
    </w:rPr>
  </w:style>
  <w:style w:type="paragraph" w:customStyle="1" w:styleId="33CharCharChar3CharCharChar">
    <w:name w:val="样式 样式 标题 3头标题 3 Char Char头 Char标题 3 Char Char Char + (中文) 黑体 非....."/>
    <w:basedOn w:val="a7"/>
    <w:qFormat/>
    <w:pPr>
      <w:keepNext/>
      <w:keepLines/>
      <w:adjustRightInd w:val="0"/>
      <w:spacing w:before="60" w:after="60" w:line="500" w:lineRule="atLeast"/>
      <w:textAlignment w:val="baseline"/>
      <w:outlineLvl w:val="2"/>
    </w:pPr>
    <w:rPr>
      <w:rFonts w:eastAsia="黑体" w:cs="宋体"/>
      <w:color w:val="000000"/>
      <w:sz w:val="28"/>
      <w:szCs w:val="20"/>
    </w:rPr>
  </w:style>
  <w:style w:type="paragraph" w:customStyle="1" w:styleId="1521">
    <w:name w:val="样式 样式 正文缩进 + 黑色 行距: 1.5 倍行距 + 首行缩进:  2 字符"/>
    <w:basedOn w:val="156"/>
    <w:link w:val="152Char"/>
    <w:qFormat/>
  </w:style>
  <w:style w:type="character" w:customStyle="1" w:styleId="152Char">
    <w:name w:val="样式 样式 正文缩进 + 黑色 行距: 1.5 倍行距 + 首行缩进:  2 字符 Char"/>
    <w:basedOn w:val="a9"/>
    <w:link w:val="1521"/>
    <w:qFormat/>
    <w:rPr>
      <w:rFonts w:cs="宋体"/>
      <w:color w:val="000000"/>
      <w:kern w:val="2"/>
      <w:sz w:val="28"/>
    </w:rPr>
  </w:style>
  <w:style w:type="paragraph" w:customStyle="1" w:styleId="0992825">
    <w:name w:val="样式 四号 左侧:  0.99 厘米 悬挂缩进: 2.8 字符 行距: 最小值 25 磅"/>
    <w:basedOn w:val="a7"/>
    <w:link w:val="0992825Char"/>
    <w:qFormat/>
    <w:pPr>
      <w:spacing w:line="500" w:lineRule="atLeast"/>
      <w:ind w:firstLineChars="200" w:firstLine="200"/>
    </w:pPr>
    <w:rPr>
      <w:rFonts w:cs="宋体"/>
      <w:sz w:val="28"/>
      <w:szCs w:val="20"/>
    </w:rPr>
  </w:style>
  <w:style w:type="paragraph" w:customStyle="1" w:styleId="2H2Heading2HiddenHeading2CCBSTitre3Level2Headh2">
    <w:name w:val="样式 样式 样式 标题 2H2Heading 2 HiddenHeading 2 CCBSTitre3Level 2 Headh...2"/>
    <w:basedOn w:val="a7"/>
    <w:link w:val="2H2Heading2HiddenHeading2CCBSTitre3Level2Headh2Char"/>
    <w:qFormat/>
    <w:pPr>
      <w:keepNext/>
      <w:keepLines/>
      <w:spacing w:before="120" w:after="120" w:line="500" w:lineRule="atLeast"/>
      <w:outlineLvl w:val="1"/>
    </w:pPr>
    <w:rPr>
      <w:rFonts w:eastAsia="黑体" w:cs="宋体"/>
      <w:sz w:val="30"/>
      <w:szCs w:val="20"/>
    </w:rPr>
  </w:style>
  <w:style w:type="character" w:customStyle="1" w:styleId="2H2Heading2HiddenHeading2CCBSTitre3Level2Headh2Char">
    <w:name w:val="样式 样式 样式 标题 2H2Heading 2 HiddenHeading 2 CCBSTitre3Level 2 Headh...2 Char"/>
    <w:basedOn w:val="a9"/>
    <w:link w:val="2H2Heading2HiddenHeading2CCBSTitre3Level2Headh2"/>
    <w:qFormat/>
    <w:rPr>
      <w:rFonts w:eastAsia="黑体" w:cs="宋体"/>
      <w:kern w:val="2"/>
      <w:sz w:val="30"/>
    </w:rPr>
  </w:style>
  <w:style w:type="character" w:customStyle="1" w:styleId="3h3H3l3CT3BOD0sect123l3toc3heaChar">
    <w:name w:val="样式 标题 3第二层条第三层h3H3l3CT目录标题 3BOD 0sect1.2.3l3+toc 3hea... Char"/>
    <w:link w:val="3h3H3l3CT3BOD0sect123l3toc3hea"/>
    <w:qFormat/>
    <w:rPr>
      <w:rFonts w:eastAsia="黑体"/>
      <w:sz w:val="28"/>
      <w:szCs w:val="32"/>
    </w:rPr>
  </w:style>
  <w:style w:type="character" w:customStyle="1" w:styleId="152GB2312Char">
    <w:name w:val="样式 样式 样式 四号 行距: 1.5 倍行距 + 首行缩进:  2 字符 + (西文) 宋体 (中文) 仿宋_GB2312... Char"/>
    <w:qFormat/>
    <w:rPr>
      <w:kern w:val="2"/>
      <w:sz w:val="28"/>
      <w:lang w:val="zh-CN"/>
    </w:rPr>
  </w:style>
  <w:style w:type="paragraph" w:customStyle="1" w:styleId="303325">
    <w:name w:val="样式 标题3 + 四号 首行缩进:  0 厘米 段前: 3 磅 段后: 3 磅 行距: 最小值 25 磅"/>
    <w:basedOn w:val="a7"/>
    <w:qFormat/>
    <w:pPr>
      <w:keepNext/>
      <w:keepLines/>
      <w:spacing w:before="60" w:after="60" w:line="500" w:lineRule="atLeast"/>
      <w:outlineLvl w:val="2"/>
    </w:pPr>
    <w:rPr>
      <w:rFonts w:eastAsia="黑体" w:cs="宋体"/>
      <w:sz w:val="28"/>
      <w:szCs w:val="20"/>
    </w:rPr>
  </w:style>
  <w:style w:type="character" w:customStyle="1" w:styleId="10124Char2">
    <w:name w:val="样式 首行缩进:  1.01 厘米 行距: 固定值 24 磅 Char2"/>
    <w:basedOn w:val="a9"/>
    <w:link w:val="10124"/>
    <w:qFormat/>
    <w:rPr>
      <w:rFonts w:eastAsia="仿宋_GB2312" w:cs="宋体"/>
      <w:kern w:val="2"/>
      <w:sz w:val="28"/>
    </w:rPr>
  </w:style>
  <w:style w:type="paragraph" w:customStyle="1" w:styleId="2TimesNewRoman6625">
    <w:name w:val="样式 标题 2 + Times New Roman 小三 非加粗 段前: 6 磅 段后: 6 磅 行距: 最小值 25..."/>
    <w:basedOn w:val="23"/>
    <w:qFormat/>
    <w:pPr>
      <w:autoSpaceDE/>
      <w:autoSpaceDN/>
      <w:adjustRightInd/>
      <w:spacing w:after="120" w:line="500" w:lineRule="atLeast"/>
      <w:jc w:val="both"/>
    </w:pPr>
    <w:rPr>
      <w:rFonts w:ascii="Times New Roman" w:hAnsi="Times New Roman" w:cs="宋体"/>
      <w:b w:val="0"/>
      <w:kern w:val="2"/>
    </w:rPr>
  </w:style>
  <w:style w:type="paragraph" w:customStyle="1" w:styleId="300">
    <w:name w:val="样式 标题 3 + 首行缩进:  0 厘米"/>
    <w:basedOn w:val="33"/>
    <w:qFormat/>
    <w:pPr>
      <w:autoSpaceDE/>
      <w:autoSpaceDN/>
      <w:adjustRightInd/>
      <w:spacing w:before="60" w:after="60" w:line="500" w:lineRule="atLeast"/>
      <w:jc w:val="both"/>
    </w:pPr>
    <w:rPr>
      <w:rFonts w:ascii="Times New Roman" w:eastAsia="黑体" w:cs="宋体"/>
      <w:b w:val="0"/>
      <w:kern w:val="2"/>
      <w:sz w:val="28"/>
      <w:u w:val="none"/>
    </w:rPr>
  </w:style>
  <w:style w:type="paragraph" w:customStyle="1" w:styleId="CharCharf0">
    <w:name w:val="Char Char"/>
    <w:basedOn w:val="a7"/>
    <w:qFormat/>
    <w:pPr>
      <w:spacing w:line="500" w:lineRule="atLeast"/>
      <w:ind w:firstLine="561"/>
    </w:pPr>
    <w:rPr>
      <w:rFonts w:ascii="Tahoma" w:hAnsi="Tahoma"/>
      <w:sz w:val="24"/>
      <w:szCs w:val="20"/>
    </w:rPr>
  </w:style>
  <w:style w:type="character" w:customStyle="1" w:styleId="09925Char1">
    <w:name w:val="样式 四号 首行缩进:  0.99 厘米 行距: 最小值 25 磅 Char1"/>
    <w:qFormat/>
    <w:rPr>
      <w:rFonts w:eastAsia="宋体" w:cs="宋体"/>
      <w:kern w:val="2"/>
      <w:sz w:val="28"/>
      <w:szCs w:val="28"/>
      <w:lang w:val="en-US" w:eastAsia="zh-CN" w:bidi="ar-SA"/>
    </w:rPr>
  </w:style>
  <w:style w:type="paragraph" w:customStyle="1" w:styleId="3022">
    <w:name w:val="样式 样式 样式 样式 四号 行距: 固定值 30 磅 + 首行缩进:  2 字符 + 黑色 首行缩进:  2 字符 + 首行缩..."/>
    <w:basedOn w:val="a7"/>
    <w:link w:val="3022Char"/>
    <w:qFormat/>
    <w:pPr>
      <w:spacing w:line="500" w:lineRule="atLeast"/>
      <w:ind w:firstLineChars="200" w:firstLine="560"/>
    </w:pPr>
    <w:rPr>
      <w:rFonts w:cs="宋体"/>
      <w:color w:val="000000"/>
      <w:sz w:val="28"/>
      <w:szCs w:val="20"/>
    </w:rPr>
  </w:style>
  <w:style w:type="character" w:customStyle="1" w:styleId="3022Char">
    <w:name w:val="样式 样式 样式 样式 四号 行距: 固定值 30 磅 + 首行缩进:  2 字符 + 黑色 首行缩进:  2 字符 + 首行缩... Char"/>
    <w:basedOn w:val="a9"/>
    <w:link w:val="3022"/>
    <w:qFormat/>
    <w:rPr>
      <w:rFonts w:cs="宋体"/>
      <w:color w:val="000000"/>
      <w:kern w:val="2"/>
      <w:sz w:val="28"/>
    </w:rPr>
  </w:style>
  <w:style w:type="character" w:customStyle="1" w:styleId="2H2Heading2HiddenHeading2CCBSTitre3Level2HeadhChar">
    <w:name w:val="样式 样式 标题 2H2Heading 2 HiddenHeading 2 CCBSTitre3Level 2 Headh...... Char"/>
    <w:basedOn w:val="a9"/>
    <w:link w:val="2H2Heading2HiddenHeading2CCBSTitre3Level2Headh"/>
    <w:qFormat/>
    <w:rPr>
      <w:rFonts w:eastAsia="黑体" w:cs="宋体"/>
      <w:kern w:val="2"/>
      <w:sz w:val="30"/>
    </w:rPr>
  </w:style>
  <w:style w:type="paragraph" w:customStyle="1" w:styleId="4TimesNewRoman0">
    <w:name w:val="样式 标题 4 + (西文) Times New Roman (中文) 宋体 非加粗 左侧:  0 厘米 首行缩进:  ..."/>
    <w:basedOn w:val="40"/>
    <w:qFormat/>
    <w:pPr>
      <w:tabs>
        <w:tab w:val="left" w:pos="864"/>
      </w:tabs>
      <w:adjustRightInd/>
      <w:spacing w:before="0" w:after="0" w:line="500" w:lineRule="atLeast"/>
      <w:textAlignment w:val="auto"/>
    </w:pPr>
    <w:rPr>
      <w:rFonts w:ascii="Times New Roman" w:eastAsia="宋体" w:hAnsi="Times New Roman" w:cs="宋体"/>
      <w:b w:val="0"/>
      <w:kern w:val="2"/>
    </w:rPr>
  </w:style>
  <w:style w:type="character" w:customStyle="1" w:styleId="0992825Char">
    <w:name w:val="样式 四号 左侧:  0.99 厘米 悬挂缩进: 2.8 字符 行距: 最小值 25 磅 Char"/>
    <w:basedOn w:val="a9"/>
    <w:link w:val="0992825"/>
    <w:qFormat/>
    <w:rPr>
      <w:rFonts w:cs="宋体"/>
      <w:kern w:val="2"/>
      <w:sz w:val="28"/>
    </w:rPr>
  </w:style>
  <w:style w:type="paragraph" w:customStyle="1" w:styleId="077250">
    <w:name w:val="样式 样式 首行缩进:  0.77 厘米 行距: 最小值 25 磅 + 五号 居中 首行缩进:  0 厘米 行距: 单倍行距"/>
    <w:basedOn w:val="07725"/>
    <w:qFormat/>
  </w:style>
  <w:style w:type="table" w:customStyle="1" w:styleId="3fc">
    <w:name w:val="网格型3"/>
    <w:basedOn w:val="aa"/>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9252">
    <w:name w:val="样式 黑色 首行缩进:  0.99 厘米 行距: 最小值 25 磅"/>
    <w:basedOn w:val="a7"/>
    <w:qFormat/>
    <w:pPr>
      <w:spacing w:line="500" w:lineRule="atLeast"/>
      <w:ind w:firstLine="561"/>
    </w:pPr>
    <w:rPr>
      <w:rFonts w:cs="宋体"/>
      <w:color w:val="000000"/>
      <w:sz w:val="28"/>
    </w:rPr>
  </w:style>
  <w:style w:type="paragraph" w:customStyle="1" w:styleId="2TimesNewRoman0">
    <w:name w:val="样式 样式 样式 标题 2 + Times New Roman + 加粗 左侧:  0 厘米 + 黑色"/>
    <w:basedOn w:val="a7"/>
    <w:qFormat/>
    <w:pPr>
      <w:keepNext/>
      <w:keepLines/>
      <w:adjustRightInd w:val="0"/>
      <w:spacing w:before="120" w:after="120" w:line="500" w:lineRule="atLeast"/>
      <w:ind w:firstLine="561"/>
      <w:jc w:val="left"/>
      <w:textAlignment w:val="baseline"/>
      <w:outlineLvl w:val="1"/>
    </w:pPr>
    <w:rPr>
      <w:rFonts w:eastAsia="黑体" w:cs="宋体"/>
      <w:color w:val="000000"/>
      <w:kern w:val="0"/>
      <w:sz w:val="30"/>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74">
    <w:name w:val="未处理的提及7"/>
    <w:basedOn w:val="a9"/>
    <w:uiPriority w:val="99"/>
    <w:semiHidden/>
    <w:unhideWhenUsed/>
    <w:qFormat/>
    <w:rPr>
      <w:color w:val="605E5C"/>
      <w:shd w:val="clear" w:color="auto" w:fill="E1DFDD"/>
    </w:rPr>
  </w:style>
  <w:style w:type="character" w:customStyle="1" w:styleId="83">
    <w:name w:val="未处理的提及8"/>
    <w:basedOn w:val="a9"/>
    <w:uiPriority w:val="99"/>
    <w:semiHidden/>
    <w:unhideWhenUsed/>
    <w:qFormat/>
    <w:rPr>
      <w:color w:val="605E5C"/>
      <w:shd w:val="clear" w:color="auto" w:fill="E1DFDD"/>
    </w:rPr>
  </w:style>
  <w:style w:type="character" w:customStyle="1" w:styleId="fontstyle01">
    <w:name w:val="fontstyle01"/>
    <w:basedOn w:val="a9"/>
    <w:qFormat/>
    <w:rPr>
      <w:rFonts w:ascii="宋体" w:eastAsia="宋体" w:hAnsi="宋体" w:hint="eastAsia"/>
      <w:color w:val="000000"/>
      <w:sz w:val="24"/>
      <w:szCs w:val="24"/>
    </w:rPr>
  </w:style>
  <w:style w:type="character" w:customStyle="1" w:styleId="fontstyle21">
    <w:name w:val="fontstyle21"/>
    <w:basedOn w:val="a9"/>
    <w:qFormat/>
    <w:rPr>
      <w:rFonts w:ascii="TimesNewRomanPSMT" w:hAnsi="TimesNewRomanPSMT" w:hint="default"/>
      <w:color w:val="000000"/>
      <w:sz w:val="24"/>
      <w:szCs w:val="24"/>
    </w:rPr>
  </w:style>
  <w:style w:type="character" w:customStyle="1" w:styleId="93">
    <w:name w:val="未处理的提及9"/>
    <w:basedOn w:val="a9"/>
    <w:uiPriority w:val="99"/>
    <w:semiHidden/>
    <w:unhideWhenUsed/>
    <w:qFormat/>
    <w:rPr>
      <w:color w:val="605E5C"/>
      <w:shd w:val="clear" w:color="auto" w:fill="E1DFDD"/>
    </w:rPr>
  </w:style>
  <w:style w:type="paragraph" w:customStyle="1" w:styleId="512">
    <w:name w:val="修订51"/>
    <w:hidden/>
    <w:uiPriority w:val="99"/>
    <w:semiHidden/>
    <w:qFormat/>
    <w:rPr>
      <w:kern w:val="2"/>
      <w:sz w:val="21"/>
      <w:szCs w:val="24"/>
    </w:rPr>
  </w:style>
  <w:style w:type="character" w:customStyle="1" w:styleId="101">
    <w:name w:val="未处理的提及10"/>
    <w:basedOn w:val="a9"/>
    <w:uiPriority w:val="99"/>
    <w:semiHidden/>
    <w:unhideWhenUsed/>
    <w:qFormat/>
    <w:rPr>
      <w:color w:val="605E5C"/>
      <w:shd w:val="clear" w:color="auto" w:fill="E1DFDD"/>
    </w:rPr>
  </w:style>
  <w:style w:type="character" w:customStyle="1" w:styleId="11e">
    <w:name w:val="未处理的提及11"/>
    <w:basedOn w:val="a9"/>
    <w:uiPriority w:val="99"/>
    <w:semiHidden/>
    <w:unhideWhenUsed/>
    <w:qFormat/>
    <w:rPr>
      <w:color w:val="605E5C"/>
      <w:shd w:val="clear" w:color="auto" w:fill="E1DFDD"/>
    </w:rPr>
  </w:style>
  <w:style w:type="character" w:customStyle="1" w:styleId="123">
    <w:name w:val="未处理的提及12"/>
    <w:basedOn w:val="a9"/>
    <w:uiPriority w:val="99"/>
    <w:semiHidden/>
    <w:unhideWhenUsed/>
    <w:qFormat/>
    <w:rPr>
      <w:color w:val="605E5C"/>
      <w:shd w:val="clear" w:color="auto" w:fill="E1DFDD"/>
    </w:rPr>
  </w:style>
  <w:style w:type="paragraph" w:customStyle="1" w:styleId="67">
    <w:name w:val="修订6"/>
    <w:hidden/>
    <w:uiPriority w:val="99"/>
    <w:semiHidden/>
    <w:qFormat/>
    <w:rPr>
      <w:kern w:val="2"/>
      <w:sz w:val="21"/>
      <w:szCs w:val="24"/>
    </w:rPr>
  </w:style>
  <w:style w:type="table" w:customStyle="1" w:styleId="4f6">
    <w:name w:val="网格型4"/>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ffff7">
    <w:name w:val="列表段落 字符1"/>
    <w:uiPriority w:val="34"/>
    <w:qFormat/>
    <w:rPr>
      <w:kern w:val="2"/>
      <w:sz w:val="21"/>
      <w:szCs w:val="24"/>
    </w:rPr>
  </w:style>
  <w:style w:type="table" w:customStyle="1" w:styleId="TableNormal2">
    <w:name w:val="Table Normal2"/>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24">
    <w:name w:val="网格型12"/>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e">
    <w:name w:val="网格型5"/>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网格型13"/>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网格型6"/>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40">
    <w:name w:val="网格型14"/>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4">
    <w:name w:val="引用 字符2"/>
    <w:basedOn w:val="a9"/>
    <w:uiPriority w:val="99"/>
    <w:semiHidden/>
    <w:qFormat/>
    <w:rPr>
      <w:i/>
      <w:iCs/>
      <w:color w:val="404040" w:themeColor="text1" w:themeTint="BF"/>
      <w:kern w:val="2"/>
      <w:sz w:val="21"/>
      <w:szCs w:val="24"/>
    </w:rPr>
  </w:style>
  <w:style w:type="character" w:customStyle="1" w:styleId="2fff5">
    <w:name w:val="明显引用 字符2"/>
    <w:basedOn w:val="a9"/>
    <w:uiPriority w:val="99"/>
    <w:semiHidden/>
    <w:qFormat/>
    <w:rPr>
      <w:i/>
      <w:iCs/>
      <w:color w:val="4F81BD" w:themeColor="accent1"/>
      <w:kern w:val="2"/>
      <w:sz w:val="21"/>
      <w:szCs w:val="24"/>
    </w:rPr>
  </w:style>
  <w:style w:type="table" w:customStyle="1" w:styleId="75">
    <w:name w:val="网格型7"/>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网格型15"/>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网格型112"/>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76">
    <w:name w:val="修订7"/>
    <w:hidden/>
    <w:uiPriority w:val="99"/>
    <w:qFormat/>
    <w:rPr>
      <w:kern w:val="2"/>
      <w:sz w:val="21"/>
      <w:szCs w:val="24"/>
    </w:rPr>
  </w:style>
  <w:style w:type="table" w:customStyle="1" w:styleId="710">
    <w:name w:val="网格型71"/>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2">
    <w:name w:val="未处理的提及13"/>
    <w:basedOn w:val="a9"/>
    <w:uiPriority w:val="99"/>
    <w:semiHidden/>
    <w:unhideWhenUsed/>
    <w:qFormat/>
    <w:rPr>
      <w:color w:val="605E5C"/>
      <w:shd w:val="clear" w:color="auto" w:fill="E1DFDD"/>
    </w:rPr>
  </w:style>
  <w:style w:type="table" w:customStyle="1" w:styleId="1510">
    <w:name w:val="网格型151"/>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网格型1111"/>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网格型11111"/>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网格型8"/>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
    <w:name w:val="Table Normal5"/>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60">
    <w:name w:val="网格型16"/>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网格型1121"/>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网格型1112"/>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2">
    <w:name w:val="标题 4 字符1"/>
    <w:basedOn w:val="a9"/>
    <w:qFormat/>
    <w:rPr>
      <w:rFonts w:ascii="Cambria" w:eastAsia="宋体" w:hAnsi="Cambria" w:cs="Times New Roman"/>
      <w:b/>
      <w:bCs/>
      <w:sz w:val="28"/>
      <w:szCs w:val="28"/>
    </w:rPr>
  </w:style>
  <w:style w:type="character" w:customStyle="1" w:styleId="513">
    <w:name w:val="标题 5 字符1"/>
    <w:basedOn w:val="a9"/>
    <w:qFormat/>
    <w:rPr>
      <w:rFonts w:ascii="Times New Roman" w:eastAsia="宋体" w:hAnsi="Times New Roman" w:cs="Times New Roman"/>
      <w:b/>
      <w:bCs/>
      <w:sz w:val="28"/>
      <w:szCs w:val="28"/>
    </w:rPr>
  </w:style>
  <w:style w:type="character" w:customStyle="1" w:styleId="1fffff8">
    <w:name w:val="正文缩进 字符1"/>
    <w:uiPriority w:val="99"/>
    <w:qFormat/>
    <w:rPr>
      <w:rFonts w:ascii="Times New Roman" w:eastAsia="宋体" w:hAnsi="Times New Roman" w:cs="Times New Roman"/>
      <w:kern w:val="0"/>
      <w:sz w:val="20"/>
      <w:szCs w:val="20"/>
    </w:rPr>
  </w:style>
  <w:style w:type="table" w:customStyle="1" w:styleId="94">
    <w:name w:val="网格型9"/>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网格型17"/>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网格型113"/>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720">
    <w:name w:val="网格型72"/>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2">
    <w:name w:val="网格型152"/>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网格型1113"/>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网格型11112"/>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网格型1122"/>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网格型10"/>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网格型18"/>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网格型114"/>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730">
    <w:name w:val="网格型73"/>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0">
    <w:name w:val="网格型153"/>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网格型1114"/>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网格型11113"/>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网格型1123"/>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网格型19"/>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网格型110"/>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网格型115"/>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740">
    <w:name w:val="网格型74"/>
    <w:basedOn w:val="aa"/>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0">
    <w:name w:val="网格型154"/>
    <w:basedOn w:val="aa"/>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网格型1115"/>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网格型11114"/>
    <w:basedOn w:val="aa"/>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网格型1124"/>
    <w:basedOn w:val="aa"/>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5">
    <w:name w:val="修订8"/>
    <w:hidden/>
    <w:uiPriority w:val="99"/>
    <w:unhideWhenUsed/>
    <w:rPr>
      <w:kern w:val="2"/>
      <w:sz w:val="21"/>
      <w:szCs w:val="24"/>
    </w:rPr>
  </w:style>
  <w:style w:type="paragraph" w:styleId="affffffffffffffffff9">
    <w:name w:val="Revision"/>
    <w:hidden/>
    <w:uiPriority w:val="99"/>
    <w:unhideWhenUsed/>
    <w:rsid w:val="00567B1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9.xml"/><Relationship Id="rId42" Type="http://schemas.openxmlformats.org/officeDocument/2006/relationships/hyperlink" Target="mailto:chenhaoran@scdb.com.cn"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commentsExtended" Target="commentsExtended.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hyperlink" Target="mailto:liuzun@guaranty.com.cn"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comments" Target="comments.xml"/><Relationship Id="rId28" Type="http://schemas.openxmlformats.org/officeDocument/2006/relationships/header" Target="header6.xml"/><Relationship Id="rId36"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1.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image" Target="media/image1.jpeg"/><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5.xml"/><Relationship Id="rId25" Type="http://schemas.microsoft.com/office/2016/09/relationships/commentsIds" Target="commentsIds.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hyperlink" Target="mailto:yangyang@scdb.com.c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7D48DBB-4037-46CA-A6B7-7A151F4B42E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137</Pages>
  <Words>12510</Words>
  <Characters>71309</Characters>
  <Application>Microsoft Office Word</Application>
  <DocSecurity>0</DocSecurity>
  <Lines>594</Lines>
  <Paragraphs>167</Paragraphs>
  <ScaleCrop>false</ScaleCrop>
  <Company>China</Company>
  <LinksUpToDate>false</LinksUpToDate>
  <CharactersWithSpaces>83652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cc</cp:lastModifiedBy>
  <cp:revision>67</cp:revision>
  <cp:lastPrinted>2024-03-21T23:26:00Z</cp:lastPrinted>
  <dcterms:created xsi:type="dcterms:W3CDTF">2024-03-21T23:28:00Z</dcterms:created>
  <dcterms:modified xsi:type="dcterms:W3CDTF">2024-03-22T07:59:00Z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BE57EFC7172147DF8A909E52ECC64BDC_13</vt:lpwstr>
  </property>
</Properties>
</file>